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634" w:rsidRDefault="003D7634" w:rsidP="003D7634">
      <w:pPr>
        <w:pStyle w:val="SingleTxtG"/>
        <w:suppressAutoHyphens w:val="0"/>
        <w:ind w:left="720"/>
        <w:rPr>
          <w:b/>
          <w:lang w:val="en-GB"/>
        </w:rPr>
      </w:pPr>
    </w:p>
    <w:p w:rsidR="009B76AA" w:rsidRPr="008A118A" w:rsidRDefault="009B76AA" w:rsidP="001D3D87">
      <w:pPr>
        <w:pStyle w:val="SingleTxtG"/>
        <w:suppressAutoHyphens w:val="0"/>
        <w:ind w:left="720"/>
        <w:jc w:val="center"/>
        <w:rPr>
          <w:b/>
          <w:sz w:val="28"/>
          <w:szCs w:val="28"/>
          <w:lang w:val="en-US"/>
        </w:rPr>
      </w:pPr>
      <w:bookmarkStart w:id="0" w:name="_GoBack"/>
      <w:r w:rsidRPr="008A118A">
        <w:rPr>
          <w:b/>
          <w:sz w:val="28"/>
          <w:szCs w:val="28"/>
          <w:lang w:val="en-US"/>
        </w:rPr>
        <w:t xml:space="preserve">Report to WP.29 </w:t>
      </w:r>
      <w:r w:rsidR="003D7634" w:rsidRPr="008A118A">
        <w:rPr>
          <w:b/>
          <w:sz w:val="28"/>
          <w:szCs w:val="28"/>
          <w:lang w:val="en-US"/>
        </w:rPr>
        <w:t xml:space="preserve">about results of </w:t>
      </w:r>
      <w:r w:rsidRPr="008A118A">
        <w:rPr>
          <w:b/>
          <w:sz w:val="28"/>
          <w:szCs w:val="28"/>
          <w:lang w:val="en-US"/>
        </w:rPr>
        <w:t>the 4</w:t>
      </w:r>
      <w:r w:rsidRPr="008A118A">
        <w:rPr>
          <w:b/>
          <w:sz w:val="28"/>
          <w:szCs w:val="28"/>
          <w:vertAlign w:val="superscript"/>
          <w:lang w:val="en-US"/>
        </w:rPr>
        <w:t>th</w:t>
      </w:r>
      <w:r w:rsidRPr="008A118A">
        <w:rPr>
          <w:b/>
          <w:sz w:val="28"/>
          <w:szCs w:val="28"/>
          <w:lang w:val="en-US"/>
        </w:rPr>
        <w:t xml:space="preserve"> </w:t>
      </w:r>
      <w:r w:rsidR="003D7634" w:rsidRPr="008A118A">
        <w:rPr>
          <w:b/>
          <w:sz w:val="28"/>
          <w:szCs w:val="28"/>
          <w:lang w:val="en-US"/>
        </w:rPr>
        <w:t>meeting of Informal Group on Periodical Technical Inspections</w:t>
      </w:r>
      <w:bookmarkEnd w:id="0"/>
    </w:p>
    <w:p w:rsidR="003A2E93" w:rsidRPr="003A2E93" w:rsidRDefault="003A2E93" w:rsidP="003A2E93">
      <w:pPr>
        <w:pStyle w:val="SingleTxtG"/>
        <w:suppressAutoHyphens w:val="0"/>
        <w:ind w:left="0" w:firstLine="406"/>
        <w:rPr>
          <w:sz w:val="24"/>
          <w:szCs w:val="24"/>
          <w:lang w:val="en-US"/>
        </w:rPr>
      </w:pPr>
      <w:r w:rsidRPr="003A2E93">
        <w:rPr>
          <w:sz w:val="24"/>
          <w:szCs w:val="24"/>
          <w:lang w:val="en-US"/>
        </w:rPr>
        <w:t>The 4</w:t>
      </w:r>
      <w:r w:rsidRPr="003A2E93">
        <w:rPr>
          <w:sz w:val="24"/>
          <w:szCs w:val="24"/>
          <w:vertAlign w:val="superscript"/>
          <w:lang w:val="en-US"/>
        </w:rPr>
        <w:t>th</w:t>
      </w:r>
      <w:r w:rsidRPr="003A2E93">
        <w:rPr>
          <w:sz w:val="24"/>
          <w:szCs w:val="24"/>
          <w:lang w:val="en-US"/>
        </w:rPr>
        <w:t xml:space="preserve"> IWG on PTI meeting was arranged with support of </w:t>
      </w:r>
      <w:r w:rsidRPr="003A2E93">
        <w:rPr>
          <w:sz w:val="24"/>
          <w:szCs w:val="24"/>
          <w:lang w:val="en-GB"/>
        </w:rPr>
        <w:t>AMSS-CSV</w:t>
      </w:r>
      <w:r w:rsidR="000C2F32">
        <w:rPr>
          <w:sz w:val="24"/>
          <w:szCs w:val="24"/>
          <w:lang w:val="en-GB"/>
        </w:rPr>
        <w:t xml:space="preserve"> (Republic of Serbi</w:t>
      </w:r>
      <w:r>
        <w:rPr>
          <w:sz w:val="24"/>
          <w:szCs w:val="24"/>
          <w:lang w:val="en-GB"/>
        </w:rPr>
        <w:t>a)</w:t>
      </w:r>
      <w:r w:rsidRPr="003A2E93">
        <w:rPr>
          <w:sz w:val="24"/>
          <w:szCs w:val="24"/>
          <w:lang w:val="en-GB"/>
        </w:rPr>
        <w:t xml:space="preserve"> and held on 23 May 2016 in Beograd.</w:t>
      </w:r>
    </w:p>
    <w:p w:rsidR="003A2E93" w:rsidRDefault="003A2E93" w:rsidP="003A2E93">
      <w:pPr>
        <w:pStyle w:val="SingleTxtG"/>
        <w:spacing w:after="0" w:line="240" w:lineRule="auto"/>
        <w:ind w:left="0" w:right="0" w:firstLineChars="176" w:firstLine="405"/>
        <w:rPr>
          <w:b/>
          <w:sz w:val="23"/>
          <w:szCs w:val="23"/>
          <w:lang w:val="en-US"/>
        </w:rPr>
      </w:pPr>
      <w:r w:rsidRPr="003A2E93">
        <w:rPr>
          <w:b/>
          <w:sz w:val="23"/>
          <w:szCs w:val="23"/>
          <w:lang w:val="en-US"/>
        </w:rPr>
        <w:t xml:space="preserve">1. </w:t>
      </w:r>
      <w:r w:rsidRPr="003A2E93">
        <w:rPr>
          <w:b/>
          <w:sz w:val="23"/>
          <w:szCs w:val="23"/>
        </w:rPr>
        <w:t xml:space="preserve">Provisions for conformity of periodical technical inspection process </w:t>
      </w:r>
    </w:p>
    <w:p w:rsidR="003A2E93" w:rsidRPr="003A2E93" w:rsidRDefault="003D7634" w:rsidP="003A2E93">
      <w:pPr>
        <w:pStyle w:val="SingleTxtG"/>
        <w:spacing w:after="0" w:line="240" w:lineRule="auto"/>
        <w:ind w:left="0" w:right="0" w:firstLineChars="176" w:firstLine="422"/>
        <w:rPr>
          <w:b/>
          <w:sz w:val="23"/>
          <w:szCs w:val="23"/>
          <w:lang w:val="en-US"/>
        </w:rPr>
      </w:pPr>
      <w:r w:rsidRPr="003D7634">
        <w:rPr>
          <w:bCs/>
          <w:sz w:val="24"/>
          <w:szCs w:val="24"/>
          <w:lang w:val="en-GB"/>
        </w:rPr>
        <w:t xml:space="preserve">The group </w:t>
      </w:r>
      <w:r w:rsidR="007C57A4">
        <w:rPr>
          <w:bCs/>
          <w:sz w:val="24"/>
          <w:szCs w:val="24"/>
          <w:lang w:val="en-GB"/>
        </w:rPr>
        <w:t xml:space="preserve">had </w:t>
      </w:r>
      <w:r w:rsidRPr="003D7634">
        <w:rPr>
          <w:bCs/>
          <w:sz w:val="24"/>
          <w:szCs w:val="24"/>
          <w:lang w:val="en-GB"/>
        </w:rPr>
        <w:t>confirmed the p</w:t>
      </w:r>
      <w:r w:rsidR="009B76AA" w:rsidRPr="003D7634">
        <w:rPr>
          <w:bCs/>
          <w:sz w:val="24"/>
          <w:szCs w:val="24"/>
          <w:lang w:val="en-GB"/>
        </w:rPr>
        <w:t>rincipals and criteria for the development</w:t>
      </w:r>
      <w:r w:rsidRPr="003D7634">
        <w:rPr>
          <w:bCs/>
          <w:sz w:val="24"/>
          <w:szCs w:val="24"/>
          <w:lang w:val="en-GB"/>
        </w:rPr>
        <w:t xml:space="preserve"> of </w:t>
      </w:r>
      <w:r w:rsidR="003A2E93">
        <w:rPr>
          <w:bCs/>
          <w:sz w:val="24"/>
          <w:szCs w:val="24"/>
          <w:lang w:val="en-GB"/>
        </w:rPr>
        <w:t xml:space="preserve"> </w:t>
      </w:r>
      <w:r w:rsidRPr="003D7634">
        <w:rPr>
          <w:sz w:val="24"/>
          <w:szCs w:val="24"/>
        </w:rPr>
        <w:t xml:space="preserve">the </w:t>
      </w:r>
    </w:p>
    <w:p w:rsidR="009B76AA" w:rsidRPr="003D7634" w:rsidRDefault="003A2E93" w:rsidP="003A2E93">
      <w:pPr>
        <w:pStyle w:val="SingleTxtG"/>
        <w:spacing w:after="0" w:line="240" w:lineRule="auto"/>
        <w:ind w:left="0" w:right="0" w:firstLineChars="176" w:firstLine="422"/>
        <w:rPr>
          <w:sz w:val="24"/>
          <w:szCs w:val="24"/>
        </w:rPr>
      </w:pPr>
      <w:r>
        <w:rPr>
          <w:color w:val="333333"/>
          <w:sz w:val="24"/>
          <w:szCs w:val="24"/>
          <w:lang w:val="en-US"/>
        </w:rPr>
        <w:t>p</w:t>
      </w:r>
      <w:r w:rsidR="003D7634" w:rsidRPr="003D7634">
        <w:rPr>
          <w:color w:val="333333"/>
          <w:sz w:val="24"/>
          <w:szCs w:val="24"/>
        </w:rPr>
        <w:t>rovisions for conformity of periodical technical inspection process</w:t>
      </w:r>
      <w:r w:rsidR="003D7634">
        <w:rPr>
          <w:color w:val="333333"/>
          <w:sz w:val="24"/>
          <w:szCs w:val="24"/>
          <w:lang w:val="en-US"/>
        </w:rPr>
        <w:t>:</w:t>
      </w:r>
      <w:r w:rsidR="009B76AA" w:rsidRPr="003D7634">
        <w:rPr>
          <w:bCs/>
          <w:sz w:val="24"/>
          <w:szCs w:val="24"/>
          <w:lang w:val="en-GB"/>
        </w:rPr>
        <w:t xml:space="preserve"> </w:t>
      </w:r>
    </w:p>
    <w:p w:rsidR="009B76AA" w:rsidRPr="00286C95" w:rsidRDefault="009B76AA" w:rsidP="009B76AA">
      <w:pPr>
        <w:pStyle w:val="SingleTxtG"/>
        <w:numPr>
          <w:ilvl w:val="0"/>
          <w:numId w:val="3"/>
        </w:numPr>
        <w:spacing w:after="0" w:line="240" w:lineRule="auto"/>
        <w:ind w:firstLineChars="176" w:firstLine="422"/>
        <w:rPr>
          <w:rFonts w:eastAsia="MS PGothic"/>
          <w:bCs/>
          <w:sz w:val="24"/>
          <w:szCs w:val="24"/>
          <w:lang w:eastAsia="ja-JP"/>
        </w:rPr>
      </w:pPr>
      <w:r>
        <w:rPr>
          <w:rFonts w:eastAsia="MS PGothic"/>
          <w:bCs/>
          <w:sz w:val="24"/>
          <w:szCs w:val="24"/>
          <w:lang w:eastAsia="ja-JP"/>
        </w:rPr>
        <w:t xml:space="preserve"> </w:t>
      </w:r>
      <w:r w:rsidRPr="00286C95">
        <w:rPr>
          <w:rFonts w:eastAsia="MS PGothic"/>
          <w:bCs/>
          <w:sz w:val="24"/>
          <w:szCs w:val="24"/>
          <w:lang w:val="en-GB" w:eastAsia="ja-JP"/>
        </w:rPr>
        <w:t>The present PTI systems vary from one territory to another</w:t>
      </w:r>
      <w:r w:rsidR="006D7462">
        <w:rPr>
          <w:rFonts w:eastAsia="MS PGothic"/>
          <w:bCs/>
          <w:sz w:val="24"/>
          <w:szCs w:val="24"/>
          <w:lang w:val="en-GB" w:eastAsia="ja-JP"/>
        </w:rPr>
        <w:t>;</w:t>
      </w:r>
    </w:p>
    <w:p w:rsidR="009B76AA" w:rsidRPr="00286C95" w:rsidRDefault="009B76AA" w:rsidP="009B76AA">
      <w:pPr>
        <w:pStyle w:val="SingleTxtG"/>
        <w:numPr>
          <w:ilvl w:val="0"/>
          <w:numId w:val="3"/>
        </w:numPr>
        <w:spacing w:after="0"/>
        <w:ind w:firstLineChars="176" w:firstLine="422"/>
        <w:rPr>
          <w:rFonts w:eastAsia="MS PGothic"/>
          <w:bCs/>
          <w:sz w:val="24"/>
          <w:szCs w:val="24"/>
          <w:lang w:eastAsia="ja-JP"/>
        </w:rPr>
      </w:pPr>
      <w:r>
        <w:rPr>
          <w:rFonts w:eastAsia="MS PGothic"/>
          <w:bCs/>
          <w:sz w:val="24"/>
          <w:szCs w:val="24"/>
          <w:lang w:eastAsia="ja-JP"/>
        </w:rPr>
        <w:t xml:space="preserve"> </w:t>
      </w:r>
      <w:r w:rsidRPr="00286C95">
        <w:rPr>
          <w:rFonts w:eastAsia="MS PGothic"/>
          <w:bCs/>
          <w:sz w:val="24"/>
          <w:szCs w:val="24"/>
          <w:lang w:eastAsia="ja-JP"/>
        </w:rPr>
        <w:t>The 1997 Agreement shall include basical principal long term provisions designed to ensure that vehicles are kept in a safe and environmentally acceptable condition during their use</w:t>
      </w:r>
      <w:r w:rsidR="006D7462">
        <w:rPr>
          <w:rFonts w:eastAsia="MS PGothic"/>
          <w:bCs/>
          <w:sz w:val="24"/>
          <w:szCs w:val="24"/>
          <w:lang w:val="en-US" w:eastAsia="ja-JP"/>
        </w:rPr>
        <w:t>;</w:t>
      </w:r>
      <w:r w:rsidRPr="00286C95">
        <w:rPr>
          <w:rFonts w:eastAsia="MS PGothic"/>
          <w:bCs/>
          <w:sz w:val="24"/>
          <w:szCs w:val="24"/>
          <w:lang w:eastAsia="ja-JP"/>
        </w:rPr>
        <w:t xml:space="preserve"> </w:t>
      </w:r>
    </w:p>
    <w:p w:rsidR="009B76AA" w:rsidRPr="00286C95" w:rsidRDefault="009B76AA" w:rsidP="009B76AA">
      <w:pPr>
        <w:pStyle w:val="SingleTxtG"/>
        <w:numPr>
          <w:ilvl w:val="0"/>
          <w:numId w:val="3"/>
        </w:numPr>
        <w:spacing w:after="0"/>
        <w:ind w:firstLineChars="176" w:firstLine="422"/>
        <w:rPr>
          <w:rFonts w:eastAsia="MS PGothic"/>
          <w:bCs/>
          <w:sz w:val="24"/>
          <w:szCs w:val="24"/>
          <w:lang w:eastAsia="ja-JP"/>
        </w:rPr>
      </w:pPr>
      <w:r>
        <w:rPr>
          <w:rFonts w:eastAsia="MS PGothic"/>
          <w:bCs/>
          <w:sz w:val="24"/>
          <w:szCs w:val="24"/>
          <w:lang w:eastAsia="ja-JP"/>
        </w:rPr>
        <w:t xml:space="preserve"> </w:t>
      </w:r>
      <w:r w:rsidRPr="00286C95">
        <w:rPr>
          <w:rFonts w:eastAsia="MS PGothic"/>
          <w:bCs/>
          <w:sz w:val="24"/>
          <w:szCs w:val="24"/>
          <w:lang w:eastAsia="ja-JP"/>
        </w:rPr>
        <w:t>The Contracting Parties should be allowed to set higher test standards than those required by the 1997 Agreement</w:t>
      </w:r>
      <w:r w:rsidR="006D7462">
        <w:rPr>
          <w:rFonts w:eastAsia="MS PGothic"/>
          <w:bCs/>
          <w:sz w:val="24"/>
          <w:szCs w:val="24"/>
          <w:lang w:val="en-US" w:eastAsia="ja-JP"/>
        </w:rPr>
        <w:t>;</w:t>
      </w:r>
      <w:r w:rsidRPr="00286C95">
        <w:rPr>
          <w:rFonts w:eastAsia="MS PGothic"/>
          <w:bCs/>
          <w:sz w:val="24"/>
          <w:szCs w:val="24"/>
          <w:lang w:eastAsia="ja-JP"/>
        </w:rPr>
        <w:t xml:space="preserve"> </w:t>
      </w:r>
    </w:p>
    <w:p w:rsidR="009B76AA" w:rsidRPr="00286C95" w:rsidRDefault="009B76AA" w:rsidP="009B76AA">
      <w:pPr>
        <w:pStyle w:val="SingleTxtG"/>
        <w:numPr>
          <w:ilvl w:val="0"/>
          <w:numId w:val="3"/>
        </w:numPr>
        <w:spacing w:after="0"/>
        <w:ind w:firstLineChars="176" w:firstLine="422"/>
        <w:rPr>
          <w:rFonts w:eastAsia="MS PGothic"/>
          <w:bCs/>
          <w:sz w:val="24"/>
          <w:szCs w:val="24"/>
          <w:lang w:eastAsia="ja-JP"/>
        </w:rPr>
      </w:pPr>
      <w:r>
        <w:rPr>
          <w:rFonts w:eastAsia="MS PGothic"/>
          <w:bCs/>
          <w:sz w:val="24"/>
          <w:szCs w:val="24"/>
          <w:lang w:eastAsia="ja-JP"/>
        </w:rPr>
        <w:t xml:space="preserve"> </w:t>
      </w:r>
      <w:r w:rsidRPr="00286C95">
        <w:rPr>
          <w:rFonts w:eastAsia="MS PGothic"/>
          <w:bCs/>
          <w:sz w:val="24"/>
          <w:szCs w:val="24"/>
          <w:lang w:eastAsia="ja-JP"/>
        </w:rPr>
        <w:t>Roadworthiness testing is a sovereign activity of the Contracting Parties implemented according to the national legislation</w:t>
      </w:r>
      <w:r w:rsidR="006D7462">
        <w:rPr>
          <w:rFonts w:eastAsia="MS PGothic"/>
          <w:bCs/>
          <w:sz w:val="24"/>
          <w:szCs w:val="24"/>
          <w:lang w:val="en-US" w:eastAsia="ja-JP"/>
        </w:rPr>
        <w:t>;</w:t>
      </w:r>
    </w:p>
    <w:p w:rsidR="009B76AA" w:rsidRPr="00286C95" w:rsidRDefault="009B76AA" w:rsidP="009B76AA">
      <w:pPr>
        <w:pStyle w:val="SingleTxtG"/>
        <w:numPr>
          <w:ilvl w:val="0"/>
          <w:numId w:val="3"/>
        </w:numPr>
        <w:spacing w:after="0"/>
        <w:ind w:firstLineChars="176" w:firstLine="422"/>
        <w:rPr>
          <w:rFonts w:eastAsia="MS PGothic"/>
          <w:bCs/>
          <w:sz w:val="24"/>
          <w:szCs w:val="24"/>
          <w:lang w:eastAsia="ja-JP"/>
        </w:rPr>
      </w:pPr>
      <w:r>
        <w:rPr>
          <w:rFonts w:eastAsia="MS PGothic"/>
          <w:bCs/>
          <w:sz w:val="24"/>
          <w:szCs w:val="24"/>
          <w:lang w:eastAsia="ja-JP"/>
        </w:rPr>
        <w:t xml:space="preserve"> </w:t>
      </w:r>
      <w:r w:rsidRPr="00286C95">
        <w:rPr>
          <w:rFonts w:eastAsia="MS PGothic"/>
          <w:bCs/>
          <w:sz w:val="24"/>
          <w:szCs w:val="24"/>
          <w:lang w:eastAsia="ja-JP"/>
        </w:rPr>
        <w:t>The 1997 Agreement shall be open for accession by the majority of member Countries of the United Nations with focus on the ECE area</w:t>
      </w:r>
      <w:r w:rsidR="006D7462">
        <w:rPr>
          <w:rFonts w:eastAsia="MS PGothic"/>
          <w:bCs/>
          <w:sz w:val="24"/>
          <w:szCs w:val="24"/>
          <w:lang w:val="en-US" w:eastAsia="ja-JP"/>
        </w:rPr>
        <w:t>;</w:t>
      </w:r>
      <w:r w:rsidRPr="00286C95">
        <w:rPr>
          <w:rFonts w:eastAsia="MS PGothic"/>
          <w:bCs/>
          <w:sz w:val="24"/>
          <w:szCs w:val="24"/>
          <w:lang w:eastAsia="ja-JP"/>
        </w:rPr>
        <w:t xml:space="preserve"> </w:t>
      </w:r>
    </w:p>
    <w:p w:rsidR="009B76AA" w:rsidRDefault="009B76AA" w:rsidP="009B76AA">
      <w:pPr>
        <w:pStyle w:val="SingleTxtG"/>
        <w:numPr>
          <w:ilvl w:val="0"/>
          <w:numId w:val="3"/>
        </w:numPr>
        <w:spacing w:after="0"/>
        <w:ind w:firstLineChars="176" w:firstLine="422"/>
        <w:rPr>
          <w:rFonts w:eastAsia="MS PGothic"/>
          <w:bCs/>
          <w:sz w:val="24"/>
          <w:szCs w:val="24"/>
          <w:lang w:eastAsia="ja-JP"/>
        </w:rPr>
      </w:pPr>
      <w:r>
        <w:rPr>
          <w:rFonts w:eastAsia="MS PGothic"/>
          <w:bCs/>
          <w:sz w:val="24"/>
          <w:szCs w:val="24"/>
          <w:lang w:eastAsia="ja-JP"/>
        </w:rPr>
        <w:t xml:space="preserve"> </w:t>
      </w:r>
      <w:r w:rsidRPr="00286C95">
        <w:rPr>
          <w:rFonts w:eastAsia="MS PGothic"/>
          <w:bCs/>
          <w:sz w:val="24"/>
          <w:szCs w:val="24"/>
          <w:lang w:eastAsia="ja-JP"/>
        </w:rPr>
        <w:t>Providing a flexible approach to help Contracting Parties developing their national PTI system requirements</w:t>
      </w:r>
      <w:r w:rsidR="006D7462">
        <w:rPr>
          <w:rFonts w:eastAsia="MS PGothic"/>
          <w:bCs/>
          <w:sz w:val="24"/>
          <w:szCs w:val="24"/>
          <w:lang w:val="en-US" w:eastAsia="ja-JP"/>
        </w:rPr>
        <w:t>.</w:t>
      </w:r>
      <w:r w:rsidRPr="00286C95">
        <w:rPr>
          <w:rFonts w:eastAsia="MS PGothic"/>
          <w:bCs/>
          <w:sz w:val="24"/>
          <w:szCs w:val="24"/>
          <w:lang w:eastAsia="ja-JP"/>
        </w:rPr>
        <w:t xml:space="preserve"> </w:t>
      </w:r>
    </w:p>
    <w:p w:rsidR="00840533" w:rsidRDefault="00840533" w:rsidP="003A2E93">
      <w:pPr>
        <w:pStyle w:val="SingleTxtG"/>
        <w:spacing w:after="0"/>
        <w:ind w:left="0"/>
        <w:rPr>
          <w:sz w:val="24"/>
          <w:szCs w:val="24"/>
          <w:lang w:val="en-US"/>
        </w:rPr>
      </w:pPr>
    </w:p>
    <w:p w:rsidR="006D7462" w:rsidRDefault="006D7462" w:rsidP="006D7462">
      <w:pPr>
        <w:pStyle w:val="SingleTxtG"/>
        <w:spacing w:after="0"/>
        <w:ind w:left="1" w:firstLine="707"/>
        <w:rPr>
          <w:sz w:val="24"/>
          <w:szCs w:val="24"/>
          <w:lang w:val="en-US"/>
        </w:rPr>
      </w:pPr>
      <w:r w:rsidRPr="006D7462">
        <w:rPr>
          <w:sz w:val="24"/>
          <w:szCs w:val="24"/>
        </w:rPr>
        <w:t xml:space="preserve">The group is agree that requirements for test methods, </w:t>
      </w:r>
      <w:r w:rsidRPr="006D7462">
        <w:rPr>
          <w:bCs/>
          <w:sz w:val="24"/>
          <w:szCs w:val="24"/>
        </w:rPr>
        <w:t xml:space="preserve">test tools, devices and equipment </w:t>
      </w:r>
      <w:r w:rsidRPr="006D7462">
        <w:rPr>
          <w:sz w:val="24"/>
          <w:szCs w:val="24"/>
        </w:rPr>
        <w:t xml:space="preserve">by which any </w:t>
      </w:r>
      <w:r w:rsidR="007C57A4">
        <w:rPr>
          <w:sz w:val="24"/>
          <w:szCs w:val="24"/>
          <w:lang w:val="en-US"/>
        </w:rPr>
        <w:t xml:space="preserve">vehicle </w:t>
      </w:r>
      <w:r w:rsidRPr="006D7462">
        <w:rPr>
          <w:sz w:val="24"/>
          <w:szCs w:val="24"/>
        </w:rPr>
        <w:t>performance requirements are to be demonstrated shall be incorporated into the Rules.</w:t>
      </w:r>
      <w:r>
        <w:rPr>
          <w:sz w:val="24"/>
          <w:szCs w:val="24"/>
        </w:rPr>
        <w:t xml:space="preserve"> </w:t>
      </w:r>
    </w:p>
    <w:p w:rsidR="00840533" w:rsidRDefault="006D7462" w:rsidP="006D7462">
      <w:pPr>
        <w:pStyle w:val="SingleTxtG"/>
        <w:spacing w:after="0"/>
        <w:ind w:left="1" w:firstLine="707"/>
        <w:rPr>
          <w:rFonts w:eastAsia="MS PGothic"/>
          <w:bCs/>
          <w:sz w:val="24"/>
          <w:szCs w:val="24"/>
          <w:lang w:val="en-US" w:eastAsia="ja-JP"/>
        </w:rPr>
      </w:pPr>
      <w:r>
        <w:rPr>
          <w:sz w:val="24"/>
          <w:szCs w:val="24"/>
        </w:rPr>
        <w:t xml:space="preserve">Another requirements </w:t>
      </w:r>
      <w:r>
        <w:rPr>
          <w:sz w:val="24"/>
          <w:szCs w:val="24"/>
          <w:lang w:val="en-US"/>
        </w:rPr>
        <w:t xml:space="preserve">are subject to </w:t>
      </w:r>
      <w:r>
        <w:rPr>
          <w:rFonts w:eastAsia="MS PGothic"/>
          <w:bCs/>
          <w:sz w:val="24"/>
          <w:szCs w:val="24"/>
          <w:lang w:eastAsia="ja-JP"/>
        </w:rPr>
        <w:t>the 1997 Vienna Agreement</w:t>
      </w:r>
      <w:r>
        <w:rPr>
          <w:rFonts w:eastAsia="MS PGothic"/>
          <w:bCs/>
          <w:sz w:val="24"/>
          <w:szCs w:val="24"/>
          <w:lang w:val="en-US" w:eastAsia="ja-JP"/>
        </w:rPr>
        <w:t xml:space="preserve"> text and another UN documents. </w:t>
      </w:r>
    </w:p>
    <w:p w:rsidR="006D7462" w:rsidRPr="00840533" w:rsidRDefault="00840533" w:rsidP="00840533">
      <w:pPr>
        <w:pStyle w:val="SingleTxtG"/>
        <w:spacing w:after="0"/>
        <w:ind w:left="1" w:firstLine="707"/>
        <w:rPr>
          <w:rFonts w:eastAsia="MS PGothic"/>
          <w:bCs/>
          <w:sz w:val="24"/>
          <w:szCs w:val="24"/>
          <w:lang w:val="en-US" w:eastAsia="ja-JP"/>
        </w:rPr>
      </w:pPr>
      <w:r>
        <w:rPr>
          <w:rFonts w:eastAsia="MS PGothic"/>
          <w:bCs/>
          <w:sz w:val="24"/>
          <w:szCs w:val="24"/>
          <w:lang w:val="en-US" w:eastAsia="ja-JP"/>
        </w:rPr>
        <w:t>G</w:t>
      </w:r>
      <w:r w:rsidR="006D7462">
        <w:rPr>
          <w:rFonts w:eastAsia="MS PGothic"/>
          <w:bCs/>
          <w:sz w:val="24"/>
          <w:szCs w:val="24"/>
          <w:lang w:eastAsia="ja-JP"/>
        </w:rPr>
        <w:t>eneral obligations and responsibilities of the Contracting Parties necessary to arrange PTI</w:t>
      </w:r>
      <w:r>
        <w:rPr>
          <w:rFonts w:eastAsia="MS PGothic"/>
          <w:bCs/>
          <w:sz w:val="24"/>
          <w:szCs w:val="24"/>
          <w:lang w:val="en-US" w:eastAsia="ja-JP"/>
        </w:rPr>
        <w:t xml:space="preserve"> shall be put into </w:t>
      </w:r>
      <w:r>
        <w:rPr>
          <w:rFonts w:eastAsia="MS PGothic"/>
          <w:bCs/>
          <w:sz w:val="24"/>
          <w:szCs w:val="24"/>
          <w:lang w:eastAsia="ja-JP"/>
        </w:rPr>
        <w:t xml:space="preserve">the 1997 Vienna Agreement </w:t>
      </w:r>
      <w:r>
        <w:rPr>
          <w:rFonts w:eastAsia="MS PGothic"/>
          <w:bCs/>
          <w:sz w:val="24"/>
          <w:szCs w:val="24"/>
          <w:lang w:val="en-US" w:eastAsia="ja-JP"/>
        </w:rPr>
        <w:t>text</w:t>
      </w:r>
      <w:r w:rsidR="006D7462">
        <w:rPr>
          <w:rFonts w:eastAsia="MS PGothic"/>
          <w:bCs/>
          <w:sz w:val="24"/>
          <w:szCs w:val="24"/>
          <w:lang w:eastAsia="ja-JP"/>
        </w:rPr>
        <w:t xml:space="preserve">. </w:t>
      </w:r>
    </w:p>
    <w:p w:rsidR="003A2E93" w:rsidRDefault="009B76AA" w:rsidP="003A2E93">
      <w:pPr>
        <w:pStyle w:val="SingleTxtG"/>
        <w:spacing w:after="0"/>
        <w:ind w:left="1" w:firstLine="707"/>
        <w:rPr>
          <w:rFonts w:eastAsia="MS PGothic"/>
          <w:bCs/>
          <w:sz w:val="24"/>
          <w:szCs w:val="24"/>
          <w:lang w:val="en-GB" w:eastAsia="ja-JP"/>
        </w:rPr>
      </w:pPr>
      <w:r>
        <w:rPr>
          <w:rFonts w:eastAsia="MS PGothic"/>
          <w:bCs/>
          <w:sz w:val="24"/>
          <w:szCs w:val="24"/>
          <w:lang w:eastAsia="ja-JP"/>
        </w:rPr>
        <w:t xml:space="preserve">Detailed recommendations </w:t>
      </w:r>
      <w:r w:rsidRPr="003734A6">
        <w:rPr>
          <w:sz w:val="24"/>
          <w:szCs w:val="24"/>
        </w:rPr>
        <w:t>for ensuring the objectivity and the high quality of the technical inspections, undertaken in accordance with the recommended methods specified in the Rules</w:t>
      </w:r>
      <w:r>
        <w:rPr>
          <w:sz w:val="24"/>
          <w:szCs w:val="24"/>
        </w:rPr>
        <w:t xml:space="preserve">, </w:t>
      </w:r>
      <w:r w:rsidR="003D7634">
        <w:rPr>
          <w:sz w:val="24"/>
          <w:szCs w:val="24"/>
          <w:lang w:val="en-US"/>
        </w:rPr>
        <w:t>will</w:t>
      </w:r>
      <w:r>
        <w:rPr>
          <w:sz w:val="24"/>
          <w:szCs w:val="24"/>
        </w:rPr>
        <w:t xml:space="preserve"> be prescribed by the Mutual Resolution (MR).</w:t>
      </w:r>
      <w:r>
        <w:rPr>
          <w:rFonts w:eastAsia="MS PGothic"/>
          <w:bCs/>
          <w:sz w:val="24"/>
          <w:szCs w:val="24"/>
          <w:lang w:eastAsia="ja-JP"/>
        </w:rPr>
        <w:t xml:space="preserve"> </w:t>
      </w:r>
      <w:r w:rsidRPr="00BC76EE">
        <w:rPr>
          <w:rFonts w:eastAsia="MS PGothic"/>
          <w:bCs/>
          <w:sz w:val="24"/>
          <w:szCs w:val="24"/>
          <w:lang w:eastAsia="ja-JP"/>
        </w:rPr>
        <w:t>The Resolution does not hold regulatory status within Contracting Parties.</w:t>
      </w:r>
      <w:r>
        <w:rPr>
          <w:rFonts w:eastAsia="MS PGothic"/>
          <w:bCs/>
          <w:sz w:val="24"/>
          <w:szCs w:val="24"/>
          <w:lang w:eastAsia="ja-JP"/>
        </w:rPr>
        <w:t xml:space="preserve"> </w:t>
      </w:r>
      <w:r w:rsidRPr="00BC76EE">
        <w:rPr>
          <w:rFonts w:eastAsia="MS PGothic"/>
          <w:bCs/>
          <w:sz w:val="24"/>
          <w:szCs w:val="24"/>
          <w:lang w:eastAsia="ja-JP"/>
        </w:rPr>
        <w:t>Contracting Parties refer to this Mutual Resolution when establishing the suitability of their PTI system for the assessment of compliance with the prescriptions of Rules in the</w:t>
      </w:r>
      <w:r>
        <w:rPr>
          <w:rFonts w:eastAsia="MS PGothic"/>
          <w:bCs/>
          <w:sz w:val="24"/>
          <w:szCs w:val="24"/>
          <w:lang w:eastAsia="ja-JP"/>
        </w:rPr>
        <w:t xml:space="preserve"> framework of the 1997 Agreement. </w:t>
      </w:r>
      <w:r w:rsidRPr="00BC76EE">
        <w:rPr>
          <w:rFonts w:eastAsia="MS PGothic"/>
          <w:bCs/>
          <w:sz w:val="24"/>
          <w:szCs w:val="24"/>
          <w:lang w:val="en-GB" w:eastAsia="ja-JP"/>
        </w:rPr>
        <w:t>The added value that would be secured were it to be applicable to Rules annexed to the 1997 Agreement.</w:t>
      </w:r>
    </w:p>
    <w:p w:rsidR="009B76AA" w:rsidRPr="003A2E93" w:rsidRDefault="009B76AA" w:rsidP="003A2E93">
      <w:pPr>
        <w:pStyle w:val="SingleTxtG"/>
        <w:spacing w:after="0"/>
        <w:ind w:left="1" w:firstLine="707"/>
        <w:rPr>
          <w:rFonts w:eastAsia="MS PGothic"/>
          <w:bCs/>
          <w:sz w:val="24"/>
          <w:szCs w:val="24"/>
          <w:lang w:val="en-GB" w:eastAsia="ja-JP"/>
        </w:rPr>
      </w:pPr>
      <w:r>
        <w:rPr>
          <w:rFonts w:eastAsia="MS PGothic"/>
          <w:bCs/>
          <w:sz w:val="24"/>
          <w:szCs w:val="24"/>
          <w:lang w:val="en-GB" w:eastAsia="ja-JP"/>
        </w:rPr>
        <w:t xml:space="preserve">The Resolution </w:t>
      </w:r>
      <w:r w:rsidR="001D3D87">
        <w:rPr>
          <w:rFonts w:eastAsia="MS PGothic"/>
          <w:bCs/>
          <w:sz w:val="24"/>
          <w:szCs w:val="24"/>
          <w:lang w:val="en-GB" w:eastAsia="ja-JP"/>
        </w:rPr>
        <w:t>will</w:t>
      </w:r>
      <w:r>
        <w:rPr>
          <w:rFonts w:eastAsia="MS PGothic"/>
          <w:bCs/>
          <w:sz w:val="24"/>
          <w:szCs w:val="24"/>
          <w:lang w:val="en-GB" w:eastAsia="ja-JP"/>
        </w:rPr>
        <w:t xml:space="preserve"> contain:</w:t>
      </w:r>
    </w:p>
    <w:p w:rsidR="009B76AA" w:rsidRPr="00BC76EE" w:rsidRDefault="009B76AA" w:rsidP="009B76AA">
      <w:pPr>
        <w:pStyle w:val="SingleTxtG"/>
        <w:numPr>
          <w:ilvl w:val="0"/>
          <w:numId w:val="4"/>
        </w:numPr>
        <w:rPr>
          <w:rFonts w:eastAsia="MS PGothic"/>
          <w:bCs/>
          <w:sz w:val="24"/>
          <w:szCs w:val="24"/>
          <w:lang w:eastAsia="ja-JP"/>
        </w:rPr>
      </w:pPr>
      <w:r w:rsidRPr="00BC76EE">
        <w:rPr>
          <w:rFonts w:eastAsia="MS PGothic"/>
          <w:bCs/>
          <w:sz w:val="24"/>
          <w:szCs w:val="24"/>
          <w:lang w:eastAsia="ja-JP"/>
        </w:rPr>
        <w:t>Minimum requirements concerning technical  inspection facilities  and test equipment</w:t>
      </w:r>
    </w:p>
    <w:p w:rsidR="009B76AA" w:rsidRPr="00BC76EE" w:rsidRDefault="009B76AA" w:rsidP="009B76AA">
      <w:pPr>
        <w:pStyle w:val="SingleTxtG"/>
        <w:numPr>
          <w:ilvl w:val="0"/>
          <w:numId w:val="4"/>
        </w:numPr>
        <w:rPr>
          <w:rFonts w:eastAsia="MS PGothic"/>
          <w:bCs/>
          <w:sz w:val="24"/>
          <w:szCs w:val="24"/>
          <w:lang w:eastAsia="ja-JP"/>
        </w:rPr>
      </w:pPr>
      <w:r w:rsidRPr="00BC76EE">
        <w:rPr>
          <w:rFonts w:eastAsia="MS PGothic"/>
          <w:bCs/>
          <w:sz w:val="24"/>
          <w:szCs w:val="24"/>
          <w:lang w:eastAsia="ja-JP"/>
        </w:rPr>
        <w:t>Minimum requirements concerning the competence, training and certification of inspectors</w:t>
      </w:r>
    </w:p>
    <w:p w:rsidR="009B76AA" w:rsidRPr="00BC76EE" w:rsidRDefault="009B76AA" w:rsidP="009B76AA">
      <w:pPr>
        <w:pStyle w:val="SingleTxtG"/>
        <w:numPr>
          <w:ilvl w:val="0"/>
          <w:numId w:val="4"/>
        </w:numPr>
        <w:rPr>
          <w:rFonts w:eastAsia="MS PGothic"/>
          <w:bCs/>
          <w:sz w:val="24"/>
          <w:szCs w:val="24"/>
          <w:lang w:eastAsia="ja-JP"/>
        </w:rPr>
      </w:pPr>
      <w:r w:rsidRPr="00BC76EE">
        <w:rPr>
          <w:rFonts w:eastAsia="MS PGothic"/>
          <w:bCs/>
          <w:sz w:val="24"/>
          <w:szCs w:val="24"/>
          <w:lang w:eastAsia="ja-JP"/>
        </w:rPr>
        <w:t>Minimum requirements concerning the surveillance of the designated Testing Centres</w:t>
      </w:r>
    </w:p>
    <w:p w:rsidR="009B76AA" w:rsidRPr="00BC76EE" w:rsidRDefault="009B76AA" w:rsidP="009B76AA">
      <w:pPr>
        <w:pStyle w:val="SingleTxtG"/>
        <w:numPr>
          <w:ilvl w:val="0"/>
          <w:numId w:val="4"/>
        </w:numPr>
        <w:rPr>
          <w:rFonts w:eastAsia="MS PGothic"/>
          <w:bCs/>
          <w:sz w:val="24"/>
          <w:szCs w:val="24"/>
          <w:lang w:val="ru-RU" w:eastAsia="ja-JP"/>
        </w:rPr>
      </w:pPr>
      <w:r w:rsidRPr="00BC76EE">
        <w:rPr>
          <w:rFonts w:eastAsia="MS PGothic"/>
          <w:bCs/>
          <w:sz w:val="24"/>
          <w:szCs w:val="24"/>
          <w:lang w:val="en-GB" w:eastAsia="ja-JP"/>
        </w:rPr>
        <w:lastRenderedPageBreak/>
        <w:t>Interpretation issues</w:t>
      </w:r>
    </w:p>
    <w:p w:rsidR="009B76AA" w:rsidRPr="003734A6" w:rsidRDefault="009B76AA" w:rsidP="009B76AA">
      <w:pPr>
        <w:pStyle w:val="SingleTxtG"/>
        <w:numPr>
          <w:ilvl w:val="0"/>
          <w:numId w:val="4"/>
        </w:numPr>
        <w:rPr>
          <w:rFonts w:eastAsia="MS PGothic"/>
          <w:bCs/>
          <w:sz w:val="24"/>
          <w:szCs w:val="24"/>
          <w:lang w:eastAsia="ja-JP"/>
        </w:rPr>
      </w:pPr>
      <w:r w:rsidRPr="00BC76EE">
        <w:rPr>
          <w:rFonts w:eastAsia="MS PGothic"/>
          <w:bCs/>
          <w:sz w:val="24"/>
          <w:szCs w:val="24"/>
          <w:lang w:val="en-GB" w:eastAsia="ja-JP"/>
        </w:rPr>
        <w:t>Another issues upon the request to make PTI robust and effective</w:t>
      </w:r>
      <w:r>
        <w:rPr>
          <w:rFonts w:eastAsia="MS PGothic"/>
          <w:bCs/>
          <w:sz w:val="24"/>
          <w:szCs w:val="24"/>
          <w:lang w:val="en-GB" w:eastAsia="ja-JP"/>
        </w:rPr>
        <w:t>.</w:t>
      </w:r>
    </w:p>
    <w:p w:rsidR="003A2E93" w:rsidRDefault="009B76AA" w:rsidP="003A2E93">
      <w:pPr>
        <w:pStyle w:val="SingleTxtG"/>
        <w:ind w:left="0" w:firstLine="360"/>
        <w:rPr>
          <w:color w:val="333333"/>
          <w:sz w:val="24"/>
          <w:szCs w:val="24"/>
          <w:lang w:val="en-US"/>
        </w:rPr>
      </w:pPr>
      <w:r>
        <w:rPr>
          <w:rFonts w:eastAsia="MS PGothic"/>
          <w:bCs/>
          <w:sz w:val="24"/>
          <w:szCs w:val="24"/>
          <w:lang w:val="en-GB" w:eastAsia="ja-JP"/>
        </w:rPr>
        <w:t xml:space="preserve">According to the Terms of Reference of </w:t>
      </w:r>
      <w:r w:rsidR="007C57A4">
        <w:rPr>
          <w:rFonts w:eastAsia="MS PGothic"/>
          <w:bCs/>
          <w:sz w:val="24"/>
          <w:szCs w:val="24"/>
          <w:lang w:val="en-GB" w:eastAsia="ja-JP"/>
        </w:rPr>
        <w:t>IWG on PTI</w:t>
      </w:r>
      <w:r w:rsidRPr="00BC76EE">
        <w:rPr>
          <w:rFonts w:eastAsia="MS PGothic"/>
          <w:bCs/>
          <w:sz w:val="24"/>
          <w:szCs w:val="24"/>
          <w:lang w:val="en-GB" w:eastAsia="ja-JP"/>
        </w:rPr>
        <w:t xml:space="preserve"> </w:t>
      </w:r>
      <w:r>
        <w:rPr>
          <w:sz w:val="24"/>
          <w:szCs w:val="24"/>
        </w:rPr>
        <w:t xml:space="preserve">the </w:t>
      </w:r>
      <w:r w:rsidRPr="002A5C85">
        <w:rPr>
          <w:sz w:val="24"/>
          <w:szCs w:val="24"/>
        </w:rPr>
        <w:t xml:space="preserve">draft </w:t>
      </w:r>
      <w:r w:rsidR="001D3D87">
        <w:rPr>
          <w:sz w:val="24"/>
          <w:szCs w:val="24"/>
          <w:lang w:val="en-US"/>
        </w:rPr>
        <w:t>proposal</w:t>
      </w:r>
      <w:r>
        <w:rPr>
          <w:sz w:val="24"/>
          <w:szCs w:val="24"/>
        </w:rPr>
        <w:t>s on</w:t>
      </w:r>
      <w:r w:rsidRPr="003734A6">
        <w:rPr>
          <w:color w:val="333333"/>
          <w:sz w:val="24"/>
          <w:szCs w:val="24"/>
        </w:rPr>
        <w:t xml:space="preserve"> </w:t>
      </w:r>
      <w:r w:rsidRPr="002A5C92">
        <w:rPr>
          <w:color w:val="333333"/>
          <w:sz w:val="24"/>
          <w:szCs w:val="24"/>
        </w:rPr>
        <w:t>conformity of periodical technical inspection process</w:t>
      </w:r>
      <w:r>
        <w:rPr>
          <w:color w:val="333333"/>
          <w:sz w:val="24"/>
          <w:szCs w:val="24"/>
        </w:rPr>
        <w:t xml:space="preserve"> should be submitted in November 2016. The draft </w:t>
      </w:r>
      <w:r w:rsidR="001D3D87">
        <w:rPr>
          <w:color w:val="333333"/>
          <w:sz w:val="24"/>
          <w:szCs w:val="24"/>
          <w:lang w:val="en-US"/>
        </w:rPr>
        <w:t>proposals will incorporate</w:t>
      </w:r>
      <w:r>
        <w:rPr>
          <w:color w:val="333333"/>
          <w:sz w:val="24"/>
          <w:szCs w:val="24"/>
        </w:rPr>
        <w:t xml:space="preserve"> the draft amendments to the 1997 Vienna Agreement </w:t>
      </w:r>
      <w:r w:rsidR="001D3D87">
        <w:rPr>
          <w:color w:val="333333"/>
          <w:sz w:val="24"/>
          <w:szCs w:val="24"/>
          <w:lang w:val="en-US"/>
        </w:rPr>
        <w:t xml:space="preserve">and </w:t>
      </w:r>
      <w:r>
        <w:rPr>
          <w:color w:val="333333"/>
          <w:sz w:val="24"/>
          <w:szCs w:val="24"/>
        </w:rPr>
        <w:t>the draft Mutual Resolution.</w:t>
      </w:r>
      <w:r w:rsidR="007C57A4">
        <w:rPr>
          <w:color w:val="333333"/>
          <w:sz w:val="24"/>
          <w:szCs w:val="24"/>
          <w:lang w:val="en-US"/>
        </w:rPr>
        <w:t xml:space="preserve"> The preliminary </w:t>
      </w:r>
      <w:r w:rsidR="007C57A4">
        <w:rPr>
          <w:color w:val="333333"/>
          <w:sz w:val="24"/>
          <w:szCs w:val="24"/>
        </w:rPr>
        <w:t>draft amendments to the 1997 Vienna Agreement</w:t>
      </w:r>
      <w:r w:rsidR="007C57A4">
        <w:rPr>
          <w:color w:val="333333"/>
          <w:sz w:val="24"/>
          <w:szCs w:val="24"/>
          <w:lang w:val="en-US"/>
        </w:rPr>
        <w:t xml:space="preserve">, to be discussed further on in IWG on PTI, are attached to this document. </w:t>
      </w:r>
    </w:p>
    <w:p w:rsidR="003A2E93" w:rsidRDefault="003A2E93" w:rsidP="003A2E93">
      <w:pPr>
        <w:pStyle w:val="SingleTxtG"/>
        <w:ind w:left="0" w:firstLine="360"/>
        <w:rPr>
          <w:b/>
          <w:sz w:val="23"/>
          <w:szCs w:val="23"/>
          <w:lang w:val="en-US"/>
        </w:rPr>
      </w:pPr>
      <w:r w:rsidRPr="003A2E93">
        <w:rPr>
          <w:b/>
          <w:color w:val="333333"/>
          <w:sz w:val="24"/>
          <w:szCs w:val="24"/>
          <w:lang w:val="en-US"/>
        </w:rPr>
        <w:t>2.</w:t>
      </w:r>
      <w:r>
        <w:rPr>
          <w:color w:val="333333"/>
          <w:sz w:val="24"/>
          <w:szCs w:val="24"/>
          <w:lang w:val="en-US"/>
        </w:rPr>
        <w:t xml:space="preserve"> </w:t>
      </w:r>
      <w:r w:rsidRPr="003A2E93">
        <w:rPr>
          <w:b/>
          <w:sz w:val="23"/>
          <w:szCs w:val="23"/>
        </w:rPr>
        <w:t>Completing draft amendments to Rule 1 and Rule 2</w:t>
      </w:r>
    </w:p>
    <w:p w:rsidR="00FE0B20" w:rsidRDefault="00FE0B20" w:rsidP="003A2E93">
      <w:pPr>
        <w:pStyle w:val="SingleTxtG"/>
        <w:ind w:left="0" w:firstLine="360"/>
        <w:rPr>
          <w:sz w:val="24"/>
          <w:szCs w:val="24"/>
          <w:lang w:val="en-US"/>
        </w:rPr>
      </w:pPr>
      <w:r>
        <w:rPr>
          <w:sz w:val="24"/>
          <w:szCs w:val="24"/>
        </w:rPr>
        <w:t xml:space="preserve">The IWG </w:t>
      </w:r>
      <w:r w:rsidR="001A092B">
        <w:rPr>
          <w:sz w:val="24"/>
          <w:szCs w:val="24"/>
          <w:lang w:val="en-US"/>
        </w:rPr>
        <w:t xml:space="preserve">on PTI </w:t>
      </w:r>
      <w:r>
        <w:rPr>
          <w:sz w:val="24"/>
          <w:szCs w:val="24"/>
        </w:rPr>
        <w:t>consider</w:t>
      </w:r>
      <w:r>
        <w:rPr>
          <w:sz w:val="24"/>
          <w:szCs w:val="24"/>
          <w:lang w:val="en-US"/>
        </w:rPr>
        <w:t>ed</w:t>
      </w:r>
      <w:r w:rsidRPr="00FE0B20">
        <w:rPr>
          <w:sz w:val="24"/>
          <w:szCs w:val="24"/>
        </w:rPr>
        <w:t xml:space="preserve"> the proposals for amendment of UN Rule No. 1 (document ECE/TRANS/WP.29/2013/132/Rev.1) and UN Rule No. 2 (document ECE/TRANS/WP.29/2013/133/Rev.2) for their possible adoption by AC.4 by voting.</w:t>
      </w:r>
    </w:p>
    <w:p w:rsidR="000C2F32" w:rsidRDefault="001A092B" w:rsidP="000C2F32">
      <w:pPr>
        <w:pStyle w:val="SingleTxtG"/>
        <w:ind w:left="0" w:firstLine="360"/>
        <w:rPr>
          <w:b/>
          <w:bCs/>
          <w:sz w:val="24"/>
          <w:szCs w:val="24"/>
          <w:lang w:val="en-US"/>
        </w:rPr>
      </w:pPr>
      <w:r w:rsidRPr="001A092B">
        <w:rPr>
          <w:sz w:val="24"/>
          <w:szCs w:val="24"/>
        </w:rPr>
        <w:t xml:space="preserve">Revised proposal for Revision 2 to Rule 1 </w:t>
      </w:r>
      <w:r w:rsidRPr="001A092B">
        <w:rPr>
          <w:sz w:val="24"/>
          <w:szCs w:val="24"/>
          <w:lang w:val="en-US"/>
        </w:rPr>
        <w:t xml:space="preserve">and </w:t>
      </w:r>
      <w:r w:rsidRPr="001A092B">
        <w:rPr>
          <w:sz w:val="24"/>
          <w:szCs w:val="24"/>
        </w:rPr>
        <w:t xml:space="preserve">draft amendments to Rule 2 </w:t>
      </w:r>
      <w:r>
        <w:rPr>
          <w:sz w:val="24"/>
          <w:szCs w:val="24"/>
          <w:lang w:val="en-US"/>
        </w:rPr>
        <w:t>developed by the group and submitted to the 169-th session of WP.29 are</w:t>
      </w:r>
      <w:r w:rsidRPr="001A092B">
        <w:rPr>
          <w:sz w:val="24"/>
          <w:szCs w:val="24"/>
        </w:rPr>
        <w:t xml:space="preserve"> harmonize</w:t>
      </w:r>
      <w:r>
        <w:rPr>
          <w:sz w:val="24"/>
          <w:szCs w:val="24"/>
          <w:lang w:val="en-US"/>
        </w:rPr>
        <w:t xml:space="preserve">d with </w:t>
      </w:r>
      <w:r w:rsidRPr="001A092B">
        <w:rPr>
          <w:sz w:val="24"/>
          <w:szCs w:val="24"/>
        </w:rPr>
        <w:t xml:space="preserve"> the provisions of the latest Regulations</w:t>
      </w:r>
      <w:r>
        <w:rPr>
          <w:sz w:val="24"/>
          <w:szCs w:val="24"/>
          <w:lang w:val="en-US"/>
        </w:rPr>
        <w:t>,</w:t>
      </w:r>
      <w:r w:rsidRPr="001A092B">
        <w:rPr>
          <w:sz w:val="24"/>
          <w:szCs w:val="24"/>
        </w:rPr>
        <w:t xml:space="preserve"> annexed to the 1958 Agreement</w:t>
      </w:r>
      <w:r>
        <w:rPr>
          <w:sz w:val="24"/>
          <w:szCs w:val="24"/>
          <w:lang w:val="en-US"/>
        </w:rPr>
        <w:t xml:space="preserve">, and </w:t>
      </w:r>
      <w:r w:rsidRPr="001A092B">
        <w:rPr>
          <w:sz w:val="24"/>
          <w:szCs w:val="24"/>
        </w:rPr>
        <w:t xml:space="preserve"> </w:t>
      </w:r>
      <w:r w:rsidRPr="001A092B">
        <w:rPr>
          <w:sz w:val="24"/>
          <w:szCs w:val="24"/>
          <w:lang w:val="en-GB"/>
        </w:rPr>
        <w:t>in line as possible with the Directive 2014/45</w:t>
      </w:r>
      <w:r>
        <w:rPr>
          <w:sz w:val="24"/>
          <w:szCs w:val="24"/>
          <w:lang w:val="en-US"/>
        </w:rPr>
        <w:t>, Customs Union Regulation and another national</w:t>
      </w:r>
      <w:r w:rsidRPr="001A092B">
        <w:rPr>
          <w:b/>
          <w:bCs/>
          <w:sz w:val="24"/>
          <w:szCs w:val="24"/>
        </w:rPr>
        <w:t xml:space="preserve"> </w:t>
      </w:r>
      <w:r w:rsidRPr="001A092B">
        <w:rPr>
          <w:bCs/>
          <w:sz w:val="24"/>
          <w:szCs w:val="24"/>
          <w:lang w:val="en-US"/>
        </w:rPr>
        <w:t>legislations.</w:t>
      </w:r>
      <w:r>
        <w:rPr>
          <w:b/>
          <w:bCs/>
          <w:sz w:val="24"/>
          <w:szCs w:val="24"/>
          <w:lang w:val="en-US"/>
        </w:rPr>
        <w:t xml:space="preserve"> </w:t>
      </w:r>
    </w:p>
    <w:p w:rsidR="00F83662" w:rsidRDefault="00FF1B0E" w:rsidP="00F83662">
      <w:pPr>
        <w:pStyle w:val="SingleTxtG"/>
        <w:ind w:left="0" w:firstLine="360"/>
        <w:rPr>
          <w:rFonts w:eastAsia="MS PGothic"/>
          <w:bCs/>
          <w:sz w:val="24"/>
          <w:szCs w:val="24"/>
          <w:lang w:val="en-US" w:eastAsia="ja-JP"/>
        </w:rPr>
      </w:pPr>
      <w:r w:rsidRPr="000C2F32">
        <w:rPr>
          <w:bCs/>
          <w:sz w:val="24"/>
          <w:szCs w:val="24"/>
          <w:lang w:val="en-US"/>
        </w:rPr>
        <w:t>There was not unanimous opinion to extend scope of the Rule 1&amp;2 to M</w:t>
      </w:r>
      <w:r w:rsidRPr="000C2F32">
        <w:rPr>
          <w:bCs/>
          <w:sz w:val="24"/>
          <w:szCs w:val="24"/>
          <w:vertAlign w:val="subscript"/>
          <w:lang w:val="en-US"/>
        </w:rPr>
        <w:t>1</w:t>
      </w:r>
      <w:r w:rsidRPr="000C2F32">
        <w:rPr>
          <w:bCs/>
          <w:sz w:val="24"/>
          <w:szCs w:val="24"/>
          <w:lang w:val="en-US"/>
        </w:rPr>
        <w:t xml:space="preserve"> vehicle categories. To keep conditions</w:t>
      </w:r>
      <w:r w:rsidRPr="000C2F32">
        <w:rPr>
          <w:rFonts w:eastAsia="MS PGothic"/>
          <w:bCs/>
          <w:sz w:val="24"/>
          <w:szCs w:val="24"/>
          <w:lang w:val="en-US" w:eastAsia="ja-JP"/>
        </w:rPr>
        <w:t xml:space="preserve"> for accession the 1997 Vienna Agreement by the majority of member Countries of the United Nations </w:t>
      </w:r>
      <w:r w:rsidR="00296E4B" w:rsidRPr="000C2F32">
        <w:rPr>
          <w:rFonts w:eastAsia="MS PGothic"/>
          <w:bCs/>
          <w:sz w:val="24"/>
          <w:szCs w:val="24"/>
          <w:lang w:val="en-US" w:eastAsia="ja-JP"/>
        </w:rPr>
        <w:t xml:space="preserve">and </w:t>
      </w:r>
      <w:r w:rsidR="00296E4B" w:rsidRPr="000C2F32">
        <w:rPr>
          <w:sz w:val="24"/>
          <w:szCs w:val="24"/>
          <w:lang w:val="en-US"/>
        </w:rPr>
        <w:t xml:space="preserve">environmental protection </w:t>
      </w:r>
      <w:r w:rsidRPr="000C2F32">
        <w:rPr>
          <w:rFonts w:eastAsia="MS PGothic"/>
          <w:bCs/>
          <w:sz w:val="24"/>
          <w:szCs w:val="24"/>
          <w:lang w:val="en-US" w:eastAsia="ja-JP"/>
        </w:rPr>
        <w:t xml:space="preserve">the group decided to </w:t>
      </w:r>
      <w:r w:rsidR="000C2F32" w:rsidRPr="000C2F32">
        <w:rPr>
          <w:rFonts w:eastAsia="MS PGothic"/>
          <w:bCs/>
          <w:sz w:val="24"/>
          <w:szCs w:val="24"/>
          <w:lang w:val="en-US" w:eastAsia="ja-JP"/>
        </w:rPr>
        <w:t>return to this task on further stages.</w:t>
      </w:r>
      <w:r w:rsidR="00296E4B" w:rsidRPr="000C2F32">
        <w:rPr>
          <w:rFonts w:eastAsia="MS PGothic"/>
          <w:bCs/>
          <w:sz w:val="24"/>
          <w:szCs w:val="24"/>
          <w:lang w:val="en-US" w:eastAsia="ja-JP"/>
        </w:rPr>
        <w:t xml:space="preserve"> </w:t>
      </w:r>
    </w:p>
    <w:p w:rsidR="00F83662" w:rsidRDefault="000C2F32" w:rsidP="00F83662">
      <w:pPr>
        <w:pStyle w:val="SingleTxtG"/>
        <w:ind w:left="0" w:firstLine="360"/>
        <w:rPr>
          <w:b/>
          <w:sz w:val="24"/>
          <w:szCs w:val="24"/>
          <w:lang w:val="en-US"/>
        </w:rPr>
      </w:pPr>
      <w:r w:rsidRPr="000C2F32">
        <w:rPr>
          <w:b/>
          <w:lang w:val="en-US"/>
        </w:rPr>
        <w:t xml:space="preserve">3. </w:t>
      </w:r>
      <w:r w:rsidRPr="000C2F32">
        <w:rPr>
          <w:b/>
          <w:sz w:val="24"/>
          <w:szCs w:val="24"/>
          <w:lang w:val="en-US"/>
        </w:rPr>
        <w:t xml:space="preserve">Development of new rules for vehicles and their parts and equipment incorporating new technologies </w:t>
      </w:r>
    </w:p>
    <w:p w:rsidR="00F83662" w:rsidRDefault="002C6E1D" w:rsidP="00F83662">
      <w:pPr>
        <w:pStyle w:val="SingleTxtG"/>
        <w:ind w:left="0" w:firstLine="360"/>
        <w:rPr>
          <w:sz w:val="24"/>
          <w:szCs w:val="24"/>
          <w:lang w:val="en-US"/>
        </w:rPr>
      </w:pPr>
      <w:r w:rsidRPr="00F83662">
        <w:rPr>
          <w:bCs/>
          <w:sz w:val="24"/>
          <w:szCs w:val="24"/>
          <w:lang w:val="en-US"/>
        </w:rPr>
        <w:t>At the 165</w:t>
      </w:r>
      <w:r w:rsidRPr="00F83662">
        <w:rPr>
          <w:bCs/>
          <w:sz w:val="24"/>
          <w:szCs w:val="24"/>
          <w:vertAlign w:val="superscript"/>
          <w:lang w:val="en-US"/>
        </w:rPr>
        <w:t>th</w:t>
      </w:r>
      <w:r w:rsidRPr="00F83662">
        <w:rPr>
          <w:bCs/>
          <w:sz w:val="24"/>
          <w:szCs w:val="24"/>
          <w:lang w:val="en-US"/>
        </w:rPr>
        <w:t xml:space="preserve"> session WP.29 requested IWG on PTI to </w:t>
      </w:r>
      <w:r w:rsidRPr="00F83662">
        <w:rPr>
          <w:sz w:val="24"/>
          <w:szCs w:val="24"/>
          <w:lang w:val="en-US"/>
        </w:rPr>
        <w:t>revise minimum inspection requirements for electric and hybrid-electric vehicles</w:t>
      </w:r>
      <w:r w:rsidRPr="00F83662">
        <w:rPr>
          <w:bCs/>
          <w:sz w:val="24"/>
          <w:szCs w:val="24"/>
          <w:lang w:val="en-US"/>
        </w:rPr>
        <w:t xml:space="preserve"> and for vehicles powered with LPG and </w:t>
      </w:r>
      <w:r w:rsidRPr="00F83662">
        <w:rPr>
          <w:bCs/>
          <w:sz w:val="24"/>
          <w:szCs w:val="24"/>
        </w:rPr>
        <w:t>С</w:t>
      </w:r>
      <w:r w:rsidRPr="00F83662">
        <w:rPr>
          <w:bCs/>
          <w:sz w:val="24"/>
          <w:szCs w:val="24"/>
          <w:lang w:val="en-US"/>
        </w:rPr>
        <w:t>NG</w:t>
      </w:r>
      <w:r w:rsidRPr="00F83662">
        <w:rPr>
          <w:sz w:val="24"/>
          <w:szCs w:val="24"/>
          <w:lang w:val="en-US"/>
        </w:rPr>
        <w:t xml:space="preserve">, developed by the Russian Federation and CITA </w:t>
      </w:r>
      <w:r w:rsidR="00F83662" w:rsidRPr="00F83662">
        <w:rPr>
          <w:sz w:val="24"/>
          <w:szCs w:val="24"/>
          <w:lang w:val="en-US"/>
        </w:rPr>
        <w:t>(</w:t>
      </w:r>
      <w:r w:rsidR="00F83662" w:rsidRPr="00F83662">
        <w:rPr>
          <w:bCs/>
          <w:sz w:val="24"/>
          <w:szCs w:val="24"/>
          <w:lang w:val="en-US"/>
        </w:rPr>
        <w:t xml:space="preserve">ECE/TRANS/WP.29/1114, para 87), </w:t>
      </w:r>
      <w:r w:rsidR="00F83662" w:rsidRPr="00F83662">
        <w:rPr>
          <w:sz w:val="24"/>
          <w:szCs w:val="24"/>
          <w:lang w:val="en-US"/>
        </w:rPr>
        <w:t>and submit for further consideration at one of the WP.29 meeting.</w:t>
      </w:r>
    </w:p>
    <w:p w:rsidR="002F01A9" w:rsidRDefault="00F83662" w:rsidP="00F83662">
      <w:pPr>
        <w:pStyle w:val="SingleTxtG"/>
        <w:ind w:left="0" w:firstLine="360"/>
        <w:rPr>
          <w:sz w:val="24"/>
          <w:szCs w:val="24"/>
          <w:lang w:val="en-US"/>
        </w:rPr>
      </w:pPr>
      <w:r w:rsidRPr="00F83662">
        <w:rPr>
          <w:sz w:val="24"/>
          <w:szCs w:val="24"/>
        </w:rPr>
        <w:t xml:space="preserve">Submission of draft document on </w:t>
      </w:r>
      <w:r>
        <w:rPr>
          <w:sz w:val="24"/>
          <w:szCs w:val="24"/>
        </w:rPr>
        <w:t>LPG/CNG vehicles</w:t>
      </w:r>
      <w:r w:rsidRPr="00F83662">
        <w:rPr>
          <w:sz w:val="24"/>
          <w:szCs w:val="24"/>
        </w:rPr>
        <w:t xml:space="preserve"> </w:t>
      </w:r>
      <w:r w:rsidR="002F01A9">
        <w:rPr>
          <w:sz w:val="24"/>
          <w:szCs w:val="24"/>
          <w:lang w:val="en-US"/>
        </w:rPr>
        <w:t xml:space="preserve">and </w:t>
      </w:r>
      <w:r w:rsidRPr="00F83662">
        <w:rPr>
          <w:sz w:val="24"/>
          <w:szCs w:val="24"/>
        </w:rPr>
        <w:t>electric and hybrid</w:t>
      </w:r>
      <w:r>
        <w:rPr>
          <w:sz w:val="24"/>
          <w:szCs w:val="24"/>
        </w:rPr>
        <w:t>-electric</w:t>
      </w:r>
      <w:r w:rsidRPr="00F83662">
        <w:rPr>
          <w:sz w:val="24"/>
          <w:szCs w:val="24"/>
        </w:rPr>
        <w:t xml:space="preserve"> vehicles</w:t>
      </w:r>
      <w:r>
        <w:rPr>
          <w:sz w:val="24"/>
          <w:szCs w:val="24"/>
        </w:rPr>
        <w:t xml:space="preserve"> </w:t>
      </w:r>
      <w:r>
        <w:rPr>
          <w:sz w:val="24"/>
          <w:szCs w:val="24"/>
          <w:lang w:val="en-US"/>
        </w:rPr>
        <w:t xml:space="preserve">to WP.29 </w:t>
      </w:r>
      <w:r>
        <w:rPr>
          <w:sz w:val="24"/>
          <w:szCs w:val="24"/>
        </w:rPr>
        <w:t xml:space="preserve">is </w:t>
      </w:r>
      <w:r w:rsidR="002F01A9">
        <w:rPr>
          <w:sz w:val="24"/>
          <w:szCs w:val="24"/>
          <w:lang w:val="en-US"/>
        </w:rPr>
        <w:t>confirm</w:t>
      </w:r>
      <w:r>
        <w:rPr>
          <w:sz w:val="24"/>
          <w:szCs w:val="24"/>
        </w:rPr>
        <w:t xml:space="preserve">ed for </w:t>
      </w:r>
      <w:r w:rsidR="002F01A9">
        <w:rPr>
          <w:sz w:val="24"/>
          <w:szCs w:val="24"/>
          <w:lang w:val="en-US"/>
        </w:rPr>
        <w:t xml:space="preserve">March 2017 and </w:t>
      </w:r>
      <w:r>
        <w:rPr>
          <w:sz w:val="24"/>
          <w:szCs w:val="24"/>
        </w:rPr>
        <w:t>November 2017</w:t>
      </w:r>
      <w:r w:rsidR="002F01A9">
        <w:rPr>
          <w:sz w:val="24"/>
          <w:szCs w:val="24"/>
          <w:lang w:val="en-US"/>
        </w:rPr>
        <w:t xml:space="preserve"> accordingly</w:t>
      </w:r>
      <w:r>
        <w:rPr>
          <w:sz w:val="24"/>
          <w:szCs w:val="24"/>
          <w:lang w:val="en-US"/>
        </w:rPr>
        <w:t>.</w:t>
      </w:r>
    </w:p>
    <w:p w:rsidR="002F01A9" w:rsidRDefault="002F01A9" w:rsidP="00F83662">
      <w:pPr>
        <w:pStyle w:val="SingleTxtG"/>
        <w:ind w:left="0" w:firstLine="360"/>
        <w:rPr>
          <w:b/>
          <w:sz w:val="24"/>
          <w:szCs w:val="24"/>
          <w:lang w:val="en-US"/>
        </w:rPr>
      </w:pPr>
      <w:r w:rsidRPr="002F01A9">
        <w:rPr>
          <w:b/>
          <w:sz w:val="24"/>
          <w:szCs w:val="24"/>
          <w:lang w:val="en-US"/>
        </w:rPr>
        <w:t xml:space="preserve">4. </w:t>
      </w:r>
      <w:r w:rsidRPr="002F01A9">
        <w:rPr>
          <w:b/>
          <w:sz w:val="24"/>
          <w:szCs w:val="24"/>
        </w:rPr>
        <w:t xml:space="preserve">Date and </w:t>
      </w:r>
      <w:r w:rsidRPr="002F01A9">
        <w:rPr>
          <w:b/>
          <w:sz w:val="24"/>
          <w:szCs w:val="24"/>
          <w:lang w:val="en-US"/>
        </w:rPr>
        <w:t>p</w:t>
      </w:r>
      <w:r w:rsidRPr="002F01A9">
        <w:rPr>
          <w:b/>
          <w:sz w:val="24"/>
          <w:szCs w:val="24"/>
        </w:rPr>
        <w:t xml:space="preserve">lace of </w:t>
      </w:r>
      <w:r w:rsidRPr="002F01A9">
        <w:rPr>
          <w:b/>
          <w:sz w:val="24"/>
          <w:szCs w:val="24"/>
          <w:lang w:val="en-US"/>
        </w:rPr>
        <w:t>n</w:t>
      </w:r>
      <w:r w:rsidRPr="002F01A9">
        <w:rPr>
          <w:b/>
          <w:sz w:val="24"/>
          <w:szCs w:val="24"/>
        </w:rPr>
        <w:t xml:space="preserve">ext </w:t>
      </w:r>
      <w:r w:rsidRPr="002F01A9">
        <w:rPr>
          <w:b/>
          <w:sz w:val="24"/>
          <w:szCs w:val="24"/>
          <w:lang w:val="en-US"/>
        </w:rPr>
        <w:t>m</w:t>
      </w:r>
      <w:r w:rsidRPr="002F01A9">
        <w:rPr>
          <w:b/>
          <w:sz w:val="24"/>
          <w:szCs w:val="24"/>
        </w:rPr>
        <w:t>eeting</w:t>
      </w:r>
      <w:r w:rsidR="00F83662" w:rsidRPr="002F01A9">
        <w:rPr>
          <w:b/>
          <w:sz w:val="24"/>
          <w:szCs w:val="24"/>
        </w:rPr>
        <w:t xml:space="preserve"> </w:t>
      </w:r>
    </w:p>
    <w:p w:rsidR="00F83662" w:rsidRPr="002F01A9" w:rsidRDefault="002F01A9" w:rsidP="00F83662">
      <w:pPr>
        <w:pStyle w:val="SingleTxtG"/>
        <w:ind w:left="0" w:firstLine="360"/>
        <w:rPr>
          <w:sz w:val="24"/>
          <w:szCs w:val="24"/>
          <w:lang w:val="en-US"/>
        </w:rPr>
      </w:pPr>
      <w:r w:rsidRPr="002F01A9">
        <w:rPr>
          <w:sz w:val="24"/>
          <w:szCs w:val="24"/>
          <w:lang w:val="en-US"/>
        </w:rPr>
        <w:t>Next meeting was scheduled for the beginning of September 2016 in Bucharest</w:t>
      </w:r>
      <w:r>
        <w:rPr>
          <w:sz w:val="24"/>
          <w:szCs w:val="24"/>
          <w:lang w:val="en-US"/>
        </w:rPr>
        <w:t xml:space="preserve"> (Romania)</w:t>
      </w:r>
      <w:r w:rsidRPr="002F01A9">
        <w:rPr>
          <w:sz w:val="24"/>
          <w:szCs w:val="24"/>
          <w:lang w:val="en-US"/>
        </w:rPr>
        <w:t>.</w:t>
      </w:r>
      <w:r w:rsidR="00F83662" w:rsidRPr="002F01A9">
        <w:rPr>
          <w:sz w:val="24"/>
          <w:szCs w:val="24"/>
        </w:rPr>
        <w:t xml:space="preserve">     </w:t>
      </w:r>
    </w:p>
    <w:p w:rsidR="00F83662" w:rsidRPr="00F83662" w:rsidRDefault="00F83662" w:rsidP="00F83662">
      <w:pPr>
        <w:pStyle w:val="SingleTxtG"/>
        <w:ind w:left="0" w:firstLine="360"/>
        <w:rPr>
          <w:rFonts w:eastAsia="MS PGothic"/>
          <w:bCs/>
          <w:sz w:val="24"/>
          <w:szCs w:val="24"/>
          <w:lang w:val="en-US" w:eastAsia="ja-JP"/>
        </w:rPr>
      </w:pPr>
    </w:p>
    <w:p w:rsidR="000C2F32" w:rsidRPr="002C6E1D" w:rsidRDefault="000C2F32" w:rsidP="002C6E1D">
      <w:pPr>
        <w:pStyle w:val="SingleTxtG"/>
        <w:ind w:left="0" w:firstLine="360"/>
        <w:rPr>
          <w:b/>
          <w:bCs/>
          <w:sz w:val="24"/>
          <w:szCs w:val="24"/>
          <w:lang w:val="en-US"/>
        </w:rPr>
      </w:pPr>
    </w:p>
    <w:p w:rsidR="00B926AC" w:rsidRPr="00275512" w:rsidRDefault="00B926AC" w:rsidP="002F01A9">
      <w:pPr>
        <w:pStyle w:val="HChG"/>
        <w:keepNext w:val="0"/>
        <w:keepLines w:val="0"/>
        <w:suppressAutoHyphens w:val="0"/>
      </w:pPr>
      <w:r>
        <w:tab/>
      </w:r>
    </w:p>
    <w:p w:rsidR="000225C9" w:rsidRDefault="002F01A9" w:rsidP="000225C9">
      <w:pPr>
        <w:tabs>
          <w:tab w:val="center" w:pos="4513"/>
          <w:tab w:val="left" w:pos="4560"/>
          <w:tab w:val="left" w:pos="5040"/>
          <w:tab w:val="left" w:pos="5640"/>
          <w:tab w:val="left" w:pos="6000"/>
          <w:tab w:val="left" w:pos="6361"/>
          <w:tab w:val="left" w:pos="6720"/>
          <w:tab w:val="left" w:pos="6939"/>
          <w:tab w:val="left" w:pos="7320"/>
          <w:tab w:val="left" w:pos="7920"/>
        </w:tabs>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p>
    <w:p w:rsidR="002F01A9" w:rsidRPr="002F01A9" w:rsidRDefault="002F01A9" w:rsidP="000225C9">
      <w:pPr>
        <w:tabs>
          <w:tab w:val="center" w:pos="4513"/>
          <w:tab w:val="left" w:pos="4560"/>
          <w:tab w:val="left" w:pos="5040"/>
          <w:tab w:val="left" w:pos="5640"/>
          <w:tab w:val="left" w:pos="6000"/>
          <w:tab w:val="left" w:pos="6361"/>
          <w:tab w:val="left" w:pos="6720"/>
          <w:tab w:val="left" w:pos="6939"/>
          <w:tab w:val="left" w:pos="7320"/>
          <w:tab w:val="left" w:pos="7920"/>
        </w:tabs>
        <w:rPr>
          <w:rFonts w:ascii="Times New Roman" w:hAnsi="Times New Roman"/>
          <w:bCs/>
          <w:sz w:val="24"/>
          <w:szCs w:val="24"/>
        </w:rPr>
      </w:pPr>
      <w:r w:rsidRPr="002F01A9">
        <w:rPr>
          <w:rFonts w:ascii="Times New Roman" w:hAnsi="Times New Roman"/>
          <w:bCs/>
          <w:sz w:val="24"/>
          <w:szCs w:val="24"/>
        </w:rPr>
        <w:lastRenderedPageBreak/>
        <w:t>Attachment to WP.29-169-</w:t>
      </w:r>
      <w:r w:rsidR="000225C9">
        <w:rPr>
          <w:rFonts w:ascii="Times New Roman" w:hAnsi="Times New Roman"/>
          <w:bCs/>
          <w:sz w:val="24"/>
          <w:szCs w:val="24"/>
        </w:rPr>
        <w:t>07</w:t>
      </w:r>
    </w:p>
    <w:p w:rsidR="001D3D87" w:rsidRPr="001D3D87" w:rsidRDefault="001D3D87" w:rsidP="001D3D87">
      <w:pPr>
        <w:tabs>
          <w:tab w:val="center" w:pos="4513"/>
          <w:tab w:val="left" w:pos="4560"/>
          <w:tab w:val="left" w:pos="5040"/>
          <w:tab w:val="left" w:pos="5640"/>
          <w:tab w:val="left" w:pos="6000"/>
          <w:tab w:val="left" w:pos="6361"/>
          <w:tab w:val="left" w:pos="6720"/>
          <w:tab w:val="left" w:pos="6939"/>
          <w:tab w:val="left" w:pos="7320"/>
          <w:tab w:val="left" w:pos="7920"/>
        </w:tabs>
        <w:jc w:val="center"/>
        <w:rPr>
          <w:rFonts w:ascii="Times New Roman" w:hAnsi="Times New Roman"/>
          <w:b/>
          <w:bCs/>
          <w:sz w:val="24"/>
          <w:szCs w:val="24"/>
        </w:rPr>
      </w:pPr>
      <w:r w:rsidRPr="001D3D87">
        <w:rPr>
          <w:rFonts w:ascii="Times New Roman" w:hAnsi="Times New Roman"/>
          <w:b/>
          <w:bCs/>
          <w:sz w:val="24"/>
          <w:szCs w:val="24"/>
        </w:rPr>
        <w:t>Preliminary draft amendments to the 1997 Vienna Agreement</w:t>
      </w:r>
    </w:p>
    <w:p w:rsidR="001D3D87" w:rsidRPr="001D3D87" w:rsidRDefault="001D3D87" w:rsidP="001D3D87">
      <w:pPr>
        <w:tabs>
          <w:tab w:val="center" w:pos="4513"/>
          <w:tab w:val="left" w:pos="4560"/>
          <w:tab w:val="left" w:pos="5040"/>
          <w:tab w:val="left" w:pos="5640"/>
          <w:tab w:val="left" w:pos="6000"/>
          <w:tab w:val="left" w:pos="6361"/>
          <w:tab w:val="left" w:pos="6720"/>
          <w:tab w:val="left" w:pos="6939"/>
          <w:tab w:val="left" w:pos="7320"/>
          <w:tab w:val="left" w:pos="7920"/>
        </w:tabs>
        <w:jc w:val="center"/>
        <w:rPr>
          <w:rFonts w:ascii="Times New Roman" w:hAnsi="Times New Roman"/>
        </w:rPr>
      </w:pPr>
      <w:r w:rsidRPr="001D3D87">
        <w:rPr>
          <w:rFonts w:ascii="Times New Roman" w:hAnsi="Times New Roman"/>
          <w:bCs/>
          <w:u w:val="single"/>
        </w:rPr>
        <w:t>Appendix 3</w:t>
      </w:r>
    </w:p>
    <w:p w:rsidR="001D3D87" w:rsidRPr="001D3D87" w:rsidRDefault="001D3D87" w:rsidP="001D3D87">
      <w:pPr>
        <w:pStyle w:val="CM1"/>
        <w:spacing w:before="200" w:after="200"/>
        <w:jc w:val="center"/>
        <w:rPr>
          <w:rFonts w:ascii="Times New Roman" w:hAnsi="Times New Roman"/>
          <w:lang w:val="en-US"/>
        </w:rPr>
      </w:pPr>
      <w:r w:rsidRPr="001D3D87">
        <w:rPr>
          <w:rFonts w:ascii="Times New Roman" w:hAnsi="Times New Roman"/>
          <w:lang w:val="en-US"/>
        </w:rPr>
        <w:t>CONFORMITY OF PERIODICAL TECHNICAL INSPECTION PROCESS</w:t>
      </w: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Each Contracting Party or its competent authority must verify before the authorisation  of testing centres the existence of satisfactory arrangements and procedures for ensuring the objectivity and the high quality of the technical inspections, undertaken in accordance with the recommended methods specified in the Rules. </w:t>
      </w: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With a view to ensuring that a high quality of testing is maintained over time, Contracting Party should set up a system that covers the processes of authorisation, supervision, withdrawal, suspension or cancellation of authorisation to carry out technical inspections. </w:t>
      </w: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The arrangements and procedures shall cover the following minimum requirements. In order to ensure high standards of technical inspections, Contracting Parties are allowed to lay down additional requirements.</w:t>
      </w:r>
    </w:p>
    <w:p w:rsidR="001D3D87" w:rsidRPr="001D3D87" w:rsidRDefault="001D3D87" w:rsidP="001D3D87">
      <w:pPr>
        <w:pStyle w:val="CM4"/>
        <w:spacing w:before="60" w:after="60"/>
        <w:ind w:firstLine="708"/>
        <w:jc w:val="both"/>
        <w:rPr>
          <w:rFonts w:ascii="Times New Roman" w:hAnsi="Times New Roman"/>
          <w:lang w:val="en-US"/>
        </w:rPr>
      </w:pP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bCs/>
          <w:lang w:val="en-US"/>
        </w:rPr>
        <w:t xml:space="preserve">1. Testing facilities and equipment </w:t>
      </w:r>
    </w:p>
    <w:p w:rsidR="001D3D87" w:rsidRPr="001D3D87" w:rsidRDefault="001D3D87" w:rsidP="001D3D87">
      <w:pPr>
        <w:pStyle w:val="Heading2"/>
        <w:jc w:val="both"/>
        <w:rPr>
          <w:b w:val="0"/>
          <w:szCs w:val="24"/>
          <w:u w:val="none"/>
          <w:lang w:val="en-US"/>
        </w:rPr>
      </w:pPr>
      <w:r w:rsidRPr="001D3D87">
        <w:rPr>
          <w:b w:val="0"/>
          <w:szCs w:val="24"/>
          <w:u w:val="none"/>
          <w:lang w:val="en-US"/>
        </w:rPr>
        <w:tab/>
        <w:t xml:space="preserve">1.1. Contracting Parties shall ensure that testing equipment used for carrying out technical inspections comply with the minimum technical requirements laid down in </w:t>
      </w:r>
      <w:r w:rsidRPr="001D3D87">
        <w:rPr>
          <w:b w:val="0"/>
          <w:szCs w:val="24"/>
          <w:u w:val="none"/>
        </w:rPr>
        <w:t>the Rules.</w:t>
      </w:r>
      <w:r w:rsidRPr="001D3D87">
        <w:rPr>
          <w:b w:val="0"/>
          <w:szCs w:val="24"/>
          <w:u w:val="none"/>
          <w:lang w:val="en-US"/>
        </w:rPr>
        <w:t>This may include, where applicable, the use of mobile test units.</w:t>
      </w:r>
    </w:p>
    <w:p w:rsidR="001D3D87" w:rsidRPr="000225C9" w:rsidRDefault="001D3D87" w:rsidP="001D3D87">
      <w:pPr>
        <w:pStyle w:val="Heading2"/>
        <w:jc w:val="both"/>
        <w:rPr>
          <w:ins w:id="1" w:author="User" w:date="2016-05-13T18:11:00Z"/>
          <w:b w:val="0"/>
          <w:szCs w:val="24"/>
          <w:u w:val="none"/>
          <w:lang w:val="en-US"/>
        </w:rPr>
      </w:pPr>
      <w:r w:rsidRPr="001D3D87">
        <w:rPr>
          <w:b w:val="0"/>
          <w:szCs w:val="24"/>
          <w:u w:val="none"/>
          <w:lang w:val="en-US"/>
        </w:rPr>
        <w:tab/>
        <w:t xml:space="preserve">1.2. </w:t>
      </w:r>
      <w:ins w:id="2" w:author="User" w:date="2016-05-13T18:14:00Z">
        <w:r w:rsidRPr="000225C9">
          <w:rPr>
            <w:b w:val="0"/>
            <w:szCs w:val="24"/>
            <w:u w:val="none"/>
            <w:lang w:val="en-US"/>
          </w:rPr>
          <w:t xml:space="preserve">Technical inspections shall be carried out by using appropriate </w:t>
        </w:r>
      </w:ins>
      <w:ins w:id="3" w:author="User" w:date="2016-05-13T18:11:00Z">
        <w:r w:rsidRPr="000225C9">
          <w:rPr>
            <w:b w:val="0"/>
            <w:szCs w:val="24"/>
            <w:u w:val="none"/>
            <w:lang w:val="en-US"/>
          </w:rPr>
          <w:t xml:space="preserve"> test facility with adequate space for the evaluation of vehicles which meets the necessary health and safety requirements</w:t>
        </w:r>
      </w:ins>
      <w:ins w:id="4" w:author="User" w:date="2016-05-13T18:17:00Z">
        <w:r w:rsidRPr="001D3D87">
          <w:rPr>
            <w:b w:val="0"/>
            <w:szCs w:val="24"/>
            <w:u w:val="none"/>
            <w:lang w:val="en-US"/>
          </w:rPr>
          <w:t>, a</w:t>
        </w:r>
      </w:ins>
      <w:ins w:id="5" w:author="User" w:date="2016-05-13T18:11:00Z">
        <w:r w:rsidRPr="000225C9">
          <w:rPr>
            <w:b w:val="0"/>
            <w:szCs w:val="24"/>
            <w:u w:val="none"/>
            <w:lang w:val="en-US"/>
          </w:rPr>
          <w:t xml:space="preserve"> test lane of sufficient size for each test, a pit or lift and, a device to lift a vehicle on one of the axles, equipped with appropriate lighting and, where necessary, with aeration devices</w:t>
        </w:r>
      </w:ins>
      <w:ins w:id="6" w:author="User" w:date="2016-05-13T18:17:00Z">
        <w:r w:rsidRPr="001D3D87">
          <w:rPr>
            <w:b w:val="0"/>
            <w:szCs w:val="24"/>
            <w:u w:val="none"/>
            <w:lang w:val="en-US"/>
          </w:rPr>
          <w:t>.</w:t>
        </w:r>
      </w:ins>
    </w:p>
    <w:p w:rsidR="001D3D87" w:rsidRPr="00B63DA0" w:rsidRDefault="00B63DA0" w:rsidP="00B63DA0">
      <w:pPr>
        <w:pStyle w:val="Heading2"/>
        <w:jc w:val="both"/>
        <w:rPr>
          <w:b w:val="0"/>
          <w:szCs w:val="24"/>
          <w:u w:val="none"/>
          <w:lang w:val="en-US"/>
        </w:rPr>
      </w:pPr>
      <w:r>
        <w:rPr>
          <w:b w:val="0"/>
          <w:szCs w:val="24"/>
          <w:u w:val="none"/>
          <w:lang w:val="en-US"/>
        </w:rPr>
        <w:tab/>
      </w:r>
      <w:r w:rsidR="001D3D87" w:rsidRPr="00B63DA0">
        <w:rPr>
          <w:b w:val="0"/>
          <w:szCs w:val="24"/>
          <w:u w:val="none"/>
          <w:lang w:val="en-US"/>
        </w:rPr>
        <w:t xml:space="preserve">1.3. Contracting Parties shall ensure that the testing centres or, if relevant, the competent authority maintain the testing facilities and equipment in accordance with the specifications provided by the manufacturers. </w:t>
      </w:r>
    </w:p>
    <w:p w:rsidR="001D3D87" w:rsidRPr="00B63DA0" w:rsidRDefault="001D3D87" w:rsidP="00B63DA0">
      <w:pPr>
        <w:pStyle w:val="Heading2"/>
        <w:jc w:val="both"/>
        <w:rPr>
          <w:b w:val="0"/>
          <w:szCs w:val="24"/>
          <w:u w:val="none"/>
          <w:lang w:val="en-US"/>
        </w:rPr>
      </w:pPr>
      <w:r w:rsidRPr="00B63DA0">
        <w:rPr>
          <w:b w:val="0"/>
          <w:szCs w:val="24"/>
          <w:u w:val="none"/>
          <w:lang w:val="en-US"/>
        </w:rPr>
        <w:tab/>
        <w:t>1.4. Equipment used for measurements shall be periodically calibrated and verified in accordance with the specifications provided by the Contracting Party concerned or by the manufacturer of the equipment.</w:t>
      </w:r>
    </w:p>
    <w:p w:rsidR="001D3D87" w:rsidRPr="001D3D87" w:rsidRDefault="001D3D87" w:rsidP="001D3D87">
      <w:pPr>
        <w:pStyle w:val="CM4"/>
        <w:spacing w:before="60" w:after="60"/>
        <w:jc w:val="both"/>
        <w:rPr>
          <w:rFonts w:ascii="Times New Roman" w:hAnsi="Times New Roman"/>
          <w:lang w:val="en-US"/>
        </w:rPr>
      </w:pP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2. </w:t>
      </w:r>
      <w:r w:rsidRPr="001D3D87">
        <w:rPr>
          <w:rFonts w:ascii="Times New Roman" w:hAnsi="Times New Roman"/>
          <w:bCs/>
          <w:lang w:val="en-US"/>
        </w:rPr>
        <w:t xml:space="preserve">Testing centres </w:t>
      </w: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2.1. Testing centres in which inspectors perform technical inspections shall be authorised by a Contracting Party or by its competent authority. </w:t>
      </w: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2.2. To meet minimum requirements in terms of quality management, testing centres shall comply with the requirements laid down by the authorising Contracting Party. Testing centres shall ensure the objectivity and the high quality of the technical inspections. </w:t>
      </w:r>
    </w:p>
    <w:p w:rsidR="001D3D87" w:rsidRPr="001D3D87" w:rsidRDefault="001D3D87" w:rsidP="001D3D87">
      <w:pPr>
        <w:pStyle w:val="CM4"/>
        <w:spacing w:before="60" w:after="60"/>
        <w:ind w:firstLine="708"/>
        <w:jc w:val="both"/>
        <w:rPr>
          <w:rFonts w:ascii="Times New Roman" w:hAnsi="Times New Roman"/>
          <w:bCs/>
          <w:lang w:val="en-US"/>
        </w:rPr>
      </w:pPr>
    </w:p>
    <w:p w:rsidR="001D3D87" w:rsidRPr="001D3D87" w:rsidRDefault="001D3D87" w:rsidP="001D3D87">
      <w:pPr>
        <w:pStyle w:val="CM4"/>
        <w:spacing w:before="60" w:after="60"/>
        <w:ind w:firstLine="708"/>
        <w:jc w:val="both"/>
        <w:rPr>
          <w:ins w:id="7" w:author="User" w:date="2016-05-13T18:20:00Z"/>
          <w:rFonts w:ascii="Times New Roman" w:hAnsi="Times New Roman"/>
          <w:bCs/>
          <w:lang w:val="en-US"/>
        </w:rPr>
      </w:pPr>
      <w:r w:rsidRPr="001D3D87">
        <w:rPr>
          <w:rFonts w:ascii="Times New Roman" w:hAnsi="Times New Roman"/>
          <w:bCs/>
          <w:lang w:val="en-US"/>
        </w:rPr>
        <w:t xml:space="preserve">3. Inspectors </w:t>
      </w:r>
    </w:p>
    <w:p w:rsidR="001D3D87" w:rsidRPr="001D3D87" w:rsidRDefault="001D3D87" w:rsidP="000225C9">
      <w:pPr>
        <w:ind w:left="16" w:firstLine="1"/>
        <w:jc w:val="both"/>
        <w:rPr>
          <w:ins w:id="8" w:author="User" w:date="2016-05-13T18:21:00Z"/>
          <w:rFonts w:ascii="Times New Roman" w:hAnsi="Times New Roman"/>
        </w:rPr>
      </w:pPr>
      <w:r w:rsidRPr="001D3D87">
        <w:rPr>
          <w:rFonts w:ascii="Times New Roman" w:hAnsi="Times New Roman"/>
          <w:sz w:val="24"/>
          <w:szCs w:val="24"/>
        </w:rPr>
        <w:t xml:space="preserve">3.1. </w:t>
      </w:r>
      <w:ins w:id="9" w:author="User" w:date="2016-05-13T18:20:00Z">
        <w:r w:rsidRPr="001D3D87">
          <w:rPr>
            <w:rFonts w:ascii="Times New Roman" w:hAnsi="Times New Roman"/>
            <w:sz w:val="24"/>
            <w:szCs w:val="24"/>
          </w:rPr>
          <w:t>Before an inspector  may carry out periodic technical inspections,  it shall be verified that that person has the appropriate knowledge, experience and skills</w:t>
        </w:r>
      </w:ins>
      <w:r w:rsidRPr="001D3D87">
        <w:rPr>
          <w:rFonts w:ascii="Times New Roman" w:hAnsi="Times New Roman"/>
          <w:sz w:val="24"/>
          <w:szCs w:val="24"/>
        </w:rPr>
        <w:t>.</w:t>
      </w:r>
    </w:p>
    <w:p w:rsidR="001D3D87" w:rsidRPr="000225C9" w:rsidRDefault="001D3D87" w:rsidP="000225C9">
      <w:pPr>
        <w:pStyle w:val="CM4"/>
        <w:spacing w:before="60" w:after="60"/>
        <w:ind w:firstLine="708"/>
        <w:jc w:val="both"/>
        <w:rPr>
          <w:rFonts w:ascii="Times New Roman" w:hAnsi="Times New Roman"/>
          <w:lang w:val="en-US"/>
        </w:rPr>
      </w:pPr>
      <w:r w:rsidRPr="001D3D87">
        <w:rPr>
          <w:rFonts w:ascii="Times New Roman" w:hAnsi="Times New Roman"/>
          <w:lang w:val="en-US"/>
        </w:rPr>
        <w:lastRenderedPageBreak/>
        <w:t xml:space="preserve">3.2. </w:t>
      </w:r>
      <w:ins w:id="10" w:author="User" w:date="2016-05-13T18:21:00Z">
        <w:r w:rsidRPr="001D3D87">
          <w:rPr>
            <w:rFonts w:ascii="Times New Roman" w:hAnsi="Times New Roman"/>
            <w:lang w:val="en-US"/>
          </w:rPr>
          <w:t xml:space="preserve">Contracting Parties or competent authorities shall ensure that inspectors receive the appropriate initial and refresher training or undergo appropriate examination, including in theoretical and practical elements, to enable them to be authorised to carry out technical inspections. </w:t>
        </w:r>
      </w:ins>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3.3. Inspectors, when carrying out technical inspections, should act independently and their judgement should not be affected by conflicts of interest, including those of an economic or personal nature. </w:t>
      </w: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3.4. The person presenting the vehicle for testing shall be informed of any deficiencies identified in the vehicle which need to be rectified. </w:t>
      </w: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lang w:val="en-US"/>
        </w:rPr>
        <w:t xml:space="preserve">3.5. The results of a technical inspection should not be altered for commercial purposes. The results of a technical inspection may only be modified, where appropriate, by the supervising body, or in accordance with the procedure set up by the competent authority, if the findings of the technical inspection are manifestly incorrect. </w:t>
      </w:r>
    </w:p>
    <w:p w:rsidR="001D3D87" w:rsidRPr="001D3D87" w:rsidRDefault="001D3D87" w:rsidP="001D3D87">
      <w:pPr>
        <w:pStyle w:val="CM3"/>
        <w:spacing w:before="60" w:after="60"/>
        <w:jc w:val="both"/>
        <w:rPr>
          <w:rFonts w:ascii="Times New Roman" w:hAnsi="Times New Roman"/>
          <w:lang w:val="en-US"/>
        </w:rPr>
      </w:pPr>
    </w:p>
    <w:p w:rsidR="001D3D87" w:rsidRPr="001D3D87" w:rsidRDefault="001D3D87" w:rsidP="001D3D87">
      <w:pPr>
        <w:pStyle w:val="CM4"/>
        <w:spacing w:before="60" w:after="60"/>
        <w:ind w:firstLine="708"/>
        <w:jc w:val="both"/>
        <w:rPr>
          <w:rFonts w:ascii="Times New Roman" w:hAnsi="Times New Roman"/>
          <w:lang w:val="en-US"/>
        </w:rPr>
      </w:pPr>
      <w:r w:rsidRPr="001D3D87">
        <w:rPr>
          <w:rFonts w:ascii="Times New Roman" w:hAnsi="Times New Roman"/>
          <w:bCs/>
          <w:lang w:val="en-US"/>
        </w:rPr>
        <w:t xml:space="preserve">4. Supervision of testing centres </w:t>
      </w:r>
    </w:p>
    <w:p w:rsidR="001D3D87" w:rsidRPr="001D3D87" w:rsidRDefault="00B63DA0" w:rsidP="001D3D87">
      <w:pPr>
        <w:pStyle w:val="CM4"/>
        <w:spacing w:before="60" w:after="60"/>
        <w:ind w:left="2" w:firstLine="1"/>
        <w:jc w:val="both"/>
        <w:rPr>
          <w:rFonts w:ascii="Times New Roman" w:hAnsi="Times New Roman"/>
          <w:lang w:val="en-US"/>
        </w:rPr>
      </w:pPr>
      <w:r>
        <w:rPr>
          <w:rFonts w:ascii="Times New Roman" w:hAnsi="Times New Roman"/>
          <w:lang w:val="en-US"/>
        </w:rPr>
        <w:tab/>
      </w:r>
      <w:r w:rsidR="001D3D87" w:rsidRPr="001D3D87">
        <w:rPr>
          <w:rFonts w:ascii="Times New Roman" w:hAnsi="Times New Roman"/>
          <w:lang w:val="en-US"/>
        </w:rPr>
        <w:t xml:space="preserve">4.1. Contracting Parties shall ensure that testing centres are supervised. Contracting Parties shall specify the rules and procedures covering the organisation, tasks and requirements, including the independence requirements applicable to the personnel of a supervising body. </w:t>
      </w:r>
    </w:p>
    <w:p w:rsidR="001D3D87" w:rsidRPr="001D3D87" w:rsidRDefault="001D3D87" w:rsidP="001D3D87">
      <w:pPr>
        <w:pStyle w:val="CM1"/>
        <w:spacing w:before="200" w:after="200"/>
        <w:jc w:val="both"/>
        <w:rPr>
          <w:rFonts w:cs="EUAlbertina"/>
          <w:lang w:val="en-US"/>
        </w:rPr>
      </w:pPr>
    </w:p>
    <w:p w:rsidR="001D3D87" w:rsidRPr="001D3D87" w:rsidRDefault="001D3D87" w:rsidP="001D3D87">
      <w:pPr>
        <w:pStyle w:val="CM3"/>
        <w:spacing w:before="60" w:after="60"/>
        <w:rPr>
          <w:rFonts w:cs="EUAlbertina"/>
          <w:lang w:val="en-US"/>
        </w:rPr>
      </w:pPr>
    </w:p>
    <w:p w:rsidR="00662844" w:rsidRPr="001D3D87" w:rsidRDefault="00662844">
      <w:pPr>
        <w:rPr>
          <w:lang w:val="en-GB"/>
        </w:rPr>
      </w:pPr>
    </w:p>
    <w:sectPr w:rsidR="00662844" w:rsidRPr="001D3D87" w:rsidSect="004A64F5">
      <w:footerReference w:type="default" r:id="rId7"/>
      <w:headerReference w:type="first" r:id="rId8"/>
      <w:footerReference w:type="first" r:id="rId9"/>
      <w:pgSz w:w="12240" w:h="15840"/>
      <w:pgMar w:top="1276"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D37" w:rsidRDefault="00CD3D37">
      <w:pPr>
        <w:spacing w:after="0" w:line="240" w:lineRule="auto"/>
      </w:pPr>
      <w:r>
        <w:separator/>
      </w:r>
    </w:p>
  </w:endnote>
  <w:endnote w:type="continuationSeparator" w:id="0">
    <w:p w:rsidR="00CD3D37" w:rsidRDefault="00CD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59" w:rsidRDefault="00B926AC">
    <w:pPr>
      <w:pStyle w:val="Footer"/>
      <w:jc w:val="center"/>
      <w:rPr>
        <w:noProof/>
      </w:rPr>
    </w:pPr>
    <w:r>
      <w:rPr>
        <w:noProof/>
      </w:rPr>
      <w:fldChar w:fldCharType="begin"/>
    </w:r>
    <w:r>
      <w:rPr>
        <w:noProof/>
      </w:rPr>
      <w:instrText xml:space="preserve"> PAGE   \* MERGEFORMAT </w:instrText>
    </w:r>
    <w:r>
      <w:rPr>
        <w:noProof/>
      </w:rPr>
      <w:fldChar w:fldCharType="separate"/>
    </w:r>
    <w:r w:rsidR="00E475E5">
      <w:rPr>
        <w:noProof/>
      </w:rPr>
      <w:t>4</w:t>
    </w:r>
    <w:r>
      <w:rPr>
        <w:noProof/>
      </w:rPr>
      <w:fldChar w:fldCharType="end"/>
    </w:r>
    <w:r>
      <w:rPr>
        <w:noProof/>
      </w:rPr>
      <w:t>/</w:t>
    </w:r>
    <w:r>
      <w:rPr>
        <w:noProof/>
      </w:rPr>
      <w:fldChar w:fldCharType="begin"/>
    </w:r>
    <w:r>
      <w:rPr>
        <w:noProof/>
      </w:rPr>
      <w:instrText xml:space="preserve"> NUMPAGES   \* MERGEFORMAT </w:instrText>
    </w:r>
    <w:r>
      <w:rPr>
        <w:noProof/>
      </w:rPr>
      <w:fldChar w:fldCharType="separate"/>
    </w:r>
    <w:r w:rsidR="00E475E5">
      <w:rPr>
        <w:noProof/>
      </w:rPr>
      <w:t>4</w:t>
    </w:r>
    <w:r>
      <w:rPr>
        <w:noProof/>
      </w:rPr>
      <w:fldChar w:fldCharType="end"/>
    </w:r>
  </w:p>
  <w:p w:rsidR="00D90D59" w:rsidRDefault="00E47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59" w:rsidRDefault="00B926AC">
    <w:pPr>
      <w:pStyle w:val="Footer"/>
      <w:jc w:val="center"/>
      <w:rPr>
        <w:noProof/>
      </w:rPr>
    </w:pPr>
    <w:r>
      <w:rPr>
        <w:noProof/>
      </w:rPr>
      <w:fldChar w:fldCharType="begin"/>
    </w:r>
    <w:r>
      <w:rPr>
        <w:noProof/>
      </w:rPr>
      <w:instrText xml:space="preserve"> PAGE   \* MERGEFORMAT </w:instrText>
    </w:r>
    <w:r>
      <w:rPr>
        <w:noProof/>
      </w:rPr>
      <w:fldChar w:fldCharType="separate"/>
    </w:r>
    <w:r w:rsidR="00E475E5">
      <w:rPr>
        <w:noProof/>
      </w:rPr>
      <w:t>1</w:t>
    </w:r>
    <w:r>
      <w:rPr>
        <w:noProof/>
      </w:rPr>
      <w:fldChar w:fldCharType="end"/>
    </w:r>
    <w:r>
      <w:rPr>
        <w:noProof/>
      </w:rPr>
      <w:t>/5</w:t>
    </w:r>
  </w:p>
  <w:p w:rsidR="00D90D59" w:rsidRDefault="00E47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D37" w:rsidRDefault="00CD3D37">
      <w:pPr>
        <w:spacing w:after="0" w:line="240" w:lineRule="auto"/>
      </w:pPr>
      <w:r>
        <w:separator/>
      </w:r>
    </w:p>
  </w:footnote>
  <w:footnote w:type="continuationSeparator" w:id="0">
    <w:p w:rsidR="00CD3D37" w:rsidRDefault="00CD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Look w:val="0000" w:firstRow="0" w:lastRow="0" w:firstColumn="0" w:lastColumn="0" w:noHBand="0" w:noVBand="0"/>
    </w:tblPr>
    <w:tblGrid>
      <w:gridCol w:w="5812"/>
      <w:gridCol w:w="3969"/>
    </w:tblGrid>
    <w:tr w:rsidR="000225C9" w:rsidRPr="0089411E" w:rsidTr="000D08E6">
      <w:trPr>
        <w:trHeight w:val="141"/>
      </w:trPr>
      <w:tc>
        <w:tcPr>
          <w:tcW w:w="5812" w:type="dxa"/>
        </w:tcPr>
        <w:p w:rsidR="000225C9" w:rsidRPr="005D05E5" w:rsidRDefault="000225C9" w:rsidP="000225C9">
          <w:pPr>
            <w:tabs>
              <w:tab w:val="center" w:pos="4153"/>
              <w:tab w:val="right" w:pos="8306"/>
            </w:tabs>
            <w:spacing w:after="0" w:line="240" w:lineRule="auto"/>
          </w:pPr>
          <w:r w:rsidRPr="000225C9">
            <w:rPr>
              <w:rFonts w:ascii="Times New Roman" w:eastAsia="Times New Roman" w:hAnsi="Times New Roman"/>
              <w:snapToGrid w:val="0"/>
              <w:sz w:val="24"/>
              <w:szCs w:val="24"/>
              <w:lang w:val="en-GB" w:eastAsia="de-DE"/>
            </w:rPr>
            <w:t>Submitted by Co-Chairs of the Informal Group on Periodical Technical Inspections</w:t>
          </w:r>
        </w:p>
      </w:tc>
      <w:tc>
        <w:tcPr>
          <w:tcW w:w="3969" w:type="dxa"/>
        </w:tcPr>
        <w:p w:rsidR="000225C9" w:rsidRPr="000225C9" w:rsidRDefault="000225C9" w:rsidP="000225C9">
          <w:pPr>
            <w:spacing w:after="0" w:line="240" w:lineRule="auto"/>
            <w:rPr>
              <w:rFonts w:ascii="Times New Roman" w:eastAsia="Times New Roman" w:hAnsi="Times New Roman"/>
              <w:snapToGrid w:val="0"/>
              <w:sz w:val="24"/>
              <w:szCs w:val="24"/>
              <w:lang w:val="it-IT" w:eastAsia="de-DE"/>
            </w:rPr>
          </w:pPr>
          <w:r w:rsidRPr="000225C9">
            <w:rPr>
              <w:rFonts w:ascii="Times New Roman" w:eastAsia="Times New Roman" w:hAnsi="Times New Roman"/>
              <w:snapToGrid w:val="0"/>
              <w:sz w:val="24"/>
              <w:szCs w:val="24"/>
              <w:u w:val="single"/>
              <w:lang w:val="it-IT" w:eastAsia="de-DE"/>
            </w:rPr>
            <w:t>Informal document</w:t>
          </w:r>
          <w:r w:rsidRPr="000225C9">
            <w:rPr>
              <w:rFonts w:ascii="Times New Roman" w:eastAsia="Times New Roman" w:hAnsi="Times New Roman"/>
              <w:snapToGrid w:val="0"/>
              <w:sz w:val="24"/>
              <w:szCs w:val="24"/>
              <w:lang w:val="it-IT" w:eastAsia="de-DE"/>
            </w:rPr>
            <w:t xml:space="preserve"> </w:t>
          </w:r>
          <w:r w:rsidRPr="000225C9">
            <w:rPr>
              <w:rFonts w:ascii="Times New Roman" w:eastAsia="Times New Roman" w:hAnsi="Times New Roman"/>
              <w:b/>
              <w:snapToGrid w:val="0"/>
              <w:sz w:val="24"/>
              <w:szCs w:val="24"/>
              <w:lang w:val="it-IT" w:eastAsia="de-DE"/>
            </w:rPr>
            <w:t>WP.29-169-0</w:t>
          </w:r>
          <w:r w:rsidR="00CE0648">
            <w:rPr>
              <w:rFonts w:ascii="Times New Roman" w:eastAsia="Times New Roman" w:hAnsi="Times New Roman"/>
              <w:b/>
              <w:snapToGrid w:val="0"/>
              <w:sz w:val="24"/>
              <w:szCs w:val="24"/>
              <w:lang w:val="it-IT" w:eastAsia="de-DE"/>
            </w:rPr>
            <w:t>9</w:t>
          </w:r>
        </w:p>
        <w:p w:rsidR="000225C9" w:rsidRPr="0089411E" w:rsidRDefault="000225C9" w:rsidP="000225C9">
          <w:pPr>
            <w:spacing w:after="0" w:line="240" w:lineRule="auto"/>
          </w:pPr>
          <w:r w:rsidRPr="000225C9">
            <w:rPr>
              <w:rFonts w:ascii="Times New Roman" w:eastAsia="Times New Roman" w:hAnsi="Times New Roman"/>
              <w:snapToGrid w:val="0"/>
              <w:sz w:val="24"/>
              <w:szCs w:val="24"/>
              <w:lang w:val="it-IT" w:eastAsia="de-DE"/>
            </w:rPr>
            <w:t>(169</w:t>
          </w:r>
          <w:r w:rsidRPr="000225C9">
            <w:rPr>
              <w:rFonts w:ascii="Times New Roman" w:eastAsia="Times New Roman" w:hAnsi="Times New Roman"/>
              <w:snapToGrid w:val="0"/>
              <w:sz w:val="24"/>
              <w:szCs w:val="24"/>
              <w:vertAlign w:val="superscript"/>
              <w:lang w:val="it-IT" w:eastAsia="de-DE"/>
            </w:rPr>
            <w:t>th</w:t>
          </w:r>
          <w:r w:rsidRPr="000225C9">
            <w:rPr>
              <w:rFonts w:ascii="Times New Roman" w:eastAsia="Times New Roman" w:hAnsi="Times New Roman"/>
              <w:snapToGrid w:val="0"/>
              <w:sz w:val="24"/>
              <w:szCs w:val="24"/>
              <w:lang w:val="it-IT" w:eastAsia="de-DE"/>
            </w:rPr>
            <w:t xml:space="preserve"> WP.29, 21-24 June 2016,</w:t>
          </w:r>
          <w:r w:rsidRPr="000225C9">
            <w:rPr>
              <w:rFonts w:ascii="Times New Roman" w:eastAsia="Times New Roman" w:hAnsi="Times New Roman"/>
              <w:snapToGrid w:val="0"/>
              <w:sz w:val="24"/>
              <w:szCs w:val="24"/>
              <w:lang w:val="it-IT" w:eastAsia="de-DE"/>
            </w:rPr>
            <w:br/>
            <w:t>agenda item</w:t>
          </w:r>
          <w:r w:rsidR="001D268F">
            <w:rPr>
              <w:rFonts w:ascii="Times New Roman" w:eastAsia="Times New Roman" w:hAnsi="Times New Roman"/>
              <w:snapToGrid w:val="0"/>
              <w:sz w:val="24"/>
              <w:szCs w:val="24"/>
              <w:lang w:val="it-IT" w:eastAsia="de-DE"/>
            </w:rPr>
            <w:t>s</w:t>
          </w:r>
          <w:r w:rsidRPr="000225C9">
            <w:rPr>
              <w:rFonts w:ascii="Times New Roman" w:eastAsia="Times New Roman" w:hAnsi="Times New Roman"/>
              <w:snapToGrid w:val="0"/>
              <w:sz w:val="24"/>
              <w:szCs w:val="24"/>
              <w:lang w:val="it-IT" w:eastAsia="de-DE"/>
            </w:rPr>
            <w:t xml:space="preserve"> 7</w:t>
          </w:r>
          <w:r w:rsidR="001D268F">
            <w:rPr>
              <w:rFonts w:ascii="Times New Roman" w:eastAsia="Times New Roman" w:hAnsi="Times New Roman"/>
              <w:snapToGrid w:val="0"/>
              <w:sz w:val="24"/>
              <w:szCs w:val="24"/>
              <w:lang w:val="it-IT" w:eastAsia="de-DE"/>
            </w:rPr>
            <w:t>.2 and 7.3</w:t>
          </w:r>
          <w:r w:rsidRPr="000225C9">
            <w:rPr>
              <w:rFonts w:ascii="Times New Roman" w:eastAsia="Times New Roman" w:hAnsi="Times New Roman"/>
              <w:snapToGrid w:val="0"/>
              <w:sz w:val="24"/>
              <w:szCs w:val="24"/>
              <w:lang w:val="it-IT" w:eastAsia="de-DE"/>
            </w:rPr>
            <w:t>)</w:t>
          </w:r>
        </w:p>
      </w:tc>
    </w:tr>
  </w:tbl>
  <w:p w:rsidR="00D90D59" w:rsidRPr="008B531D" w:rsidRDefault="00E475E5">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5A78"/>
    <w:multiLevelType w:val="hybridMultilevel"/>
    <w:tmpl w:val="DFEE5A36"/>
    <w:lvl w:ilvl="0" w:tplc="2BD29E50">
      <w:start w:val="1"/>
      <w:numFmt w:val="bullet"/>
      <w:lvlText w:val="•"/>
      <w:lvlJc w:val="left"/>
      <w:pPr>
        <w:tabs>
          <w:tab w:val="num" w:pos="720"/>
        </w:tabs>
        <w:ind w:left="720" w:hanging="360"/>
      </w:pPr>
      <w:rPr>
        <w:rFonts w:ascii="Arial" w:hAnsi="Arial" w:hint="default"/>
      </w:rPr>
    </w:lvl>
    <w:lvl w:ilvl="1" w:tplc="D6726964" w:tentative="1">
      <w:start w:val="1"/>
      <w:numFmt w:val="bullet"/>
      <w:lvlText w:val="•"/>
      <w:lvlJc w:val="left"/>
      <w:pPr>
        <w:tabs>
          <w:tab w:val="num" w:pos="1440"/>
        </w:tabs>
        <w:ind w:left="1440" w:hanging="360"/>
      </w:pPr>
      <w:rPr>
        <w:rFonts w:ascii="Arial" w:hAnsi="Arial" w:hint="default"/>
      </w:rPr>
    </w:lvl>
    <w:lvl w:ilvl="2" w:tplc="90DE4036" w:tentative="1">
      <w:start w:val="1"/>
      <w:numFmt w:val="bullet"/>
      <w:lvlText w:val="•"/>
      <w:lvlJc w:val="left"/>
      <w:pPr>
        <w:tabs>
          <w:tab w:val="num" w:pos="2160"/>
        </w:tabs>
        <w:ind w:left="2160" w:hanging="360"/>
      </w:pPr>
      <w:rPr>
        <w:rFonts w:ascii="Arial" w:hAnsi="Arial" w:hint="default"/>
      </w:rPr>
    </w:lvl>
    <w:lvl w:ilvl="3" w:tplc="E9FE6402" w:tentative="1">
      <w:start w:val="1"/>
      <w:numFmt w:val="bullet"/>
      <w:lvlText w:val="•"/>
      <w:lvlJc w:val="left"/>
      <w:pPr>
        <w:tabs>
          <w:tab w:val="num" w:pos="2880"/>
        </w:tabs>
        <w:ind w:left="2880" w:hanging="360"/>
      </w:pPr>
      <w:rPr>
        <w:rFonts w:ascii="Arial" w:hAnsi="Arial" w:hint="default"/>
      </w:rPr>
    </w:lvl>
    <w:lvl w:ilvl="4" w:tplc="0A1C2FE8" w:tentative="1">
      <w:start w:val="1"/>
      <w:numFmt w:val="bullet"/>
      <w:lvlText w:val="•"/>
      <w:lvlJc w:val="left"/>
      <w:pPr>
        <w:tabs>
          <w:tab w:val="num" w:pos="3600"/>
        </w:tabs>
        <w:ind w:left="3600" w:hanging="360"/>
      </w:pPr>
      <w:rPr>
        <w:rFonts w:ascii="Arial" w:hAnsi="Arial" w:hint="default"/>
      </w:rPr>
    </w:lvl>
    <w:lvl w:ilvl="5" w:tplc="3A1C9610" w:tentative="1">
      <w:start w:val="1"/>
      <w:numFmt w:val="bullet"/>
      <w:lvlText w:val="•"/>
      <w:lvlJc w:val="left"/>
      <w:pPr>
        <w:tabs>
          <w:tab w:val="num" w:pos="4320"/>
        </w:tabs>
        <w:ind w:left="4320" w:hanging="360"/>
      </w:pPr>
      <w:rPr>
        <w:rFonts w:ascii="Arial" w:hAnsi="Arial" w:hint="default"/>
      </w:rPr>
    </w:lvl>
    <w:lvl w:ilvl="6" w:tplc="4CE4349A" w:tentative="1">
      <w:start w:val="1"/>
      <w:numFmt w:val="bullet"/>
      <w:lvlText w:val="•"/>
      <w:lvlJc w:val="left"/>
      <w:pPr>
        <w:tabs>
          <w:tab w:val="num" w:pos="5040"/>
        </w:tabs>
        <w:ind w:left="5040" w:hanging="360"/>
      </w:pPr>
      <w:rPr>
        <w:rFonts w:ascii="Arial" w:hAnsi="Arial" w:hint="default"/>
      </w:rPr>
    </w:lvl>
    <w:lvl w:ilvl="7" w:tplc="7A127AB2" w:tentative="1">
      <w:start w:val="1"/>
      <w:numFmt w:val="bullet"/>
      <w:lvlText w:val="•"/>
      <w:lvlJc w:val="left"/>
      <w:pPr>
        <w:tabs>
          <w:tab w:val="num" w:pos="5760"/>
        </w:tabs>
        <w:ind w:left="5760" w:hanging="360"/>
      </w:pPr>
      <w:rPr>
        <w:rFonts w:ascii="Arial" w:hAnsi="Arial" w:hint="default"/>
      </w:rPr>
    </w:lvl>
    <w:lvl w:ilvl="8" w:tplc="825C64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17DE4"/>
    <w:multiLevelType w:val="hybridMultilevel"/>
    <w:tmpl w:val="C9FA2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B3D6A5B"/>
    <w:multiLevelType w:val="hybridMultilevel"/>
    <w:tmpl w:val="FF0C2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5F440042"/>
    <w:multiLevelType w:val="hybridMultilevel"/>
    <w:tmpl w:val="320C6844"/>
    <w:lvl w:ilvl="0" w:tplc="69C62B56">
      <w:start w:val="1"/>
      <w:numFmt w:val="bullet"/>
      <w:lvlText w:val="•"/>
      <w:lvlJc w:val="left"/>
      <w:pPr>
        <w:tabs>
          <w:tab w:val="num" w:pos="720"/>
        </w:tabs>
        <w:ind w:left="720" w:hanging="360"/>
      </w:pPr>
      <w:rPr>
        <w:rFonts w:ascii="Arial" w:hAnsi="Arial" w:hint="default"/>
      </w:rPr>
    </w:lvl>
    <w:lvl w:ilvl="1" w:tplc="063201D2" w:tentative="1">
      <w:start w:val="1"/>
      <w:numFmt w:val="bullet"/>
      <w:lvlText w:val="•"/>
      <w:lvlJc w:val="left"/>
      <w:pPr>
        <w:tabs>
          <w:tab w:val="num" w:pos="1440"/>
        </w:tabs>
        <w:ind w:left="1440" w:hanging="360"/>
      </w:pPr>
      <w:rPr>
        <w:rFonts w:ascii="Arial" w:hAnsi="Arial" w:hint="default"/>
      </w:rPr>
    </w:lvl>
    <w:lvl w:ilvl="2" w:tplc="1D640176" w:tentative="1">
      <w:start w:val="1"/>
      <w:numFmt w:val="bullet"/>
      <w:lvlText w:val="•"/>
      <w:lvlJc w:val="left"/>
      <w:pPr>
        <w:tabs>
          <w:tab w:val="num" w:pos="2160"/>
        </w:tabs>
        <w:ind w:left="2160" w:hanging="360"/>
      </w:pPr>
      <w:rPr>
        <w:rFonts w:ascii="Arial" w:hAnsi="Arial" w:hint="default"/>
      </w:rPr>
    </w:lvl>
    <w:lvl w:ilvl="3" w:tplc="468012FC" w:tentative="1">
      <w:start w:val="1"/>
      <w:numFmt w:val="bullet"/>
      <w:lvlText w:val="•"/>
      <w:lvlJc w:val="left"/>
      <w:pPr>
        <w:tabs>
          <w:tab w:val="num" w:pos="2880"/>
        </w:tabs>
        <w:ind w:left="2880" w:hanging="360"/>
      </w:pPr>
      <w:rPr>
        <w:rFonts w:ascii="Arial" w:hAnsi="Arial" w:hint="default"/>
      </w:rPr>
    </w:lvl>
    <w:lvl w:ilvl="4" w:tplc="BCAEE9F8" w:tentative="1">
      <w:start w:val="1"/>
      <w:numFmt w:val="bullet"/>
      <w:lvlText w:val="•"/>
      <w:lvlJc w:val="left"/>
      <w:pPr>
        <w:tabs>
          <w:tab w:val="num" w:pos="3600"/>
        </w:tabs>
        <w:ind w:left="3600" w:hanging="360"/>
      </w:pPr>
      <w:rPr>
        <w:rFonts w:ascii="Arial" w:hAnsi="Arial" w:hint="default"/>
      </w:rPr>
    </w:lvl>
    <w:lvl w:ilvl="5" w:tplc="60B09FCC" w:tentative="1">
      <w:start w:val="1"/>
      <w:numFmt w:val="bullet"/>
      <w:lvlText w:val="•"/>
      <w:lvlJc w:val="left"/>
      <w:pPr>
        <w:tabs>
          <w:tab w:val="num" w:pos="4320"/>
        </w:tabs>
        <w:ind w:left="4320" w:hanging="360"/>
      </w:pPr>
      <w:rPr>
        <w:rFonts w:ascii="Arial" w:hAnsi="Arial" w:hint="default"/>
      </w:rPr>
    </w:lvl>
    <w:lvl w:ilvl="6" w:tplc="018CDB1E" w:tentative="1">
      <w:start w:val="1"/>
      <w:numFmt w:val="bullet"/>
      <w:lvlText w:val="•"/>
      <w:lvlJc w:val="left"/>
      <w:pPr>
        <w:tabs>
          <w:tab w:val="num" w:pos="5040"/>
        </w:tabs>
        <w:ind w:left="5040" w:hanging="360"/>
      </w:pPr>
      <w:rPr>
        <w:rFonts w:ascii="Arial" w:hAnsi="Arial" w:hint="default"/>
      </w:rPr>
    </w:lvl>
    <w:lvl w:ilvl="7" w:tplc="ABA4638C" w:tentative="1">
      <w:start w:val="1"/>
      <w:numFmt w:val="bullet"/>
      <w:lvlText w:val="•"/>
      <w:lvlJc w:val="left"/>
      <w:pPr>
        <w:tabs>
          <w:tab w:val="num" w:pos="5760"/>
        </w:tabs>
        <w:ind w:left="5760" w:hanging="360"/>
      </w:pPr>
      <w:rPr>
        <w:rFonts w:ascii="Arial" w:hAnsi="Arial" w:hint="default"/>
      </w:rPr>
    </w:lvl>
    <w:lvl w:ilvl="8" w:tplc="5ED2F31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6AC"/>
    <w:rsid w:val="000225C9"/>
    <w:rsid w:val="000C2F32"/>
    <w:rsid w:val="001252DC"/>
    <w:rsid w:val="001A092B"/>
    <w:rsid w:val="001D268F"/>
    <w:rsid w:val="001D3D87"/>
    <w:rsid w:val="00222811"/>
    <w:rsid w:val="00296E4B"/>
    <w:rsid w:val="002C6E1D"/>
    <w:rsid w:val="002F01A9"/>
    <w:rsid w:val="003A2E93"/>
    <w:rsid w:val="003D7634"/>
    <w:rsid w:val="00662844"/>
    <w:rsid w:val="006D7462"/>
    <w:rsid w:val="007C57A4"/>
    <w:rsid w:val="00840533"/>
    <w:rsid w:val="008610E7"/>
    <w:rsid w:val="008A118A"/>
    <w:rsid w:val="009B76AA"/>
    <w:rsid w:val="00B63DA0"/>
    <w:rsid w:val="00B926AC"/>
    <w:rsid w:val="00CD3D37"/>
    <w:rsid w:val="00CE0648"/>
    <w:rsid w:val="00D7380F"/>
    <w:rsid w:val="00E475E5"/>
    <w:rsid w:val="00E91830"/>
    <w:rsid w:val="00F83662"/>
    <w:rsid w:val="00FE0B20"/>
    <w:rsid w:val="00FF1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C4BD0C2-9F70-4C88-83F3-73BA8779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1286</Words>
  <Characters>7335</Characters>
  <Application>Microsoft Office Word</Application>
  <DocSecurity>0</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Lucille Caillot</cp:lastModifiedBy>
  <cp:revision>9</cp:revision>
  <cp:lastPrinted>2016-06-17T14:33:00Z</cp:lastPrinted>
  <dcterms:created xsi:type="dcterms:W3CDTF">2016-06-16T15:26:00Z</dcterms:created>
  <dcterms:modified xsi:type="dcterms:W3CDTF">2016-06-17T14:48:00Z</dcterms:modified>
</cp:coreProperties>
</file>