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F16" w:rsidRPr="008D5C9B" w:rsidRDefault="00482F16" w:rsidP="00D4250E">
      <w:pPr>
        <w:pStyle w:val="HChG"/>
        <w:ind w:left="0" w:right="239" w:firstLine="0"/>
      </w:pPr>
      <w:r w:rsidRPr="008D5C9B">
        <w:t>World Forum for Harmonization of Vehicle Regulati</w:t>
      </w:r>
      <w:r w:rsidR="00664525" w:rsidRPr="008D5C9B">
        <w:t xml:space="preserve">ons (WP.29): </w:t>
      </w:r>
      <w:r w:rsidR="00664525" w:rsidRPr="008D5C9B">
        <w:br/>
        <w:t>Working Parties, I</w:t>
      </w:r>
      <w:r w:rsidRPr="008D5C9B">
        <w:t xml:space="preserve">nformal </w:t>
      </w:r>
      <w:r w:rsidR="00664525" w:rsidRPr="008D5C9B">
        <w:t>W</w:t>
      </w:r>
      <w:r w:rsidRPr="008D5C9B">
        <w:t xml:space="preserve">orking </w:t>
      </w:r>
      <w:r w:rsidR="00664525" w:rsidRPr="008D5C9B">
        <w:t>G</w:t>
      </w:r>
      <w:r w:rsidRPr="008D5C9B">
        <w:t xml:space="preserve">roups and </w:t>
      </w:r>
      <w:r w:rsidR="00664525" w:rsidRPr="008D5C9B">
        <w:t>C</w:t>
      </w:r>
      <w:r w:rsidRPr="008D5C9B">
        <w:t>hairmanship</w:t>
      </w:r>
      <w:r w:rsidR="00E01D60" w:rsidRPr="008D5C9B">
        <w:t xml:space="preserve"> (</w:t>
      </w:r>
      <w:r w:rsidR="00266633">
        <w:t>15</w:t>
      </w:r>
      <w:r w:rsidR="00ED0EB6" w:rsidRPr="008D5C9B">
        <w:t>/</w:t>
      </w:r>
      <w:r w:rsidR="00266633">
        <w:t>06</w:t>
      </w:r>
      <w:r w:rsidR="00E97569" w:rsidRPr="008D5C9B">
        <w:t>/201</w:t>
      </w:r>
      <w:r w:rsidR="00266633">
        <w:t>6</w:t>
      </w:r>
      <w:r w:rsidR="00E01D60" w:rsidRPr="008D5C9B">
        <w:t>)</w:t>
      </w:r>
    </w:p>
    <w:tbl>
      <w:tblPr>
        <w:tblW w:w="965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4536"/>
        <w:gridCol w:w="1994"/>
        <w:gridCol w:w="1134"/>
        <w:gridCol w:w="1144"/>
      </w:tblGrid>
      <w:tr w:rsidR="00817D5D" w:rsidRPr="007F691A" w:rsidTr="0096123B">
        <w:trPr>
          <w:cantSplit/>
          <w:tblHeader/>
          <w:jc w:val="center"/>
        </w:trPr>
        <w:tc>
          <w:tcPr>
            <w:tcW w:w="851" w:type="dxa"/>
            <w:shd w:val="clear" w:color="auto" w:fill="auto"/>
            <w:vAlign w:val="bottom"/>
          </w:tcPr>
          <w:p w:rsidR="00817D5D" w:rsidRPr="007F691A" w:rsidRDefault="00817D5D" w:rsidP="006238E6">
            <w:pPr>
              <w:suppressAutoHyphens w:val="0"/>
              <w:spacing w:after="100" w:afterAutospacing="1" w:line="200" w:lineRule="exact"/>
              <w:ind w:right="113"/>
              <w:rPr>
                <w:i/>
                <w:sz w:val="16"/>
              </w:rPr>
            </w:pPr>
            <w:r w:rsidRPr="007F691A">
              <w:rPr>
                <w:i/>
                <w:sz w:val="16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</w:tcPr>
          <w:p w:rsidR="00817D5D" w:rsidRPr="007F691A" w:rsidRDefault="00817D5D" w:rsidP="006238E6">
            <w:pPr>
              <w:suppressAutoHyphens w:val="0"/>
              <w:spacing w:after="100" w:afterAutospacing="1" w:line="200" w:lineRule="exact"/>
              <w:ind w:right="113"/>
              <w:rPr>
                <w:bCs/>
                <w:i/>
                <w:sz w:val="16"/>
              </w:rPr>
            </w:pPr>
            <w:r w:rsidRPr="007F691A">
              <w:rPr>
                <w:bCs/>
                <w:i/>
                <w:sz w:val="16"/>
              </w:rPr>
              <w:t>Informal working groups</w:t>
            </w:r>
          </w:p>
        </w:tc>
        <w:tc>
          <w:tcPr>
            <w:tcW w:w="1994" w:type="dxa"/>
            <w:shd w:val="clear" w:color="auto" w:fill="auto"/>
            <w:vAlign w:val="bottom"/>
          </w:tcPr>
          <w:p w:rsidR="00817D5D" w:rsidRPr="007F691A" w:rsidRDefault="00817D5D" w:rsidP="006238E6">
            <w:pPr>
              <w:suppressAutoHyphens w:val="0"/>
              <w:spacing w:after="100" w:afterAutospacing="1" w:line="200" w:lineRule="exact"/>
              <w:ind w:right="113"/>
              <w:rPr>
                <w:bCs/>
                <w:i/>
                <w:sz w:val="16"/>
              </w:rPr>
            </w:pPr>
            <w:r w:rsidRPr="007F691A">
              <w:rPr>
                <w:bCs/>
                <w:i/>
                <w:sz w:val="16"/>
              </w:rPr>
              <w:t>Chairperson</w:t>
            </w:r>
            <w:r w:rsidR="0002250A">
              <w:rPr>
                <w:bCs/>
                <w:i/>
                <w:sz w:val="16"/>
              </w:rPr>
              <w:t>/</w:t>
            </w:r>
            <w:r w:rsidR="0002250A">
              <w:rPr>
                <w:bCs/>
                <w:i/>
                <w:sz w:val="16"/>
              </w:rPr>
              <w:br/>
              <w:t>Vice-Chairperson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17D5D" w:rsidRPr="007F691A" w:rsidRDefault="00817D5D" w:rsidP="006238E6">
            <w:pPr>
              <w:suppressAutoHyphens w:val="0"/>
              <w:spacing w:after="100" w:afterAutospacing="1" w:line="200" w:lineRule="exact"/>
              <w:ind w:right="113"/>
              <w:rPr>
                <w:bCs/>
                <w:i/>
                <w:sz w:val="16"/>
              </w:rPr>
            </w:pPr>
            <w:r w:rsidRPr="007F691A">
              <w:rPr>
                <w:bCs/>
                <w:i/>
                <w:sz w:val="16"/>
              </w:rPr>
              <w:t>Country</w:t>
            </w:r>
          </w:p>
        </w:tc>
        <w:tc>
          <w:tcPr>
            <w:tcW w:w="1144" w:type="dxa"/>
          </w:tcPr>
          <w:p w:rsidR="00817D5D" w:rsidRPr="007F691A" w:rsidRDefault="00817D5D" w:rsidP="006238E6">
            <w:pPr>
              <w:suppressAutoHyphens w:val="0"/>
              <w:spacing w:after="100" w:afterAutospacing="1" w:line="200" w:lineRule="exact"/>
              <w:ind w:right="113"/>
              <w:rPr>
                <w:bCs/>
                <w:i/>
                <w:sz w:val="16"/>
              </w:rPr>
            </w:pPr>
            <w:r>
              <w:rPr>
                <w:bCs/>
                <w:i/>
                <w:sz w:val="16"/>
              </w:rPr>
              <w:t>Expiry date of the mandate</w:t>
            </w:r>
          </w:p>
        </w:tc>
      </w:tr>
      <w:tr w:rsidR="00817D5D" w:rsidRPr="007F691A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817D5D" w:rsidRPr="007F691A" w:rsidRDefault="00817D5D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7F691A">
              <w:rPr>
                <w:b/>
                <w:bCs/>
              </w:rPr>
              <w:t>WP.29</w:t>
            </w:r>
          </w:p>
        </w:tc>
        <w:tc>
          <w:tcPr>
            <w:tcW w:w="4536" w:type="dxa"/>
            <w:shd w:val="clear" w:color="auto" w:fill="auto"/>
          </w:tcPr>
          <w:p w:rsidR="00817D5D" w:rsidRPr="007F691A" w:rsidRDefault="006103B4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  <w:r w:rsidR="00817D5D">
              <w:rPr>
                <w:b/>
                <w:bCs/>
              </w:rPr>
              <w:t xml:space="preserve">World Forum </w:t>
            </w:r>
          </w:p>
        </w:tc>
        <w:tc>
          <w:tcPr>
            <w:tcW w:w="1994" w:type="dxa"/>
            <w:shd w:val="clear" w:color="auto" w:fill="auto"/>
          </w:tcPr>
          <w:p w:rsidR="001568F9" w:rsidRPr="00783A1E" w:rsidRDefault="0002250A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783A1E">
              <w:rPr>
                <w:b/>
                <w:bCs/>
              </w:rPr>
              <w:t>Mr. B. Kisulenko</w:t>
            </w:r>
            <w:r w:rsidR="009C77DC" w:rsidRPr="00783A1E">
              <w:rPr>
                <w:b/>
                <w:bCs/>
              </w:rPr>
              <w:br/>
            </w:r>
            <w:r w:rsidR="001568F9" w:rsidRPr="00783A1E">
              <w:rPr>
                <w:b/>
                <w:bCs/>
              </w:rPr>
              <w:t>Mr. A. Erario</w:t>
            </w:r>
          </w:p>
        </w:tc>
        <w:tc>
          <w:tcPr>
            <w:tcW w:w="1134" w:type="dxa"/>
            <w:shd w:val="clear" w:color="auto" w:fill="auto"/>
          </w:tcPr>
          <w:p w:rsidR="001568F9" w:rsidRPr="00783A1E" w:rsidRDefault="0002250A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783A1E">
              <w:rPr>
                <w:b/>
                <w:bCs/>
              </w:rPr>
              <w:t>Russia</w:t>
            </w:r>
            <w:r w:rsidR="009C77DC" w:rsidRPr="00783A1E">
              <w:rPr>
                <w:b/>
                <w:bCs/>
              </w:rPr>
              <w:br/>
            </w:r>
            <w:r w:rsidR="001568F9" w:rsidRPr="00783A1E">
              <w:rPr>
                <w:b/>
                <w:bCs/>
              </w:rPr>
              <w:t>Italy</w:t>
            </w:r>
          </w:p>
        </w:tc>
        <w:tc>
          <w:tcPr>
            <w:tcW w:w="1144" w:type="dxa"/>
          </w:tcPr>
          <w:p w:rsidR="00817D5D" w:rsidRPr="00783A1E" w:rsidRDefault="00E76496" w:rsidP="00A4628C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  <w:r w:rsidRPr="00783A1E">
              <w:rPr>
                <w:bCs/>
              </w:rPr>
              <w:t>2018</w:t>
            </w:r>
          </w:p>
        </w:tc>
      </w:tr>
      <w:tr w:rsidR="00817D5D" w:rsidRPr="007F691A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817D5D" w:rsidRPr="007F691A" w:rsidRDefault="00817D5D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817D5D" w:rsidRPr="00155B0B" w:rsidRDefault="00817D5D" w:rsidP="006238E6">
            <w:pPr>
              <w:suppressAutoHyphens w:val="0"/>
              <w:spacing w:after="100" w:afterAutospacing="1" w:line="220" w:lineRule="exact"/>
              <w:ind w:right="113"/>
            </w:pPr>
            <w:r w:rsidRPr="00155B0B">
              <w:t>Intelligent Trans</w:t>
            </w:r>
            <w:bookmarkStart w:id="0" w:name="_GoBack"/>
            <w:bookmarkEnd w:id="0"/>
            <w:r w:rsidRPr="00155B0B">
              <w:t>port Systems (ITS)</w:t>
            </w:r>
          </w:p>
        </w:tc>
        <w:tc>
          <w:tcPr>
            <w:tcW w:w="1994" w:type="dxa"/>
            <w:shd w:val="clear" w:color="auto" w:fill="auto"/>
          </w:tcPr>
          <w:p w:rsidR="00817D5D" w:rsidRPr="00783A1E" w:rsidRDefault="00817D5D" w:rsidP="0053713B">
            <w:pPr>
              <w:suppressAutoHyphens w:val="0"/>
              <w:spacing w:after="100" w:afterAutospacing="1" w:line="220" w:lineRule="exact"/>
              <w:ind w:right="113"/>
            </w:pPr>
            <w:r w:rsidRPr="00783A1E">
              <w:t>Mr.</w:t>
            </w:r>
            <w:r w:rsidR="0053713B" w:rsidRPr="00783A1E">
              <w:t xml:space="preserve"> H</w:t>
            </w:r>
            <w:r w:rsidRPr="00783A1E">
              <w:t xml:space="preserve">. </w:t>
            </w:r>
            <w:r w:rsidR="00A33512" w:rsidRPr="00783A1E">
              <w:t>Inomata</w:t>
            </w:r>
            <w:r w:rsidRPr="00783A1E">
              <w:br/>
              <w:t>Mr. I</w:t>
            </w:r>
            <w:r w:rsidR="005E337A" w:rsidRPr="00783A1E">
              <w:t>.</w:t>
            </w:r>
            <w:r w:rsidRPr="00783A1E">
              <w:t xml:space="preserve"> Yarnold</w:t>
            </w:r>
          </w:p>
        </w:tc>
        <w:tc>
          <w:tcPr>
            <w:tcW w:w="1134" w:type="dxa"/>
            <w:shd w:val="clear" w:color="auto" w:fill="auto"/>
          </w:tcPr>
          <w:p w:rsidR="00817D5D" w:rsidRPr="00783A1E" w:rsidRDefault="00817D5D" w:rsidP="006238E6">
            <w:pPr>
              <w:suppressAutoHyphens w:val="0"/>
              <w:spacing w:after="100" w:afterAutospacing="1" w:line="220" w:lineRule="exact"/>
              <w:ind w:right="113"/>
            </w:pPr>
            <w:r w:rsidRPr="00783A1E">
              <w:t>Japan</w:t>
            </w:r>
            <w:r w:rsidRPr="00783A1E">
              <w:br/>
              <w:t>UK</w:t>
            </w:r>
          </w:p>
        </w:tc>
        <w:tc>
          <w:tcPr>
            <w:tcW w:w="1144" w:type="dxa"/>
          </w:tcPr>
          <w:p w:rsidR="00817D5D" w:rsidRPr="00783A1E" w:rsidRDefault="00685859" w:rsidP="006238E6">
            <w:pPr>
              <w:suppressAutoHyphens w:val="0"/>
              <w:spacing w:after="100" w:afterAutospacing="1" w:line="220" w:lineRule="exact"/>
              <w:ind w:right="113"/>
            </w:pPr>
            <w:r w:rsidRPr="00783A1E">
              <w:t>2018</w:t>
            </w:r>
          </w:p>
        </w:tc>
      </w:tr>
      <w:tr w:rsidR="00817D5D" w:rsidRPr="007F691A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817D5D" w:rsidRPr="007F691A" w:rsidRDefault="00817D5D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817D5D" w:rsidRPr="00155B0B" w:rsidRDefault="00817D5D" w:rsidP="006238E6">
            <w:pPr>
              <w:suppressAutoHyphens w:val="0"/>
              <w:spacing w:after="100" w:afterAutospacing="1" w:line="220" w:lineRule="exact"/>
              <w:ind w:right="113"/>
            </w:pPr>
            <w:r w:rsidRPr="00155B0B">
              <w:t>Electronic Database for the Exchange of Type Approval documentation (DETA)</w:t>
            </w:r>
          </w:p>
        </w:tc>
        <w:tc>
          <w:tcPr>
            <w:tcW w:w="1994" w:type="dxa"/>
            <w:shd w:val="clear" w:color="auto" w:fill="auto"/>
          </w:tcPr>
          <w:p w:rsidR="00155B0B" w:rsidRPr="00783A1E" w:rsidRDefault="0053713B" w:rsidP="006238E6">
            <w:pPr>
              <w:suppressAutoHyphens w:val="0"/>
              <w:spacing w:after="100" w:afterAutospacing="1" w:line="220" w:lineRule="exact"/>
              <w:ind w:right="113"/>
            </w:pPr>
            <w:ins w:id="1" w:author="Walter Nissler" w:date="2016-07-13T16:04:00Z">
              <w:r w:rsidRPr="00783A1E">
                <w:t>Mr. Paeslack</w:t>
              </w:r>
            </w:ins>
          </w:p>
        </w:tc>
        <w:tc>
          <w:tcPr>
            <w:tcW w:w="1134" w:type="dxa"/>
            <w:shd w:val="clear" w:color="auto" w:fill="auto"/>
          </w:tcPr>
          <w:p w:rsidR="00817D5D" w:rsidRPr="00783A1E" w:rsidRDefault="00817D5D" w:rsidP="00155B0B">
            <w:pPr>
              <w:suppressAutoHyphens w:val="0"/>
              <w:spacing w:after="100" w:afterAutospacing="1" w:line="220" w:lineRule="exact"/>
              <w:ind w:right="113"/>
            </w:pPr>
            <w:r w:rsidRPr="00783A1E">
              <w:t>Germany</w:t>
            </w:r>
          </w:p>
        </w:tc>
        <w:tc>
          <w:tcPr>
            <w:tcW w:w="1144" w:type="dxa"/>
          </w:tcPr>
          <w:p w:rsidR="00817D5D" w:rsidRPr="00783A1E" w:rsidRDefault="00DF18B2" w:rsidP="006238E6">
            <w:pPr>
              <w:suppressAutoHyphens w:val="0"/>
              <w:spacing w:after="100" w:afterAutospacing="1" w:line="220" w:lineRule="exact"/>
              <w:ind w:right="113"/>
            </w:pPr>
            <w:r w:rsidRPr="00783A1E">
              <w:t>March 2016</w:t>
            </w:r>
          </w:p>
        </w:tc>
      </w:tr>
      <w:tr w:rsidR="00817D5D" w:rsidRPr="007F691A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817D5D" w:rsidRPr="007F691A" w:rsidRDefault="00817D5D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817D5D" w:rsidRPr="007F691A" w:rsidRDefault="00817D5D" w:rsidP="006238E6">
            <w:pPr>
              <w:suppressAutoHyphens w:val="0"/>
              <w:spacing w:after="100" w:afterAutospacing="1" w:line="220" w:lineRule="exact"/>
              <w:ind w:right="113"/>
            </w:pPr>
            <w:r w:rsidRPr="007F691A">
              <w:t>International Whole Vehicle Type Approval (IWVTA)</w:t>
            </w:r>
          </w:p>
        </w:tc>
        <w:tc>
          <w:tcPr>
            <w:tcW w:w="1994" w:type="dxa"/>
            <w:shd w:val="clear" w:color="auto" w:fill="auto"/>
          </w:tcPr>
          <w:p w:rsidR="00155B0B" w:rsidRPr="00783A1E" w:rsidRDefault="00817D5D" w:rsidP="005512B6">
            <w:pPr>
              <w:suppressAutoHyphens w:val="0"/>
              <w:spacing w:after="100" w:afterAutospacing="1" w:line="220" w:lineRule="exact"/>
              <w:ind w:right="113"/>
            </w:pPr>
            <w:r w:rsidRPr="00783A1E">
              <w:t xml:space="preserve">Mr. </w:t>
            </w:r>
            <w:r w:rsidR="009C77DC" w:rsidRPr="00783A1E">
              <w:t>T</w:t>
            </w:r>
            <w:r w:rsidRPr="00783A1E">
              <w:t xml:space="preserve">. </w:t>
            </w:r>
            <w:r w:rsidR="009C77DC" w:rsidRPr="00783A1E">
              <w:t>Onoda</w:t>
            </w:r>
            <w:r w:rsidR="009C77DC" w:rsidRPr="00783A1E">
              <w:br/>
            </w:r>
            <w:ins w:id="2" w:author="Walter Nissler" w:date="2016-07-13T16:09:00Z">
              <w:r w:rsidR="005512B6" w:rsidRPr="00783A1E">
                <w:t>Mrs. M. Teles Romao</w:t>
              </w:r>
            </w:ins>
          </w:p>
        </w:tc>
        <w:tc>
          <w:tcPr>
            <w:tcW w:w="1134" w:type="dxa"/>
            <w:shd w:val="clear" w:color="auto" w:fill="auto"/>
          </w:tcPr>
          <w:p w:rsidR="00817D5D" w:rsidRPr="00783A1E" w:rsidRDefault="009C77DC" w:rsidP="006238E6">
            <w:pPr>
              <w:suppressAutoHyphens w:val="0"/>
              <w:spacing w:after="100" w:afterAutospacing="1" w:line="220" w:lineRule="exact"/>
              <w:ind w:right="113"/>
            </w:pPr>
            <w:r w:rsidRPr="00783A1E">
              <w:t>Japan</w:t>
            </w:r>
            <w:r w:rsidRPr="00783A1E">
              <w:br/>
              <w:t>EC</w:t>
            </w:r>
          </w:p>
        </w:tc>
        <w:tc>
          <w:tcPr>
            <w:tcW w:w="1144" w:type="dxa"/>
          </w:tcPr>
          <w:p w:rsidR="00817D5D" w:rsidRPr="00783A1E" w:rsidRDefault="001E2C50" w:rsidP="006238E6">
            <w:pPr>
              <w:suppressAutoHyphens w:val="0"/>
              <w:spacing w:after="100" w:afterAutospacing="1" w:line="220" w:lineRule="exact"/>
              <w:ind w:right="113"/>
            </w:pPr>
            <w:r w:rsidRPr="00783A1E">
              <w:t>June 2017</w:t>
            </w:r>
          </w:p>
        </w:tc>
      </w:tr>
      <w:tr w:rsidR="00A56E34" w:rsidRPr="007F691A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A56E34" w:rsidRPr="007F691A" w:rsidRDefault="00A56E34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A56E34" w:rsidRPr="007F691A" w:rsidRDefault="00A56E34" w:rsidP="006238E6">
            <w:pPr>
              <w:suppressAutoHyphens w:val="0"/>
              <w:spacing w:after="100" w:afterAutospacing="1" w:line="220" w:lineRule="exact"/>
              <w:ind w:right="113"/>
            </w:pPr>
            <w:r>
              <w:t xml:space="preserve">IWVTA Subgroup </w:t>
            </w:r>
            <w:r w:rsidR="006103B4">
              <w:t xml:space="preserve">on </w:t>
            </w:r>
            <w:r>
              <w:t>UN Regulation No.</w:t>
            </w:r>
            <w:r w:rsidR="006103B4">
              <w:t> </w:t>
            </w:r>
            <w:r>
              <w:t>0</w:t>
            </w:r>
          </w:p>
        </w:tc>
        <w:tc>
          <w:tcPr>
            <w:tcW w:w="1994" w:type="dxa"/>
            <w:shd w:val="clear" w:color="auto" w:fill="auto"/>
          </w:tcPr>
          <w:p w:rsidR="00A56E34" w:rsidRPr="00783A1E" w:rsidRDefault="005D791A" w:rsidP="006238E6">
            <w:pPr>
              <w:suppressAutoHyphens w:val="0"/>
              <w:spacing w:after="100" w:afterAutospacing="1" w:line="220" w:lineRule="exact"/>
              <w:ind w:right="113"/>
            </w:pPr>
            <w:r w:rsidRPr="00783A1E">
              <w:t>Mr. T. Onoda</w:t>
            </w:r>
          </w:p>
        </w:tc>
        <w:tc>
          <w:tcPr>
            <w:tcW w:w="1134" w:type="dxa"/>
            <w:shd w:val="clear" w:color="auto" w:fill="auto"/>
          </w:tcPr>
          <w:p w:rsidR="00A56E34" w:rsidRPr="00783A1E" w:rsidRDefault="005D791A" w:rsidP="006238E6">
            <w:pPr>
              <w:suppressAutoHyphens w:val="0"/>
              <w:spacing w:after="100" w:afterAutospacing="1" w:line="220" w:lineRule="exact"/>
              <w:ind w:right="113"/>
            </w:pPr>
            <w:r w:rsidRPr="00783A1E">
              <w:t>Japan</w:t>
            </w:r>
          </w:p>
        </w:tc>
        <w:tc>
          <w:tcPr>
            <w:tcW w:w="1144" w:type="dxa"/>
          </w:tcPr>
          <w:p w:rsidR="00A56E34" w:rsidRPr="00783A1E" w:rsidRDefault="001E2C50" w:rsidP="006238E6">
            <w:pPr>
              <w:suppressAutoHyphens w:val="0"/>
              <w:spacing w:after="100" w:afterAutospacing="1" w:line="220" w:lineRule="exact"/>
              <w:ind w:right="113"/>
            </w:pPr>
            <w:r w:rsidRPr="00783A1E">
              <w:t>June 2017</w:t>
            </w:r>
          </w:p>
        </w:tc>
      </w:tr>
      <w:tr w:rsidR="00A56E34" w:rsidRPr="007F691A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A56E34" w:rsidRPr="007F691A" w:rsidRDefault="00A56E34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A56E34" w:rsidRPr="007F691A" w:rsidRDefault="00A56E34" w:rsidP="006238E6">
            <w:pPr>
              <w:suppressAutoHyphens w:val="0"/>
              <w:spacing w:after="100" w:afterAutospacing="1" w:line="220" w:lineRule="exact"/>
              <w:ind w:right="113"/>
            </w:pPr>
            <w:r>
              <w:t xml:space="preserve">IWVTA Subgroup </w:t>
            </w:r>
            <w:r w:rsidR="006103B4">
              <w:t xml:space="preserve">on </w:t>
            </w:r>
            <w:r>
              <w:t>1958 Agreement</w:t>
            </w:r>
          </w:p>
        </w:tc>
        <w:tc>
          <w:tcPr>
            <w:tcW w:w="1994" w:type="dxa"/>
            <w:shd w:val="clear" w:color="auto" w:fill="auto"/>
          </w:tcPr>
          <w:p w:rsidR="00A56E34" w:rsidRPr="00783A1E" w:rsidRDefault="005512B6" w:rsidP="00B838FA">
            <w:pPr>
              <w:suppressAutoHyphens w:val="0"/>
              <w:spacing w:after="100" w:afterAutospacing="1" w:line="220" w:lineRule="exact"/>
              <w:ind w:right="113"/>
            </w:pPr>
            <w:ins w:id="3" w:author="Walter Nissler" w:date="2016-07-13T16:09:00Z">
              <w:r w:rsidRPr="00783A1E">
                <w:t>Mr L.</w:t>
              </w:r>
            </w:ins>
            <w:ins w:id="4" w:author="Walter Nissler" w:date="2016-07-13T16:10:00Z">
              <w:r w:rsidRPr="00783A1E">
                <w:t xml:space="preserve"> </w:t>
              </w:r>
            </w:ins>
            <w:ins w:id="5" w:author="Walter Nissler" w:date="2016-07-13T16:09:00Z">
              <w:r w:rsidRPr="00783A1E">
                <w:t>Escobar</w:t>
              </w:r>
            </w:ins>
          </w:p>
        </w:tc>
        <w:tc>
          <w:tcPr>
            <w:tcW w:w="1134" w:type="dxa"/>
            <w:shd w:val="clear" w:color="auto" w:fill="auto"/>
          </w:tcPr>
          <w:p w:rsidR="00A56E34" w:rsidRPr="00783A1E" w:rsidRDefault="005E337A" w:rsidP="006238E6">
            <w:pPr>
              <w:suppressAutoHyphens w:val="0"/>
              <w:spacing w:after="100" w:afterAutospacing="1" w:line="220" w:lineRule="exact"/>
              <w:ind w:right="113"/>
            </w:pPr>
            <w:r w:rsidRPr="00783A1E">
              <w:t>EC</w:t>
            </w:r>
          </w:p>
        </w:tc>
        <w:tc>
          <w:tcPr>
            <w:tcW w:w="1144" w:type="dxa"/>
          </w:tcPr>
          <w:p w:rsidR="00A56E34" w:rsidRPr="00783A1E" w:rsidRDefault="001E2C50" w:rsidP="006238E6">
            <w:pPr>
              <w:suppressAutoHyphens w:val="0"/>
              <w:spacing w:after="100" w:afterAutospacing="1" w:line="220" w:lineRule="exact"/>
              <w:ind w:right="113"/>
            </w:pPr>
            <w:r w:rsidRPr="00783A1E">
              <w:t>June 2017</w:t>
            </w:r>
          </w:p>
        </w:tc>
      </w:tr>
      <w:tr w:rsidR="00A56E34" w:rsidRPr="007F691A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A56E34" w:rsidRPr="007F691A" w:rsidRDefault="00A56E34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A56E34" w:rsidRPr="007F691A" w:rsidRDefault="00A56E34" w:rsidP="006238E6">
            <w:pPr>
              <w:suppressAutoHyphens w:val="0"/>
              <w:spacing w:after="100" w:afterAutospacing="1" w:line="220" w:lineRule="exact"/>
              <w:ind w:right="113"/>
            </w:pPr>
            <w:r>
              <w:t>Enforcement Working Group</w:t>
            </w:r>
          </w:p>
        </w:tc>
        <w:tc>
          <w:tcPr>
            <w:tcW w:w="1994" w:type="dxa"/>
            <w:shd w:val="clear" w:color="auto" w:fill="auto"/>
          </w:tcPr>
          <w:p w:rsidR="00A56E34" w:rsidRPr="00783A1E" w:rsidRDefault="00A56E34" w:rsidP="006238E6">
            <w:pPr>
              <w:suppressAutoHyphens w:val="0"/>
              <w:spacing w:after="100" w:afterAutospacing="1" w:line="220" w:lineRule="exact"/>
              <w:ind w:right="113"/>
            </w:pPr>
            <w:r w:rsidRPr="00783A1E">
              <w:t>Mr. E. Wondimneh</w:t>
            </w:r>
          </w:p>
        </w:tc>
        <w:tc>
          <w:tcPr>
            <w:tcW w:w="1134" w:type="dxa"/>
            <w:shd w:val="clear" w:color="auto" w:fill="auto"/>
          </w:tcPr>
          <w:p w:rsidR="00A56E34" w:rsidRPr="00783A1E" w:rsidRDefault="00A56E34" w:rsidP="006238E6">
            <w:pPr>
              <w:suppressAutoHyphens w:val="0"/>
              <w:spacing w:after="100" w:afterAutospacing="1" w:line="220" w:lineRule="exact"/>
              <w:ind w:right="113"/>
            </w:pPr>
            <w:r w:rsidRPr="00783A1E">
              <w:t>USA</w:t>
            </w:r>
          </w:p>
        </w:tc>
        <w:tc>
          <w:tcPr>
            <w:tcW w:w="1144" w:type="dxa"/>
          </w:tcPr>
          <w:p w:rsidR="00A56E34" w:rsidRPr="00783A1E" w:rsidRDefault="00685859" w:rsidP="006238E6">
            <w:pPr>
              <w:suppressAutoHyphens w:val="0"/>
              <w:spacing w:after="100" w:afterAutospacing="1" w:line="220" w:lineRule="exact"/>
              <w:ind w:right="113"/>
            </w:pPr>
            <w:r w:rsidRPr="00783A1E">
              <w:t>2018</w:t>
            </w:r>
          </w:p>
        </w:tc>
      </w:tr>
      <w:tr w:rsidR="003466B3" w:rsidRPr="007F691A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3466B3" w:rsidRPr="007F691A" w:rsidRDefault="003466B3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3466B3" w:rsidRDefault="003466B3" w:rsidP="003466B3">
            <w:pPr>
              <w:suppressAutoHyphens w:val="0"/>
              <w:spacing w:after="100" w:afterAutospacing="1" w:line="220" w:lineRule="exact"/>
              <w:ind w:right="113"/>
            </w:pPr>
            <w:r>
              <w:t>Periodic Technical Inspections (PTI)</w:t>
            </w:r>
          </w:p>
        </w:tc>
        <w:tc>
          <w:tcPr>
            <w:tcW w:w="1994" w:type="dxa"/>
            <w:shd w:val="clear" w:color="auto" w:fill="auto"/>
          </w:tcPr>
          <w:p w:rsidR="003466B3" w:rsidRPr="00783A1E" w:rsidRDefault="003466B3" w:rsidP="00854449">
            <w:pPr>
              <w:suppressAutoHyphens w:val="0"/>
              <w:spacing w:line="220" w:lineRule="exact"/>
              <w:ind w:right="115"/>
            </w:pPr>
            <w:r w:rsidRPr="00783A1E">
              <w:t>Mr. P. Str</w:t>
            </w:r>
            <w:r w:rsidR="00854449" w:rsidRPr="00783A1E">
              <w:t>ie</w:t>
            </w:r>
            <w:r w:rsidRPr="00783A1E">
              <w:t>kwold</w:t>
            </w:r>
          </w:p>
          <w:p w:rsidR="003466B3" w:rsidRPr="00783A1E" w:rsidRDefault="00854449" w:rsidP="006238E6">
            <w:pPr>
              <w:suppressAutoHyphens w:val="0"/>
              <w:spacing w:after="100" w:afterAutospacing="1" w:line="220" w:lineRule="exact"/>
              <w:ind w:right="113"/>
            </w:pPr>
            <w:r w:rsidRPr="00783A1E">
              <w:t>Mr. V. Komarov</w:t>
            </w:r>
          </w:p>
        </w:tc>
        <w:tc>
          <w:tcPr>
            <w:tcW w:w="1134" w:type="dxa"/>
            <w:shd w:val="clear" w:color="auto" w:fill="auto"/>
          </w:tcPr>
          <w:p w:rsidR="003466B3" w:rsidRPr="00783A1E" w:rsidRDefault="003466B3" w:rsidP="00854449">
            <w:pPr>
              <w:suppressAutoHyphens w:val="0"/>
              <w:spacing w:line="220" w:lineRule="exact"/>
              <w:ind w:right="115"/>
            </w:pPr>
            <w:r w:rsidRPr="00783A1E">
              <w:t>Netherlands</w:t>
            </w:r>
          </w:p>
          <w:p w:rsidR="003466B3" w:rsidRPr="00783A1E" w:rsidRDefault="003466B3" w:rsidP="00854449">
            <w:pPr>
              <w:suppressAutoHyphens w:val="0"/>
              <w:spacing w:line="220" w:lineRule="exact"/>
              <w:ind w:right="115"/>
            </w:pPr>
            <w:r w:rsidRPr="00783A1E">
              <w:t>Ru</w:t>
            </w:r>
            <w:r w:rsidR="005B352D" w:rsidRPr="00783A1E">
              <w:t>s</w:t>
            </w:r>
            <w:r w:rsidRPr="00783A1E">
              <w:t>sia</w:t>
            </w:r>
          </w:p>
        </w:tc>
        <w:tc>
          <w:tcPr>
            <w:tcW w:w="1144" w:type="dxa"/>
          </w:tcPr>
          <w:p w:rsidR="003466B3" w:rsidRPr="00783A1E" w:rsidRDefault="005B352D" w:rsidP="006238E6">
            <w:pPr>
              <w:suppressAutoHyphens w:val="0"/>
              <w:spacing w:after="100" w:afterAutospacing="1" w:line="220" w:lineRule="exact"/>
              <w:ind w:right="113"/>
            </w:pPr>
            <w:r w:rsidRPr="00783A1E">
              <w:t>2016</w:t>
            </w:r>
          </w:p>
        </w:tc>
      </w:tr>
      <w:tr w:rsidR="00817D5D" w:rsidRPr="007F691A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817D5D" w:rsidRPr="007F691A" w:rsidRDefault="00817D5D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7F691A">
              <w:rPr>
                <w:b/>
                <w:bCs/>
              </w:rPr>
              <w:t>GRB</w:t>
            </w:r>
          </w:p>
        </w:tc>
        <w:tc>
          <w:tcPr>
            <w:tcW w:w="4536" w:type="dxa"/>
            <w:shd w:val="clear" w:color="auto" w:fill="auto"/>
          </w:tcPr>
          <w:p w:rsidR="00817D5D" w:rsidRPr="007F691A" w:rsidRDefault="006103B4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  <w:r w:rsidR="00817D5D" w:rsidRPr="007F691A">
              <w:rPr>
                <w:b/>
                <w:bCs/>
              </w:rPr>
              <w:t>Noise</w:t>
            </w:r>
          </w:p>
        </w:tc>
        <w:tc>
          <w:tcPr>
            <w:tcW w:w="1994" w:type="dxa"/>
            <w:shd w:val="clear" w:color="auto" w:fill="auto"/>
          </w:tcPr>
          <w:p w:rsidR="00817D5D" w:rsidRPr="00783A1E" w:rsidRDefault="00817D5D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783A1E">
              <w:rPr>
                <w:b/>
                <w:bCs/>
              </w:rPr>
              <w:t xml:space="preserve">Mr. </w:t>
            </w:r>
            <w:r w:rsidR="005E337A" w:rsidRPr="00783A1E">
              <w:rPr>
                <w:b/>
                <w:bCs/>
              </w:rPr>
              <w:t>S. Ficheux</w:t>
            </w:r>
            <w:r w:rsidR="0002250A" w:rsidRPr="00783A1E">
              <w:rPr>
                <w:b/>
                <w:bCs/>
              </w:rPr>
              <w:br/>
              <w:t>Mr. A. Bocharov</w:t>
            </w:r>
          </w:p>
        </w:tc>
        <w:tc>
          <w:tcPr>
            <w:tcW w:w="1134" w:type="dxa"/>
            <w:shd w:val="clear" w:color="auto" w:fill="auto"/>
          </w:tcPr>
          <w:p w:rsidR="00817D5D" w:rsidRPr="00783A1E" w:rsidRDefault="005E337A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783A1E">
              <w:rPr>
                <w:b/>
                <w:bCs/>
              </w:rPr>
              <w:t>France</w:t>
            </w:r>
            <w:r w:rsidR="0002250A" w:rsidRPr="00783A1E">
              <w:rPr>
                <w:b/>
                <w:bCs/>
              </w:rPr>
              <w:br/>
              <w:t>Russia</w:t>
            </w:r>
          </w:p>
        </w:tc>
        <w:tc>
          <w:tcPr>
            <w:tcW w:w="1144" w:type="dxa"/>
          </w:tcPr>
          <w:p w:rsidR="00817D5D" w:rsidRPr="00783A1E" w:rsidRDefault="00DB674E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  <w:r w:rsidRPr="00783A1E">
              <w:rPr>
                <w:bCs/>
              </w:rPr>
              <w:t>2018</w:t>
            </w:r>
          </w:p>
        </w:tc>
      </w:tr>
      <w:tr w:rsidR="006103B4" w:rsidRPr="007F691A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6103B4" w:rsidRPr="007F691A" w:rsidRDefault="006103B4" w:rsidP="00806917">
            <w:pPr>
              <w:suppressAutoHyphens w:val="0"/>
              <w:spacing w:line="220" w:lineRule="exact"/>
              <w:ind w:right="113"/>
              <w:rPr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6103B4" w:rsidRPr="00FA5319" w:rsidRDefault="006103B4" w:rsidP="00806917">
            <w:pPr>
              <w:suppressAutoHyphens w:val="0"/>
              <w:spacing w:line="220" w:lineRule="exact"/>
              <w:ind w:right="113"/>
            </w:pPr>
            <w:r w:rsidRPr="00FA5319">
              <w:t>Quiet Road Transport Vehicles (QRTV</w:t>
            </w:r>
            <w:r w:rsidR="00552217">
              <w:t xml:space="preserve"> gtr</w:t>
            </w:r>
            <w:r w:rsidRPr="00FA5319">
              <w:t>)</w:t>
            </w:r>
          </w:p>
        </w:tc>
        <w:tc>
          <w:tcPr>
            <w:tcW w:w="1994" w:type="dxa"/>
            <w:shd w:val="clear" w:color="auto" w:fill="auto"/>
          </w:tcPr>
          <w:p w:rsidR="006103B4" w:rsidRPr="00783A1E" w:rsidRDefault="006103B4" w:rsidP="00806917">
            <w:pPr>
              <w:suppressAutoHyphens w:val="0"/>
              <w:spacing w:line="220" w:lineRule="exact"/>
              <w:ind w:right="113"/>
            </w:pPr>
            <w:r w:rsidRPr="00783A1E">
              <w:t>Mr. E. Wondimneh</w:t>
            </w:r>
          </w:p>
          <w:p w:rsidR="00806917" w:rsidRPr="00783A1E" w:rsidRDefault="00806917" w:rsidP="00806917">
            <w:pPr>
              <w:suppressAutoHyphens w:val="0"/>
              <w:spacing w:line="220" w:lineRule="exact"/>
              <w:ind w:right="113"/>
            </w:pPr>
            <w:r w:rsidRPr="00783A1E">
              <w:t xml:space="preserve">Mr. I. Sakamoto </w:t>
            </w:r>
          </w:p>
        </w:tc>
        <w:tc>
          <w:tcPr>
            <w:tcW w:w="1134" w:type="dxa"/>
            <w:shd w:val="clear" w:color="auto" w:fill="auto"/>
          </w:tcPr>
          <w:p w:rsidR="006103B4" w:rsidRPr="00783A1E" w:rsidRDefault="006103B4" w:rsidP="00806917">
            <w:pPr>
              <w:suppressAutoHyphens w:val="0"/>
              <w:spacing w:line="220" w:lineRule="exact"/>
              <w:ind w:right="113"/>
            </w:pPr>
            <w:r w:rsidRPr="00783A1E">
              <w:t>USA</w:t>
            </w:r>
          </w:p>
          <w:p w:rsidR="00806917" w:rsidRPr="00783A1E" w:rsidRDefault="00806917" w:rsidP="00806917">
            <w:pPr>
              <w:suppressAutoHyphens w:val="0"/>
              <w:spacing w:line="220" w:lineRule="exact"/>
              <w:ind w:right="113"/>
            </w:pPr>
            <w:r w:rsidRPr="00783A1E">
              <w:t>Japan</w:t>
            </w:r>
          </w:p>
        </w:tc>
        <w:tc>
          <w:tcPr>
            <w:tcW w:w="1144" w:type="dxa"/>
          </w:tcPr>
          <w:p w:rsidR="006103B4" w:rsidRPr="00783A1E" w:rsidRDefault="00066825" w:rsidP="00806917">
            <w:pPr>
              <w:suppressAutoHyphens w:val="0"/>
              <w:spacing w:line="220" w:lineRule="exact"/>
              <w:ind w:right="113"/>
            </w:pPr>
            <w:r w:rsidRPr="00783A1E">
              <w:t>December</w:t>
            </w:r>
            <w:r w:rsidR="001549F4" w:rsidRPr="00783A1E">
              <w:t xml:space="preserve"> 201</w:t>
            </w:r>
            <w:r w:rsidRPr="00783A1E">
              <w:t>6</w:t>
            </w:r>
          </w:p>
        </w:tc>
      </w:tr>
      <w:tr w:rsidR="00552217" w:rsidRPr="007F691A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7F691A" w:rsidRDefault="00552217" w:rsidP="00806917">
            <w:pPr>
              <w:suppressAutoHyphens w:val="0"/>
              <w:spacing w:line="220" w:lineRule="exact"/>
              <w:ind w:right="113"/>
              <w:rPr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552217" w:rsidRPr="00321CDC" w:rsidRDefault="00552217" w:rsidP="00806917">
            <w:pPr>
              <w:suppressAutoHyphens w:val="0"/>
              <w:spacing w:line="220" w:lineRule="exact"/>
              <w:ind w:right="113"/>
            </w:pPr>
            <w:r w:rsidRPr="00321CDC">
              <w:t>Quiet Road Transport Vehicles (QRTV Regulation)</w:t>
            </w:r>
          </w:p>
        </w:tc>
        <w:tc>
          <w:tcPr>
            <w:tcW w:w="1994" w:type="dxa"/>
            <w:shd w:val="clear" w:color="auto" w:fill="auto"/>
          </w:tcPr>
          <w:p w:rsidR="00552217" w:rsidRPr="00783A1E" w:rsidRDefault="00552217" w:rsidP="00806917">
            <w:pPr>
              <w:suppressAutoHyphens w:val="0"/>
              <w:spacing w:line="220" w:lineRule="exact"/>
              <w:ind w:right="113"/>
            </w:pPr>
            <w:r w:rsidRPr="00783A1E">
              <w:t xml:space="preserve">Mr. </w:t>
            </w:r>
            <w:r w:rsidR="00321CDC" w:rsidRPr="00783A1E">
              <w:t>B. Schüttler</w:t>
            </w:r>
          </w:p>
          <w:p w:rsidR="00806917" w:rsidRPr="00783A1E" w:rsidRDefault="00806917" w:rsidP="00806917">
            <w:pPr>
              <w:suppressAutoHyphens w:val="0"/>
              <w:spacing w:line="220" w:lineRule="exact"/>
              <w:ind w:right="113"/>
            </w:pPr>
            <w:r w:rsidRPr="00783A1E">
              <w:t xml:space="preserve">Mr. L.-F. Pardo </w:t>
            </w:r>
          </w:p>
          <w:p w:rsidR="00806917" w:rsidRPr="00783A1E" w:rsidRDefault="00806917" w:rsidP="00806917">
            <w:pPr>
              <w:suppressAutoHyphens w:val="0"/>
              <w:spacing w:line="220" w:lineRule="exact"/>
              <w:ind w:right="113"/>
            </w:pPr>
            <w:r w:rsidRPr="00783A1E">
              <w:t xml:space="preserve">Mr. I. Sakamoto </w:t>
            </w:r>
          </w:p>
        </w:tc>
        <w:tc>
          <w:tcPr>
            <w:tcW w:w="1134" w:type="dxa"/>
            <w:shd w:val="clear" w:color="auto" w:fill="auto"/>
          </w:tcPr>
          <w:p w:rsidR="00806917" w:rsidRPr="00783A1E" w:rsidRDefault="00552217" w:rsidP="00806917">
            <w:pPr>
              <w:suppressAutoHyphens w:val="0"/>
              <w:spacing w:line="220" w:lineRule="exact"/>
              <w:ind w:right="113"/>
            </w:pPr>
            <w:r w:rsidRPr="00783A1E">
              <w:t>Germany</w:t>
            </w:r>
          </w:p>
          <w:p w:rsidR="00552217" w:rsidRPr="00783A1E" w:rsidRDefault="00806917" w:rsidP="00806917">
            <w:pPr>
              <w:suppressAutoHyphens w:val="0"/>
              <w:spacing w:line="220" w:lineRule="exact"/>
              <w:ind w:right="113"/>
            </w:pPr>
            <w:r w:rsidRPr="00783A1E">
              <w:t>France</w:t>
            </w:r>
          </w:p>
          <w:p w:rsidR="00806917" w:rsidRPr="00783A1E" w:rsidRDefault="00806917" w:rsidP="00806917">
            <w:pPr>
              <w:suppressAutoHyphens w:val="0"/>
              <w:spacing w:line="220" w:lineRule="exact"/>
              <w:ind w:right="113"/>
            </w:pPr>
            <w:r w:rsidRPr="00783A1E">
              <w:t>Japan</w:t>
            </w:r>
          </w:p>
        </w:tc>
        <w:tc>
          <w:tcPr>
            <w:tcW w:w="1144" w:type="dxa"/>
          </w:tcPr>
          <w:p w:rsidR="00552217" w:rsidRPr="00783A1E" w:rsidRDefault="00066825" w:rsidP="00806917">
            <w:pPr>
              <w:suppressAutoHyphens w:val="0"/>
              <w:spacing w:line="220" w:lineRule="exact"/>
              <w:ind w:right="113"/>
            </w:pPr>
            <w:r w:rsidRPr="00783A1E">
              <w:t>December 2016</w:t>
            </w:r>
          </w:p>
        </w:tc>
      </w:tr>
      <w:tr w:rsidR="00552217" w:rsidRPr="007F691A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7F691A">
              <w:rPr>
                <w:b/>
                <w:bCs/>
              </w:rPr>
              <w:t>GRE</w:t>
            </w:r>
          </w:p>
        </w:tc>
        <w:tc>
          <w:tcPr>
            <w:tcW w:w="4536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7F691A">
              <w:rPr>
                <w:b/>
                <w:bCs/>
              </w:rPr>
              <w:t xml:space="preserve"> Lighting </w:t>
            </w:r>
            <w:r>
              <w:rPr>
                <w:b/>
                <w:bCs/>
              </w:rPr>
              <w:t>and Light-Signalling</w:t>
            </w:r>
          </w:p>
        </w:tc>
        <w:tc>
          <w:tcPr>
            <w:tcW w:w="1994" w:type="dxa"/>
            <w:shd w:val="clear" w:color="auto" w:fill="auto"/>
          </w:tcPr>
          <w:p w:rsidR="00552217" w:rsidRPr="00783A1E" w:rsidRDefault="00552217" w:rsidP="00552217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  <w:lang w:val="en-US"/>
              </w:rPr>
            </w:pPr>
            <w:r w:rsidRPr="00783A1E">
              <w:rPr>
                <w:b/>
                <w:bCs/>
                <w:lang w:val="en-US"/>
              </w:rPr>
              <w:t>Mr. M. Loccufier</w:t>
            </w:r>
            <w:r w:rsidRPr="00783A1E">
              <w:rPr>
                <w:b/>
                <w:bCs/>
                <w:lang w:val="en-US"/>
              </w:rPr>
              <w:br/>
              <w:t>Mr. D. Rovers</w:t>
            </w:r>
          </w:p>
        </w:tc>
        <w:tc>
          <w:tcPr>
            <w:tcW w:w="1134" w:type="dxa"/>
            <w:shd w:val="clear" w:color="auto" w:fill="auto"/>
          </w:tcPr>
          <w:p w:rsidR="00552217" w:rsidRPr="00783A1E" w:rsidRDefault="00552217" w:rsidP="00552217">
            <w:pPr>
              <w:suppressAutoHyphens w:val="0"/>
              <w:spacing w:after="100" w:afterAutospacing="1" w:line="220" w:lineRule="exact"/>
              <w:rPr>
                <w:b/>
                <w:bCs/>
              </w:rPr>
            </w:pPr>
            <w:r w:rsidRPr="00783A1E">
              <w:rPr>
                <w:b/>
                <w:bCs/>
              </w:rPr>
              <w:t>Belgium</w:t>
            </w:r>
            <w:r w:rsidRPr="00783A1E">
              <w:rPr>
                <w:b/>
                <w:bCs/>
              </w:rPr>
              <w:br/>
              <w:t>Netherlands</w:t>
            </w:r>
          </w:p>
        </w:tc>
        <w:tc>
          <w:tcPr>
            <w:tcW w:w="1144" w:type="dxa"/>
          </w:tcPr>
          <w:p w:rsidR="00552217" w:rsidRPr="00783A1E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  <w:r w:rsidRPr="00783A1E">
              <w:rPr>
                <w:bCs/>
              </w:rPr>
              <w:t>2018</w:t>
            </w:r>
          </w:p>
        </w:tc>
      </w:tr>
      <w:tr w:rsidR="00D4772B" w:rsidRPr="007F691A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D4772B" w:rsidRPr="007F691A" w:rsidRDefault="00D4772B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D4772B" w:rsidRPr="007F691A" w:rsidRDefault="00174F08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>
              <w:t>Simplification of the Lighting and Lig</w:t>
            </w:r>
            <w:r w:rsidR="003466B3">
              <w:t>ht Signalling Regulations (SLR)</w:t>
            </w:r>
          </w:p>
        </w:tc>
        <w:tc>
          <w:tcPr>
            <w:tcW w:w="1994" w:type="dxa"/>
            <w:shd w:val="clear" w:color="auto" w:fill="auto"/>
          </w:tcPr>
          <w:p w:rsidR="00D4772B" w:rsidRPr="00783A1E" w:rsidRDefault="00174F08" w:rsidP="003466B3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783A1E">
              <w:rPr>
                <w:b/>
                <w:bCs/>
              </w:rPr>
              <w:t>Mr. M. Loccufier</w:t>
            </w:r>
          </w:p>
        </w:tc>
        <w:tc>
          <w:tcPr>
            <w:tcW w:w="1134" w:type="dxa"/>
            <w:shd w:val="clear" w:color="auto" w:fill="auto"/>
          </w:tcPr>
          <w:p w:rsidR="00D4772B" w:rsidRPr="00783A1E" w:rsidRDefault="00174F08" w:rsidP="003466B3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783A1E">
              <w:rPr>
                <w:b/>
                <w:bCs/>
              </w:rPr>
              <w:t>Belgium</w:t>
            </w:r>
          </w:p>
        </w:tc>
        <w:tc>
          <w:tcPr>
            <w:tcW w:w="1144" w:type="dxa"/>
          </w:tcPr>
          <w:p w:rsidR="00D4772B" w:rsidRPr="00783A1E" w:rsidRDefault="00F133C3" w:rsidP="00806917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  <w:r w:rsidRPr="00783A1E">
              <w:rPr>
                <w:bCs/>
              </w:rPr>
              <w:t xml:space="preserve">March  </w:t>
            </w:r>
            <w:r w:rsidR="004D667F" w:rsidRPr="00783A1E">
              <w:rPr>
                <w:bCs/>
              </w:rPr>
              <w:t>201</w:t>
            </w:r>
            <w:r w:rsidRPr="00783A1E">
              <w:rPr>
                <w:bCs/>
              </w:rPr>
              <w:t xml:space="preserve">6 </w:t>
            </w:r>
          </w:p>
        </w:tc>
      </w:tr>
      <w:tr w:rsidR="005B352D" w:rsidRPr="007F691A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B352D" w:rsidRPr="007F691A" w:rsidRDefault="005B352D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5B352D" w:rsidRDefault="00A57589" w:rsidP="006238E6">
            <w:pPr>
              <w:suppressAutoHyphens w:val="0"/>
              <w:spacing w:after="100" w:afterAutospacing="1" w:line="220" w:lineRule="exact"/>
              <w:ind w:right="113"/>
            </w:pPr>
            <w:r>
              <w:t>Visibility, Glare and Levelling</w:t>
            </w:r>
          </w:p>
        </w:tc>
        <w:tc>
          <w:tcPr>
            <w:tcW w:w="1994" w:type="dxa"/>
            <w:shd w:val="clear" w:color="auto" w:fill="auto"/>
          </w:tcPr>
          <w:p w:rsidR="005B352D" w:rsidRPr="00783A1E" w:rsidRDefault="005B352D" w:rsidP="005B352D">
            <w:pPr>
              <w:suppressAutoHyphens w:val="0"/>
              <w:spacing w:line="220" w:lineRule="exact"/>
              <w:ind w:right="115"/>
              <w:rPr>
                <w:bCs/>
              </w:rPr>
            </w:pPr>
            <w:r w:rsidRPr="00783A1E">
              <w:rPr>
                <w:bCs/>
              </w:rPr>
              <w:t>Mr. T. Targosinski</w:t>
            </w:r>
          </w:p>
        </w:tc>
        <w:tc>
          <w:tcPr>
            <w:tcW w:w="1134" w:type="dxa"/>
            <w:shd w:val="clear" w:color="auto" w:fill="auto"/>
          </w:tcPr>
          <w:p w:rsidR="005B352D" w:rsidRPr="00783A1E" w:rsidRDefault="005B352D" w:rsidP="005B352D">
            <w:pPr>
              <w:suppressAutoHyphens w:val="0"/>
              <w:spacing w:line="220" w:lineRule="exact"/>
              <w:ind w:right="115"/>
              <w:rPr>
                <w:bCs/>
              </w:rPr>
            </w:pPr>
            <w:r w:rsidRPr="00783A1E">
              <w:rPr>
                <w:bCs/>
              </w:rPr>
              <w:t>Poland</w:t>
            </w:r>
          </w:p>
        </w:tc>
        <w:tc>
          <w:tcPr>
            <w:tcW w:w="1144" w:type="dxa"/>
          </w:tcPr>
          <w:p w:rsidR="005B352D" w:rsidRPr="00783A1E" w:rsidRDefault="005B352D" w:rsidP="00903F60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  <w:r w:rsidRPr="00783A1E">
              <w:rPr>
                <w:bCs/>
              </w:rPr>
              <w:t>2016</w:t>
            </w:r>
          </w:p>
        </w:tc>
      </w:tr>
      <w:tr w:rsidR="00552217" w:rsidRPr="007F691A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7F691A">
              <w:rPr>
                <w:b/>
                <w:bCs/>
              </w:rPr>
              <w:t>GRPE</w:t>
            </w:r>
          </w:p>
        </w:tc>
        <w:tc>
          <w:tcPr>
            <w:tcW w:w="4536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7F691A">
              <w:rPr>
                <w:b/>
                <w:bCs/>
              </w:rPr>
              <w:t> Pollution and Energy</w:t>
            </w:r>
            <w:r>
              <w:rPr>
                <w:b/>
                <w:bCs/>
              </w:rPr>
              <w:br/>
            </w:r>
          </w:p>
        </w:tc>
        <w:tc>
          <w:tcPr>
            <w:tcW w:w="1994" w:type="dxa"/>
            <w:shd w:val="clear" w:color="auto" w:fill="auto"/>
          </w:tcPr>
          <w:p w:rsidR="00552217" w:rsidRPr="00783A1E" w:rsidRDefault="00552217" w:rsidP="009F631B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  <w:lang w:val="lb-LU"/>
              </w:rPr>
            </w:pPr>
            <w:r w:rsidRPr="00783A1E">
              <w:rPr>
                <w:b/>
                <w:bCs/>
              </w:rPr>
              <w:t>Mr. C. Albus</w:t>
            </w:r>
            <w:r w:rsidRPr="00783A1E">
              <w:rPr>
                <w:b/>
                <w:bCs/>
              </w:rPr>
              <w:br/>
            </w:r>
            <w:r w:rsidRPr="00783A1E">
              <w:rPr>
                <w:b/>
                <w:bCs/>
                <w:lang w:val="lb-LU"/>
              </w:rPr>
              <w:t>Mrs. R. Urdhwareshe</w:t>
            </w:r>
          </w:p>
        </w:tc>
        <w:tc>
          <w:tcPr>
            <w:tcW w:w="1134" w:type="dxa"/>
            <w:shd w:val="clear" w:color="auto" w:fill="auto"/>
          </w:tcPr>
          <w:p w:rsidR="00552217" w:rsidRPr="00783A1E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783A1E">
              <w:rPr>
                <w:b/>
                <w:bCs/>
              </w:rPr>
              <w:t>Germany</w:t>
            </w:r>
            <w:r w:rsidRPr="00783A1E">
              <w:rPr>
                <w:b/>
                <w:bCs/>
              </w:rPr>
              <w:br/>
              <w:t>India</w:t>
            </w:r>
          </w:p>
        </w:tc>
        <w:tc>
          <w:tcPr>
            <w:tcW w:w="1144" w:type="dxa"/>
          </w:tcPr>
          <w:p w:rsidR="00552217" w:rsidRPr="00783A1E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  <w:r w:rsidRPr="00783A1E">
              <w:rPr>
                <w:bCs/>
              </w:rPr>
              <w:t>2018</w:t>
            </w:r>
          </w:p>
        </w:tc>
      </w:tr>
      <w:tr w:rsidR="00552217" w:rsidRPr="007F691A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552217" w:rsidRPr="004E1CB1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0017BD">
              <w:rPr>
                <w:lang w:eastAsia="en-GB"/>
              </w:rPr>
              <w:t>Environmental and Propulsion Performance Requirements of L-category vehicles (EPPR)</w:t>
            </w:r>
          </w:p>
        </w:tc>
        <w:tc>
          <w:tcPr>
            <w:tcW w:w="1994" w:type="dxa"/>
            <w:shd w:val="clear" w:color="auto" w:fill="auto"/>
          </w:tcPr>
          <w:p w:rsidR="00552217" w:rsidRPr="00783A1E" w:rsidRDefault="008848EC" w:rsidP="006238E6">
            <w:pPr>
              <w:suppressAutoHyphens w:val="0"/>
              <w:spacing w:after="100" w:afterAutospacing="1" w:line="220" w:lineRule="exact"/>
              <w:ind w:right="113"/>
            </w:pPr>
            <w:r w:rsidRPr="00783A1E">
              <w:t>Mr. A. Perujo</w:t>
            </w:r>
          </w:p>
        </w:tc>
        <w:tc>
          <w:tcPr>
            <w:tcW w:w="1134" w:type="dxa"/>
            <w:shd w:val="clear" w:color="auto" w:fill="auto"/>
          </w:tcPr>
          <w:p w:rsidR="00552217" w:rsidRPr="00783A1E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783A1E">
              <w:t>EC</w:t>
            </w:r>
          </w:p>
        </w:tc>
        <w:tc>
          <w:tcPr>
            <w:tcW w:w="1144" w:type="dxa"/>
          </w:tcPr>
          <w:p w:rsidR="00552217" w:rsidRPr="00783A1E" w:rsidRDefault="00C3203B" w:rsidP="00C3203B">
            <w:pPr>
              <w:suppressAutoHyphens w:val="0"/>
              <w:spacing w:after="100" w:afterAutospacing="1" w:line="220" w:lineRule="exact"/>
              <w:ind w:right="113"/>
            </w:pPr>
            <w:r w:rsidRPr="00783A1E">
              <w:t>December 2020</w:t>
            </w:r>
          </w:p>
        </w:tc>
      </w:tr>
      <w:tr w:rsidR="00552217" w:rsidRPr="007F691A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7F691A">
              <w:t>Electric</w:t>
            </w:r>
            <w:r>
              <w:t xml:space="preserve"> Vehicle and Environment (EVE)</w:t>
            </w:r>
          </w:p>
        </w:tc>
        <w:tc>
          <w:tcPr>
            <w:tcW w:w="1994" w:type="dxa"/>
            <w:shd w:val="clear" w:color="auto" w:fill="auto"/>
          </w:tcPr>
          <w:p w:rsidR="00552217" w:rsidRPr="00783A1E" w:rsidRDefault="00552217" w:rsidP="0053713B">
            <w:pPr>
              <w:suppressAutoHyphens w:val="0"/>
              <w:spacing w:after="100" w:afterAutospacing="1" w:line="220" w:lineRule="exact"/>
              <w:ind w:right="113"/>
            </w:pPr>
            <w:r w:rsidRPr="00783A1E">
              <w:t>Mr. M. Olechiw</w:t>
            </w:r>
            <w:r w:rsidRPr="00783A1E">
              <w:br/>
              <w:t>Mr</w:t>
            </w:r>
            <w:r w:rsidR="00BB25C5" w:rsidRPr="00783A1E">
              <w:t>s</w:t>
            </w:r>
            <w:r w:rsidRPr="00783A1E">
              <w:t xml:space="preserve">. C. </w:t>
            </w:r>
            <w:r w:rsidR="00BB25C5" w:rsidRPr="00783A1E">
              <w:t>Chen</w:t>
            </w:r>
            <w:r w:rsidRPr="00783A1E">
              <w:br/>
            </w:r>
            <w:ins w:id="6" w:author="Walter Nissler" w:date="2016-07-13T16:05:00Z">
              <w:r w:rsidR="0053713B" w:rsidRPr="00783A1E">
                <w:t>Mr. T Niikuni</w:t>
              </w:r>
            </w:ins>
          </w:p>
        </w:tc>
        <w:tc>
          <w:tcPr>
            <w:tcW w:w="1134" w:type="dxa"/>
            <w:shd w:val="clear" w:color="auto" w:fill="auto"/>
          </w:tcPr>
          <w:p w:rsidR="00552217" w:rsidRPr="00783A1E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783A1E">
              <w:t>USA</w:t>
            </w:r>
            <w:r w:rsidRPr="00783A1E">
              <w:br/>
              <w:t>China</w:t>
            </w:r>
            <w:r w:rsidRPr="00783A1E">
              <w:br/>
              <w:t>Japan</w:t>
            </w:r>
          </w:p>
        </w:tc>
        <w:tc>
          <w:tcPr>
            <w:tcW w:w="1144" w:type="dxa"/>
          </w:tcPr>
          <w:p w:rsidR="00552217" w:rsidRPr="00783A1E" w:rsidRDefault="003D74C9" w:rsidP="006238E6">
            <w:pPr>
              <w:suppressAutoHyphens w:val="0"/>
              <w:spacing w:after="100" w:afterAutospacing="1" w:line="220" w:lineRule="exact"/>
              <w:ind w:right="113"/>
            </w:pPr>
            <w:r w:rsidRPr="00783A1E">
              <w:t>November 2018</w:t>
            </w:r>
          </w:p>
        </w:tc>
      </w:tr>
      <w:tr w:rsidR="00552217" w:rsidRPr="006770A3" w:rsidTr="009F631B">
        <w:trPr>
          <w:cantSplit/>
          <w:trHeight w:val="309"/>
          <w:jc w:val="center"/>
        </w:trPr>
        <w:tc>
          <w:tcPr>
            <w:tcW w:w="851" w:type="dxa"/>
            <w:shd w:val="clear" w:color="auto" w:fill="auto"/>
          </w:tcPr>
          <w:p w:rsidR="00552217" w:rsidRPr="006770A3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552217" w:rsidRPr="006770A3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6770A3">
              <w:t>Gaseous Fuelled Vehicles (GFV)</w:t>
            </w:r>
          </w:p>
        </w:tc>
        <w:tc>
          <w:tcPr>
            <w:tcW w:w="1994" w:type="dxa"/>
            <w:shd w:val="clear" w:color="auto" w:fill="auto"/>
          </w:tcPr>
          <w:p w:rsidR="00552217" w:rsidRPr="00783A1E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783A1E">
              <w:t>Mr. A. Rijnders</w:t>
            </w:r>
          </w:p>
        </w:tc>
        <w:tc>
          <w:tcPr>
            <w:tcW w:w="1134" w:type="dxa"/>
            <w:shd w:val="clear" w:color="auto" w:fill="auto"/>
          </w:tcPr>
          <w:p w:rsidR="00552217" w:rsidRPr="00783A1E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783A1E">
              <w:t>Netherlands</w:t>
            </w:r>
          </w:p>
        </w:tc>
        <w:tc>
          <w:tcPr>
            <w:tcW w:w="1144" w:type="dxa"/>
          </w:tcPr>
          <w:p w:rsidR="00552217" w:rsidRPr="00783A1E" w:rsidRDefault="00552217" w:rsidP="008414CC">
            <w:pPr>
              <w:suppressAutoHyphens w:val="0"/>
              <w:spacing w:after="100" w:afterAutospacing="1" w:line="220" w:lineRule="exact"/>
              <w:ind w:right="113"/>
            </w:pPr>
            <w:r w:rsidRPr="00783A1E">
              <w:t>June 2016</w:t>
            </w:r>
          </w:p>
        </w:tc>
      </w:tr>
      <w:tr w:rsidR="00552217" w:rsidRPr="006770A3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6770A3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552217" w:rsidRPr="006770A3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6770A3">
              <w:t>Particle Measurement Programme (PMP)</w:t>
            </w:r>
          </w:p>
        </w:tc>
        <w:tc>
          <w:tcPr>
            <w:tcW w:w="1994" w:type="dxa"/>
            <w:shd w:val="clear" w:color="auto" w:fill="auto"/>
          </w:tcPr>
          <w:p w:rsidR="00552217" w:rsidRPr="00783A1E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783A1E">
              <w:t>Mr. G. Martini</w:t>
            </w:r>
          </w:p>
        </w:tc>
        <w:tc>
          <w:tcPr>
            <w:tcW w:w="1134" w:type="dxa"/>
            <w:shd w:val="clear" w:color="auto" w:fill="auto"/>
          </w:tcPr>
          <w:p w:rsidR="00552217" w:rsidRPr="00783A1E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783A1E">
              <w:t>EC</w:t>
            </w:r>
          </w:p>
        </w:tc>
        <w:tc>
          <w:tcPr>
            <w:tcW w:w="1144" w:type="dxa"/>
          </w:tcPr>
          <w:p w:rsidR="00552217" w:rsidRPr="00783A1E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783A1E">
              <w:t xml:space="preserve">June 2017 </w:t>
            </w:r>
          </w:p>
        </w:tc>
      </w:tr>
      <w:tr w:rsidR="008A7F04" w:rsidRPr="007F691A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8A7F04" w:rsidRPr="007F691A" w:rsidRDefault="008A7F04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8A7F04" w:rsidRPr="004E1CB1" w:rsidRDefault="008A7F04" w:rsidP="006238E6">
            <w:pPr>
              <w:suppressAutoHyphens w:val="0"/>
              <w:spacing w:after="100" w:afterAutospacing="1" w:line="220" w:lineRule="exact"/>
              <w:ind w:right="113"/>
            </w:pPr>
            <w:r>
              <w:t>Vehicle Interior Air Quality (VIAQ)</w:t>
            </w:r>
          </w:p>
        </w:tc>
        <w:tc>
          <w:tcPr>
            <w:tcW w:w="1994" w:type="dxa"/>
            <w:shd w:val="clear" w:color="auto" w:fill="auto"/>
          </w:tcPr>
          <w:p w:rsidR="008A7F04" w:rsidRPr="00783A1E" w:rsidRDefault="008A7F04" w:rsidP="008A7F04">
            <w:pPr>
              <w:suppressAutoHyphens w:val="0"/>
              <w:spacing w:after="100" w:afterAutospacing="1" w:line="220" w:lineRule="exact"/>
              <w:ind w:right="113"/>
            </w:pPr>
            <w:r w:rsidRPr="00783A1E">
              <w:t>Mr. J Lim</w:t>
            </w:r>
          </w:p>
        </w:tc>
        <w:tc>
          <w:tcPr>
            <w:tcW w:w="1134" w:type="dxa"/>
            <w:shd w:val="clear" w:color="auto" w:fill="auto"/>
          </w:tcPr>
          <w:p w:rsidR="008A7F04" w:rsidRPr="00783A1E" w:rsidRDefault="008A7F04" w:rsidP="006238E6">
            <w:pPr>
              <w:suppressAutoHyphens w:val="0"/>
              <w:spacing w:after="100" w:afterAutospacing="1" w:line="220" w:lineRule="exact"/>
              <w:ind w:right="113"/>
            </w:pPr>
            <w:r w:rsidRPr="00783A1E">
              <w:t>Korea</w:t>
            </w:r>
          </w:p>
        </w:tc>
        <w:tc>
          <w:tcPr>
            <w:tcW w:w="1144" w:type="dxa"/>
          </w:tcPr>
          <w:p w:rsidR="008A7F04" w:rsidRPr="00783A1E" w:rsidRDefault="008A7F04" w:rsidP="00244F2C">
            <w:pPr>
              <w:suppressAutoHyphens w:val="0"/>
              <w:spacing w:after="100" w:afterAutospacing="1" w:line="220" w:lineRule="exact"/>
              <w:ind w:right="113"/>
            </w:pPr>
            <w:r w:rsidRPr="00783A1E">
              <w:t>November 2017</w:t>
            </w:r>
          </w:p>
        </w:tc>
      </w:tr>
      <w:tr w:rsidR="00552217" w:rsidRPr="007F691A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</w:p>
        </w:tc>
        <w:tc>
          <w:tcPr>
            <w:tcW w:w="4536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7F691A">
              <w:t xml:space="preserve">Worldwide harmonized </w:t>
            </w:r>
            <w:r>
              <w:t>L</w:t>
            </w:r>
            <w:r w:rsidRPr="007F691A">
              <w:t xml:space="preserve">ight vehicles </w:t>
            </w:r>
            <w:r>
              <w:t>T</w:t>
            </w:r>
            <w:r w:rsidRPr="007F691A">
              <w:t xml:space="preserve">est </w:t>
            </w:r>
            <w:r>
              <w:t>P</w:t>
            </w:r>
            <w:r w:rsidRPr="007F691A">
              <w:t>rocedures (WLTP</w:t>
            </w:r>
            <w:r w:rsidR="00C3203B">
              <w:t xml:space="preserve"> Phase 2</w:t>
            </w:r>
            <w:r w:rsidRPr="007F691A">
              <w:t>)</w:t>
            </w:r>
          </w:p>
        </w:tc>
        <w:tc>
          <w:tcPr>
            <w:tcW w:w="1994" w:type="dxa"/>
            <w:shd w:val="clear" w:color="auto" w:fill="auto"/>
          </w:tcPr>
          <w:p w:rsidR="00552217" w:rsidRPr="00783A1E" w:rsidRDefault="00552217" w:rsidP="009F631B">
            <w:pPr>
              <w:suppressAutoHyphens w:val="0"/>
              <w:spacing w:line="240" w:lineRule="auto"/>
              <w:ind w:right="115"/>
            </w:pPr>
            <w:r w:rsidRPr="00783A1E">
              <w:t>Mr. S. Redmann</w:t>
            </w:r>
            <w:r w:rsidR="00C3203B" w:rsidRPr="00783A1E">
              <w:t xml:space="preserve"> (tbc)</w:t>
            </w:r>
          </w:p>
          <w:p w:rsidR="009F631B" w:rsidRPr="00783A1E" w:rsidRDefault="00552217" w:rsidP="00C3203B">
            <w:pPr>
              <w:suppressAutoHyphens w:val="0"/>
              <w:spacing w:after="100" w:afterAutospacing="1" w:line="220" w:lineRule="exact"/>
              <w:ind w:right="113"/>
            </w:pPr>
            <w:r w:rsidRPr="00783A1E">
              <w:t xml:space="preserve">Mr. </w:t>
            </w:r>
            <w:r w:rsidR="00C3203B" w:rsidRPr="00783A1E">
              <w:t>D</w:t>
            </w:r>
            <w:r w:rsidRPr="00783A1E">
              <w:t xml:space="preserve">. </w:t>
            </w:r>
            <w:r w:rsidR="00C3203B" w:rsidRPr="00783A1E">
              <w:t>Kawano</w:t>
            </w:r>
          </w:p>
        </w:tc>
        <w:tc>
          <w:tcPr>
            <w:tcW w:w="1134" w:type="dxa"/>
            <w:shd w:val="clear" w:color="auto" w:fill="auto"/>
          </w:tcPr>
          <w:p w:rsidR="00552217" w:rsidRPr="00783A1E" w:rsidRDefault="00A57589" w:rsidP="009F631B">
            <w:pPr>
              <w:suppressAutoHyphens w:val="0"/>
              <w:spacing w:line="240" w:lineRule="auto"/>
              <w:ind w:right="115"/>
            </w:pPr>
            <w:r w:rsidRPr="00783A1E">
              <w:t>Germany</w:t>
            </w:r>
          </w:p>
          <w:p w:rsidR="00552217" w:rsidRPr="00783A1E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783A1E">
              <w:t>Japan</w:t>
            </w:r>
          </w:p>
        </w:tc>
        <w:tc>
          <w:tcPr>
            <w:tcW w:w="1144" w:type="dxa"/>
          </w:tcPr>
          <w:p w:rsidR="00552217" w:rsidRPr="00783A1E" w:rsidRDefault="00C3203B" w:rsidP="00C3203B">
            <w:pPr>
              <w:suppressAutoHyphens w:val="0"/>
              <w:spacing w:after="100" w:afterAutospacing="1" w:line="220" w:lineRule="exact"/>
              <w:ind w:right="113"/>
            </w:pPr>
            <w:r w:rsidRPr="00783A1E">
              <w:t>December 2019</w:t>
            </w:r>
          </w:p>
        </w:tc>
      </w:tr>
      <w:tr w:rsidR="00552217" w:rsidRPr="007F691A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7F691A">
              <w:rPr>
                <w:b/>
                <w:bCs/>
              </w:rPr>
              <w:t>GRRF</w:t>
            </w:r>
          </w:p>
        </w:tc>
        <w:tc>
          <w:tcPr>
            <w:tcW w:w="4536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7F691A">
              <w:rPr>
                <w:b/>
                <w:bCs/>
              </w:rPr>
              <w:t> Brakes and Running Gear</w:t>
            </w:r>
          </w:p>
        </w:tc>
        <w:tc>
          <w:tcPr>
            <w:tcW w:w="1994" w:type="dxa"/>
            <w:shd w:val="clear" w:color="auto" w:fill="auto"/>
          </w:tcPr>
          <w:p w:rsidR="00552217" w:rsidRPr="00783A1E" w:rsidRDefault="00552217" w:rsidP="004D295E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783A1E">
              <w:rPr>
                <w:b/>
                <w:bCs/>
              </w:rPr>
              <w:t>Mr. B. Frost</w:t>
            </w:r>
            <w:r w:rsidRPr="00783A1E">
              <w:rPr>
                <w:b/>
                <w:bCs/>
              </w:rPr>
              <w:br/>
              <w:t xml:space="preserve">Mr. </w:t>
            </w:r>
            <w:r w:rsidR="004D295E" w:rsidRPr="00783A1E">
              <w:rPr>
                <w:b/>
                <w:bCs/>
              </w:rPr>
              <w:t>A</w:t>
            </w:r>
            <w:r w:rsidRPr="00783A1E">
              <w:rPr>
                <w:b/>
                <w:bCs/>
              </w:rPr>
              <w:t xml:space="preserve">. </w:t>
            </w:r>
            <w:r w:rsidR="004D295E" w:rsidRPr="00783A1E">
              <w:rPr>
                <w:b/>
                <w:bCs/>
              </w:rPr>
              <w:t>Murai</w:t>
            </w:r>
          </w:p>
        </w:tc>
        <w:tc>
          <w:tcPr>
            <w:tcW w:w="1134" w:type="dxa"/>
            <w:shd w:val="clear" w:color="auto" w:fill="auto"/>
          </w:tcPr>
          <w:p w:rsidR="00552217" w:rsidRPr="00783A1E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783A1E">
              <w:rPr>
                <w:b/>
                <w:bCs/>
              </w:rPr>
              <w:t>UK</w:t>
            </w:r>
            <w:r w:rsidRPr="00783A1E">
              <w:rPr>
                <w:b/>
                <w:bCs/>
              </w:rPr>
              <w:br/>
              <w:t>Japan</w:t>
            </w:r>
          </w:p>
        </w:tc>
        <w:tc>
          <w:tcPr>
            <w:tcW w:w="1144" w:type="dxa"/>
          </w:tcPr>
          <w:p w:rsidR="00552217" w:rsidRPr="00783A1E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  <w:r w:rsidRPr="00783A1E">
              <w:rPr>
                <w:bCs/>
              </w:rPr>
              <w:t>2018</w:t>
            </w:r>
          </w:p>
        </w:tc>
      </w:tr>
      <w:tr w:rsidR="00552217" w:rsidRPr="007F691A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552217" w:rsidRPr="007F691A" w:rsidRDefault="003D74C9" w:rsidP="003D74C9">
            <w:pPr>
              <w:suppressAutoHyphens w:val="0"/>
              <w:spacing w:after="100" w:afterAutospacing="1" w:line="220" w:lineRule="exact"/>
              <w:ind w:right="113"/>
            </w:pPr>
            <w:r>
              <w:t xml:space="preserve">Modular </w:t>
            </w:r>
            <w:r w:rsidRPr="007F691A">
              <w:t xml:space="preserve">Vehicle </w:t>
            </w:r>
            <w:r>
              <w:t>Combinations (M</w:t>
            </w:r>
            <w:r w:rsidR="00552217" w:rsidRPr="007F691A">
              <w:t>V</w:t>
            </w:r>
            <w:r>
              <w:t>C</w:t>
            </w:r>
            <w:r w:rsidR="00552217" w:rsidRPr="007F691A">
              <w:t>)</w:t>
            </w:r>
          </w:p>
        </w:tc>
        <w:tc>
          <w:tcPr>
            <w:tcW w:w="1994" w:type="dxa"/>
            <w:shd w:val="clear" w:color="auto" w:fill="auto"/>
          </w:tcPr>
          <w:p w:rsidR="00552217" w:rsidRPr="00783A1E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783A1E">
              <w:t>Mr. A. Gunneriusson</w:t>
            </w:r>
          </w:p>
        </w:tc>
        <w:tc>
          <w:tcPr>
            <w:tcW w:w="1134" w:type="dxa"/>
            <w:shd w:val="clear" w:color="auto" w:fill="auto"/>
          </w:tcPr>
          <w:p w:rsidR="00552217" w:rsidRPr="00783A1E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783A1E">
              <w:t>Sweden</w:t>
            </w:r>
          </w:p>
        </w:tc>
        <w:tc>
          <w:tcPr>
            <w:tcW w:w="1144" w:type="dxa"/>
          </w:tcPr>
          <w:p w:rsidR="00552217" w:rsidRPr="00783A1E" w:rsidRDefault="00552217" w:rsidP="00903F60">
            <w:pPr>
              <w:suppressAutoHyphens w:val="0"/>
              <w:spacing w:after="100" w:afterAutospacing="1" w:line="220" w:lineRule="exact"/>
              <w:ind w:right="113"/>
            </w:pPr>
            <w:r w:rsidRPr="00783A1E">
              <w:t>December 201</w:t>
            </w:r>
            <w:r w:rsidR="00903F60" w:rsidRPr="00783A1E">
              <w:t>6</w:t>
            </w:r>
          </w:p>
        </w:tc>
      </w:tr>
      <w:tr w:rsidR="00552217" w:rsidRPr="007F691A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>
              <w:t>Revision of UN Regulation No. 55 (Coupling devices)</w:t>
            </w:r>
          </w:p>
        </w:tc>
        <w:tc>
          <w:tcPr>
            <w:tcW w:w="1994" w:type="dxa"/>
            <w:shd w:val="clear" w:color="auto" w:fill="auto"/>
          </w:tcPr>
          <w:p w:rsidR="00552217" w:rsidRPr="00783A1E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783A1E">
              <w:rPr>
                <w:lang w:val="en-US"/>
              </w:rPr>
              <w:t>Mr. J. Westphäling</w:t>
            </w:r>
          </w:p>
        </w:tc>
        <w:tc>
          <w:tcPr>
            <w:tcW w:w="1134" w:type="dxa"/>
            <w:shd w:val="clear" w:color="auto" w:fill="auto"/>
          </w:tcPr>
          <w:p w:rsidR="00552217" w:rsidRPr="00783A1E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783A1E">
              <w:t>Germany</w:t>
            </w:r>
          </w:p>
        </w:tc>
        <w:tc>
          <w:tcPr>
            <w:tcW w:w="1144" w:type="dxa"/>
          </w:tcPr>
          <w:p w:rsidR="00552217" w:rsidRPr="00783A1E" w:rsidRDefault="00490B95" w:rsidP="00490B95">
            <w:pPr>
              <w:suppressAutoHyphens w:val="0"/>
              <w:spacing w:after="100" w:afterAutospacing="1" w:line="220" w:lineRule="exact"/>
              <w:ind w:right="113"/>
            </w:pPr>
            <w:r w:rsidRPr="00783A1E">
              <w:t xml:space="preserve">September </w:t>
            </w:r>
            <w:r w:rsidR="00552217" w:rsidRPr="00783A1E">
              <w:t xml:space="preserve"> 201</w:t>
            </w:r>
            <w:r w:rsidRPr="00783A1E">
              <w:t>6</w:t>
            </w:r>
          </w:p>
        </w:tc>
      </w:tr>
      <w:tr w:rsidR="003B264D" w:rsidRPr="007F691A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3B264D" w:rsidRPr="007F691A" w:rsidRDefault="003B264D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3B264D" w:rsidRDefault="003B264D" w:rsidP="006238E6">
            <w:pPr>
              <w:suppressAutoHyphens w:val="0"/>
              <w:spacing w:after="100" w:afterAutospacing="1" w:line="220" w:lineRule="exact"/>
              <w:ind w:right="113"/>
            </w:pPr>
            <w:r>
              <w:t>Automated Commended Steering Functions (ACSF)</w:t>
            </w:r>
            <w:r>
              <w:br/>
            </w:r>
          </w:p>
        </w:tc>
        <w:tc>
          <w:tcPr>
            <w:tcW w:w="1994" w:type="dxa"/>
            <w:shd w:val="clear" w:color="auto" w:fill="auto"/>
          </w:tcPr>
          <w:p w:rsidR="004D295E" w:rsidRPr="00783A1E" w:rsidRDefault="003466B3" w:rsidP="004D295E">
            <w:pPr>
              <w:suppressAutoHyphens w:val="0"/>
              <w:spacing w:after="100" w:afterAutospacing="1" w:line="220" w:lineRule="exact"/>
              <w:ind w:right="113"/>
            </w:pPr>
            <w:r w:rsidRPr="00783A1E">
              <w:t xml:space="preserve">Mr. </w:t>
            </w:r>
            <w:r w:rsidR="004D295E" w:rsidRPr="00783A1E">
              <w:t>C. Theis</w:t>
            </w:r>
            <w:r w:rsidR="00490B95" w:rsidRPr="00783A1E">
              <w:rPr>
                <w:rStyle w:val="FootnoteReference"/>
                <w:sz w:val="20"/>
              </w:rPr>
              <w:footnoteReference w:id="2"/>
            </w:r>
            <w:r w:rsidR="004D295E" w:rsidRPr="00783A1E">
              <w:br/>
              <w:t>Mr. H. Kubota</w:t>
            </w:r>
            <w:r w:rsidR="00490B95" w:rsidRPr="00783A1E">
              <w:rPr>
                <w:vertAlign w:val="superscript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3B264D" w:rsidRPr="00783A1E" w:rsidRDefault="003466B3" w:rsidP="006238E6">
            <w:pPr>
              <w:suppressAutoHyphens w:val="0"/>
              <w:spacing w:after="100" w:afterAutospacing="1" w:line="220" w:lineRule="exact"/>
              <w:ind w:right="113"/>
            </w:pPr>
            <w:r w:rsidRPr="00783A1E">
              <w:t>Germany</w:t>
            </w:r>
            <w:r w:rsidR="004D295E" w:rsidRPr="00783A1E">
              <w:br/>
              <w:t>Japan</w:t>
            </w:r>
          </w:p>
        </w:tc>
        <w:tc>
          <w:tcPr>
            <w:tcW w:w="1144" w:type="dxa"/>
          </w:tcPr>
          <w:p w:rsidR="003B264D" w:rsidRPr="00783A1E" w:rsidRDefault="00BB25C5" w:rsidP="006238E6">
            <w:pPr>
              <w:suppressAutoHyphens w:val="0"/>
              <w:spacing w:after="100" w:afterAutospacing="1" w:line="220" w:lineRule="exact"/>
              <w:ind w:right="113"/>
            </w:pPr>
            <w:r w:rsidRPr="00783A1E">
              <w:t>September 2016</w:t>
            </w:r>
          </w:p>
        </w:tc>
      </w:tr>
      <w:tr w:rsidR="00552217" w:rsidRPr="007F691A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7F691A">
              <w:rPr>
                <w:b/>
                <w:bCs/>
              </w:rPr>
              <w:lastRenderedPageBreak/>
              <w:t>GRSP</w:t>
            </w:r>
          </w:p>
        </w:tc>
        <w:tc>
          <w:tcPr>
            <w:tcW w:w="4536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7F691A">
              <w:rPr>
                <w:b/>
                <w:bCs/>
              </w:rPr>
              <w:t> Passive Safety</w:t>
            </w:r>
          </w:p>
        </w:tc>
        <w:tc>
          <w:tcPr>
            <w:tcW w:w="1994" w:type="dxa"/>
            <w:shd w:val="clear" w:color="auto" w:fill="auto"/>
          </w:tcPr>
          <w:p w:rsidR="00552217" w:rsidRPr="007F691A" w:rsidRDefault="00552217" w:rsidP="001574C5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7F691A">
              <w:rPr>
                <w:b/>
                <w:bCs/>
              </w:rPr>
              <w:t>M</w:t>
            </w:r>
            <w:r w:rsidR="001574C5">
              <w:rPr>
                <w:b/>
                <w:bCs/>
              </w:rPr>
              <w:t>r. N. Nguyen</w:t>
            </w:r>
            <w:r>
              <w:rPr>
                <w:b/>
                <w:bCs/>
              </w:rPr>
              <w:br/>
            </w:r>
            <w:r w:rsidRPr="00ED0EB6">
              <w:rPr>
                <w:b/>
                <w:bCs/>
              </w:rPr>
              <w:t>Mr. Jae-Wan Lee</w:t>
            </w:r>
          </w:p>
        </w:tc>
        <w:tc>
          <w:tcPr>
            <w:tcW w:w="1134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7F691A">
              <w:rPr>
                <w:b/>
                <w:bCs/>
              </w:rPr>
              <w:t>USA</w:t>
            </w:r>
            <w:r>
              <w:rPr>
                <w:b/>
                <w:bCs/>
              </w:rPr>
              <w:br/>
              <w:t>Korea</w:t>
            </w:r>
          </w:p>
        </w:tc>
        <w:tc>
          <w:tcPr>
            <w:tcW w:w="1144" w:type="dxa"/>
          </w:tcPr>
          <w:p w:rsidR="00552217" w:rsidRPr="00F545B2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  <w:r w:rsidRPr="00DB674E">
              <w:rPr>
                <w:bCs/>
              </w:rPr>
              <w:t>2018</w:t>
            </w:r>
          </w:p>
        </w:tc>
      </w:tr>
      <w:tr w:rsidR="00552217" w:rsidRPr="007F691A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</w:p>
        </w:tc>
        <w:tc>
          <w:tcPr>
            <w:tcW w:w="4536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7F691A">
              <w:t>Harmonization of side impact dummies</w:t>
            </w:r>
          </w:p>
        </w:tc>
        <w:tc>
          <w:tcPr>
            <w:tcW w:w="1994" w:type="dxa"/>
            <w:shd w:val="clear" w:color="auto" w:fill="auto"/>
          </w:tcPr>
          <w:p w:rsidR="00552217" w:rsidRPr="007F691A" w:rsidRDefault="00552217" w:rsidP="00066825">
            <w:pPr>
              <w:suppressAutoHyphens w:val="0"/>
              <w:spacing w:after="100" w:afterAutospacing="1" w:line="220" w:lineRule="exact"/>
              <w:ind w:right="113"/>
            </w:pPr>
            <w:r w:rsidRPr="007F691A">
              <w:t>M</w:t>
            </w:r>
            <w:r w:rsidR="00903F60">
              <w:t>r</w:t>
            </w:r>
            <w:r>
              <w:t>.</w:t>
            </w:r>
            <w:r w:rsidR="00903F60">
              <w:t xml:space="preserve">  </w:t>
            </w:r>
            <w:r w:rsidR="00066825" w:rsidRPr="00595BC2">
              <w:t>D</w:t>
            </w:r>
            <w:r w:rsidR="00066825">
              <w:t>.</w:t>
            </w:r>
            <w:r w:rsidR="00066825" w:rsidRPr="00595BC2">
              <w:t xml:space="preserve"> Sutula</w:t>
            </w:r>
          </w:p>
        </w:tc>
        <w:tc>
          <w:tcPr>
            <w:tcW w:w="1134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7F691A">
              <w:t>USA</w:t>
            </w:r>
          </w:p>
        </w:tc>
        <w:tc>
          <w:tcPr>
            <w:tcW w:w="1144" w:type="dxa"/>
          </w:tcPr>
          <w:p w:rsidR="00552217" w:rsidRPr="00F545B2" w:rsidRDefault="00552217" w:rsidP="00903F60">
            <w:pPr>
              <w:suppressAutoHyphens w:val="0"/>
              <w:spacing w:after="100" w:afterAutospacing="1" w:line="220" w:lineRule="exact"/>
              <w:ind w:right="113"/>
            </w:pPr>
            <w:r>
              <w:t>December 201</w:t>
            </w:r>
            <w:r w:rsidR="00903F60">
              <w:t>6</w:t>
            </w:r>
          </w:p>
        </w:tc>
      </w:tr>
      <w:tr w:rsidR="00552217" w:rsidRPr="007F691A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</w:p>
        </w:tc>
        <w:tc>
          <w:tcPr>
            <w:tcW w:w="4536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7F691A">
              <w:t>UN G</w:t>
            </w:r>
            <w:r>
              <w:t>T</w:t>
            </w:r>
            <w:r w:rsidRPr="007F691A">
              <w:t>R No.</w:t>
            </w:r>
            <w:r>
              <w:t xml:space="preserve"> 7 on Head R</w:t>
            </w:r>
            <w:r w:rsidRPr="007F691A">
              <w:t>estraints</w:t>
            </w:r>
            <w:r>
              <w:t xml:space="preserve"> - </w:t>
            </w:r>
            <w:r w:rsidRPr="007F691A">
              <w:t>Development of Phase 2</w:t>
            </w:r>
          </w:p>
        </w:tc>
        <w:tc>
          <w:tcPr>
            <w:tcW w:w="1994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7F691A">
              <w:t>Mr. B. Frost</w:t>
            </w:r>
          </w:p>
        </w:tc>
        <w:tc>
          <w:tcPr>
            <w:tcW w:w="1134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7F691A">
              <w:t>UK</w:t>
            </w:r>
          </w:p>
        </w:tc>
        <w:tc>
          <w:tcPr>
            <w:tcW w:w="1144" w:type="dxa"/>
          </w:tcPr>
          <w:p w:rsidR="00552217" w:rsidRPr="00F545B2" w:rsidRDefault="00CB78F6" w:rsidP="00CB78F6">
            <w:pPr>
              <w:suppressAutoHyphens w:val="0"/>
              <w:spacing w:after="100" w:afterAutospacing="1" w:line="220" w:lineRule="exact"/>
              <w:ind w:right="113"/>
            </w:pPr>
            <w:r>
              <w:t>March 2017</w:t>
            </w:r>
          </w:p>
        </w:tc>
      </w:tr>
      <w:tr w:rsidR="00552217" w:rsidRPr="007F691A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</w:p>
        </w:tc>
        <w:tc>
          <w:tcPr>
            <w:tcW w:w="4536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7F691A">
              <w:t>Child Restraints Systems</w:t>
            </w:r>
            <w:r>
              <w:t xml:space="preserve"> (CRS)</w:t>
            </w:r>
          </w:p>
        </w:tc>
        <w:tc>
          <w:tcPr>
            <w:tcW w:w="1994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7F691A">
              <w:t>Mr. P. Castaing</w:t>
            </w:r>
          </w:p>
        </w:tc>
        <w:tc>
          <w:tcPr>
            <w:tcW w:w="1134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7F691A">
              <w:t>France</w:t>
            </w:r>
          </w:p>
        </w:tc>
        <w:tc>
          <w:tcPr>
            <w:tcW w:w="1144" w:type="dxa"/>
          </w:tcPr>
          <w:p w:rsidR="00552217" w:rsidRPr="00F545B2" w:rsidRDefault="00066825" w:rsidP="00903F60">
            <w:pPr>
              <w:suppressAutoHyphens w:val="0"/>
              <w:spacing w:after="100" w:afterAutospacing="1" w:line="220" w:lineRule="exact"/>
              <w:ind w:right="113"/>
            </w:pPr>
            <w:r>
              <w:t>December</w:t>
            </w:r>
            <w:r w:rsidRPr="008211B5">
              <w:t xml:space="preserve"> </w:t>
            </w:r>
            <w:r w:rsidR="00552217" w:rsidRPr="008211B5">
              <w:t>201</w:t>
            </w:r>
            <w:r w:rsidR="00903F60">
              <w:t>6</w:t>
            </w:r>
          </w:p>
        </w:tc>
      </w:tr>
      <w:tr w:rsidR="00552217" w:rsidRPr="007F691A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</w:p>
        </w:tc>
        <w:tc>
          <w:tcPr>
            <w:tcW w:w="4536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7F691A">
              <w:t>UN GTR No. 9 on Pedestrian Safety – Development of Phase 2</w:t>
            </w:r>
          </w:p>
        </w:tc>
        <w:tc>
          <w:tcPr>
            <w:tcW w:w="1994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7F691A">
              <w:t>Mr. R. Damm</w:t>
            </w:r>
          </w:p>
        </w:tc>
        <w:tc>
          <w:tcPr>
            <w:tcW w:w="1134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7F691A">
              <w:t xml:space="preserve">Germany </w:t>
            </w:r>
          </w:p>
        </w:tc>
        <w:tc>
          <w:tcPr>
            <w:tcW w:w="1144" w:type="dxa"/>
          </w:tcPr>
          <w:p w:rsidR="00552217" w:rsidRPr="00F545B2" w:rsidRDefault="00066825" w:rsidP="00C81C61">
            <w:pPr>
              <w:suppressAutoHyphens w:val="0"/>
              <w:spacing w:after="100" w:afterAutospacing="1" w:line="220" w:lineRule="exact"/>
              <w:ind w:right="113"/>
            </w:pPr>
            <w:r w:rsidRPr="00C81C61">
              <w:t>December</w:t>
            </w:r>
            <w:r w:rsidR="00552217" w:rsidRPr="00455B4E">
              <w:t xml:space="preserve"> </w:t>
            </w:r>
            <w:r w:rsidR="00C81C61" w:rsidRPr="00632B2B">
              <w:t>201</w:t>
            </w:r>
            <w:r w:rsidR="00C81C61" w:rsidRPr="00C81C61">
              <w:t>6</w:t>
            </w:r>
          </w:p>
        </w:tc>
      </w:tr>
      <w:tr w:rsidR="00552217" w:rsidRPr="007F691A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</w:p>
        </w:tc>
        <w:tc>
          <w:tcPr>
            <w:tcW w:w="4536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7F691A">
              <w:t xml:space="preserve">Electric </w:t>
            </w:r>
            <w:r>
              <w:t xml:space="preserve">Vehicle </w:t>
            </w:r>
            <w:r w:rsidRPr="007F691A">
              <w:t>Safety (E</w:t>
            </w:r>
            <w:r>
              <w:t>V</w:t>
            </w:r>
            <w:r w:rsidRPr="007F691A">
              <w:t>S)</w:t>
            </w:r>
          </w:p>
        </w:tc>
        <w:tc>
          <w:tcPr>
            <w:tcW w:w="1994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>
              <w:t>Mr. N. Nguyen</w:t>
            </w:r>
          </w:p>
        </w:tc>
        <w:tc>
          <w:tcPr>
            <w:tcW w:w="1134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>
              <w:t xml:space="preserve">USA </w:t>
            </w:r>
            <w:r>
              <w:br/>
              <w:t>China and EC Vice-Chairs</w:t>
            </w:r>
          </w:p>
        </w:tc>
        <w:tc>
          <w:tcPr>
            <w:tcW w:w="1144" w:type="dxa"/>
          </w:tcPr>
          <w:p w:rsidR="00552217" w:rsidRPr="00F545B2" w:rsidRDefault="00552217" w:rsidP="00903F60">
            <w:pPr>
              <w:suppressAutoHyphens w:val="0"/>
              <w:spacing w:after="100" w:afterAutospacing="1" w:line="220" w:lineRule="exact"/>
              <w:ind w:right="113"/>
            </w:pPr>
            <w:r>
              <w:t>December 201</w:t>
            </w:r>
            <w:r w:rsidR="00903F60">
              <w:t>6</w:t>
            </w:r>
          </w:p>
        </w:tc>
      </w:tr>
      <w:tr w:rsidR="00C3203B" w:rsidRPr="007F691A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C3203B" w:rsidRPr="007F691A" w:rsidRDefault="00C3203B" w:rsidP="006238E6">
            <w:pPr>
              <w:suppressAutoHyphens w:val="0"/>
              <w:spacing w:after="100" w:afterAutospacing="1" w:line="220" w:lineRule="exact"/>
              <w:ind w:right="113"/>
            </w:pPr>
          </w:p>
        </w:tc>
        <w:tc>
          <w:tcPr>
            <w:tcW w:w="4536" w:type="dxa"/>
            <w:shd w:val="clear" w:color="auto" w:fill="auto"/>
          </w:tcPr>
          <w:p w:rsidR="00C3203B" w:rsidRPr="007F691A" w:rsidRDefault="00C3203B" w:rsidP="006238E6">
            <w:pPr>
              <w:suppressAutoHyphens w:val="0"/>
              <w:spacing w:after="100" w:afterAutospacing="1" w:line="220" w:lineRule="exact"/>
              <w:ind w:right="113"/>
            </w:pPr>
            <w:r>
              <w:t>Specification of the 3D-H machine</w:t>
            </w:r>
          </w:p>
        </w:tc>
        <w:tc>
          <w:tcPr>
            <w:tcW w:w="1994" w:type="dxa"/>
            <w:shd w:val="clear" w:color="auto" w:fill="auto"/>
          </w:tcPr>
          <w:p w:rsidR="00C3203B" w:rsidRDefault="00C3203B" w:rsidP="006238E6">
            <w:pPr>
              <w:suppressAutoHyphens w:val="0"/>
              <w:spacing w:after="100" w:afterAutospacing="1" w:line="220" w:lineRule="exact"/>
              <w:ind w:right="113"/>
            </w:pPr>
            <w:r>
              <w:t>Tbd</w:t>
            </w:r>
          </w:p>
        </w:tc>
        <w:tc>
          <w:tcPr>
            <w:tcW w:w="1134" w:type="dxa"/>
            <w:shd w:val="clear" w:color="auto" w:fill="auto"/>
          </w:tcPr>
          <w:p w:rsidR="00C3203B" w:rsidRDefault="00C3203B" w:rsidP="006238E6">
            <w:pPr>
              <w:suppressAutoHyphens w:val="0"/>
              <w:spacing w:after="100" w:afterAutospacing="1" w:line="220" w:lineRule="exact"/>
              <w:ind w:right="113"/>
            </w:pPr>
            <w:r>
              <w:t>Tbd</w:t>
            </w:r>
          </w:p>
        </w:tc>
        <w:tc>
          <w:tcPr>
            <w:tcW w:w="1144" w:type="dxa"/>
          </w:tcPr>
          <w:p w:rsidR="00C3203B" w:rsidRDefault="00C3203B" w:rsidP="00903F60">
            <w:pPr>
              <w:suppressAutoHyphens w:val="0"/>
              <w:spacing w:after="100" w:afterAutospacing="1" w:line="220" w:lineRule="exact"/>
              <w:ind w:right="113"/>
            </w:pPr>
            <w:r>
              <w:t>Tbd</w:t>
            </w:r>
          </w:p>
        </w:tc>
      </w:tr>
      <w:tr w:rsidR="00552217" w:rsidRPr="007F691A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7F691A">
              <w:rPr>
                <w:b/>
                <w:bCs/>
              </w:rPr>
              <w:t>GRSG</w:t>
            </w:r>
          </w:p>
        </w:tc>
        <w:tc>
          <w:tcPr>
            <w:tcW w:w="4536" w:type="dxa"/>
            <w:shd w:val="clear" w:color="auto" w:fill="auto"/>
          </w:tcPr>
          <w:p w:rsidR="00552217" w:rsidRPr="007F691A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7F691A">
              <w:rPr>
                <w:b/>
                <w:bCs/>
              </w:rPr>
              <w:t> General Safety</w:t>
            </w:r>
          </w:p>
        </w:tc>
        <w:tc>
          <w:tcPr>
            <w:tcW w:w="1994" w:type="dxa"/>
            <w:shd w:val="clear" w:color="auto" w:fill="auto"/>
          </w:tcPr>
          <w:p w:rsidR="00A57589" w:rsidRPr="007F691A" w:rsidRDefault="00552217" w:rsidP="00903F60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>
              <w:rPr>
                <w:b/>
                <w:bCs/>
              </w:rPr>
              <w:t>Mr. A. Erario</w:t>
            </w:r>
            <w:r>
              <w:rPr>
                <w:b/>
                <w:bCs/>
              </w:rPr>
              <w:br/>
            </w:r>
            <w:r w:rsidRPr="00ED0EB6">
              <w:rPr>
                <w:b/>
                <w:bCs/>
              </w:rPr>
              <w:t xml:space="preserve">Mr. </w:t>
            </w:r>
            <w:r w:rsidR="00903F60">
              <w:rPr>
                <w:b/>
                <w:bCs/>
              </w:rPr>
              <w:t>K. Hendershot</w:t>
            </w:r>
          </w:p>
        </w:tc>
        <w:tc>
          <w:tcPr>
            <w:tcW w:w="1134" w:type="dxa"/>
            <w:shd w:val="clear" w:color="auto" w:fill="auto"/>
          </w:tcPr>
          <w:p w:rsidR="00552217" w:rsidRPr="007F691A" w:rsidRDefault="00552217" w:rsidP="00903F60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7F691A">
              <w:rPr>
                <w:b/>
                <w:bCs/>
              </w:rPr>
              <w:t>Italy</w:t>
            </w:r>
            <w:r>
              <w:rPr>
                <w:b/>
                <w:bCs/>
              </w:rPr>
              <w:br/>
            </w:r>
            <w:r w:rsidR="00903F60">
              <w:rPr>
                <w:b/>
                <w:bCs/>
              </w:rPr>
              <w:t>Canada</w:t>
            </w:r>
          </w:p>
        </w:tc>
        <w:tc>
          <w:tcPr>
            <w:tcW w:w="1144" w:type="dxa"/>
          </w:tcPr>
          <w:p w:rsidR="00552217" w:rsidRPr="00F545B2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  <w:r w:rsidRPr="00DB674E">
              <w:rPr>
                <w:bCs/>
              </w:rPr>
              <w:t>2018</w:t>
            </w:r>
          </w:p>
        </w:tc>
      </w:tr>
      <w:tr w:rsidR="00552217" w:rsidRPr="007F691A" w:rsidTr="00066825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FA5319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</w:p>
        </w:tc>
        <w:tc>
          <w:tcPr>
            <w:tcW w:w="4536" w:type="dxa"/>
            <w:shd w:val="clear" w:color="auto" w:fill="auto"/>
          </w:tcPr>
          <w:p w:rsidR="00552217" w:rsidRPr="00FA5319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>
              <w:t>Accident Emergency Call System (AECS)</w:t>
            </w:r>
          </w:p>
        </w:tc>
        <w:tc>
          <w:tcPr>
            <w:tcW w:w="1994" w:type="dxa"/>
            <w:shd w:val="clear" w:color="auto" w:fill="auto"/>
          </w:tcPr>
          <w:p w:rsidR="00552217" w:rsidRPr="00FA5319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>
              <w:t>Mr. D. Zagarin</w:t>
            </w:r>
          </w:p>
        </w:tc>
        <w:tc>
          <w:tcPr>
            <w:tcW w:w="1134" w:type="dxa"/>
            <w:shd w:val="clear" w:color="auto" w:fill="auto"/>
          </w:tcPr>
          <w:p w:rsidR="00552217" w:rsidRPr="00FA5319" w:rsidRDefault="00552217" w:rsidP="00A4628C">
            <w:pPr>
              <w:suppressAutoHyphens w:val="0"/>
              <w:spacing w:after="100" w:afterAutospacing="1" w:line="220" w:lineRule="exact"/>
              <w:ind w:right="113"/>
            </w:pPr>
            <w:r>
              <w:t>Russia</w:t>
            </w:r>
          </w:p>
        </w:tc>
        <w:tc>
          <w:tcPr>
            <w:tcW w:w="1144" w:type="dxa"/>
            <w:shd w:val="clear" w:color="auto" w:fill="auto"/>
          </w:tcPr>
          <w:p w:rsidR="00552217" w:rsidRPr="00FA5319" w:rsidRDefault="00552217" w:rsidP="00066825">
            <w:pPr>
              <w:suppressAutoHyphens w:val="0"/>
              <w:spacing w:after="100" w:afterAutospacing="1" w:line="220" w:lineRule="exact"/>
              <w:ind w:right="113"/>
            </w:pPr>
            <w:r w:rsidRPr="00066825">
              <w:t>October 201</w:t>
            </w:r>
            <w:r w:rsidR="00066825" w:rsidRPr="00066825">
              <w:t>6</w:t>
            </w:r>
          </w:p>
        </w:tc>
      </w:tr>
      <w:tr w:rsidR="00A4628C" w:rsidRPr="007F691A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A4628C" w:rsidRPr="00FA5319" w:rsidRDefault="00A4628C" w:rsidP="006238E6">
            <w:pPr>
              <w:suppressAutoHyphens w:val="0"/>
              <w:spacing w:after="100" w:afterAutospacing="1" w:line="220" w:lineRule="exact"/>
              <w:ind w:right="113"/>
            </w:pPr>
          </w:p>
        </w:tc>
        <w:tc>
          <w:tcPr>
            <w:tcW w:w="4536" w:type="dxa"/>
            <w:shd w:val="clear" w:color="auto" w:fill="auto"/>
          </w:tcPr>
          <w:p w:rsidR="00A4628C" w:rsidRDefault="00A4628C" w:rsidP="006238E6">
            <w:pPr>
              <w:suppressAutoHyphens w:val="0"/>
              <w:spacing w:after="100" w:afterAutospacing="1" w:line="220" w:lineRule="exact"/>
              <w:ind w:right="113"/>
            </w:pPr>
            <w:r>
              <w:t>Panoramic Sunroof Glazing (PSG)</w:t>
            </w:r>
          </w:p>
        </w:tc>
        <w:tc>
          <w:tcPr>
            <w:tcW w:w="1994" w:type="dxa"/>
            <w:shd w:val="clear" w:color="auto" w:fill="auto"/>
          </w:tcPr>
          <w:p w:rsidR="00A57589" w:rsidRDefault="00A57589" w:rsidP="00A57589">
            <w:pPr>
              <w:suppressAutoHyphens w:val="0"/>
              <w:spacing w:line="220" w:lineRule="exact"/>
              <w:ind w:right="115"/>
            </w:pPr>
            <w:r>
              <w:t xml:space="preserve">Mr. </w:t>
            </w:r>
            <w:r w:rsidR="00066825">
              <w:t>S</w:t>
            </w:r>
            <w:r>
              <w:t>. Eom</w:t>
            </w:r>
          </w:p>
          <w:p w:rsidR="00A4628C" w:rsidRDefault="00A57589" w:rsidP="00A57589">
            <w:pPr>
              <w:suppressAutoHyphens w:val="0"/>
              <w:spacing w:line="220" w:lineRule="exact"/>
              <w:ind w:right="115"/>
            </w:pPr>
            <w:r>
              <w:t xml:space="preserve">Mr. R. Damm  </w:t>
            </w:r>
          </w:p>
        </w:tc>
        <w:tc>
          <w:tcPr>
            <w:tcW w:w="1134" w:type="dxa"/>
            <w:shd w:val="clear" w:color="auto" w:fill="auto"/>
          </w:tcPr>
          <w:p w:rsidR="00A4628C" w:rsidRDefault="00A4628C" w:rsidP="00A57589">
            <w:pPr>
              <w:suppressAutoHyphens w:val="0"/>
              <w:spacing w:line="220" w:lineRule="exact"/>
              <w:ind w:right="115"/>
            </w:pPr>
            <w:r>
              <w:t>Korea</w:t>
            </w:r>
          </w:p>
          <w:p w:rsidR="00A57589" w:rsidRDefault="00A57589" w:rsidP="00A4628C">
            <w:pPr>
              <w:suppressAutoHyphens w:val="0"/>
              <w:spacing w:after="100" w:afterAutospacing="1" w:line="220" w:lineRule="exact"/>
              <w:ind w:right="113"/>
            </w:pPr>
            <w:r>
              <w:t>Germany</w:t>
            </w:r>
          </w:p>
        </w:tc>
        <w:tc>
          <w:tcPr>
            <w:tcW w:w="1144" w:type="dxa"/>
          </w:tcPr>
          <w:p w:rsidR="00A4628C" w:rsidRDefault="00903F60" w:rsidP="000778DF">
            <w:pPr>
              <w:suppressAutoHyphens w:val="0"/>
              <w:spacing w:after="100" w:afterAutospacing="1" w:line="220" w:lineRule="exact"/>
              <w:ind w:right="113"/>
            </w:pPr>
            <w:r>
              <w:t>December 2016</w:t>
            </w:r>
          </w:p>
        </w:tc>
      </w:tr>
    </w:tbl>
    <w:p w:rsidR="00975BD9" w:rsidRPr="00482F16" w:rsidRDefault="00975BD9" w:rsidP="00975BD9">
      <w:pPr>
        <w:pStyle w:val="HChG"/>
        <w:ind w:left="0" w:right="239" w:firstLine="0"/>
      </w:pPr>
      <w:r w:rsidRPr="00482F16">
        <w:t>World Forum for Harmonization of Vehicle Regulati</w:t>
      </w:r>
      <w:r>
        <w:t xml:space="preserve">ons (WP.29): </w:t>
      </w:r>
      <w:r>
        <w:br/>
        <w:t>Administrative/Executive Committees</w:t>
      </w:r>
      <w:r w:rsidRPr="00482F16">
        <w:t xml:space="preserve"> and </w:t>
      </w:r>
      <w:r>
        <w:t>C</w:t>
      </w:r>
      <w:r w:rsidRPr="00482F16">
        <w:t>hairmanship</w:t>
      </w:r>
      <w:r>
        <w:t xml:space="preserve"> (</w:t>
      </w:r>
      <w:r w:rsidR="00F667DA">
        <w:t>1</w:t>
      </w:r>
      <w:r w:rsidR="00266633">
        <w:t>5</w:t>
      </w:r>
      <w:r>
        <w:t>/</w:t>
      </w:r>
      <w:r w:rsidR="00A66CF1">
        <w:t>0</w:t>
      </w:r>
      <w:r w:rsidR="00D52E93">
        <w:t>6</w:t>
      </w:r>
      <w:r>
        <w:t>/</w:t>
      </w:r>
      <w:r w:rsidR="00A66CF1">
        <w:t>201</w:t>
      </w:r>
      <w:r w:rsidR="00266633">
        <w:t>6</w:t>
      </w:r>
      <w:r>
        <w:t>)</w:t>
      </w:r>
    </w:p>
    <w:tbl>
      <w:tblPr>
        <w:tblW w:w="96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4536"/>
        <w:gridCol w:w="1843"/>
        <w:gridCol w:w="1275"/>
        <w:gridCol w:w="1134"/>
      </w:tblGrid>
      <w:tr w:rsidR="00975BD9" w:rsidRPr="007F691A" w:rsidTr="00975BD9">
        <w:trPr>
          <w:cantSplit/>
          <w:tblHeader/>
          <w:jc w:val="center"/>
        </w:trPr>
        <w:tc>
          <w:tcPr>
            <w:tcW w:w="851" w:type="dxa"/>
            <w:shd w:val="clear" w:color="auto" w:fill="auto"/>
            <w:vAlign w:val="bottom"/>
          </w:tcPr>
          <w:p w:rsidR="00975BD9" w:rsidRPr="007F691A" w:rsidRDefault="00975BD9" w:rsidP="00975BD9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</w:rPr>
            </w:pPr>
            <w:r w:rsidRPr="007F691A">
              <w:rPr>
                <w:i/>
                <w:sz w:val="16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</w:tcPr>
          <w:p w:rsidR="00975BD9" w:rsidRPr="007F691A" w:rsidRDefault="00975BD9" w:rsidP="00975BD9">
            <w:pPr>
              <w:suppressAutoHyphens w:val="0"/>
              <w:spacing w:before="80" w:after="80" w:line="200" w:lineRule="exact"/>
              <w:ind w:right="113"/>
              <w:rPr>
                <w:bCs/>
                <w:i/>
                <w:sz w:val="16"/>
              </w:rPr>
            </w:pPr>
            <w:r>
              <w:rPr>
                <w:bCs/>
                <w:i/>
                <w:sz w:val="16"/>
              </w:rPr>
              <w:t>Committees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975BD9" w:rsidRPr="007F691A" w:rsidRDefault="00975BD9" w:rsidP="00975BD9">
            <w:pPr>
              <w:suppressAutoHyphens w:val="0"/>
              <w:spacing w:before="80" w:after="80" w:line="200" w:lineRule="exact"/>
              <w:ind w:right="113"/>
              <w:rPr>
                <w:bCs/>
                <w:i/>
                <w:sz w:val="16"/>
              </w:rPr>
            </w:pPr>
            <w:r w:rsidRPr="007F691A">
              <w:rPr>
                <w:bCs/>
                <w:i/>
                <w:sz w:val="16"/>
              </w:rPr>
              <w:t>Chairperson</w:t>
            </w:r>
            <w:r>
              <w:rPr>
                <w:bCs/>
                <w:i/>
                <w:sz w:val="16"/>
              </w:rPr>
              <w:t>/</w:t>
            </w:r>
            <w:r>
              <w:rPr>
                <w:bCs/>
                <w:i/>
                <w:sz w:val="16"/>
              </w:rPr>
              <w:br/>
              <w:t>Vice-Chairperson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975BD9" w:rsidRPr="007F691A" w:rsidRDefault="00975BD9" w:rsidP="00975BD9">
            <w:pPr>
              <w:suppressAutoHyphens w:val="0"/>
              <w:spacing w:before="80" w:after="80" w:line="200" w:lineRule="exact"/>
              <w:ind w:right="113"/>
              <w:rPr>
                <w:bCs/>
                <w:i/>
                <w:sz w:val="16"/>
              </w:rPr>
            </w:pPr>
            <w:r w:rsidRPr="007F691A">
              <w:rPr>
                <w:bCs/>
                <w:i/>
                <w:sz w:val="16"/>
              </w:rPr>
              <w:t>Country</w:t>
            </w:r>
          </w:p>
        </w:tc>
        <w:tc>
          <w:tcPr>
            <w:tcW w:w="1134" w:type="dxa"/>
          </w:tcPr>
          <w:p w:rsidR="00975BD9" w:rsidRPr="007F691A" w:rsidRDefault="00975BD9" w:rsidP="00975BD9">
            <w:pPr>
              <w:suppressAutoHyphens w:val="0"/>
              <w:spacing w:before="80" w:after="80" w:line="200" w:lineRule="exact"/>
              <w:ind w:right="113"/>
              <w:rPr>
                <w:bCs/>
                <w:i/>
                <w:sz w:val="16"/>
              </w:rPr>
            </w:pPr>
            <w:r>
              <w:rPr>
                <w:bCs/>
                <w:i/>
                <w:sz w:val="16"/>
              </w:rPr>
              <w:t>Expiry date of the mandate</w:t>
            </w:r>
          </w:p>
        </w:tc>
      </w:tr>
      <w:tr w:rsidR="00975BD9" w:rsidRPr="007F691A" w:rsidTr="00975BD9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975BD9" w:rsidRPr="007F691A" w:rsidRDefault="00975BD9" w:rsidP="00975BD9">
            <w:pPr>
              <w:suppressAutoHyphens w:val="0"/>
              <w:spacing w:before="40" w:after="120" w:line="220" w:lineRule="exact"/>
              <w:ind w:right="113"/>
              <w:rPr>
                <w:b/>
                <w:bCs/>
              </w:rPr>
            </w:pPr>
            <w:r>
              <w:rPr>
                <w:b/>
                <w:bCs/>
              </w:rPr>
              <w:t>AC.1</w:t>
            </w:r>
          </w:p>
        </w:tc>
        <w:tc>
          <w:tcPr>
            <w:tcW w:w="4536" w:type="dxa"/>
            <w:shd w:val="clear" w:color="auto" w:fill="auto"/>
          </w:tcPr>
          <w:p w:rsidR="00975BD9" w:rsidRPr="007F691A" w:rsidRDefault="00975BD9" w:rsidP="00975BD9">
            <w:pPr>
              <w:suppressAutoHyphens w:val="0"/>
              <w:spacing w:before="40" w:after="120" w:line="220" w:lineRule="exact"/>
              <w:ind w:right="113"/>
              <w:rPr>
                <w:b/>
                <w:bCs/>
              </w:rPr>
            </w:pPr>
            <w:r>
              <w:rPr>
                <w:b/>
                <w:bCs/>
              </w:rPr>
              <w:t>Administrative Committee of the 1958 Agreement</w:t>
            </w:r>
          </w:p>
        </w:tc>
        <w:tc>
          <w:tcPr>
            <w:tcW w:w="1843" w:type="dxa"/>
            <w:shd w:val="clear" w:color="auto" w:fill="auto"/>
          </w:tcPr>
          <w:p w:rsidR="00A4628C" w:rsidRPr="007F691A" w:rsidRDefault="00975BD9" w:rsidP="00975BD9">
            <w:pPr>
              <w:suppressAutoHyphens w:val="0"/>
              <w:spacing w:before="40" w:after="120" w:line="220" w:lineRule="exact"/>
              <w:ind w:right="113"/>
              <w:rPr>
                <w:b/>
                <w:bCs/>
              </w:rPr>
            </w:pPr>
            <w:r>
              <w:rPr>
                <w:b/>
                <w:bCs/>
              </w:rPr>
              <w:t>Mr. B. Kisulenko</w:t>
            </w:r>
            <w:r w:rsidR="0000697E">
              <w:rPr>
                <w:b/>
                <w:bCs/>
              </w:rPr>
              <w:br/>
            </w:r>
            <w:r w:rsidR="00A4628C">
              <w:rPr>
                <w:b/>
                <w:bCs/>
              </w:rPr>
              <w:t>Mr. A. Erario</w:t>
            </w:r>
          </w:p>
        </w:tc>
        <w:tc>
          <w:tcPr>
            <w:tcW w:w="1275" w:type="dxa"/>
            <w:shd w:val="clear" w:color="auto" w:fill="auto"/>
          </w:tcPr>
          <w:p w:rsidR="00A4628C" w:rsidRPr="007F691A" w:rsidRDefault="00975BD9" w:rsidP="00975BD9">
            <w:pPr>
              <w:suppressAutoHyphens w:val="0"/>
              <w:spacing w:before="40" w:after="120" w:line="220" w:lineRule="exact"/>
              <w:ind w:right="113"/>
              <w:rPr>
                <w:b/>
                <w:bCs/>
              </w:rPr>
            </w:pPr>
            <w:r>
              <w:rPr>
                <w:b/>
                <w:bCs/>
              </w:rPr>
              <w:t>Russia</w:t>
            </w:r>
            <w:r w:rsidR="0000697E">
              <w:rPr>
                <w:b/>
                <w:bCs/>
              </w:rPr>
              <w:br/>
            </w:r>
            <w:r w:rsidR="00A4628C">
              <w:rPr>
                <w:b/>
                <w:bCs/>
              </w:rPr>
              <w:t>Italy</w:t>
            </w:r>
          </w:p>
        </w:tc>
        <w:tc>
          <w:tcPr>
            <w:tcW w:w="1134" w:type="dxa"/>
          </w:tcPr>
          <w:p w:rsidR="00975BD9" w:rsidRPr="00DB674E" w:rsidRDefault="00975BD9" w:rsidP="00975BD9">
            <w:pPr>
              <w:suppressAutoHyphens w:val="0"/>
              <w:spacing w:before="40" w:after="120" w:line="220" w:lineRule="exact"/>
              <w:ind w:right="113"/>
              <w:rPr>
                <w:bCs/>
              </w:rPr>
            </w:pPr>
            <w:r>
              <w:rPr>
                <w:bCs/>
              </w:rPr>
              <w:t>No limit</w:t>
            </w:r>
          </w:p>
        </w:tc>
      </w:tr>
      <w:tr w:rsidR="00975BD9" w:rsidRPr="00975BD9" w:rsidTr="00975BD9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975BD9" w:rsidRPr="00975BD9" w:rsidRDefault="00975BD9" w:rsidP="00975BD9">
            <w:pPr>
              <w:suppressAutoHyphens w:val="0"/>
              <w:spacing w:before="40" w:after="120" w:line="220" w:lineRule="exact"/>
              <w:ind w:right="113"/>
              <w:rPr>
                <w:b/>
                <w:bCs/>
              </w:rPr>
            </w:pPr>
            <w:r w:rsidRPr="00975BD9">
              <w:rPr>
                <w:b/>
                <w:bCs/>
              </w:rPr>
              <w:t>AC.2</w:t>
            </w:r>
          </w:p>
        </w:tc>
        <w:tc>
          <w:tcPr>
            <w:tcW w:w="4536" w:type="dxa"/>
            <w:shd w:val="clear" w:color="auto" w:fill="auto"/>
          </w:tcPr>
          <w:p w:rsidR="00975BD9" w:rsidRPr="00975BD9" w:rsidRDefault="00975BD9" w:rsidP="00975BD9">
            <w:pPr>
              <w:suppressAutoHyphens w:val="0"/>
              <w:spacing w:before="40" w:after="120" w:line="220" w:lineRule="exact"/>
              <w:ind w:right="113"/>
              <w:rPr>
                <w:b/>
              </w:rPr>
            </w:pPr>
            <w:r w:rsidRPr="00975BD9">
              <w:rPr>
                <w:b/>
                <w:bCs/>
              </w:rPr>
              <w:t>Administrative Committee for the coordination of work</w:t>
            </w:r>
          </w:p>
        </w:tc>
        <w:tc>
          <w:tcPr>
            <w:tcW w:w="1843" w:type="dxa"/>
            <w:shd w:val="clear" w:color="auto" w:fill="auto"/>
          </w:tcPr>
          <w:p w:rsidR="00A4628C" w:rsidRPr="00975BD9" w:rsidRDefault="00A4628C" w:rsidP="00975BD9">
            <w:pPr>
              <w:suppressAutoHyphens w:val="0"/>
              <w:spacing w:before="40" w:after="120" w:line="220" w:lineRule="exact"/>
              <w:ind w:right="113"/>
              <w:rPr>
                <w:b/>
              </w:rPr>
            </w:pPr>
            <w:r>
              <w:rPr>
                <w:b/>
                <w:bCs/>
              </w:rPr>
              <w:t>Mr. B. Kisulenko</w:t>
            </w:r>
          </w:p>
        </w:tc>
        <w:tc>
          <w:tcPr>
            <w:tcW w:w="1275" w:type="dxa"/>
            <w:shd w:val="clear" w:color="auto" w:fill="auto"/>
          </w:tcPr>
          <w:p w:rsidR="00DB1840" w:rsidRPr="00975BD9" w:rsidRDefault="00DB1840" w:rsidP="00975BD9">
            <w:pPr>
              <w:suppressAutoHyphens w:val="0"/>
              <w:spacing w:before="40" w:after="120" w:line="220" w:lineRule="exact"/>
              <w:ind w:right="113"/>
              <w:rPr>
                <w:b/>
              </w:rPr>
            </w:pPr>
            <w:r>
              <w:rPr>
                <w:b/>
              </w:rPr>
              <w:t>Russia</w:t>
            </w:r>
          </w:p>
        </w:tc>
        <w:tc>
          <w:tcPr>
            <w:tcW w:w="1134" w:type="dxa"/>
          </w:tcPr>
          <w:p w:rsidR="00975BD9" w:rsidRPr="00975BD9" w:rsidRDefault="00975BD9" w:rsidP="00A4628C">
            <w:pPr>
              <w:suppressAutoHyphens w:val="0"/>
              <w:spacing w:before="40" w:after="120" w:line="220" w:lineRule="exact"/>
              <w:ind w:right="113"/>
              <w:rPr>
                <w:b/>
              </w:rPr>
            </w:pPr>
            <w:r w:rsidRPr="00975BD9">
              <w:rPr>
                <w:b/>
              </w:rPr>
              <w:t>2018</w:t>
            </w:r>
          </w:p>
        </w:tc>
      </w:tr>
      <w:tr w:rsidR="00975BD9" w:rsidRPr="007F691A" w:rsidTr="00975BD9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975BD9" w:rsidRPr="00975BD9" w:rsidRDefault="00975BD9" w:rsidP="00975BD9">
            <w:pPr>
              <w:suppressAutoHyphens w:val="0"/>
              <w:spacing w:before="40" w:after="120" w:line="220" w:lineRule="exact"/>
              <w:ind w:right="113"/>
              <w:rPr>
                <w:b/>
                <w:bCs/>
              </w:rPr>
            </w:pPr>
            <w:r w:rsidRPr="00975BD9">
              <w:rPr>
                <w:b/>
                <w:bCs/>
              </w:rPr>
              <w:t>AC.3</w:t>
            </w:r>
          </w:p>
        </w:tc>
        <w:tc>
          <w:tcPr>
            <w:tcW w:w="4536" w:type="dxa"/>
            <w:shd w:val="clear" w:color="auto" w:fill="auto"/>
          </w:tcPr>
          <w:p w:rsidR="00975BD9" w:rsidRPr="007F691A" w:rsidRDefault="00975BD9" w:rsidP="00975BD9">
            <w:pPr>
              <w:suppressAutoHyphens w:val="0"/>
              <w:spacing w:before="40" w:after="120" w:line="220" w:lineRule="exact"/>
              <w:ind w:right="113"/>
            </w:pPr>
            <w:r>
              <w:rPr>
                <w:b/>
                <w:bCs/>
              </w:rPr>
              <w:t>Executive Committee of the 1998 Agreement</w:t>
            </w:r>
          </w:p>
        </w:tc>
        <w:tc>
          <w:tcPr>
            <w:tcW w:w="1843" w:type="dxa"/>
            <w:shd w:val="clear" w:color="auto" w:fill="auto"/>
          </w:tcPr>
          <w:p w:rsidR="003466B3" w:rsidRDefault="003466B3" w:rsidP="0023722F">
            <w:pPr>
              <w:suppressAutoHyphens w:val="0"/>
              <w:spacing w:before="40" w:line="220" w:lineRule="exact"/>
              <w:ind w:right="115"/>
              <w:rPr>
                <w:b/>
              </w:rPr>
            </w:pPr>
            <w:r w:rsidRPr="003466B3">
              <w:rPr>
                <w:b/>
              </w:rPr>
              <w:t xml:space="preserve">Mr. I. Yarnold </w:t>
            </w:r>
          </w:p>
          <w:p w:rsidR="00975BD9" w:rsidRDefault="00975BD9" w:rsidP="00A57589">
            <w:pPr>
              <w:suppressAutoHyphens w:val="0"/>
              <w:spacing w:line="220" w:lineRule="exact"/>
              <w:ind w:right="115"/>
              <w:rPr>
                <w:b/>
              </w:rPr>
            </w:pPr>
            <w:r>
              <w:rPr>
                <w:b/>
              </w:rPr>
              <w:t xml:space="preserve">Mr. </w:t>
            </w:r>
            <w:r w:rsidR="00A57589">
              <w:rPr>
                <w:b/>
              </w:rPr>
              <w:t>E</w:t>
            </w:r>
            <w:r>
              <w:rPr>
                <w:b/>
              </w:rPr>
              <w:t xml:space="preserve">. </w:t>
            </w:r>
            <w:r w:rsidR="00A57589">
              <w:rPr>
                <w:b/>
              </w:rPr>
              <w:t>Wondimneh</w:t>
            </w:r>
          </w:p>
          <w:p w:rsidR="00A57589" w:rsidRPr="00975BD9" w:rsidRDefault="00A57589" w:rsidP="00155B0B">
            <w:pPr>
              <w:suppressAutoHyphens w:val="0"/>
              <w:spacing w:line="220" w:lineRule="exact"/>
              <w:ind w:right="115"/>
              <w:rPr>
                <w:b/>
              </w:rPr>
            </w:pPr>
            <w:r>
              <w:rPr>
                <w:b/>
              </w:rPr>
              <w:t xml:space="preserve">Mr. </w:t>
            </w:r>
            <w:r w:rsidR="00155B0B">
              <w:rPr>
                <w:b/>
              </w:rPr>
              <w:t>H</w:t>
            </w:r>
            <w:r w:rsidR="008848EC" w:rsidRPr="008848EC">
              <w:rPr>
                <w:b/>
              </w:rPr>
              <w:t>. Inomata</w:t>
            </w:r>
          </w:p>
        </w:tc>
        <w:tc>
          <w:tcPr>
            <w:tcW w:w="1275" w:type="dxa"/>
            <w:shd w:val="clear" w:color="auto" w:fill="auto"/>
          </w:tcPr>
          <w:p w:rsidR="003466B3" w:rsidRDefault="003466B3" w:rsidP="0023722F">
            <w:pPr>
              <w:suppressAutoHyphens w:val="0"/>
              <w:spacing w:before="40" w:line="220" w:lineRule="exact"/>
              <w:ind w:right="115"/>
              <w:rPr>
                <w:b/>
              </w:rPr>
            </w:pPr>
            <w:r>
              <w:rPr>
                <w:b/>
              </w:rPr>
              <w:t>UK</w:t>
            </w:r>
            <w:r w:rsidRPr="00975BD9">
              <w:rPr>
                <w:b/>
              </w:rPr>
              <w:t xml:space="preserve"> </w:t>
            </w:r>
          </w:p>
          <w:p w:rsidR="00975BD9" w:rsidRDefault="00975BD9" w:rsidP="0023722F">
            <w:pPr>
              <w:suppressAutoHyphens w:val="0"/>
              <w:spacing w:line="220" w:lineRule="exact"/>
              <w:ind w:right="115"/>
              <w:rPr>
                <w:b/>
              </w:rPr>
            </w:pPr>
            <w:r w:rsidRPr="00975BD9">
              <w:rPr>
                <w:b/>
              </w:rPr>
              <w:t>USA</w:t>
            </w:r>
          </w:p>
          <w:p w:rsidR="00A57589" w:rsidRPr="00975BD9" w:rsidRDefault="00A57589" w:rsidP="0023722F">
            <w:pPr>
              <w:suppressAutoHyphens w:val="0"/>
              <w:spacing w:line="220" w:lineRule="exact"/>
              <w:ind w:right="115"/>
              <w:rPr>
                <w:b/>
              </w:rPr>
            </w:pPr>
            <w:r>
              <w:rPr>
                <w:b/>
              </w:rPr>
              <w:t>Japan</w:t>
            </w:r>
          </w:p>
        </w:tc>
        <w:tc>
          <w:tcPr>
            <w:tcW w:w="1134" w:type="dxa"/>
          </w:tcPr>
          <w:p w:rsidR="00975BD9" w:rsidRPr="00F545B2" w:rsidRDefault="00975BD9" w:rsidP="00975BD9">
            <w:pPr>
              <w:suppressAutoHyphens w:val="0"/>
              <w:spacing w:before="40" w:after="120" w:line="220" w:lineRule="exact"/>
              <w:ind w:right="113"/>
            </w:pPr>
            <w:r>
              <w:t>No limit</w:t>
            </w:r>
          </w:p>
        </w:tc>
      </w:tr>
      <w:tr w:rsidR="00975BD9" w:rsidRPr="007F691A" w:rsidTr="00975BD9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975BD9" w:rsidRPr="00975BD9" w:rsidRDefault="00975BD9" w:rsidP="00975BD9">
            <w:pPr>
              <w:suppressAutoHyphens w:val="0"/>
              <w:spacing w:before="40" w:after="120" w:line="220" w:lineRule="exact"/>
              <w:ind w:right="113"/>
              <w:rPr>
                <w:b/>
                <w:bCs/>
              </w:rPr>
            </w:pPr>
            <w:r w:rsidRPr="00975BD9">
              <w:rPr>
                <w:b/>
                <w:bCs/>
              </w:rPr>
              <w:t>AC.4</w:t>
            </w:r>
          </w:p>
        </w:tc>
        <w:tc>
          <w:tcPr>
            <w:tcW w:w="4536" w:type="dxa"/>
            <w:shd w:val="clear" w:color="auto" w:fill="auto"/>
          </w:tcPr>
          <w:p w:rsidR="00975BD9" w:rsidRPr="007F691A" w:rsidRDefault="00975BD9" w:rsidP="00975BD9">
            <w:pPr>
              <w:suppressAutoHyphens w:val="0"/>
              <w:spacing w:before="40" w:after="120" w:line="220" w:lineRule="exact"/>
              <w:ind w:right="113"/>
            </w:pPr>
            <w:r>
              <w:rPr>
                <w:b/>
                <w:bCs/>
              </w:rPr>
              <w:t>Administrative Committee of the 1997 Agreement</w:t>
            </w:r>
          </w:p>
        </w:tc>
        <w:tc>
          <w:tcPr>
            <w:tcW w:w="1843" w:type="dxa"/>
            <w:shd w:val="clear" w:color="auto" w:fill="auto"/>
          </w:tcPr>
          <w:p w:rsidR="00975BD9" w:rsidRPr="007F691A" w:rsidRDefault="00F2507C" w:rsidP="000778DF">
            <w:pPr>
              <w:suppressAutoHyphens w:val="0"/>
              <w:spacing w:before="40" w:after="120" w:line="220" w:lineRule="exact"/>
              <w:ind w:right="113"/>
            </w:pPr>
            <w:r>
              <w:rPr>
                <w:b/>
                <w:bCs/>
              </w:rPr>
              <w:t>T</w:t>
            </w:r>
            <w:r w:rsidR="000778DF">
              <w:rPr>
                <w:b/>
                <w:bCs/>
              </w:rPr>
              <w:t>bd</w:t>
            </w:r>
          </w:p>
        </w:tc>
        <w:tc>
          <w:tcPr>
            <w:tcW w:w="1275" w:type="dxa"/>
            <w:shd w:val="clear" w:color="auto" w:fill="auto"/>
          </w:tcPr>
          <w:p w:rsidR="00975BD9" w:rsidRPr="00975BD9" w:rsidRDefault="00F2507C" w:rsidP="000778DF">
            <w:pPr>
              <w:suppressAutoHyphens w:val="0"/>
              <w:spacing w:before="40" w:after="120" w:line="220" w:lineRule="exact"/>
              <w:ind w:right="113"/>
              <w:rPr>
                <w:b/>
              </w:rPr>
            </w:pPr>
            <w:r>
              <w:rPr>
                <w:b/>
              </w:rPr>
              <w:t>T</w:t>
            </w:r>
            <w:r w:rsidR="000778DF">
              <w:rPr>
                <w:b/>
              </w:rPr>
              <w:t>bd</w:t>
            </w:r>
          </w:p>
        </w:tc>
        <w:tc>
          <w:tcPr>
            <w:tcW w:w="1134" w:type="dxa"/>
          </w:tcPr>
          <w:p w:rsidR="00975BD9" w:rsidRPr="00AC14B2" w:rsidRDefault="00975BD9" w:rsidP="00975BD9">
            <w:pPr>
              <w:suppressAutoHyphens w:val="0"/>
              <w:spacing w:before="40" w:after="120" w:line="220" w:lineRule="exact"/>
              <w:ind w:right="113"/>
            </w:pPr>
            <w:r>
              <w:t>No limit</w:t>
            </w:r>
          </w:p>
        </w:tc>
      </w:tr>
    </w:tbl>
    <w:p w:rsidR="00776794" w:rsidRPr="009315AD" w:rsidRDefault="009315AD" w:rsidP="009315AD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76794" w:rsidRPr="009315AD" w:rsidSect="006238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1701" w:right="1134" w:bottom="1418" w:left="1134" w:header="851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8BA" w:rsidRDefault="006658BA"/>
  </w:endnote>
  <w:endnote w:type="continuationSeparator" w:id="0">
    <w:p w:rsidR="006658BA" w:rsidRDefault="006658BA"/>
  </w:endnote>
  <w:endnote w:type="continuationNotice" w:id="1">
    <w:p w:rsidR="006658BA" w:rsidRDefault="006658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BD9" w:rsidRPr="007012AD" w:rsidRDefault="00975BD9" w:rsidP="007012AD">
    <w:pPr>
      <w:pStyle w:val="Footer"/>
      <w:tabs>
        <w:tab w:val="right" w:pos="9638"/>
      </w:tabs>
      <w:rPr>
        <w:sz w:val="18"/>
      </w:rPr>
    </w:pPr>
    <w:r w:rsidRPr="007012AD">
      <w:rPr>
        <w:b/>
        <w:sz w:val="18"/>
      </w:rPr>
      <w:fldChar w:fldCharType="begin"/>
    </w:r>
    <w:r w:rsidRPr="007012AD">
      <w:rPr>
        <w:b/>
        <w:sz w:val="18"/>
      </w:rPr>
      <w:instrText xml:space="preserve"> PAGE  \* MERGEFORMAT </w:instrText>
    </w:r>
    <w:r w:rsidRPr="007012AD">
      <w:rPr>
        <w:b/>
        <w:sz w:val="18"/>
      </w:rPr>
      <w:fldChar w:fldCharType="separate"/>
    </w:r>
    <w:r w:rsidR="00783A1E">
      <w:rPr>
        <w:b/>
        <w:noProof/>
        <w:sz w:val="18"/>
      </w:rPr>
      <w:t>2</w:t>
    </w:r>
    <w:r w:rsidRPr="007012AD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BD9" w:rsidRPr="007012AD" w:rsidRDefault="00975BD9" w:rsidP="007012AD">
    <w:pPr>
      <w:pStyle w:val="Footer"/>
      <w:tabs>
        <w:tab w:val="right" w:pos="9638"/>
      </w:tabs>
      <w:rPr>
        <w:b/>
        <w:sz w:val="18"/>
      </w:rPr>
    </w:pPr>
    <w:r>
      <w:tab/>
    </w:r>
    <w:r w:rsidRPr="007012AD">
      <w:rPr>
        <w:b/>
        <w:sz w:val="18"/>
      </w:rPr>
      <w:fldChar w:fldCharType="begin"/>
    </w:r>
    <w:r w:rsidRPr="007012AD">
      <w:rPr>
        <w:b/>
        <w:sz w:val="18"/>
      </w:rPr>
      <w:instrText xml:space="preserve"> PAGE  \* MERGEFORMAT </w:instrText>
    </w:r>
    <w:r w:rsidRPr="007012AD">
      <w:rPr>
        <w:b/>
        <w:sz w:val="18"/>
      </w:rPr>
      <w:fldChar w:fldCharType="separate"/>
    </w:r>
    <w:r w:rsidR="00AA5FA8">
      <w:rPr>
        <w:b/>
        <w:noProof/>
        <w:sz w:val="18"/>
      </w:rPr>
      <w:t>3</w:t>
    </w:r>
    <w:r w:rsidRPr="007012A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352" w:rsidRPr="00097DAA" w:rsidRDefault="00097DAA" w:rsidP="00097DAA">
    <w:pPr>
      <w:pStyle w:val="Footer"/>
      <w:jc w:val="right"/>
      <w:rPr>
        <w:b/>
      </w:rPr>
    </w:pPr>
    <w:r w:rsidRPr="00097DAA">
      <w:rPr>
        <w:b/>
      </w:rPr>
      <w:fldChar w:fldCharType="begin"/>
    </w:r>
    <w:r w:rsidRPr="00097DAA">
      <w:rPr>
        <w:b/>
      </w:rPr>
      <w:instrText xml:space="preserve"> PAGE   \* MERGEFORMAT </w:instrText>
    </w:r>
    <w:r w:rsidRPr="00097DAA">
      <w:rPr>
        <w:b/>
      </w:rPr>
      <w:fldChar w:fldCharType="separate"/>
    </w:r>
    <w:r w:rsidR="00783A1E">
      <w:rPr>
        <w:b/>
        <w:noProof/>
      </w:rPr>
      <w:t>1</w:t>
    </w:r>
    <w:r w:rsidRPr="00097DAA">
      <w:rPr>
        <w:b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8BA" w:rsidRPr="000B175B" w:rsidRDefault="006658BA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658BA" w:rsidRPr="00FC68B7" w:rsidRDefault="006658BA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6658BA" w:rsidRDefault="006658BA"/>
  </w:footnote>
  <w:footnote w:id="2">
    <w:p w:rsidR="00490B95" w:rsidRPr="00490B95" w:rsidRDefault="001F2C8F">
      <w:pPr>
        <w:pStyle w:val="FootnoteText"/>
        <w:rPr>
          <w:lang w:val="en-US"/>
        </w:rPr>
      </w:pPr>
      <w:r>
        <w:tab/>
      </w:r>
      <w:r w:rsidR="00490B95">
        <w:rPr>
          <w:rStyle w:val="FootnoteReference"/>
        </w:rPr>
        <w:footnoteRef/>
      </w:r>
      <w:r w:rsidR="00490B95">
        <w:t xml:space="preserve"> </w:t>
      </w:r>
      <w:r>
        <w:tab/>
      </w:r>
      <w:r w:rsidR="00490B95">
        <w:t>Mr C.Theis and Mr. H. Kubota are Co-Chairs of the IWG on ACSF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352" w:rsidRDefault="00097DAA">
    <w:pPr>
      <w:pStyle w:val="Header"/>
    </w:pPr>
    <w:r w:rsidRPr="005D05E5">
      <w:rPr>
        <w:b w:val="0"/>
        <w:bCs/>
        <w:lang w:val="it-IT"/>
      </w:rPr>
      <w:t>WP.29-16</w:t>
    </w:r>
    <w:r w:rsidR="00A6179E">
      <w:rPr>
        <w:b w:val="0"/>
        <w:bCs/>
        <w:lang w:val="it-IT"/>
      </w:rPr>
      <w:t>8</w:t>
    </w:r>
    <w:r w:rsidRPr="005D05E5">
      <w:rPr>
        <w:b w:val="0"/>
        <w:bCs/>
        <w:lang w:val="it-IT"/>
      </w:rPr>
      <w:t>-</w:t>
    </w:r>
    <w:r w:rsidR="00AC5FE3">
      <w:rPr>
        <w:b w:val="0"/>
        <w:bCs/>
        <w:lang w:val="it-IT"/>
      </w:rPr>
      <w:t>0</w:t>
    </w:r>
    <w:r w:rsidR="00520694">
      <w:rPr>
        <w:b w:val="0"/>
        <w:bCs/>
        <w:lang w:val="it-IT"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BD9" w:rsidRPr="007012AD" w:rsidRDefault="00097DAA" w:rsidP="007012AD">
    <w:pPr>
      <w:pStyle w:val="Header"/>
      <w:jc w:val="right"/>
    </w:pPr>
    <w:r w:rsidRPr="005D05E5">
      <w:rPr>
        <w:b w:val="0"/>
        <w:bCs/>
        <w:lang w:val="it-IT"/>
      </w:rPr>
      <w:t>WP.29-16</w:t>
    </w:r>
    <w:r w:rsidR="0089411E">
      <w:rPr>
        <w:b w:val="0"/>
        <w:bCs/>
        <w:lang w:val="it-IT"/>
      </w:rPr>
      <w:t>4</w:t>
    </w:r>
    <w:r w:rsidRPr="005D05E5">
      <w:rPr>
        <w:b w:val="0"/>
        <w:bCs/>
        <w:lang w:val="it-IT"/>
      </w:rPr>
      <w:t>-</w:t>
    </w:r>
    <w:r>
      <w:rPr>
        <w:b w:val="0"/>
        <w:bCs/>
        <w:lang w:val="it-IT"/>
      </w:rPr>
      <w:t>02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81" w:type="dxa"/>
      <w:tblInd w:w="-34" w:type="dxa"/>
      <w:tblLook w:val="0000" w:firstRow="0" w:lastRow="0" w:firstColumn="0" w:lastColumn="0" w:noHBand="0" w:noVBand="0"/>
    </w:tblPr>
    <w:tblGrid>
      <w:gridCol w:w="5812"/>
      <w:gridCol w:w="3969"/>
    </w:tblGrid>
    <w:tr w:rsidR="00975BD9" w:rsidRPr="0089411E" w:rsidTr="008414CC">
      <w:trPr>
        <w:trHeight w:val="141"/>
      </w:trPr>
      <w:tc>
        <w:tcPr>
          <w:tcW w:w="5812" w:type="dxa"/>
        </w:tcPr>
        <w:p w:rsidR="00975BD9" w:rsidRPr="005D05E5" w:rsidRDefault="00BB25C5" w:rsidP="00A45B5E">
          <w:pPr>
            <w:tabs>
              <w:tab w:val="center" w:pos="4153"/>
              <w:tab w:val="right" w:pos="8306"/>
            </w:tabs>
          </w:pPr>
          <w:r>
            <w:t>N</w:t>
          </w:r>
          <w:r w:rsidR="00975BD9">
            <w:t>ote by the secretariat</w:t>
          </w:r>
        </w:p>
      </w:tc>
      <w:tc>
        <w:tcPr>
          <w:tcW w:w="3969" w:type="dxa"/>
        </w:tcPr>
        <w:p w:rsidR="00975BD9" w:rsidRPr="005D05E5" w:rsidRDefault="00975BD9" w:rsidP="00C63BEE">
          <w:pPr>
            <w:jc w:val="right"/>
            <w:rPr>
              <w:b/>
              <w:bCs/>
              <w:lang w:val="it-IT"/>
            </w:rPr>
          </w:pPr>
          <w:r w:rsidRPr="005D05E5">
            <w:rPr>
              <w:lang w:val="it-IT"/>
            </w:rPr>
            <w:t xml:space="preserve">Informal document </w:t>
          </w:r>
          <w:r w:rsidRPr="005D05E5">
            <w:rPr>
              <w:b/>
              <w:bCs/>
              <w:lang w:val="it-IT"/>
            </w:rPr>
            <w:t>WP.29-</w:t>
          </w:r>
          <w:r w:rsidR="00A66CF1" w:rsidRPr="005D05E5">
            <w:rPr>
              <w:b/>
              <w:bCs/>
              <w:lang w:val="it-IT"/>
            </w:rPr>
            <w:t>16</w:t>
          </w:r>
          <w:r w:rsidR="00BA56CD">
            <w:rPr>
              <w:b/>
              <w:bCs/>
              <w:lang w:val="it-IT"/>
            </w:rPr>
            <w:t>9</w:t>
          </w:r>
          <w:r w:rsidRPr="005D05E5">
            <w:rPr>
              <w:b/>
              <w:bCs/>
              <w:lang w:val="it-IT"/>
            </w:rPr>
            <w:t>-</w:t>
          </w:r>
          <w:r w:rsidR="00A66CF1">
            <w:rPr>
              <w:b/>
              <w:bCs/>
              <w:lang w:val="it-IT"/>
            </w:rPr>
            <w:t>0</w:t>
          </w:r>
          <w:r w:rsidR="00520694">
            <w:rPr>
              <w:b/>
              <w:bCs/>
              <w:lang w:val="it-IT"/>
            </w:rPr>
            <w:t>1</w:t>
          </w:r>
          <w:r w:rsidR="00155B0B">
            <w:rPr>
              <w:b/>
              <w:bCs/>
              <w:lang w:val="it-IT"/>
            </w:rPr>
            <w:t>-Rev.1</w:t>
          </w:r>
        </w:p>
        <w:p w:rsidR="00975BD9" w:rsidRPr="0089411E" w:rsidRDefault="00975BD9" w:rsidP="00C63BEE">
          <w:pPr>
            <w:jc w:val="right"/>
          </w:pPr>
          <w:r w:rsidRPr="005D05E5">
            <w:rPr>
              <w:lang w:val="pt-BR"/>
            </w:rPr>
            <w:t>(</w:t>
          </w:r>
          <w:r w:rsidR="00A66CF1" w:rsidRPr="005D05E5">
            <w:rPr>
              <w:lang w:val="pt-BR"/>
            </w:rPr>
            <w:t>16</w:t>
          </w:r>
          <w:r w:rsidR="00BA56CD">
            <w:rPr>
              <w:lang w:val="pt-BR"/>
            </w:rPr>
            <w:t>9</w:t>
          </w:r>
          <w:r w:rsidR="00A66CF1">
            <w:rPr>
              <w:vertAlign w:val="superscript"/>
              <w:lang w:val="pt-BR"/>
            </w:rPr>
            <w:t>th</w:t>
          </w:r>
          <w:r w:rsidR="00A66CF1" w:rsidRPr="005D05E5">
            <w:rPr>
              <w:lang w:val="pt-BR"/>
            </w:rPr>
            <w:t xml:space="preserve"> </w:t>
          </w:r>
          <w:r w:rsidRPr="005D05E5">
            <w:rPr>
              <w:lang w:val="pt-BR"/>
            </w:rPr>
            <w:t xml:space="preserve">WP.29, </w:t>
          </w:r>
          <w:r w:rsidR="00BA56CD">
            <w:rPr>
              <w:lang w:val="pt-BR"/>
            </w:rPr>
            <w:t>21</w:t>
          </w:r>
          <w:r w:rsidR="00642ABC">
            <w:rPr>
              <w:lang w:val="pt-BR"/>
            </w:rPr>
            <w:t>-</w:t>
          </w:r>
          <w:r w:rsidR="00BA56CD">
            <w:rPr>
              <w:lang w:val="pt-BR"/>
            </w:rPr>
            <w:t>24</w:t>
          </w:r>
          <w:r w:rsidR="00642ABC">
            <w:rPr>
              <w:lang w:val="pt-BR"/>
            </w:rPr>
            <w:t xml:space="preserve"> </w:t>
          </w:r>
          <w:r w:rsidR="00BA56CD">
            <w:rPr>
              <w:lang w:val="pt-BR"/>
            </w:rPr>
            <w:t>June</w:t>
          </w:r>
          <w:r w:rsidR="00A66CF1" w:rsidRPr="005D05E5">
            <w:rPr>
              <w:lang w:val="pt-BR"/>
            </w:rPr>
            <w:t xml:space="preserve"> 201</w:t>
          </w:r>
          <w:r w:rsidR="00A6179E">
            <w:rPr>
              <w:lang w:val="pt-BR"/>
            </w:rPr>
            <w:t>6</w:t>
          </w:r>
          <w:r w:rsidRPr="005D05E5">
            <w:rPr>
              <w:lang w:val="pt-BR"/>
            </w:rPr>
            <w:t>,</w:t>
          </w:r>
          <w:r w:rsidRPr="005D05E5">
            <w:rPr>
              <w:lang w:val="pt-BR"/>
            </w:rPr>
            <w:br/>
            <w:t>agenda item</w:t>
          </w:r>
          <w:r w:rsidR="00642ABC">
            <w:rPr>
              <w:lang w:val="pt-BR"/>
            </w:rPr>
            <w:t xml:space="preserve"> </w:t>
          </w:r>
          <w:r>
            <w:rPr>
              <w:lang w:val="pt-BR"/>
            </w:rPr>
            <w:t>2.</w:t>
          </w:r>
          <w:r w:rsidR="00A4628C">
            <w:rPr>
              <w:lang w:val="pt-BR"/>
            </w:rPr>
            <w:t>2</w:t>
          </w:r>
          <w:r w:rsidRPr="005D05E5">
            <w:rPr>
              <w:lang w:val="pt-BR"/>
            </w:rPr>
            <w:t>.)</w:t>
          </w:r>
        </w:p>
      </w:tc>
    </w:tr>
  </w:tbl>
  <w:p w:rsidR="00975BD9" w:rsidRPr="0089411E" w:rsidRDefault="00975BD9" w:rsidP="00E268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2"/>
  </w:num>
  <w:num w:numId="13">
    <w:abstractNumId w:val="11"/>
  </w:num>
  <w:num w:numId="14">
    <w:abstractNumId w:val="15"/>
  </w:num>
  <w:num w:numId="15">
    <w:abstractNumId w:val="16"/>
  </w:num>
  <w:num w:numId="16">
    <w:abstractNumId w:val="10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hideSpellingErrors/>
  <w:hideGrammaticalErrors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ctiveWritingStyle w:appName="MSWord" w:lang="de-DE" w:vendorID="64" w:dllVersion="131078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1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TRANS_WP29_2009_E"/>
  </w:docVars>
  <w:rsids>
    <w:rsidRoot w:val="007012AD"/>
    <w:rsid w:val="0000697E"/>
    <w:rsid w:val="00013153"/>
    <w:rsid w:val="0002250A"/>
    <w:rsid w:val="000233E0"/>
    <w:rsid w:val="00030016"/>
    <w:rsid w:val="0003743A"/>
    <w:rsid w:val="00040CDF"/>
    <w:rsid w:val="00046B1F"/>
    <w:rsid w:val="00050F6B"/>
    <w:rsid w:val="00052635"/>
    <w:rsid w:val="00056DBB"/>
    <w:rsid w:val="00057E97"/>
    <w:rsid w:val="000646F4"/>
    <w:rsid w:val="00066825"/>
    <w:rsid w:val="00072108"/>
    <w:rsid w:val="00072C8C"/>
    <w:rsid w:val="000733B5"/>
    <w:rsid w:val="000778DF"/>
    <w:rsid w:val="00081815"/>
    <w:rsid w:val="000931C0"/>
    <w:rsid w:val="00097DAA"/>
    <w:rsid w:val="000B0595"/>
    <w:rsid w:val="000B175B"/>
    <w:rsid w:val="000B2F02"/>
    <w:rsid w:val="000B3A0F"/>
    <w:rsid w:val="000B4EF7"/>
    <w:rsid w:val="000B5016"/>
    <w:rsid w:val="000C2C03"/>
    <w:rsid w:val="000C2D2E"/>
    <w:rsid w:val="000C4CA5"/>
    <w:rsid w:val="000D4352"/>
    <w:rsid w:val="000E0415"/>
    <w:rsid w:val="000E342D"/>
    <w:rsid w:val="000E7681"/>
    <w:rsid w:val="000E7946"/>
    <w:rsid w:val="000F7C94"/>
    <w:rsid w:val="001052B0"/>
    <w:rsid w:val="001065EC"/>
    <w:rsid w:val="001077DE"/>
    <w:rsid w:val="001103AA"/>
    <w:rsid w:val="00112E13"/>
    <w:rsid w:val="0011666B"/>
    <w:rsid w:val="0012148F"/>
    <w:rsid w:val="001248DC"/>
    <w:rsid w:val="00151B4B"/>
    <w:rsid w:val="001549F4"/>
    <w:rsid w:val="00155B0B"/>
    <w:rsid w:val="001568F9"/>
    <w:rsid w:val="00157105"/>
    <w:rsid w:val="001574C5"/>
    <w:rsid w:val="00165F3A"/>
    <w:rsid w:val="00171435"/>
    <w:rsid w:val="00174F08"/>
    <w:rsid w:val="001818DC"/>
    <w:rsid w:val="00182290"/>
    <w:rsid w:val="001A3955"/>
    <w:rsid w:val="001A743C"/>
    <w:rsid w:val="001B4B04"/>
    <w:rsid w:val="001B74D2"/>
    <w:rsid w:val="001C6663"/>
    <w:rsid w:val="001C7895"/>
    <w:rsid w:val="001D0C8C"/>
    <w:rsid w:val="001D0F13"/>
    <w:rsid w:val="001D1419"/>
    <w:rsid w:val="001D26DF"/>
    <w:rsid w:val="001D3A03"/>
    <w:rsid w:val="001E2C50"/>
    <w:rsid w:val="001E7B67"/>
    <w:rsid w:val="001F2C8F"/>
    <w:rsid w:val="00202DA8"/>
    <w:rsid w:val="0020696F"/>
    <w:rsid w:val="00211E0B"/>
    <w:rsid w:val="00222E07"/>
    <w:rsid w:val="0023722F"/>
    <w:rsid w:val="00240F4C"/>
    <w:rsid w:val="00244B3A"/>
    <w:rsid w:val="00244F2C"/>
    <w:rsid w:val="0024772E"/>
    <w:rsid w:val="002569F7"/>
    <w:rsid w:val="00261254"/>
    <w:rsid w:val="00266633"/>
    <w:rsid w:val="00267F5F"/>
    <w:rsid w:val="00271F7A"/>
    <w:rsid w:val="0027548C"/>
    <w:rsid w:val="00286B4D"/>
    <w:rsid w:val="00286EA6"/>
    <w:rsid w:val="00291008"/>
    <w:rsid w:val="00294430"/>
    <w:rsid w:val="002A06EC"/>
    <w:rsid w:val="002A1D6E"/>
    <w:rsid w:val="002B163B"/>
    <w:rsid w:val="002B6ACD"/>
    <w:rsid w:val="002C3532"/>
    <w:rsid w:val="002D4643"/>
    <w:rsid w:val="002E26D1"/>
    <w:rsid w:val="002F175C"/>
    <w:rsid w:val="002F7DE0"/>
    <w:rsid w:val="00302E18"/>
    <w:rsid w:val="00304AE4"/>
    <w:rsid w:val="003052F6"/>
    <w:rsid w:val="00307EB7"/>
    <w:rsid w:val="003174F9"/>
    <w:rsid w:val="00317780"/>
    <w:rsid w:val="00321CDC"/>
    <w:rsid w:val="003229D8"/>
    <w:rsid w:val="003466B3"/>
    <w:rsid w:val="003526E2"/>
    <w:rsid w:val="00352709"/>
    <w:rsid w:val="003619B5"/>
    <w:rsid w:val="00361AC3"/>
    <w:rsid w:val="00365763"/>
    <w:rsid w:val="00371178"/>
    <w:rsid w:val="00381A65"/>
    <w:rsid w:val="00392E47"/>
    <w:rsid w:val="003A6810"/>
    <w:rsid w:val="003B264D"/>
    <w:rsid w:val="003B32C2"/>
    <w:rsid w:val="003B59CA"/>
    <w:rsid w:val="003C2CC4"/>
    <w:rsid w:val="003C4725"/>
    <w:rsid w:val="003C4A17"/>
    <w:rsid w:val="003C534D"/>
    <w:rsid w:val="003D4B23"/>
    <w:rsid w:val="003D74C9"/>
    <w:rsid w:val="003E1215"/>
    <w:rsid w:val="003E130E"/>
    <w:rsid w:val="003E7763"/>
    <w:rsid w:val="00410C89"/>
    <w:rsid w:val="00422E03"/>
    <w:rsid w:val="00426B9B"/>
    <w:rsid w:val="004325CB"/>
    <w:rsid w:val="004358C8"/>
    <w:rsid w:val="00435AA2"/>
    <w:rsid w:val="004417D4"/>
    <w:rsid w:val="004420F0"/>
    <w:rsid w:val="00442A83"/>
    <w:rsid w:val="004525AE"/>
    <w:rsid w:val="0045495B"/>
    <w:rsid w:val="00455B4E"/>
    <w:rsid w:val="004561E5"/>
    <w:rsid w:val="00457ADC"/>
    <w:rsid w:val="00457F50"/>
    <w:rsid w:val="00467F96"/>
    <w:rsid w:val="00481BAD"/>
    <w:rsid w:val="00482F16"/>
    <w:rsid w:val="0048397A"/>
    <w:rsid w:val="00485CBB"/>
    <w:rsid w:val="004866B7"/>
    <w:rsid w:val="00490B95"/>
    <w:rsid w:val="004911FD"/>
    <w:rsid w:val="004A171E"/>
    <w:rsid w:val="004A38BE"/>
    <w:rsid w:val="004B2734"/>
    <w:rsid w:val="004C2461"/>
    <w:rsid w:val="004C2AED"/>
    <w:rsid w:val="004C3036"/>
    <w:rsid w:val="004C7462"/>
    <w:rsid w:val="004D0A01"/>
    <w:rsid w:val="004D1095"/>
    <w:rsid w:val="004D295E"/>
    <w:rsid w:val="004D30E2"/>
    <w:rsid w:val="004D667F"/>
    <w:rsid w:val="004E1CB1"/>
    <w:rsid w:val="004E77B2"/>
    <w:rsid w:val="004F2063"/>
    <w:rsid w:val="004F33B5"/>
    <w:rsid w:val="004F783D"/>
    <w:rsid w:val="00504B2D"/>
    <w:rsid w:val="00510AA1"/>
    <w:rsid w:val="00514323"/>
    <w:rsid w:val="0052054E"/>
    <w:rsid w:val="00520694"/>
    <w:rsid w:val="0052136D"/>
    <w:rsid w:val="00521437"/>
    <w:rsid w:val="00527358"/>
    <w:rsid w:val="005273D8"/>
    <w:rsid w:val="0052775E"/>
    <w:rsid w:val="00533711"/>
    <w:rsid w:val="0053713B"/>
    <w:rsid w:val="00537868"/>
    <w:rsid w:val="00540AA6"/>
    <w:rsid w:val="005420F2"/>
    <w:rsid w:val="00543353"/>
    <w:rsid w:val="005461AA"/>
    <w:rsid w:val="005512B6"/>
    <w:rsid w:val="00552217"/>
    <w:rsid w:val="0055614A"/>
    <w:rsid w:val="0056209A"/>
    <w:rsid w:val="005628B6"/>
    <w:rsid w:val="00566D34"/>
    <w:rsid w:val="0057016F"/>
    <w:rsid w:val="00581934"/>
    <w:rsid w:val="0058581F"/>
    <w:rsid w:val="00590356"/>
    <w:rsid w:val="005941EC"/>
    <w:rsid w:val="0059724D"/>
    <w:rsid w:val="005A04B9"/>
    <w:rsid w:val="005A310C"/>
    <w:rsid w:val="005B1894"/>
    <w:rsid w:val="005B320C"/>
    <w:rsid w:val="005B352D"/>
    <w:rsid w:val="005B3DB3"/>
    <w:rsid w:val="005B4E13"/>
    <w:rsid w:val="005C2C7B"/>
    <w:rsid w:val="005C3159"/>
    <w:rsid w:val="005C342F"/>
    <w:rsid w:val="005C7D1E"/>
    <w:rsid w:val="005D4FB3"/>
    <w:rsid w:val="005D791A"/>
    <w:rsid w:val="005E337A"/>
    <w:rsid w:val="005F7B75"/>
    <w:rsid w:val="006001EE"/>
    <w:rsid w:val="00605042"/>
    <w:rsid w:val="006103B4"/>
    <w:rsid w:val="00611FC4"/>
    <w:rsid w:val="00612526"/>
    <w:rsid w:val="006176FB"/>
    <w:rsid w:val="006220C7"/>
    <w:rsid w:val="006238E6"/>
    <w:rsid w:val="00631E4F"/>
    <w:rsid w:val="00632B2B"/>
    <w:rsid w:val="00640B26"/>
    <w:rsid w:val="00642ABC"/>
    <w:rsid w:val="00652D0A"/>
    <w:rsid w:val="00654500"/>
    <w:rsid w:val="00657704"/>
    <w:rsid w:val="00662BB6"/>
    <w:rsid w:val="00664525"/>
    <w:rsid w:val="006658BA"/>
    <w:rsid w:val="00671B51"/>
    <w:rsid w:val="0067362F"/>
    <w:rsid w:val="00676606"/>
    <w:rsid w:val="006770A3"/>
    <w:rsid w:val="00684C21"/>
    <w:rsid w:val="00685859"/>
    <w:rsid w:val="006A2530"/>
    <w:rsid w:val="006A4B64"/>
    <w:rsid w:val="006C3589"/>
    <w:rsid w:val="006C43E1"/>
    <w:rsid w:val="006D37AF"/>
    <w:rsid w:val="006D51D0"/>
    <w:rsid w:val="006D5FB9"/>
    <w:rsid w:val="006D658E"/>
    <w:rsid w:val="006D6930"/>
    <w:rsid w:val="006E564B"/>
    <w:rsid w:val="006E7191"/>
    <w:rsid w:val="007012AD"/>
    <w:rsid w:val="00702883"/>
    <w:rsid w:val="00703577"/>
    <w:rsid w:val="00705894"/>
    <w:rsid w:val="00716440"/>
    <w:rsid w:val="0072632A"/>
    <w:rsid w:val="007327D5"/>
    <w:rsid w:val="00737C02"/>
    <w:rsid w:val="007425E3"/>
    <w:rsid w:val="007450D0"/>
    <w:rsid w:val="0075009A"/>
    <w:rsid w:val="00755ABD"/>
    <w:rsid w:val="00755E06"/>
    <w:rsid w:val="00757A06"/>
    <w:rsid w:val="007629C8"/>
    <w:rsid w:val="00767295"/>
    <w:rsid w:val="0077047D"/>
    <w:rsid w:val="00776794"/>
    <w:rsid w:val="00780E8E"/>
    <w:rsid w:val="00783A1E"/>
    <w:rsid w:val="00783FCE"/>
    <w:rsid w:val="007863D7"/>
    <w:rsid w:val="00795600"/>
    <w:rsid w:val="007A05EE"/>
    <w:rsid w:val="007A09E8"/>
    <w:rsid w:val="007B568D"/>
    <w:rsid w:val="007B6BA5"/>
    <w:rsid w:val="007C0494"/>
    <w:rsid w:val="007C2744"/>
    <w:rsid w:val="007C3390"/>
    <w:rsid w:val="007C4F4B"/>
    <w:rsid w:val="007C7E67"/>
    <w:rsid w:val="007D6BFD"/>
    <w:rsid w:val="007E01E9"/>
    <w:rsid w:val="007E63F3"/>
    <w:rsid w:val="007F1E80"/>
    <w:rsid w:val="007F3FC5"/>
    <w:rsid w:val="007F6611"/>
    <w:rsid w:val="00806917"/>
    <w:rsid w:val="00811920"/>
    <w:rsid w:val="00815AD0"/>
    <w:rsid w:val="00815EDB"/>
    <w:rsid w:val="0081674F"/>
    <w:rsid w:val="00817D5D"/>
    <w:rsid w:val="008201A2"/>
    <w:rsid w:val="008211B5"/>
    <w:rsid w:val="008242D7"/>
    <w:rsid w:val="008257B1"/>
    <w:rsid w:val="00832334"/>
    <w:rsid w:val="008363B3"/>
    <w:rsid w:val="008414CC"/>
    <w:rsid w:val="00843767"/>
    <w:rsid w:val="00854449"/>
    <w:rsid w:val="00863B08"/>
    <w:rsid w:val="008679D9"/>
    <w:rsid w:val="00880280"/>
    <w:rsid w:val="008848EC"/>
    <w:rsid w:val="008878DE"/>
    <w:rsid w:val="0089411E"/>
    <w:rsid w:val="00895E5F"/>
    <w:rsid w:val="008979B1"/>
    <w:rsid w:val="008A15A9"/>
    <w:rsid w:val="008A1ED5"/>
    <w:rsid w:val="008A3EF0"/>
    <w:rsid w:val="008A6B25"/>
    <w:rsid w:val="008A6C4F"/>
    <w:rsid w:val="008A7F04"/>
    <w:rsid w:val="008B0FB4"/>
    <w:rsid w:val="008B2335"/>
    <w:rsid w:val="008B2E36"/>
    <w:rsid w:val="008B32F2"/>
    <w:rsid w:val="008C0DD6"/>
    <w:rsid w:val="008D2B69"/>
    <w:rsid w:val="008D3244"/>
    <w:rsid w:val="008D5C9B"/>
    <w:rsid w:val="008E0678"/>
    <w:rsid w:val="008F31D2"/>
    <w:rsid w:val="009008C6"/>
    <w:rsid w:val="009028E5"/>
    <w:rsid w:val="00903F60"/>
    <w:rsid w:val="0090509E"/>
    <w:rsid w:val="00910574"/>
    <w:rsid w:val="00915EF6"/>
    <w:rsid w:val="009223CA"/>
    <w:rsid w:val="00925EEA"/>
    <w:rsid w:val="00930BB4"/>
    <w:rsid w:val="009315AD"/>
    <w:rsid w:val="00940F93"/>
    <w:rsid w:val="009448C3"/>
    <w:rsid w:val="0096123B"/>
    <w:rsid w:val="009614FB"/>
    <w:rsid w:val="00975BD9"/>
    <w:rsid w:val="009760F3"/>
    <w:rsid w:val="00976CFB"/>
    <w:rsid w:val="00983466"/>
    <w:rsid w:val="009873B2"/>
    <w:rsid w:val="009A0830"/>
    <w:rsid w:val="009A0E8D"/>
    <w:rsid w:val="009A665B"/>
    <w:rsid w:val="009B100A"/>
    <w:rsid w:val="009B26E7"/>
    <w:rsid w:val="009B64BB"/>
    <w:rsid w:val="009C11D8"/>
    <w:rsid w:val="009C29EF"/>
    <w:rsid w:val="009C77DC"/>
    <w:rsid w:val="009E3D2D"/>
    <w:rsid w:val="009E5FC2"/>
    <w:rsid w:val="009F3934"/>
    <w:rsid w:val="009F631B"/>
    <w:rsid w:val="00A00697"/>
    <w:rsid w:val="00A00A3F"/>
    <w:rsid w:val="00A01489"/>
    <w:rsid w:val="00A12EA4"/>
    <w:rsid w:val="00A20440"/>
    <w:rsid w:val="00A3026E"/>
    <w:rsid w:val="00A33512"/>
    <w:rsid w:val="00A338F1"/>
    <w:rsid w:val="00A35BE0"/>
    <w:rsid w:val="00A4402B"/>
    <w:rsid w:val="00A45B5E"/>
    <w:rsid w:val="00A4628C"/>
    <w:rsid w:val="00A56E34"/>
    <w:rsid w:val="00A57589"/>
    <w:rsid w:val="00A57F61"/>
    <w:rsid w:val="00A6129C"/>
    <w:rsid w:val="00A6179E"/>
    <w:rsid w:val="00A66CF1"/>
    <w:rsid w:val="00A67E06"/>
    <w:rsid w:val="00A713CD"/>
    <w:rsid w:val="00A72F22"/>
    <w:rsid w:val="00A7360F"/>
    <w:rsid w:val="00A748A6"/>
    <w:rsid w:val="00A769F4"/>
    <w:rsid w:val="00A776B4"/>
    <w:rsid w:val="00A94361"/>
    <w:rsid w:val="00A94715"/>
    <w:rsid w:val="00AA007B"/>
    <w:rsid w:val="00AA184B"/>
    <w:rsid w:val="00AA293C"/>
    <w:rsid w:val="00AA30FD"/>
    <w:rsid w:val="00AA5FA8"/>
    <w:rsid w:val="00AB3BFB"/>
    <w:rsid w:val="00AC14B2"/>
    <w:rsid w:val="00AC5080"/>
    <w:rsid w:val="00AC5FE3"/>
    <w:rsid w:val="00AD2AAE"/>
    <w:rsid w:val="00AF4B0D"/>
    <w:rsid w:val="00B0515B"/>
    <w:rsid w:val="00B1170E"/>
    <w:rsid w:val="00B30179"/>
    <w:rsid w:val="00B33409"/>
    <w:rsid w:val="00B37E1B"/>
    <w:rsid w:val="00B415CC"/>
    <w:rsid w:val="00B421C1"/>
    <w:rsid w:val="00B53C21"/>
    <w:rsid w:val="00B55C71"/>
    <w:rsid w:val="00B562AA"/>
    <w:rsid w:val="00B56E4A"/>
    <w:rsid w:val="00B56E9C"/>
    <w:rsid w:val="00B623BD"/>
    <w:rsid w:val="00B64B1F"/>
    <w:rsid w:val="00B6553F"/>
    <w:rsid w:val="00B6664C"/>
    <w:rsid w:val="00B77D05"/>
    <w:rsid w:val="00B8075E"/>
    <w:rsid w:val="00B81206"/>
    <w:rsid w:val="00B81E12"/>
    <w:rsid w:val="00B838FA"/>
    <w:rsid w:val="00BA10AD"/>
    <w:rsid w:val="00BA32B3"/>
    <w:rsid w:val="00BA56CD"/>
    <w:rsid w:val="00BA7A6A"/>
    <w:rsid w:val="00BB25C5"/>
    <w:rsid w:val="00BC3FA0"/>
    <w:rsid w:val="00BC74E9"/>
    <w:rsid w:val="00BF1618"/>
    <w:rsid w:val="00BF4D9B"/>
    <w:rsid w:val="00BF68A8"/>
    <w:rsid w:val="00C11A03"/>
    <w:rsid w:val="00C1622B"/>
    <w:rsid w:val="00C219AF"/>
    <w:rsid w:val="00C22C0C"/>
    <w:rsid w:val="00C23BC8"/>
    <w:rsid w:val="00C3203B"/>
    <w:rsid w:val="00C357E6"/>
    <w:rsid w:val="00C40689"/>
    <w:rsid w:val="00C4527F"/>
    <w:rsid w:val="00C4613D"/>
    <w:rsid w:val="00C463DD"/>
    <w:rsid w:val="00C4724C"/>
    <w:rsid w:val="00C50E55"/>
    <w:rsid w:val="00C51F92"/>
    <w:rsid w:val="00C576A4"/>
    <w:rsid w:val="00C60AC0"/>
    <w:rsid w:val="00C629A0"/>
    <w:rsid w:val="00C63BEE"/>
    <w:rsid w:val="00C64629"/>
    <w:rsid w:val="00C66727"/>
    <w:rsid w:val="00C745C3"/>
    <w:rsid w:val="00C81C61"/>
    <w:rsid w:val="00C85911"/>
    <w:rsid w:val="00C9068E"/>
    <w:rsid w:val="00C90C70"/>
    <w:rsid w:val="00C930F7"/>
    <w:rsid w:val="00C94101"/>
    <w:rsid w:val="00C94621"/>
    <w:rsid w:val="00C96DF2"/>
    <w:rsid w:val="00CA0BF0"/>
    <w:rsid w:val="00CA4CB5"/>
    <w:rsid w:val="00CA7600"/>
    <w:rsid w:val="00CB3E03"/>
    <w:rsid w:val="00CB78F6"/>
    <w:rsid w:val="00CC19FB"/>
    <w:rsid w:val="00CD0ADE"/>
    <w:rsid w:val="00CD4AA6"/>
    <w:rsid w:val="00CE4A8F"/>
    <w:rsid w:val="00CE62CC"/>
    <w:rsid w:val="00CE6436"/>
    <w:rsid w:val="00CF5099"/>
    <w:rsid w:val="00D117E5"/>
    <w:rsid w:val="00D2031B"/>
    <w:rsid w:val="00D21840"/>
    <w:rsid w:val="00D248B6"/>
    <w:rsid w:val="00D25FE2"/>
    <w:rsid w:val="00D26E07"/>
    <w:rsid w:val="00D34613"/>
    <w:rsid w:val="00D37A57"/>
    <w:rsid w:val="00D41B57"/>
    <w:rsid w:val="00D4250E"/>
    <w:rsid w:val="00D4315D"/>
    <w:rsid w:val="00D43252"/>
    <w:rsid w:val="00D4772B"/>
    <w:rsid w:val="00D47EEA"/>
    <w:rsid w:val="00D52E93"/>
    <w:rsid w:val="00D556B9"/>
    <w:rsid w:val="00D70FC8"/>
    <w:rsid w:val="00D773DF"/>
    <w:rsid w:val="00D81927"/>
    <w:rsid w:val="00D90E89"/>
    <w:rsid w:val="00D94A45"/>
    <w:rsid w:val="00D95303"/>
    <w:rsid w:val="00D96963"/>
    <w:rsid w:val="00D978C6"/>
    <w:rsid w:val="00DA3C1C"/>
    <w:rsid w:val="00DA5AE8"/>
    <w:rsid w:val="00DB1840"/>
    <w:rsid w:val="00DB24E9"/>
    <w:rsid w:val="00DB6641"/>
    <w:rsid w:val="00DB674E"/>
    <w:rsid w:val="00DB6AA0"/>
    <w:rsid w:val="00DC6D39"/>
    <w:rsid w:val="00DD1B9C"/>
    <w:rsid w:val="00DE0446"/>
    <w:rsid w:val="00DE52CF"/>
    <w:rsid w:val="00DF18B2"/>
    <w:rsid w:val="00DF6018"/>
    <w:rsid w:val="00DF76B2"/>
    <w:rsid w:val="00E01D60"/>
    <w:rsid w:val="00E046DF"/>
    <w:rsid w:val="00E06C0A"/>
    <w:rsid w:val="00E110F7"/>
    <w:rsid w:val="00E16CF0"/>
    <w:rsid w:val="00E227F1"/>
    <w:rsid w:val="00E22B0C"/>
    <w:rsid w:val="00E26803"/>
    <w:rsid w:val="00E27346"/>
    <w:rsid w:val="00E40A45"/>
    <w:rsid w:val="00E466C4"/>
    <w:rsid w:val="00E51E2D"/>
    <w:rsid w:val="00E560CA"/>
    <w:rsid w:val="00E65FF5"/>
    <w:rsid w:val="00E71BC8"/>
    <w:rsid w:val="00E7260F"/>
    <w:rsid w:val="00E73F5D"/>
    <w:rsid w:val="00E73FC6"/>
    <w:rsid w:val="00E7506C"/>
    <w:rsid w:val="00E76032"/>
    <w:rsid w:val="00E76496"/>
    <w:rsid w:val="00E77E4E"/>
    <w:rsid w:val="00E82BE6"/>
    <w:rsid w:val="00E83D2F"/>
    <w:rsid w:val="00E92B94"/>
    <w:rsid w:val="00E96630"/>
    <w:rsid w:val="00E97569"/>
    <w:rsid w:val="00EA2536"/>
    <w:rsid w:val="00EA2A77"/>
    <w:rsid w:val="00EC43EB"/>
    <w:rsid w:val="00ED0EB6"/>
    <w:rsid w:val="00ED7A2A"/>
    <w:rsid w:val="00ED7D57"/>
    <w:rsid w:val="00EF1D7F"/>
    <w:rsid w:val="00F05CF3"/>
    <w:rsid w:val="00F12C0D"/>
    <w:rsid w:val="00F133C3"/>
    <w:rsid w:val="00F2056F"/>
    <w:rsid w:val="00F2507C"/>
    <w:rsid w:val="00F31E5F"/>
    <w:rsid w:val="00F545B2"/>
    <w:rsid w:val="00F6100A"/>
    <w:rsid w:val="00F616B7"/>
    <w:rsid w:val="00F667DA"/>
    <w:rsid w:val="00F67BD7"/>
    <w:rsid w:val="00F72597"/>
    <w:rsid w:val="00F73410"/>
    <w:rsid w:val="00F73542"/>
    <w:rsid w:val="00F73863"/>
    <w:rsid w:val="00F75459"/>
    <w:rsid w:val="00F7620D"/>
    <w:rsid w:val="00F81B1A"/>
    <w:rsid w:val="00F84AD9"/>
    <w:rsid w:val="00F8504E"/>
    <w:rsid w:val="00F87EDD"/>
    <w:rsid w:val="00F93781"/>
    <w:rsid w:val="00FA4F03"/>
    <w:rsid w:val="00FA5319"/>
    <w:rsid w:val="00FB1C70"/>
    <w:rsid w:val="00FB29E1"/>
    <w:rsid w:val="00FB4B75"/>
    <w:rsid w:val="00FB613B"/>
    <w:rsid w:val="00FB61B3"/>
    <w:rsid w:val="00FC68B7"/>
    <w:rsid w:val="00FD3F98"/>
    <w:rsid w:val="00FE106A"/>
    <w:rsid w:val="00FE7450"/>
    <w:rsid w:val="00FF0F68"/>
    <w:rsid w:val="00FF145D"/>
    <w:rsid w:val="00FF47B5"/>
    <w:rsid w:val="00FF5F0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9251F49-07EF-4134-82F2-71707D19F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D94A45"/>
    <w:rPr>
      <w:b/>
      <w:bCs/>
    </w:rPr>
  </w:style>
  <w:style w:type="paragraph" w:styleId="BalloonText">
    <w:name w:val="Balloon Text"/>
    <w:basedOn w:val="Normal"/>
    <w:semiHidden/>
    <w:rsid w:val="00D94A45"/>
    <w:rPr>
      <w:rFonts w:ascii="Tahoma" w:hAnsi="Tahoma" w:cs="Tahoma"/>
      <w:sz w:val="16"/>
      <w:szCs w:val="16"/>
    </w:rPr>
  </w:style>
  <w:style w:type="character" w:customStyle="1" w:styleId="HeaderChar">
    <w:name w:val="Header Char"/>
    <w:aliases w:val="6_G Char"/>
    <w:link w:val="Header"/>
    <w:rsid w:val="00D21840"/>
    <w:rPr>
      <w:b/>
      <w:sz w:val="18"/>
      <w:lang w:val="en-GB" w:eastAsia="en-US" w:bidi="ar-SA"/>
    </w:rPr>
  </w:style>
  <w:style w:type="paragraph" w:customStyle="1" w:styleId="Default">
    <w:name w:val="Default"/>
    <w:rsid w:val="0012148F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  <w:style w:type="character" w:customStyle="1" w:styleId="FooterChar">
    <w:name w:val="Footer Char"/>
    <w:aliases w:val="3_G Char"/>
    <w:link w:val="Footer"/>
    <w:uiPriority w:val="99"/>
    <w:rsid w:val="00097DAA"/>
    <w:rPr>
      <w:sz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7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97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85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24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22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8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5105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0329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0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chramm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3FEAA-5484-4D0C-9F9A-B48D56AF0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54</TotalTime>
  <Pages>2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</vt:lpstr>
    </vt:vector>
  </TitlesOfParts>
  <Company>CSD</Company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Schramm</dc:creator>
  <cp:lastModifiedBy>ECE/ADN/36</cp:lastModifiedBy>
  <cp:revision>12</cp:revision>
  <cp:lastPrinted>2016-06-20T18:33:00Z</cp:lastPrinted>
  <dcterms:created xsi:type="dcterms:W3CDTF">2016-06-10T13:01:00Z</dcterms:created>
  <dcterms:modified xsi:type="dcterms:W3CDTF">2016-07-19T08:51:00Z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-1128260884</vt:i4>
  </property>
  <property fmtid="{D5CDD505-2E9C-101B-9397-08002B2CF9AE}" pid="4" name="_EmailSubject">
    <vt:lpwstr>Informal document for next WP.29 session</vt:lpwstr>
  </property>
  <property fmtid="{D5CDD505-2E9C-101B-9397-08002B2CF9AE}" pid="5" name="_AuthorEmail">
    <vt:lpwstr>Peter.BROERTJES@ec.europa.eu</vt:lpwstr>
  </property>
  <property fmtid="{D5CDD505-2E9C-101B-9397-08002B2CF9AE}" pid="6" name="_AuthorEmailDisplayName">
    <vt:lpwstr>BROERTJES Peter (ENTR)</vt:lpwstr>
  </property>
  <property fmtid="{D5CDD505-2E9C-101B-9397-08002B2CF9AE}" pid="7" name="_PreviousAdHocReviewCycleID">
    <vt:i4>-1128260884</vt:i4>
  </property>
  <property fmtid="{D5CDD505-2E9C-101B-9397-08002B2CF9AE}" pid="8" name="_ReviewingToolsShownOnce">
    <vt:lpwstr/>
  </property>
</Properties>
</file>