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9.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12.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3.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B56E9C" w:rsidRPr="00D3665F" w:rsidTr="0037055C">
        <w:trPr>
          <w:cantSplit/>
          <w:trHeight w:hRule="exact" w:val="851"/>
        </w:trPr>
        <w:tc>
          <w:tcPr>
            <w:tcW w:w="1276" w:type="dxa"/>
            <w:tcBorders>
              <w:bottom w:val="single" w:sz="4" w:space="0" w:color="auto"/>
            </w:tcBorders>
            <w:shd w:val="clear" w:color="auto" w:fill="auto"/>
            <w:vAlign w:val="bottom"/>
          </w:tcPr>
          <w:p w:rsidR="00B56E9C" w:rsidRPr="00D3665F" w:rsidRDefault="00B56E9C" w:rsidP="0037055C">
            <w:pPr>
              <w:spacing w:after="80"/>
            </w:pPr>
          </w:p>
        </w:tc>
        <w:tc>
          <w:tcPr>
            <w:tcW w:w="2268" w:type="dxa"/>
            <w:tcBorders>
              <w:bottom w:val="single" w:sz="4" w:space="0" w:color="auto"/>
            </w:tcBorders>
            <w:shd w:val="clear" w:color="auto" w:fill="auto"/>
            <w:vAlign w:val="bottom"/>
          </w:tcPr>
          <w:p w:rsidR="00B56E9C" w:rsidRPr="0037055C" w:rsidRDefault="00B56E9C" w:rsidP="0037055C">
            <w:pPr>
              <w:spacing w:after="80" w:line="300" w:lineRule="exact"/>
              <w:rPr>
                <w:b/>
                <w:sz w:val="24"/>
                <w:szCs w:val="24"/>
              </w:rPr>
            </w:pPr>
            <w:r w:rsidRPr="0037055C">
              <w:rPr>
                <w:sz w:val="28"/>
                <w:szCs w:val="28"/>
              </w:rPr>
              <w:t>United Nations</w:t>
            </w:r>
          </w:p>
        </w:tc>
        <w:tc>
          <w:tcPr>
            <w:tcW w:w="6095" w:type="dxa"/>
            <w:gridSpan w:val="2"/>
            <w:tcBorders>
              <w:bottom w:val="single" w:sz="4" w:space="0" w:color="auto"/>
            </w:tcBorders>
            <w:shd w:val="clear" w:color="auto" w:fill="auto"/>
            <w:vAlign w:val="bottom"/>
          </w:tcPr>
          <w:p w:rsidR="00B56E9C" w:rsidRPr="00D3665F" w:rsidRDefault="00927295" w:rsidP="00BB5EC6">
            <w:pPr>
              <w:suppressAutoHyphens w:val="0"/>
              <w:spacing w:after="20"/>
              <w:jc w:val="right"/>
            </w:pPr>
            <w:r w:rsidRPr="0037055C">
              <w:rPr>
                <w:sz w:val="40"/>
              </w:rPr>
              <w:t>ECE</w:t>
            </w:r>
            <w:r w:rsidRPr="00D3665F">
              <w:t>/TRANS/WP.15/AC.2/201</w:t>
            </w:r>
            <w:r w:rsidR="00BB5EC6">
              <w:t>6</w:t>
            </w:r>
            <w:r w:rsidR="00431AB0">
              <w:t>/</w:t>
            </w:r>
            <w:r w:rsidR="00C7411F">
              <w:t>27</w:t>
            </w:r>
          </w:p>
        </w:tc>
      </w:tr>
      <w:tr w:rsidR="00B56E9C" w:rsidRPr="00D3665F" w:rsidTr="0037055C">
        <w:trPr>
          <w:cantSplit/>
          <w:trHeight w:hRule="exact" w:val="2835"/>
        </w:trPr>
        <w:tc>
          <w:tcPr>
            <w:tcW w:w="1276" w:type="dxa"/>
            <w:tcBorders>
              <w:top w:val="single" w:sz="4" w:space="0" w:color="auto"/>
              <w:bottom w:val="single" w:sz="12" w:space="0" w:color="auto"/>
            </w:tcBorders>
            <w:shd w:val="clear" w:color="auto" w:fill="auto"/>
          </w:tcPr>
          <w:p w:rsidR="00B56E9C" w:rsidRPr="00D3665F" w:rsidRDefault="00083142" w:rsidP="0037055C">
            <w:pPr>
              <w:spacing w:before="120"/>
            </w:pPr>
            <w:r>
              <w:rPr>
                <w:noProof/>
                <w:lang w:eastAsia="en-GB"/>
              </w:rPr>
              <w:drawing>
                <wp:inline distT="0" distB="0" distL="0" distR="0">
                  <wp:extent cx="711200" cy="588645"/>
                  <wp:effectExtent l="0" t="0" r="0" b="1905"/>
                  <wp:docPr id="6"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1200" cy="58864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rsidR="00B56E9C" w:rsidRPr="0037055C" w:rsidRDefault="00D773DF" w:rsidP="0037055C">
            <w:pPr>
              <w:spacing w:before="120" w:line="420" w:lineRule="exact"/>
              <w:rPr>
                <w:sz w:val="40"/>
                <w:szCs w:val="40"/>
              </w:rPr>
            </w:pPr>
            <w:r w:rsidRPr="0037055C">
              <w:rPr>
                <w:b/>
                <w:sz w:val="40"/>
                <w:szCs w:val="40"/>
              </w:rPr>
              <w:t>Economic and Social Council</w:t>
            </w:r>
          </w:p>
        </w:tc>
        <w:tc>
          <w:tcPr>
            <w:tcW w:w="2835" w:type="dxa"/>
            <w:tcBorders>
              <w:top w:val="single" w:sz="4" w:space="0" w:color="auto"/>
              <w:bottom w:val="single" w:sz="12" w:space="0" w:color="auto"/>
            </w:tcBorders>
            <w:shd w:val="clear" w:color="auto" w:fill="auto"/>
          </w:tcPr>
          <w:p w:rsidR="00927295" w:rsidRPr="00D3665F" w:rsidRDefault="00927295" w:rsidP="0037055C">
            <w:pPr>
              <w:suppressAutoHyphens w:val="0"/>
              <w:spacing w:before="240" w:line="240" w:lineRule="exact"/>
            </w:pPr>
            <w:r w:rsidRPr="00D3665F">
              <w:t>Distr.: General</w:t>
            </w:r>
          </w:p>
          <w:p w:rsidR="00927295" w:rsidRPr="00D3665F" w:rsidRDefault="00C7411F" w:rsidP="0037055C">
            <w:pPr>
              <w:suppressAutoHyphens w:val="0"/>
            </w:pPr>
            <w:r>
              <w:t>1</w:t>
            </w:r>
            <w:r w:rsidR="00C47276">
              <w:t>1</w:t>
            </w:r>
            <w:r w:rsidR="001A07FB">
              <w:t xml:space="preserve"> November</w:t>
            </w:r>
            <w:r w:rsidR="00927295" w:rsidRPr="00D3665F">
              <w:t xml:space="preserve"> 201</w:t>
            </w:r>
            <w:r>
              <w:t>6</w:t>
            </w:r>
          </w:p>
          <w:p w:rsidR="00927295" w:rsidRPr="00D3665F" w:rsidRDefault="00927295" w:rsidP="0037055C">
            <w:pPr>
              <w:suppressAutoHyphens w:val="0"/>
            </w:pPr>
          </w:p>
          <w:p w:rsidR="00B56E9C" w:rsidRPr="00D3665F" w:rsidRDefault="00927295" w:rsidP="00C7411F">
            <w:pPr>
              <w:suppressAutoHyphens w:val="0"/>
            </w:pPr>
            <w:r w:rsidRPr="00D3665F">
              <w:t xml:space="preserve">Original: </w:t>
            </w:r>
            <w:r w:rsidR="00B045D2">
              <w:t>English</w:t>
            </w:r>
          </w:p>
        </w:tc>
      </w:tr>
    </w:tbl>
    <w:p w:rsidR="00EE3351" w:rsidRPr="00D3665F" w:rsidRDefault="00EE3351" w:rsidP="00EE3351">
      <w:pPr>
        <w:spacing w:before="120"/>
        <w:rPr>
          <w:b/>
          <w:sz w:val="28"/>
          <w:szCs w:val="28"/>
        </w:rPr>
      </w:pPr>
      <w:r w:rsidRPr="00D3665F">
        <w:rPr>
          <w:b/>
          <w:sz w:val="28"/>
          <w:szCs w:val="28"/>
        </w:rPr>
        <w:t>Economic Commission for Europe</w:t>
      </w:r>
    </w:p>
    <w:p w:rsidR="00EE3351" w:rsidRPr="00D3665F" w:rsidRDefault="00EE3351" w:rsidP="00EE3351">
      <w:pPr>
        <w:spacing w:before="120"/>
        <w:rPr>
          <w:sz w:val="28"/>
          <w:szCs w:val="28"/>
        </w:rPr>
      </w:pPr>
      <w:r w:rsidRPr="00D3665F">
        <w:rPr>
          <w:sz w:val="28"/>
          <w:szCs w:val="28"/>
        </w:rPr>
        <w:t>Inland Transport Committee</w:t>
      </w:r>
    </w:p>
    <w:p w:rsidR="00927295" w:rsidRPr="00D3665F" w:rsidRDefault="00EE3351" w:rsidP="00EE3351">
      <w:pPr>
        <w:spacing w:before="120"/>
      </w:pPr>
      <w:r w:rsidRPr="00D3665F">
        <w:rPr>
          <w:b/>
          <w:sz w:val="24"/>
          <w:szCs w:val="24"/>
        </w:rPr>
        <w:t>Working Party on the Transport of Dangerous Goods</w:t>
      </w:r>
    </w:p>
    <w:p w:rsidR="00EE3351" w:rsidRPr="00D3665F" w:rsidRDefault="00EE3351" w:rsidP="00EE3351">
      <w:pPr>
        <w:spacing w:before="120"/>
        <w:rPr>
          <w:b/>
        </w:rPr>
      </w:pPr>
      <w:r w:rsidRPr="00D3665F">
        <w:rPr>
          <w:b/>
        </w:rPr>
        <w:t>Joint Meeting of Experts on the Regulations annexed to the</w:t>
      </w:r>
      <w:r w:rsidRPr="00D3665F">
        <w:rPr>
          <w:b/>
        </w:rPr>
        <w:br/>
        <w:t>European Agreement concerning the International Carriage</w:t>
      </w:r>
      <w:r w:rsidRPr="00D3665F">
        <w:rPr>
          <w:b/>
        </w:rPr>
        <w:br/>
        <w:t>of Dangerous Goods by Inland Waterways (ADN</w:t>
      </w:r>
      <w:proofErr w:type="gramStart"/>
      <w:r w:rsidRPr="00D3665F">
        <w:rPr>
          <w:b/>
        </w:rPr>
        <w:t>)</w:t>
      </w:r>
      <w:proofErr w:type="gramEnd"/>
      <w:r w:rsidRPr="00D3665F">
        <w:rPr>
          <w:b/>
        </w:rPr>
        <w:br/>
        <w:t>(ADN Safety Committee)</w:t>
      </w:r>
    </w:p>
    <w:p w:rsidR="00EE3351" w:rsidRPr="00D3665F" w:rsidRDefault="00B045D2" w:rsidP="00EE3351">
      <w:pPr>
        <w:spacing w:before="120"/>
        <w:rPr>
          <w:b/>
        </w:rPr>
      </w:pPr>
      <w:r>
        <w:rPr>
          <w:b/>
        </w:rPr>
        <w:t>Twenty-</w:t>
      </w:r>
      <w:r w:rsidR="00C7411F">
        <w:rPr>
          <w:b/>
        </w:rPr>
        <w:t>eighth</w:t>
      </w:r>
      <w:r w:rsidR="00EE3351" w:rsidRPr="00D3665F">
        <w:rPr>
          <w:b/>
        </w:rPr>
        <w:t xml:space="preserve"> </w:t>
      </w:r>
      <w:proofErr w:type="gramStart"/>
      <w:r w:rsidR="00EE3351" w:rsidRPr="00D3665F">
        <w:rPr>
          <w:b/>
        </w:rPr>
        <w:t>session</w:t>
      </w:r>
      <w:proofErr w:type="gramEnd"/>
    </w:p>
    <w:p w:rsidR="00EE3351" w:rsidRPr="00D3665F" w:rsidRDefault="00B045D2" w:rsidP="00EE3351">
      <w:r>
        <w:t>Geneva, 2</w:t>
      </w:r>
      <w:r w:rsidR="00C7411F">
        <w:t>5</w:t>
      </w:r>
      <w:r w:rsidR="00EE3351" w:rsidRPr="00D3665F">
        <w:t>–</w:t>
      </w:r>
      <w:r w:rsidR="00C7411F">
        <w:t>29</w:t>
      </w:r>
      <w:r w:rsidR="00EE3351" w:rsidRPr="00D3665F">
        <w:t xml:space="preserve"> </w:t>
      </w:r>
      <w:r w:rsidR="00431AB0">
        <w:t>January</w:t>
      </w:r>
      <w:r w:rsidR="00EE3351" w:rsidRPr="00D3665F">
        <w:t xml:space="preserve"> 201</w:t>
      </w:r>
      <w:r w:rsidR="00C7411F">
        <w:t>6</w:t>
      </w:r>
    </w:p>
    <w:p w:rsidR="00EE3351" w:rsidRPr="00D3665F" w:rsidRDefault="00B045D2" w:rsidP="00EE3351">
      <w:r>
        <w:t xml:space="preserve">Item </w:t>
      </w:r>
      <w:r w:rsidR="000C0A84">
        <w:t>4 (d)</w:t>
      </w:r>
      <w:r w:rsidR="00EE3351" w:rsidRPr="00D3665F">
        <w:t xml:space="preserve"> of the provisional agenda</w:t>
      </w:r>
    </w:p>
    <w:p w:rsidR="00EE3351" w:rsidRPr="00D3665F" w:rsidRDefault="000C0A84" w:rsidP="00EE3351">
      <w:pPr>
        <w:rPr>
          <w:b/>
        </w:rPr>
      </w:pPr>
      <w:r>
        <w:rPr>
          <w:b/>
        </w:rPr>
        <w:t>Training of experts</w:t>
      </w:r>
    </w:p>
    <w:p w:rsidR="00C7411F" w:rsidRPr="00C7411F" w:rsidRDefault="00C409AA" w:rsidP="00E56B77">
      <w:pPr>
        <w:pStyle w:val="HChG"/>
        <w:rPr>
          <w:rFonts w:eastAsia="Calibri"/>
          <w:lang w:val="en-US"/>
        </w:rPr>
      </w:pPr>
      <w:r w:rsidRPr="00D3665F">
        <w:tab/>
      </w:r>
      <w:r w:rsidRPr="00D3665F">
        <w:tab/>
      </w:r>
      <w:r w:rsidR="00C7411F" w:rsidRPr="00C7411F">
        <w:rPr>
          <w:rFonts w:eastAsia="Calibri"/>
          <w:lang w:val="en-US"/>
        </w:rPr>
        <w:t>Amendments to the directive on the use of the catalogue of questions for the ADN expert examination</w:t>
      </w:r>
    </w:p>
    <w:p w:rsidR="00C7411F" w:rsidRPr="00C7411F" w:rsidRDefault="00C7411F" w:rsidP="00E56B77">
      <w:pPr>
        <w:pStyle w:val="H1G"/>
        <w:rPr>
          <w:b w:val="0"/>
        </w:rPr>
      </w:pPr>
      <w:r w:rsidRPr="003B0BC1">
        <w:tab/>
      </w:r>
      <w:r>
        <w:tab/>
      </w:r>
      <w:r w:rsidRPr="004003DB">
        <w:rPr>
          <w:bCs/>
          <w:lang w:val="en-US"/>
        </w:rPr>
        <w:t>Transmitted</w:t>
      </w:r>
      <w:r w:rsidRPr="004003DB">
        <w:rPr>
          <w:lang w:val="en-US"/>
        </w:rPr>
        <w:t xml:space="preserve"> by the </w:t>
      </w:r>
      <w:r>
        <w:rPr>
          <w:lang w:val="en-US"/>
        </w:rPr>
        <w:t xml:space="preserve">Government of </w:t>
      </w:r>
      <w:r w:rsidRPr="00E56B77">
        <w:t>Belgium</w:t>
      </w:r>
      <w:r w:rsidRPr="00E56B77">
        <w:rPr>
          <w:bCs/>
          <w:sz w:val="20"/>
          <w:vertAlign w:val="superscript"/>
        </w:rPr>
        <w:footnoteReference w:id="2"/>
      </w:r>
    </w:p>
    <w:p w:rsidR="00C7411F" w:rsidRPr="00C7411F" w:rsidRDefault="00C7411F" w:rsidP="00C7411F">
      <w:pPr>
        <w:pStyle w:val="SingleTxtG"/>
        <w:rPr>
          <w:rFonts w:eastAsia="Calibri"/>
          <w:lang w:val="en-US"/>
        </w:rPr>
      </w:pPr>
      <w:r w:rsidRPr="00C7411F">
        <w:rPr>
          <w:rFonts w:eastAsia="Calibri"/>
          <w:lang w:val="en-US"/>
        </w:rPr>
        <w:t>During the preparation of the 27</w:t>
      </w:r>
      <w:r w:rsidRPr="00C7411F">
        <w:rPr>
          <w:rFonts w:eastAsia="Calibri"/>
          <w:vertAlign w:val="superscript"/>
          <w:lang w:val="en-US"/>
        </w:rPr>
        <w:t>th</w:t>
      </w:r>
      <w:r w:rsidRPr="00C7411F">
        <w:rPr>
          <w:rFonts w:eastAsia="Calibri"/>
          <w:lang w:val="en-US"/>
        </w:rPr>
        <w:t xml:space="preserve"> session of the ADN Safety Committee</w:t>
      </w:r>
      <w:r>
        <w:rPr>
          <w:rFonts w:eastAsia="Calibri"/>
          <w:lang w:val="en-US"/>
        </w:rPr>
        <w:t>,</w:t>
      </w:r>
      <w:r w:rsidRPr="00C7411F">
        <w:rPr>
          <w:rFonts w:eastAsia="Calibri"/>
          <w:lang w:val="en-US"/>
        </w:rPr>
        <w:t xml:space="preserve"> the Belgian delegation was made aware of an industry paper containing, among others, remarks concerning the directive on the use of the catalogue of questions for the ADN expert examination. On the basis of this paper a proposal was made to amend the directive which </w:t>
      </w:r>
      <w:r w:rsidR="00BB5EC6">
        <w:rPr>
          <w:rFonts w:eastAsia="Calibri"/>
          <w:lang w:val="en-US"/>
        </w:rPr>
        <w:t>is annexed</w:t>
      </w:r>
      <w:r w:rsidRPr="00C7411F">
        <w:rPr>
          <w:rFonts w:eastAsia="Calibri"/>
          <w:lang w:val="en-US"/>
        </w:rPr>
        <w:t>. Most of the proposed amendments are of an editorial nature. They concern the following items:</w:t>
      </w:r>
    </w:p>
    <w:p w:rsidR="00C7411F" w:rsidRPr="00C7411F" w:rsidRDefault="00C7411F" w:rsidP="00C7411F">
      <w:pPr>
        <w:pStyle w:val="Bullet1G"/>
        <w:rPr>
          <w:rFonts w:eastAsia="Calibri"/>
          <w:lang w:val="en-US"/>
        </w:rPr>
      </w:pPr>
      <w:r w:rsidRPr="00C7411F">
        <w:rPr>
          <w:rFonts w:eastAsia="Calibri"/>
          <w:lang w:val="en-US"/>
        </w:rPr>
        <w:t>In the numbering of examination questions the possible codes have been changed, the reference to the examination objectives has been corrected and a more realistic example was chosen for the question number of the advanced training in chemicals.</w:t>
      </w:r>
    </w:p>
    <w:p w:rsidR="00C7411F" w:rsidRPr="00C7411F" w:rsidRDefault="00C7411F" w:rsidP="00C7411F">
      <w:pPr>
        <w:pStyle w:val="Bullet1G"/>
        <w:rPr>
          <w:rFonts w:eastAsia="Calibri"/>
          <w:lang w:val="en-US"/>
        </w:rPr>
      </w:pPr>
      <w:r w:rsidRPr="00C7411F">
        <w:rPr>
          <w:rFonts w:eastAsia="Calibri"/>
          <w:lang w:val="en-US"/>
        </w:rPr>
        <w:t xml:space="preserve">In 3.1, 3.2 and 3.3 the word </w:t>
      </w:r>
      <w:r w:rsidR="00C47276">
        <w:rPr>
          <w:rFonts w:eastAsia="Calibri"/>
          <w:lang w:val="en-US"/>
        </w:rPr>
        <w:t>"</w:t>
      </w:r>
      <w:r w:rsidRPr="00C7411F">
        <w:rPr>
          <w:rFonts w:eastAsia="Calibri"/>
          <w:lang w:val="en-US"/>
        </w:rPr>
        <w:t>model</w:t>
      </w:r>
      <w:r w:rsidR="00C47276">
        <w:rPr>
          <w:rFonts w:eastAsia="Calibri"/>
          <w:lang w:val="en-US"/>
        </w:rPr>
        <w:t>"</w:t>
      </w:r>
      <w:r w:rsidRPr="00C7411F">
        <w:rPr>
          <w:rFonts w:eastAsia="Calibri"/>
          <w:lang w:val="en-US"/>
        </w:rPr>
        <w:t xml:space="preserve"> was changed to </w:t>
      </w:r>
      <w:r w:rsidR="00C47276">
        <w:rPr>
          <w:rFonts w:eastAsia="Calibri"/>
          <w:lang w:val="en-US"/>
        </w:rPr>
        <w:t>"</w:t>
      </w:r>
      <w:r w:rsidRPr="00C7411F">
        <w:rPr>
          <w:rFonts w:eastAsia="Calibri"/>
          <w:lang w:val="en-US"/>
        </w:rPr>
        <w:t>matrix</w:t>
      </w:r>
      <w:r w:rsidR="00C47276">
        <w:rPr>
          <w:rFonts w:eastAsia="Calibri"/>
          <w:lang w:val="en-US"/>
        </w:rPr>
        <w:t>"</w:t>
      </w:r>
      <w:r w:rsidRPr="00C7411F">
        <w:rPr>
          <w:rFonts w:eastAsia="Calibri"/>
          <w:lang w:val="en-US"/>
        </w:rPr>
        <w:t xml:space="preserve"> and in 3.1.2 the word </w:t>
      </w:r>
      <w:r w:rsidR="00C47276">
        <w:rPr>
          <w:rFonts w:eastAsia="Calibri"/>
          <w:lang w:val="en-US"/>
        </w:rPr>
        <w:t>"</w:t>
      </w:r>
      <w:r w:rsidRPr="00C7411F">
        <w:rPr>
          <w:rFonts w:eastAsia="Calibri"/>
          <w:lang w:val="en-US"/>
        </w:rPr>
        <w:t>examination</w:t>
      </w:r>
      <w:r w:rsidR="00C47276">
        <w:rPr>
          <w:rFonts w:eastAsia="Calibri"/>
          <w:lang w:val="en-US"/>
        </w:rPr>
        <w:t>"</w:t>
      </w:r>
      <w:r w:rsidRPr="00C7411F">
        <w:rPr>
          <w:rFonts w:eastAsia="Calibri"/>
          <w:lang w:val="en-US"/>
        </w:rPr>
        <w:t xml:space="preserve"> was changed to </w:t>
      </w:r>
      <w:r w:rsidR="00C47276">
        <w:rPr>
          <w:rFonts w:eastAsia="Calibri"/>
          <w:lang w:val="en-US"/>
        </w:rPr>
        <w:t>"</w:t>
      </w:r>
      <w:r w:rsidRPr="00C7411F">
        <w:rPr>
          <w:rFonts w:eastAsia="Calibri"/>
          <w:lang w:val="en-US"/>
        </w:rPr>
        <w:t>test</w:t>
      </w:r>
      <w:r w:rsidR="00C47276">
        <w:rPr>
          <w:rFonts w:eastAsia="Calibri"/>
          <w:lang w:val="en-US"/>
        </w:rPr>
        <w:t>"</w:t>
      </w:r>
      <w:r w:rsidRPr="00C7411F">
        <w:rPr>
          <w:rFonts w:eastAsia="Calibri"/>
          <w:lang w:val="en-US"/>
        </w:rPr>
        <w:t xml:space="preserve"> in accordance with ADN 8.2.1.4. These editorial changes concern the English version. The French and Russian versions should be checked accordingly.</w:t>
      </w:r>
    </w:p>
    <w:p w:rsidR="00C7411F" w:rsidRPr="00C7411F" w:rsidRDefault="00C7411F" w:rsidP="00C7411F">
      <w:pPr>
        <w:pStyle w:val="Bullet1G"/>
        <w:rPr>
          <w:rFonts w:eastAsia="Calibri"/>
          <w:lang w:val="en-US"/>
        </w:rPr>
      </w:pPr>
      <w:r w:rsidRPr="00C7411F">
        <w:rPr>
          <w:rFonts w:eastAsia="Calibri"/>
          <w:lang w:val="en-US"/>
        </w:rPr>
        <w:lastRenderedPageBreak/>
        <w:t>In 3.2.2 the reference to annex I, 4 has been put behind annex I, 3 and the breathing apparatus has been deleted as this has no relevance for the gas examinations. In annex I and annex II the Roman numerals have been changed to Arabic.</w:t>
      </w:r>
    </w:p>
    <w:p w:rsidR="00C7411F" w:rsidRPr="00C7411F" w:rsidRDefault="00C7411F" w:rsidP="00C7411F">
      <w:pPr>
        <w:pStyle w:val="Bullet1G"/>
        <w:rPr>
          <w:rFonts w:eastAsia="Calibri"/>
          <w:lang w:val="en-US"/>
        </w:rPr>
      </w:pPr>
      <w:r w:rsidRPr="00C7411F">
        <w:rPr>
          <w:rFonts w:eastAsia="Calibri"/>
          <w:lang w:val="en-US"/>
        </w:rPr>
        <w:t xml:space="preserve">In situation </w:t>
      </w:r>
      <w:proofErr w:type="gramStart"/>
      <w:r w:rsidRPr="00C7411F">
        <w:rPr>
          <w:rFonts w:eastAsia="Calibri"/>
          <w:lang w:val="en-US"/>
        </w:rPr>
        <w:t>2 n-Butane</w:t>
      </w:r>
      <w:proofErr w:type="gramEnd"/>
      <w:r w:rsidRPr="00C7411F">
        <w:rPr>
          <w:rFonts w:eastAsia="Calibri"/>
          <w:lang w:val="en-US"/>
        </w:rPr>
        <w:t xml:space="preserve"> has been changed to Butane.</w:t>
      </w:r>
    </w:p>
    <w:p w:rsidR="00C7411F" w:rsidRPr="00C7411F" w:rsidRDefault="00C7411F" w:rsidP="00C7411F">
      <w:pPr>
        <w:pStyle w:val="Bullet1G"/>
        <w:rPr>
          <w:rFonts w:eastAsia="Calibri"/>
          <w:lang w:val="en-US"/>
        </w:rPr>
      </w:pPr>
      <w:r w:rsidRPr="00C7411F">
        <w:rPr>
          <w:rFonts w:eastAsia="Calibri"/>
          <w:lang w:val="en-US"/>
        </w:rPr>
        <w:t>All the certificates have been adapted to the model in 8.6.1.3 of ADN 2015. Some mistakes were corrected. If the Safety Committee accepts these amendments then the certificates in the catalogue of questions will have to be amended accordingly.</w:t>
      </w:r>
    </w:p>
    <w:p w:rsidR="00C7411F" w:rsidRPr="00BB5EC6" w:rsidRDefault="00C7411F" w:rsidP="00BB5EC6">
      <w:pPr>
        <w:pStyle w:val="Bullet1G"/>
        <w:rPr>
          <w:rFonts w:eastAsia="Calibri"/>
          <w:lang w:val="en-US"/>
        </w:rPr>
      </w:pPr>
      <w:r w:rsidRPr="00C7411F">
        <w:rPr>
          <w:rFonts w:eastAsia="Calibri"/>
          <w:lang w:val="en-US"/>
        </w:rPr>
        <w:t>Question E 2 in Annex III was slightly changed to better reflect the corresponding question in the catalogue.</w:t>
      </w:r>
    </w:p>
    <w:p w:rsidR="00C7411F" w:rsidRDefault="00C7411F">
      <w:pPr>
        <w:suppressAutoHyphens w:val="0"/>
        <w:spacing w:line="240" w:lineRule="auto"/>
        <w:rPr>
          <w:b/>
          <w:sz w:val="28"/>
          <w:lang w:val="en-US"/>
        </w:rPr>
      </w:pPr>
      <w:r>
        <w:rPr>
          <w:lang w:val="en-US"/>
        </w:rPr>
        <w:br w:type="page"/>
      </w:r>
    </w:p>
    <w:p w:rsidR="00C409AA" w:rsidRPr="00D3665F" w:rsidRDefault="00C7411F" w:rsidP="00C409AA">
      <w:pPr>
        <w:pStyle w:val="HChG"/>
      </w:pPr>
      <w:r>
        <w:rPr>
          <w:lang w:val="en-US"/>
        </w:rPr>
        <w:lastRenderedPageBreak/>
        <w:tab/>
      </w:r>
      <w:r>
        <w:rPr>
          <w:lang w:val="en-US"/>
        </w:rPr>
        <w:tab/>
      </w:r>
      <w:r w:rsidR="00120B1D">
        <w:t xml:space="preserve">Directive </w:t>
      </w:r>
      <w:r w:rsidR="007571C9">
        <w:t>of</w:t>
      </w:r>
      <w:r w:rsidR="00F93CF6">
        <w:t xml:space="preserve"> the Administrati</w:t>
      </w:r>
      <w:r w:rsidR="00120B1D">
        <w:t>ve</w:t>
      </w:r>
      <w:r w:rsidR="00F93CF6">
        <w:t xml:space="preserve"> Committee</w:t>
      </w:r>
      <w:r w:rsidR="00F93CF6" w:rsidRPr="00D3665F">
        <w:t xml:space="preserve"> </w:t>
      </w:r>
      <w:r w:rsidR="00120B1D">
        <w:t>on</w:t>
      </w:r>
      <w:r w:rsidR="00C409AA" w:rsidRPr="00D3665F">
        <w:t xml:space="preserve"> the use of the catalogue of questions for the ADN expert examination</w:t>
      </w:r>
      <w:r w:rsidR="00F93CF6">
        <w:t xml:space="preserve"> (Chapter</w:t>
      </w:r>
      <w:r w:rsidR="007571C9">
        <w:t xml:space="preserve"> </w:t>
      </w:r>
      <w:r w:rsidR="00F93CF6">
        <w:t xml:space="preserve">8.2 </w:t>
      </w:r>
      <w:r w:rsidR="007571C9">
        <w:t xml:space="preserve">of </w:t>
      </w:r>
      <w:r w:rsidR="00F93CF6">
        <w:t>ADN)</w:t>
      </w:r>
    </w:p>
    <w:p w:rsidR="00C409AA" w:rsidRPr="00D3665F" w:rsidRDefault="00C409AA" w:rsidP="004F5AAC">
      <w:pPr>
        <w:pStyle w:val="HChG"/>
      </w:pPr>
      <w:r w:rsidRPr="00D3665F">
        <w:tab/>
      </w:r>
      <w:r w:rsidR="004F5AAC">
        <w:t>I</w:t>
      </w:r>
      <w:r w:rsidRPr="00D3665F">
        <w:t>.</w:t>
      </w:r>
      <w:r w:rsidRPr="00D3665F">
        <w:tab/>
      </w:r>
      <w:r w:rsidRPr="005116FB">
        <w:t>General</w:t>
      </w:r>
    </w:p>
    <w:p w:rsidR="00C409AA" w:rsidRPr="00D3665F" w:rsidRDefault="00C409AA" w:rsidP="00C409AA">
      <w:pPr>
        <w:pStyle w:val="SingleTxtG"/>
      </w:pPr>
      <w:r w:rsidRPr="00D3665F">
        <w:t>To improve safety during the transport of dangerous goods, an expert capable of proving specialized knowledge of the transport of dangerous goods must be on board the vessel.</w:t>
      </w:r>
    </w:p>
    <w:p w:rsidR="00C409AA" w:rsidRPr="00D3665F" w:rsidRDefault="00C409AA" w:rsidP="007571C9">
      <w:pPr>
        <w:pStyle w:val="SingleTxtG"/>
      </w:pPr>
      <w:r w:rsidRPr="00D3665F">
        <w:t xml:space="preserve">On the basis of Chapter 8.2 of the Regulations annexed to the European Agreement concerning the International Carriage of Dangerous Goods by Inland Waterways (ADN), the Administrative Committee referred to in article 17 of ADN established the following </w:t>
      </w:r>
      <w:r w:rsidR="00120B1D" w:rsidRPr="00431AB0">
        <w:t>directive</w:t>
      </w:r>
      <w:r w:rsidRPr="00D3665F">
        <w:t xml:space="preserve"> under which examinations must be carried out in all the Contracting Parties to ADN.</w:t>
      </w:r>
    </w:p>
    <w:p w:rsidR="00C409AA" w:rsidRPr="00D3665F" w:rsidRDefault="00C409AA" w:rsidP="00C409AA">
      <w:pPr>
        <w:pStyle w:val="SingleTxtG"/>
      </w:pPr>
      <w:r w:rsidRPr="00D3665F">
        <w:t>The examinations referred to in subsection 8.2.2.7 of the Regulations annexed to ADN shall be conducted by a competent authority or an examination centre authorized by such an authority. The examination shall be carried out by:</w:t>
      </w:r>
    </w:p>
    <w:p w:rsidR="00C409AA" w:rsidRPr="00D3665F" w:rsidRDefault="00C409AA" w:rsidP="00BD3995">
      <w:pPr>
        <w:pStyle w:val="Bullet1G"/>
      </w:pPr>
      <w:r w:rsidRPr="00D3665F">
        <w:t>For basic courses, a chairperson at a minimum</w:t>
      </w:r>
      <w:r w:rsidR="00117882" w:rsidRPr="00D3665F">
        <w:t>;</w:t>
      </w:r>
    </w:p>
    <w:p w:rsidR="00C409AA" w:rsidRPr="00D3665F" w:rsidRDefault="00C409AA" w:rsidP="00C409AA">
      <w:pPr>
        <w:pStyle w:val="Bullet1G"/>
      </w:pPr>
      <w:r w:rsidRPr="00D3665F">
        <w:t>For specialization courses, a chairperson and an assessor with the required proficiency at a minimum</w:t>
      </w:r>
      <w:r w:rsidR="00117882" w:rsidRPr="00D3665F">
        <w:t>.</w:t>
      </w:r>
    </w:p>
    <w:p w:rsidR="00C409AA" w:rsidRDefault="00C409AA" w:rsidP="00C409AA">
      <w:pPr>
        <w:pStyle w:val="SingleTxtG"/>
      </w:pPr>
      <w:r w:rsidRPr="00D3665F">
        <w:t>Candidates who pass the examination shall be issued an ADN specialized knowledge certificate as stipulated by subsection 8.2.2.8, in conjunction with subsection 8.2.1.3, 8.2.1.5 or 8.2.1.7.</w:t>
      </w:r>
    </w:p>
    <w:p w:rsidR="009659CC" w:rsidRDefault="007571C9" w:rsidP="009659CC">
      <w:pPr>
        <w:pStyle w:val="SingleTxtG"/>
        <w:rPr>
          <w:lang w:val="en"/>
        </w:rPr>
      </w:pPr>
      <w:r>
        <w:rPr>
          <w:lang w:val="en"/>
        </w:rPr>
        <w:t>The e</w:t>
      </w:r>
      <w:r w:rsidR="009659CC" w:rsidRPr="009659CC">
        <w:rPr>
          <w:lang w:val="en"/>
        </w:rPr>
        <w:t xml:space="preserve">xaminations for refresher </w:t>
      </w:r>
      <w:r>
        <w:rPr>
          <w:lang w:val="en"/>
        </w:rPr>
        <w:t xml:space="preserve">and advanced </w:t>
      </w:r>
      <w:r w:rsidR="009659CC" w:rsidRPr="009659CC">
        <w:rPr>
          <w:lang w:val="en"/>
        </w:rPr>
        <w:t xml:space="preserve">training referred to in 8.2.2.7.3.1 </w:t>
      </w:r>
      <w:r>
        <w:rPr>
          <w:lang w:val="en"/>
        </w:rPr>
        <w:t xml:space="preserve">of </w:t>
      </w:r>
      <w:r w:rsidR="009659CC">
        <w:rPr>
          <w:lang w:val="en"/>
        </w:rPr>
        <w:t>ADN</w:t>
      </w:r>
      <w:r w:rsidR="009659CC" w:rsidRPr="009659CC">
        <w:rPr>
          <w:lang w:val="en"/>
        </w:rPr>
        <w:t xml:space="preserve"> are </w:t>
      </w:r>
      <w:r>
        <w:rPr>
          <w:lang w:val="en"/>
        </w:rPr>
        <w:t>carried out</w:t>
      </w:r>
      <w:r w:rsidR="009659CC" w:rsidRPr="009659CC">
        <w:rPr>
          <w:lang w:val="en"/>
        </w:rPr>
        <w:t xml:space="preserve"> by a </w:t>
      </w:r>
      <w:r>
        <w:rPr>
          <w:lang w:val="en"/>
        </w:rPr>
        <w:t xml:space="preserve">training </w:t>
      </w:r>
      <w:r w:rsidR="009659CC" w:rsidRPr="009659CC">
        <w:rPr>
          <w:lang w:val="en"/>
        </w:rPr>
        <w:t>organizer.</w:t>
      </w:r>
    </w:p>
    <w:p w:rsidR="000C0A84" w:rsidRDefault="000C0A84" w:rsidP="00C409AA">
      <w:pPr>
        <w:pStyle w:val="SingleTxtG"/>
      </w:pPr>
      <w:r w:rsidRPr="00C85306">
        <w:t>After success in the examination, the training organizer informs the candidate and issues the candidate with a written statement for presentation to the competent authority or transmits an electronic confirmation to the competent authority</w:t>
      </w:r>
    </w:p>
    <w:p w:rsidR="00C409AA" w:rsidRPr="00D3665F" w:rsidRDefault="00C409AA" w:rsidP="00C409AA">
      <w:pPr>
        <w:pStyle w:val="SingleTxtG"/>
      </w:pPr>
      <w:r w:rsidRPr="00D3665F">
        <w:t>Candidates who fail the examination shall be informed of the reasons why they failed. Candidates who fail specialization course examinations (on gas or chemicals) shall be informed of the reasons in writing.</w:t>
      </w:r>
    </w:p>
    <w:p w:rsidR="00C409AA" w:rsidRPr="00D3665F" w:rsidRDefault="00C409AA" w:rsidP="00C409AA">
      <w:pPr>
        <w:pStyle w:val="SingleTxtG"/>
      </w:pPr>
      <w:r w:rsidRPr="00D3665F">
        <w:t>The competent authorities are invited to inform the Safety Committee of questions that are obviously confusing or doubts as to the accuracy of the answers provided.</w:t>
      </w:r>
    </w:p>
    <w:p w:rsidR="00C409AA" w:rsidRPr="00D3665F" w:rsidRDefault="00C409AA" w:rsidP="004F5AAC">
      <w:pPr>
        <w:pStyle w:val="HChG"/>
      </w:pPr>
      <w:r w:rsidRPr="00D3665F">
        <w:tab/>
      </w:r>
      <w:r w:rsidR="004F5AAC">
        <w:t>II</w:t>
      </w:r>
      <w:r w:rsidRPr="00D3665F">
        <w:t>.</w:t>
      </w:r>
      <w:r w:rsidRPr="00D3665F">
        <w:tab/>
        <w:t>Numbering of examination questions in the catalogue</w:t>
      </w:r>
    </w:p>
    <w:p w:rsidR="00C409AA" w:rsidRPr="00D3665F" w:rsidRDefault="00C409AA" w:rsidP="00C409AA">
      <w:pPr>
        <w:pStyle w:val="SingleTxtG"/>
      </w:pPr>
      <w:r w:rsidRPr="00D3665F">
        <w:t>The numbering of the questions in the catalogue is independent of language version, continuous and straightforward.</w:t>
      </w:r>
    </w:p>
    <w:p w:rsidR="00C409AA" w:rsidRPr="00D3665F" w:rsidRDefault="00C409AA" w:rsidP="00C409AA">
      <w:pPr>
        <w:pStyle w:val="SingleTxtG"/>
      </w:pPr>
      <w:r w:rsidRPr="00D3665F">
        <w:t>To facilitate electronic data processing procedures, the question numbers are organized as a series of eight digits.</w:t>
      </w:r>
    </w:p>
    <w:p w:rsidR="00C409AA" w:rsidRPr="00D3665F" w:rsidRDefault="00C409AA" w:rsidP="00C409AA">
      <w:pPr>
        <w:pStyle w:val="SingleTxtG"/>
      </w:pPr>
      <w:r w:rsidRPr="00D3665F">
        <w:t>The first digit indicates whether the question relates to basic training or advanced training (in gases or chemicals).</w:t>
      </w:r>
    </w:p>
    <w:p w:rsidR="00C409AA" w:rsidRPr="00D3665F" w:rsidRDefault="00C409AA" w:rsidP="00C409AA">
      <w:pPr>
        <w:pStyle w:val="SingleTxtG"/>
      </w:pPr>
      <w:r w:rsidRPr="00D3665F">
        <w:t xml:space="preserve">The second indicates whether the question is part of the </w:t>
      </w:r>
      <w:r w:rsidR="00C47276">
        <w:t>"</w:t>
      </w:r>
      <w:r w:rsidRPr="00D3665F">
        <w:t>General</w:t>
      </w:r>
      <w:r w:rsidR="00C47276">
        <w:t>"</w:t>
      </w:r>
      <w:r w:rsidRPr="00D3665F">
        <w:t xml:space="preserve"> or the </w:t>
      </w:r>
      <w:r w:rsidR="00C47276">
        <w:t>"</w:t>
      </w:r>
      <w:r w:rsidRPr="00D3665F">
        <w:t>Transport by dry cargo vessels</w:t>
      </w:r>
      <w:r w:rsidR="00C47276">
        <w:t>"</w:t>
      </w:r>
      <w:r w:rsidRPr="00D3665F">
        <w:t xml:space="preserve"> or </w:t>
      </w:r>
      <w:r w:rsidR="00C47276">
        <w:t>"</w:t>
      </w:r>
      <w:r w:rsidRPr="00D3665F">
        <w:t>Transport by tank vessels</w:t>
      </w:r>
      <w:r w:rsidR="00C47276">
        <w:t>"</w:t>
      </w:r>
      <w:r w:rsidRPr="00D3665F">
        <w:t xml:space="preserve"> parts of the examination.</w:t>
      </w:r>
    </w:p>
    <w:p w:rsidR="00C409AA" w:rsidRPr="00D3665F" w:rsidRDefault="00C409AA" w:rsidP="00C409AA">
      <w:pPr>
        <w:pStyle w:val="SingleTxtG"/>
      </w:pPr>
      <w:r w:rsidRPr="00D3665F">
        <w:lastRenderedPageBreak/>
        <w:t xml:space="preserve">The third indicates whether the question relates to </w:t>
      </w:r>
      <w:r w:rsidR="00C47276">
        <w:t>"</w:t>
      </w:r>
      <w:r w:rsidRPr="00D3665F">
        <w:t>basic general knowledge</w:t>
      </w:r>
      <w:r w:rsidR="00C47276">
        <w:t>"</w:t>
      </w:r>
      <w:r w:rsidRPr="00D3665F">
        <w:t xml:space="preserve">, </w:t>
      </w:r>
      <w:r w:rsidR="00C47276">
        <w:t>"</w:t>
      </w:r>
      <w:r w:rsidRPr="00D3665F">
        <w:t>knowledge of physics and chemistry</w:t>
      </w:r>
      <w:r w:rsidR="00C47276">
        <w:t>"</w:t>
      </w:r>
      <w:r w:rsidRPr="00D3665F">
        <w:t xml:space="preserve">, </w:t>
      </w:r>
      <w:r w:rsidR="00C47276">
        <w:t>"</w:t>
      </w:r>
      <w:r w:rsidRPr="00D3665F">
        <w:t>practice</w:t>
      </w:r>
      <w:r w:rsidR="00C47276">
        <w:t>"</w:t>
      </w:r>
      <w:r w:rsidRPr="00D3665F">
        <w:t xml:space="preserve"> or </w:t>
      </w:r>
      <w:r w:rsidR="00C47276">
        <w:t>"</w:t>
      </w:r>
      <w:r w:rsidRPr="00D3665F">
        <w:t>emergency measures</w:t>
      </w:r>
      <w:r w:rsidR="00C47276">
        <w:t>"</w:t>
      </w:r>
      <w:r w:rsidRPr="00D3665F">
        <w:t>.</w:t>
      </w:r>
    </w:p>
    <w:p w:rsidR="00C409AA" w:rsidRPr="00D3665F" w:rsidRDefault="00C409AA" w:rsidP="00C409AA">
      <w:pPr>
        <w:pStyle w:val="SingleTxtG"/>
      </w:pPr>
      <w:r w:rsidRPr="00D3665F">
        <w:t>The fourth, fifth and sixth digits form a figure indicating the examination objective. The examination objectives follow the numbering of the current objectives (for example, 01.1 or 10.0) so that they are more easily recognizable.</w:t>
      </w:r>
    </w:p>
    <w:p w:rsidR="00C409AA" w:rsidRPr="00D3665F" w:rsidRDefault="00C409AA" w:rsidP="009C5674">
      <w:pPr>
        <w:pStyle w:val="SingleTxtG"/>
        <w:spacing w:after="240"/>
      </w:pPr>
      <w:r w:rsidRPr="00D3665F">
        <w:t>The seventh and eighth digits indicate the question number and are separated from the figure referring to the objective by a hyphen.</w:t>
      </w:r>
    </w:p>
    <w:tbl>
      <w:tblPr>
        <w:tblW w:w="7370" w:type="dxa"/>
        <w:tblInd w:w="1134" w:type="dxa"/>
        <w:tblBorders>
          <w:top w:val="single" w:sz="4" w:space="0" w:color="auto"/>
          <w:bottom w:val="single" w:sz="12" w:space="0" w:color="auto"/>
        </w:tblBorders>
        <w:tblLayout w:type="fixed"/>
        <w:tblCellMar>
          <w:left w:w="0" w:type="dxa"/>
          <w:right w:w="0" w:type="dxa"/>
        </w:tblCellMar>
        <w:tblLook w:val="01E0" w:firstRow="1" w:lastRow="1" w:firstColumn="1" w:lastColumn="1" w:noHBand="0" w:noVBand="0"/>
      </w:tblPr>
      <w:tblGrid>
        <w:gridCol w:w="948"/>
        <w:gridCol w:w="1524"/>
        <w:gridCol w:w="4898"/>
      </w:tblGrid>
      <w:tr w:rsidR="00C409AA" w:rsidRPr="00CF5CCE" w:rsidTr="00CF5CCE">
        <w:trPr>
          <w:tblHeader/>
        </w:trPr>
        <w:tc>
          <w:tcPr>
            <w:tcW w:w="1078" w:type="dxa"/>
            <w:tcBorders>
              <w:top w:val="single" w:sz="4" w:space="0" w:color="auto"/>
              <w:bottom w:val="single" w:sz="12" w:space="0" w:color="auto"/>
            </w:tcBorders>
            <w:shd w:val="clear" w:color="auto" w:fill="auto"/>
            <w:vAlign w:val="bottom"/>
          </w:tcPr>
          <w:p w:rsidR="00C409AA" w:rsidRPr="00CF5CCE" w:rsidRDefault="00C409AA" w:rsidP="00CF5CCE">
            <w:pPr>
              <w:suppressAutoHyphens w:val="0"/>
              <w:spacing w:before="80" w:after="80" w:line="200" w:lineRule="exact"/>
              <w:ind w:right="113"/>
              <w:rPr>
                <w:i/>
                <w:sz w:val="16"/>
              </w:rPr>
            </w:pPr>
            <w:r w:rsidRPr="00CF5CCE">
              <w:rPr>
                <w:i/>
                <w:sz w:val="16"/>
              </w:rPr>
              <w:t>Place of the digit in the question number</w:t>
            </w:r>
          </w:p>
        </w:tc>
        <w:tc>
          <w:tcPr>
            <w:tcW w:w="1736" w:type="dxa"/>
            <w:tcBorders>
              <w:top w:val="single" w:sz="4" w:space="0" w:color="auto"/>
              <w:bottom w:val="single" w:sz="12" w:space="0" w:color="auto"/>
            </w:tcBorders>
            <w:shd w:val="clear" w:color="auto" w:fill="auto"/>
            <w:vAlign w:val="bottom"/>
          </w:tcPr>
          <w:p w:rsidR="00C409AA" w:rsidRPr="00CF5CCE" w:rsidRDefault="00C409AA" w:rsidP="00CF5CCE">
            <w:pPr>
              <w:suppressAutoHyphens w:val="0"/>
              <w:spacing w:before="80" w:after="80" w:line="200" w:lineRule="exact"/>
              <w:ind w:right="113"/>
              <w:rPr>
                <w:i/>
                <w:sz w:val="16"/>
              </w:rPr>
            </w:pPr>
            <w:r w:rsidRPr="00CF5CCE">
              <w:rPr>
                <w:i/>
                <w:sz w:val="16"/>
              </w:rPr>
              <w:t>Possible codes</w:t>
            </w:r>
          </w:p>
        </w:tc>
        <w:tc>
          <w:tcPr>
            <w:tcW w:w="5585" w:type="dxa"/>
            <w:tcBorders>
              <w:top w:val="single" w:sz="4" w:space="0" w:color="auto"/>
              <w:bottom w:val="single" w:sz="12" w:space="0" w:color="auto"/>
            </w:tcBorders>
            <w:shd w:val="clear" w:color="auto" w:fill="auto"/>
            <w:vAlign w:val="bottom"/>
          </w:tcPr>
          <w:p w:rsidR="00C409AA" w:rsidRPr="00CF5CCE" w:rsidRDefault="00C409AA" w:rsidP="00CF5CCE">
            <w:pPr>
              <w:suppressAutoHyphens w:val="0"/>
              <w:spacing w:before="80" w:after="80" w:line="200" w:lineRule="exact"/>
              <w:ind w:right="113"/>
              <w:rPr>
                <w:i/>
                <w:sz w:val="16"/>
              </w:rPr>
            </w:pPr>
            <w:r w:rsidRPr="00CF5CCE">
              <w:rPr>
                <w:i/>
                <w:sz w:val="16"/>
              </w:rPr>
              <w:t>Meaning</w:t>
            </w:r>
          </w:p>
        </w:tc>
      </w:tr>
      <w:tr w:rsidR="00C409AA" w:rsidRPr="00CF5CCE" w:rsidTr="00CF5CCE">
        <w:tc>
          <w:tcPr>
            <w:tcW w:w="1078" w:type="dxa"/>
            <w:tcBorders>
              <w:top w:val="single" w:sz="12" w:space="0" w:color="auto"/>
            </w:tcBorders>
            <w:shd w:val="clear" w:color="auto" w:fill="auto"/>
          </w:tcPr>
          <w:p w:rsidR="00C409AA" w:rsidRPr="00CF5CCE" w:rsidRDefault="00C409AA" w:rsidP="006C37B7">
            <w:pPr>
              <w:suppressAutoHyphens w:val="0"/>
              <w:spacing w:before="40" w:after="40" w:line="220" w:lineRule="exact"/>
              <w:ind w:right="113"/>
              <w:rPr>
                <w:sz w:val="18"/>
                <w:szCs w:val="18"/>
              </w:rPr>
            </w:pPr>
            <w:r w:rsidRPr="00CF5CCE">
              <w:rPr>
                <w:sz w:val="18"/>
                <w:szCs w:val="18"/>
              </w:rPr>
              <w:t>1</w:t>
            </w:r>
          </w:p>
        </w:tc>
        <w:tc>
          <w:tcPr>
            <w:tcW w:w="1736" w:type="dxa"/>
            <w:tcBorders>
              <w:top w:val="single" w:sz="12" w:space="0" w:color="auto"/>
            </w:tcBorders>
            <w:shd w:val="clear" w:color="auto" w:fill="auto"/>
          </w:tcPr>
          <w:p w:rsidR="00C409AA" w:rsidRPr="00CF5CCE" w:rsidRDefault="00C409AA" w:rsidP="006C37B7">
            <w:pPr>
              <w:suppressAutoHyphens w:val="0"/>
              <w:spacing w:before="40" w:after="40" w:line="220" w:lineRule="exact"/>
              <w:ind w:right="113"/>
              <w:rPr>
                <w:sz w:val="18"/>
                <w:szCs w:val="18"/>
              </w:rPr>
            </w:pPr>
            <w:r w:rsidRPr="00CF5CCE">
              <w:rPr>
                <w:sz w:val="18"/>
                <w:szCs w:val="18"/>
              </w:rPr>
              <w:t>1</w:t>
            </w:r>
          </w:p>
        </w:tc>
        <w:tc>
          <w:tcPr>
            <w:tcW w:w="5585" w:type="dxa"/>
            <w:tcBorders>
              <w:top w:val="single" w:sz="12" w:space="0" w:color="auto"/>
            </w:tcBorders>
            <w:shd w:val="clear" w:color="auto" w:fill="auto"/>
          </w:tcPr>
          <w:p w:rsidR="00C409AA" w:rsidRPr="00CF5CCE" w:rsidRDefault="00C409AA" w:rsidP="006C37B7">
            <w:pPr>
              <w:suppressAutoHyphens w:val="0"/>
              <w:spacing w:before="40" w:after="40" w:line="220" w:lineRule="exact"/>
              <w:ind w:right="113"/>
              <w:rPr>
                <w:sz w:val="18"/>
                <w:szCs w:val="18"/>
              </w:rPr>
            </w:pPr>
            <w:r w:rsidRPr="00CF5CCE">
              <w:rPr>
                <w:sz w:val="18"/>
                <w:szCs w:val="18"/>
              </w:rPr>
              <w:t>Basic training</w:t>
            </w:r>
          </w:p>
        </w:tc>
      </w:tr>
      <w:tr w:rsidR="00C409AA" w:rsidRPr="00CF5CCE" w:rsidTr="00CF5CCE">
        <w:tc>
          <w:tcPr>
            <w:tcW w:w="1078" w:type="dxa"/>
            <w:shd w:val="clear" w:color="auto" w:fill="auto"/>
          </w:tcPr>
          <w:p w:rsidR="00C409AA" w:rsidRPr="00CF5CCE" w:rsidRDefault="00C409AA" w:rsidP="006C37B7">
            <w:pPr>
              <w:suppressAutoHyphens w:val="0"/>
              <w:spacing w:before="40" w:after="40" w:line="220" w:lineRule="exact"/>
              <w:ind w:right="113"/>
              <w:rPr>
                <w:sz w:val="18"/>
                <w:szCs w:val="18"/>
              </w:rPr>
            </w:pPr>
          </w:p>
        </w:tc>
        <w:tc>
          <w:tcPr>
            <w:tcW w:w="1736" w:type="dxa"/>
            <w:shd w:val="clear" w:color="auto" w:fill="auto"/>
          </w:tcPr>
          <w:p w:rsidR="00C409AA" w:rsidRPr="00CF5CCE" w:rsidRDefault="00C409AA" w:rsidP="006C37B7">
            <w:pPr>
              <w:suppressAutoHyphens w:val="0"/>
              <w:spacing w:before="40" w:after="40" w:line="220" w:lineRule="exact"/>
              <w:ind w:right="113"/>
              <w:rPr>
                <w:sz w:val="18"/>
                <w:szCs w:val="18"/>
              </w:rPr>
            </w:pPr>
            <w:r w:rsidRPr="00CF5CCE">
              <w:rPr>
                <w:sz w:val="18"/>
                <w:szCs w:val="18"/>
              </w:rPr>
              <w:t>2</w:t>
            </w:r>
          </w:p>
        </w:tc>
        <w:tc>
          <w:tcPr>
            <w:tcW w:w="5585" w:type="dxa"/>
            <w:shd w:val="clear" w:color="auto" w:fill="auto"/>
          </w:tcPr>
          <w:p w:rsidR="00C409AA" w:rsidRPr="00CF5CCE" w:rsidRDefault="00C409AA" w:rsidP="006C37B7">
            <w:pPr>
              <w:suppressAutoHyphens w:val="0"/>
              <w:spacing w:before="40" w:after="40" w:line="220" w:lineRule="exact"/>
              <w:ind w:right="113"/>
              <w:rPr>
                <w:sz w:val="18"/>
                <w:szCs w:val="18"/>
              </w:rPr>
            </w:pPr>
            <w:r w:rsidRPr="00CF5CCE">
              <w:rPr>
                <w:sz w:val="18"/>
                <w:szCs w:val="18"/>
              </w:rPr>
              <w:t>Advanced training in gases</w:t>
            </w:r>
          </w:p>
        </w:tc>
      </w:tr>
      <w:tr w:rsidR="00C409AA" w:rsidRPr="00CF5CCE" w:rsidTr="00CF5CCE">
        <w:tc>
          <w:tcPr>
            <w:tcW w:w="1078" w:type="dxa"/>
            <w:shd w:val="clear" w:color="auto" w:fill="auto"/>
          </w:tcPr>
          <w:p w:rsidR="00C409AA" w:rsidRPr="00CF5CCE" w:rsidRDefault="00C409AA" w:rsidP="006C37B7">
            <w:pPr>
              <w:suppressAutoHyphens w:val="0"/>
              <w:spacing w:before="40" w:after="40" w:line="220" w:lineRule="exact"/>
              <w:ind w:right="113"/>
              <w:rPr>
                <w:sz w:val="18"/>
                <w:szCs w:val="18"/>
              </w:rPr>
            </w:pPr>
          </w:p>
        </w:tc>
        <w:tc>
          <w:tcPr>
            <w:tcW w:w="1736" w:type="dxa"/>
            <w:shd w:val="clear" w:color="auto" w:fill="auto"/>
          </w:tcPr>
          <w:p w:rsidR="00C409AA" w:rsidRPr="00CF5CCE" w:rsidRDefault="00C409AA" w:rsidP="006C37B7">
            <w:pPr>
              <w:suppressAutoHyphens w:val="0"/>
              <w:spacing w:before="40" w:after="40" w:line="220" w:lineRule="exact"/>
              <w:ind w:right="113"/>
              <w:rPr>
                <w:sz w:val="18"/>
                <w:szCs w:val="18"/>
              </w:rPr>
            </w:pPr>
            <w:r w:rsidRPr="00CF5CCE">
              <w:rPr>
                <w:sz w:val="18"/>
                <w:szCs w:val="18"/>
              </w:rPr>
              <w:t>3</w:t>
            </w:r>
          </w:p>
        </w:tc>
        <w:tc>
          <w:tcPr>
            <w:tcW w:w="5585" w:type="dxa"/>
            <w:shd w:val="clear" w:color="auto" w:fill="auto"/>
          </w:tcPr>
          <w:p w:rsidR="00C409AA" w:rsidRPr="00CF5CCE" w:rsidRDefault="00C409AA" w:rsidP="006C37B7">
            <w:pPr>
              <w:suppressAutoHyphens w:val="0"/>
              <w:spacing w:before="40" w:after="40" w:line="220" w:lineRule="exact"/>
              <w:ind w:right="113"/>
              <w:rPr>
                <w:sz w:val="18"/>
                <w:szCs w:val="18"/>
              </w:rPr>
            </w:pPr>
            <w:r w:rsidRPr="00CF5CCE">
              <w:rPr>
                <w:sz w:val="18"/>
                <w:szCs w:val="18"/>
              </w:rPr>
              <w:t>Advanced training in chemicals</w:t>
            </w:r>
          </w:p>
        </w:tc>
      </w:tr>
      <w:tr w:rsidR="00C409AA" w:rsidRPr="00CF5CCE" w:rsidTr="00CF5CCE">
        <w:tc>
          <w:tcPr>
            <w:tcW w:w="1078" w:type="dxa"/>
            <w:shd w:val="clear" w:color="auto" w:fill="auto"/>
          </w:tcPr>
          <w:p w:rsidR="00C409AA" w:rsidRPr="00CF5CCE" w:rsidRDefault="00C409AA" w:rsidP="006C37B7">
            <w:pPr>
              <w:suppressAutoHyphens w:val="0"/>
              <w:spacing w:before="40" w:after="40" w:line="220" w:lineRule="exact"/>
              <w:ind w:right="113"/>
              <w:rPr>
                <w:sz w:val="18"/>
                <w:szCs w:val="18"/>
              </w:rPr>
            </w:pPr>
            <w:r w:rsidRPr="00CF5CCE">
              <w:rPr>
                <w:sz w:val="18"/>
                <w:szCs w:val="18"/>
              </w:rPr>
              <w:t>2</w:t>
            </w:r>
          </w:p>
        </w:tc>
        <w:tc>
          <w:tcPr>
            <w:tcW w:w="1736" w:type="dxa"/>
            <w:shd w:val="clear" w:color="auto" w:fill="auto"/>
          </w:tcPr>
          <w:p w:rsidR="00C409AA" w:rsidRPr="00CF5CCE" w:rsidRDefault="00C409AA" w:rsidP="006C37B7">
            <w:pPr>
              <w:suppressAutoHyphens w:val="0"/>
              <w:spacing w:before="40" w:after="40" w:line="220" w:lineRule="exact"/>
              <w:ind w:right="113"/>
              <w:rPr>
                <w:sz w:val="18"/>
                <w:szCs w:val="18"/>
              </w:rPr>
            </w:pPr>
            <w:r w:rsidRPr="00CF5CCE">
              <w:rPr>
                <w:sz w:val="18"/>
                <w:szCs w:val="18"/>
              </w:rPr>
              <w:t>1</w:t>
            </w:r>
          </w:p>
        </w:tc>
        <w:tc>
          <w:tcPr>
            <w:tcW w:w="5585" w:type="dxa"/>
            <w:shd w:val="clear" w:color="auto" w:fill="auto"/>
          </w:tcPr>
          <w:p w:rsidR="00C409AA" w:rsidRPr="00CF5CCE" w:rsidRDefault="00C409AA" w:rsidP="006C37B7">
            <w:pPr>
              <w:suppressAutoHyphens w:val="0"/>
              <w:spacing w:before="40" w:after="40" w:line="220" w:lineRule="exact"/>
              <w:ind w:right="113"/>
              <w:rPr>
                <w:sz w:val="18"/>
                <w:szCs w:val="18"/>
              </w:rPr>
            </w:pPr>
            <w:r w:rsidRPr="00CF5CCE">
              <w:rPr>
                <w:sz w:val="18"/>
                <w:szCs w:val="18"/>
              </w:rPr>
              <w:t>General</w:t>
            </w:r>
          </w:p>
        </w:tc>
      </w:tr>
      <w:tr w:rsidR="00C409AA" w:rsidRPr="00CF5CCE" w:rsidTr="00CF5CCE">
        <w:tc>
          <w:tcPr>
            <w:tcW w:w="1078" w:type="dxa"/>
            <w:shd w:val="clear" w:color="auto" w:fill="auto"/>
          </w:tcPr>
          <w:p w:rsidR="00C409AA" w:rsidRPr="00CF5CCE" w:rsidRDefault="00C409AA" w:rsidP="006C37B7">
            <w:pPr>
              <w:suppressAutoHyphens w:val="0"/>
              <w:spacing w:before="40" w:after="40" w:line="220" w:lineRule="exact"/>
              <w:ind w:right="113"/>
              <w:rPr>
                <w:sz w:val="18"/>
                <w:szCs w:val="18"/>
              </w:rPr>
            </w:pPr>
          </w:p>
        </w:tc>
        <w:tc>
          <w:tcPr>
            <w:tcW w:w="1736" w:type="dxa"/>
            <w:shd w:val="clear" w:color="auto" w:fill="auto"/>
          </w:tcPr>
          <w:p w:rsidR="00C409AA" w:rsidRPr="00CF5CCE" w:rsidRDefault="00C409AA" w:rsidP="006C37B7">
            <w:pPr>
              <w:suppressAutoHyphens w:val="0"/>
              <w:spacing w:before="40" w:after="40" w:line="220" w:lineRule="exact"/>
              <w:ind w:right="113"/>
              <w:rPr>
                <w:sz w:val="18"/>
                <w:szCs w:val="18"/>
              </w:rPr>
            </w:pPr>
            <w:r w:rsidRPr="00CF5CCE">
              <w:rPr>
                <w:sz w:val="18"/>
                <w:szCs w:val="18"/>
              </w:rPr>
              <w:t>2</w:t>
            </w:r>
          </w:p>
        </w:tc>
        <w:tc>
          <w:tcPr>
            <w:tcW w:w="5585" w:type="dxa"/>
            <w:shd w:val="clear" w:color="auto" w:fill="auto"/>
          </w:tcPr>
          <w:p w:rsidR="00C409AA" w:rsidRPr="00CF5CCE" w:rsidRDefault="00C409AA" w:rsidP="006C37B7">
            <w:pPr>
              <w:suppressAutoHyphens w:val="0"/>
              <w:spacing w:before="40" w:after="40" w:line="220" w:lineRule="exact"/>
              <w:ind w:right="113"/>
              <w:rPr>
                <w:sz w:val="18"/>
                <w:szCs w:val="18"/>
              </w:rPr>
            </w:pPr>
            <w:r w:rsidRPr="00CF5CCE">
              <w:rPr>
                <w:sz w:val="18"/>
                <w:szCs w:val="18"/>
              </w:rPr>
              <w:t>Dry cargo vessels</w:t>
            </w:r>
          </w:p>
        </w:tc>
      </w:tr>
      <w:tr w:rsidR="00C409AA" w:rsidRPr="00CF5CCE" w:rsidTr="00CF5CCE">
        <w:tc>
          <w:tcPr>
            <w:tcW w:w="1078" w:type="dxa"/>
            <w:shd w:val="clear" w:color="auto" w:fill="auto"/>
          </w:tcPr>
          <w:p w:rsidR="00C409AA" w:rsidRPr="00CF5CCE" w:rsidRDefault="00C409AA" w:rsidP="006C37B7">
            <w:pPr>
              <w:suppressAutoHyphens w:val="0"/>
              <w:spacing w:before="40" w:after="40" w:line="220" w:lineRule="exact"/>
              <w:ind w:right="113"/>
              <w:rPr>
                <w:sz w:val="18"/>
                <w:szCs w:val="18"/>
              </w:rPr>
            </w:pPr>
          </w:p>
        </w:tc>
        <w:tc>
          <w:tcPr>
            <w:tcW w:w="1736" w:type="dxa"/>
            <w:shd w:val="clear" w:color="auto" w:fill="auto"/>
          </w:tcPr>
          <w:p w:rsidR="00C409AA" w:rsidRPr="00CF5CCE" w:rsidRDefault="00C409AA" w:rsidP="006C37B7">
            <w:pPr>
              <w:suppressAutoHyphens w:val="0"/>
              <w:spacing w:before="40" w:after="40" w:line="220" w:lineRule="exact"/>
              <w:ind w:right="113"/>
              <w:rPr>
                <w:sz w:val="18"/>
                <w:szCs w:val="18"/>
              </w:rPr>
            </w:pPr>
            <w:r w:rsidRPr="00CF5CCE">
              <w:rPr>
                <w:sz w:val="18"/>
                <w:szCs w:val="18"/>
              </w:rPr>
              <w:t>3</w:t>
            </w:r>
          </w:p>
        </w:tc>
        <w:tc>
          <w:tcPr>
            <w:tcW w:w="5585" w:type="dxa"/>
            <w:shd w:val="clear" w:color="auto" w:fill="auto"/>
          </w:tcPr>
          <w:p w:rsidR="00C409AA" w:rsidRPr="00CF5CCE" w:rsidRDefault="00C409AA" w:rsidP="006C37B7">
            <w:pPr>
              <w:suppressAutoHyphens w:val="0"/>
              <w:spacing w:before="40" w:after="40" w:line="220" w:lineRule="exact"/>
              <w:ind w:right="113"/>
              <w:rPr>
                <w:sz w:val="18"/>
                <w:szCs w:val="18"/>
              </w:rPr>
            </w:pPr>
            <w:r w:rsidRPr="00CF5CCE">
              <w:rPr>
                <w:sz w:val="18"/>
                <w:szCs w:val="18"/>
              </w:rPr>
              <w:t>Tank vessels</w:t>
            </w:r>
          </w:p>
        </w:tc>
      </w:tr>
      <w:tr w:rsidR="00C409AA" w:rsidRPr="00CF5CCE" w:rsidTr="00CF5CCE">
        <w:tc>
          <w:tcPr>
            <w:tcW w:w="1078" w:type="dxa"/>
            <w:shd w:val="clear" w:color="auto" w:fill="auto"/>
          </w:tcPr>
          <w:p w:rsidR="00C409AA" w:rsidRPr="00CF5CCE" w:rsidRDefault="00C409AA" w:rsidP="006C37B7">
            <w:pPr>
              <w:suppressAutoHyphens w:val="0"/>
              <w:spacing w:before="40" w:after="40" w:line="220" w:lineRule="exact"/>
              <w:ind w:right="113"/>
              <w:rPr>
                <w:sz w:val="18"/>
                <w:szCs w:val="18"/>
              </w:rPr>
            </w:pPr>
            <w:r w:rsidRPr="00CF5CCE">
              <w:rPr>
                <w:sz w:val="18"/>
                <w:szCs w:val="18"/>
              </w:rPr>
              <w:t>3</w:t>
            </w:r>
          </w:p>
        </w:tc>
        <w:tc>
          <w:tcPr>
            <w:tcW w:w="1736" w:type="dxa"/>
            <w:shd w:val="clear" w:color="auto" w:fill="auto"/>
          </w:tcPr>
          <w:p w:rsidR="00C409AA" w:rsidRPr="00CF5CCE" w:rsidRDefault="00C409AA" w:rsidP="006C37B7">
            <w:pPr>
              <w:suppressAutoHyphens w:val="0"/>
              <w:spacing w:before="40" w:after="40" w:line="220" w:lineRule="exact"/>
              <w:ind w:right="113"/>
              <w:rPr>
                <w:sz w:val="18"/>
                <w:szCs w:val="18"/>
              </w:rPr>
            </w:pPr>
            <w:r w:rsidRPr="00CF5CCE">
              <w:rPr>
                <w:sz w:val="18"/>
                <w:szCs w:val="18"/>
              </w:rPr>
              <w:t>0</w:t>
            </w:r>
          </w:p>
        </w:tc>
        <w:tc>
          <w:tcPr>
            <w:tcW w:w="5585" w:type="dxa"/>
            <w:shd w:val="clear" w:color="auto" w:fill="auto"/>
          </w:tcPr>
          <w:p w:rsidR="00C409AA" w:rsidRPr="00CF5CCE" w:rsidRDefault="00C409AA" w:rsidP="006C37B7">
            <w:pPr>
              <w:suppressAutoHyphens w:val="0"/>
              <w:spacing w:before="40" w:after="40" w:line="220" w:lineRule="exact"/>
              <w:ind w:right="113"/>
              <w:rPr>
                <w:sz w:val="18"/>
                <w:szCs w:val="18"/>
              </w:rPr>
            </w:pPr>
            <w:r w:rsidRPr="00CF5CCE">
              <w:rPr>
                <w:sz w:val="18"/>
                <w:szCs w:val="18"/>
              </w:rPr>
              <w:t>Basic general knowledge</w:t>
            </w:r>
          </w:p>
        </w:tc>
      </w:tr>
      <w:tr w:rsidR="00C409AA" w:rsidRPr="00CF5CCE" w:rsidTr="00CF5CCE">
        <w:tc>
          <w:tcPr>
            <w:tcW w:w="1078" w:type="dxa"/>
            <w:shd w:val="clear" w:color="auto" w:fill="auto"/>
          </w:tcPr>
          <w:p w:rsidR="00C409AA" w:rsidRPr="00CF5CCE" w:rsidRDefault="00C409AA" w:rsidP="006C37B7">
            <w:pPr>
              <w:suppressAutoHyphens w:val="0"/>
              <w:spacing w:before="40" w:after="40" w:line="220" w:lineRule="exact"/>
              <w:ind w:right="113"/>
              <w:rPr>
                <w:sz w:val="18"/>
                <w:szCs w:val="18"/>
              </w:rPr>
            </w:pPr>
          </w:p>
        </w:tc>
        <w:tc>
          <w:tcPr>
            <w:tcW w:w="1736" w:type="dxa"/>
            <w:shd w:val="clear" w:color="auto" w:fill="auto"/>
          </w:tcPr>
          <w:p w:rsidR="00C409AA" w:rsidRPr="00CF5CCE" w:rsidRDefault="00C409AA" w:rsidP="006C37B7">
            <w:pPr>
              <w:suppressAutoHyphens w:val="0"/>
              <w:spacing w:before="40" w:after="40" w:line="220" w:lineRule="exact"/>
              <w:ind w:right="113"/>
              <w:rPr>
                <w:sz w:val="18"/>
                <w:szCs w:val="18"/>
              </w:rPr>
            </w:pPr>
            <w:r w:rsidRPr="00CF5CCE">
              <w:rPr>
                <w:sz w:val="18"/>
                <w:szCs w:val="18"/>
              </w:rPr>
              <w:t>1</w:t>
            </w:r>
          </w:p>
        </w:tc>
        <w:tc>
          <w:tcPr>
            <w:tcW w:w="5585" w:type="dxa"/>
            <w:shd w:val="clear" w:color="auto" w:fill="auto"/>
          </w:tcPr>
          <w:p w:rsidR="00C409AA" w:rsidRPr="00CF5CCE" w:rsidRDefault="00C409AA" w:rsidP="006C37B7">
            <w:pPr>
              <w:suppressAutoHyphens w:val="0"/>
              <w:spacing w:before="40" w:after="40" w:line="220" w:lineRule="exact"/>
              <w:ind w:right="113"/>
              <w:rPr>
                <w:sz w:val="18"/>
                <w:szCs w:val="18"/>
              </w:rPr>
            </w:pPr>
            <w:r w:rsidRPr="00CF5CCE">
              <w:rPr>
                <w:sz w:val="18"/>
                <w:szCs w:val="18"/>
              </w:rPr>
              <w:t>Knowledge of physics and chemistry</w:t>
            </w:r>
          </w:p>
        </w:tc>
      </w:tr>
      <w:tr w:rsidR="00C409AA" w:rsidRPr="00CF5CCE" w:rsidTr="00CF5CCE">
        <w:tc>
          <w:tcPr>
            <w:tcW w:w="1078" w:type="dxa"/>
            <w:shd w:val="clear" w:color="auto" w:fill="auto"/>
          </w:tcPr>
          <w:p w:rsidR="00C409AA" w:rsidRPr="00CF5CCE" w:rsidRDefault="00C409AA" w:rsidP="006C37B7">
            <w:pPr>
              <w:suppressAutoHyphens w:val="0"/>
              <w:spacing w:before="40" w:after="40" w:line="220" w:lineRule="exact"/>
              <w:ind w:right="113"/>
              <w:rPr>
                <w:sz w:val="18"/>
                <w:szCs w:val="18"/>
              </w:rPr>
            </w:pPr>
          </w:p>
        </w:tc>
        <w:tc>
          <w:tcPr>
            <w:tcW w:w="1736" w:type="dxa"/>
            <w:shd w:val="clear" w:color="auto" w:fill="auto"/>
          </w:tcPr>
          <w:p w:rsidR="00C409AA" w:rsidRPr="00CF5CCE" w:rsidRDefault="00C409AA" w:rsidP="006C37B7">
            <w:pPr>
              <w:suppressAutoHyphens w:val="0"/>
              <w:spacing w:before="40" w:after="40" w:line="220" w:lineRule="exact"/>
              <w:ind w:right="113"/>
              <w:rPr>
                <w:sz w:val="18"/>
                <w:szCs w:val="18"/>
              </w:rPr>
            </w:pPr>
            <w:r w:rsidRPr="00CF5CCE">
              <w:rPr>
                <w:sz w:val="18"/>
                <w:szCs w:val="18"/>
              </w:rPr>
              <w:t>2</w:t>
            </w:r>
          </w:p>
        </w:tc>
        <w:tc>
          <w:tcPr>
            <w:tcW w:w="5585" w:type="dxa"/>
            <w:shd w:val="clear" w:color="auto" w:fill="auto"/>
          </w:tcPr>
          <w:p w:rsidR="00C409AA" w:rsidRPr="00CF5CCE" w:rsidRDefault="00C409AA" w:rsidP="006C37B7">
            <w:pPr>
              <w:suppressAutoHyphens w:val="0"/>
              <w:spacing w:before="40" w:after="40" w:line="220" w:lineRule="exact"/>
              <w:ind w:right="113"/>
              <w:rPr>
                <w:sz w:val="18"/>
                <w:szCs w:val="18"/>
              </w:rPr>
            </w:pPr>
            <w:r w:rsidRPr="00CF5CCE">
              <w:rPr>
                <w:sz w:val="18"/>
                <w:szCs w:val="18"/>
              </w:rPr>
              <w:t>Practice</w:t>
            </w:r>
          </w:p>
        </w:tc>
      </w:tr>
      <w:tr w:rsidR="00C409AA" w:rsidRPr="00CF5CCE" w:rsidTr="00CF5CCE">
        <w:tc>
          <w:tcPr>
            <w:tcW w:w="1078" w:type="dxa"/>
            <w:shd w:val="clear" w:color="auto" w:fill="auto"/>
          </w:tcPr>
          <w:p w:rsidR="00C409AA" w:rsidRPr="00CF5CCE" w:rsidRDefault="00C409AA" w:rsidP="006C37B7">
            <w:pPr>
              <w:suppressAutoHyphens w:val="0"/>
              <w:spacing w:before="40" w:after="40" w:line="220" w:lineRule="exact"/>
              <w:ind w:right="113"/>
              <w:rPr>
                <w:sz w:val="18"/>
                <w:szCs w:val="18"/>
              </w:rPr>
            </w:pPr>
          </w:p>
        </w:tc>
        <w:tc>
          <w:tcPr>
            <w:tcW w:w="1736" w:type="dxa"/>
            <w:shd w:val="clear" w:color="auto" w:fill="auto"/>
          </w:tcPr>
          <w:p w:rsidR="00C409AA" w:rsidRPr="00CF5CCE" w:rsidRDefault="00C409AA" w:rsidP="006C37B7">
            <w:pPr>
              <w:suppressAutoHyphens w:val="0"/>
              <w:spacing w:before="40" w:after="40" w:line="220" w:lineRule="exact"/>
              <w:ind w:right="113"/>
              <w:rPr>
                <w:sz w:val="18"/>
                <w:szCs w:val="18"/>
              </w:rPr>
            </w:pPr>
            <w:r w:rsidRPr="00CF5CCE">
              <w:rPr>
                <w:sz w:val="18"/>
                <w:szCs w:val="18"/>
              </w:rPr>
              <w:t>3</w:t>
            </w:r>
          </w:p>
        </w:tc>
        <w:tc>
          <w:tcPr>
            <w:tcW w:w="5585" w:type="dxa"/>
            <w:shd w:val="clear" w:color="auto" w:fill="auto"/>
          </w:tcPr>
          <w:p w:rsidR="00C409AA" w:rsidRPr="00CF5CCE" w:rsidRDefault="00C409AA" w:rsidP="006C37B7">
            <w:pPr>
              <w:suppressAutoHyphens w:val="0"/>
              <w:spacing w:before="40" w:after="40" w:line="220" w:lineRule="exact"/>
              <w:ind w:right="113"/>
              <w:rPr>
                <w:sz w:val="18"/>
                <w:szCs w:val="18"/>
              </w:rPr>
            </w:pPr>
            <w:r w:rsidRPr="00CF5CCE">
              <w:rPr>
                <w:sz w:val="18"/>
                <w:szCs w:val="18"/>
              </w:rPr>
              <w:t>Emergency measures</w:t>
            </w:r>
          </w:p>
        </w:tc>
      </w:tr>
      <w:tr w:rsidR="00C409AA" w:rsidRPr="00CF5CCE" w:rsidTr="00CF5CCE">
        <w:tc>
          <w:tcPr>
            <w:tcW w:w="1078" w:type="dxa"/>
            <w:shd w:val="clear" w:color="auto" w:fill="auto"/>
          </w:tcPr>
          <w:p w:rsidR="00C409AA" w:rsidRPr="00CF5CCE" w:rsidRDefault="00C409AA" w:rsidP="006C37B7">
            <w:pPr>
              <w:suppressAutoHyphens w:val="0"/>
              <w:spacing w:before="40" w:after="40" w:line="220" w:lineRule="exact"/>
              <w:ind w:right="113"/>
              <w:rPr>
                <w:sz w:val="18"/>
                <w:szCs w:val="18"/>
              </w:rPr>
            </w:pPr>
            <w:r w:rsidRPr="00CF5CCE">
              <w:rPr>
                <w:sz w:val="18"/>
                <w:szCs w:val="18"/>
              </w:rPr>
              <w:t>4 to 6</w:t>
            </w:r>
          </w:p>
        </w:tc>
        <w:tc>
          <w:tcPr>
            <w:tcW w:w="1736" w:type="dxa"/>
            <w:shd w:val="clear" w:color="auto" w:fill="auto"/>
          </w:tcPr>
          <w:p w:rsidR="00C409AA" w:rsidRPr="00CF5CCE" w:rsidRDefault="00C409AA" w:rsidP="006C37B7">
            <w:pPr>
              <w:suppressAutoHyphens w:val="0"/>
              <w:spacing w:before="40" w:after="40" w:line="220" w:lineRule="exact"/>
              <w:ind w:right="113"/>
              <w:rPr>
                <w:sz w:val="18"/>
                <w:szCs w:val="18"/>
              </w:rPr>
            </w:pPr>
            <w:r w:rsidRPr="00CF5CCE">
              <w:rPr>
                <w:sz w:val="18"/>
                <w:szCs w:val="18"/>
              </w:rPr>
              <w:t xml:space="preserve">0 to </w:t>
            </w:r>
            <w:del w:id="0" w:author="Croo Henk" w:date="2015-08-21T11:30:00Z">
              <w:r w:rsidRPr="00CF5CCE" w:rsidDel="00BA6B10">
                <w:rPr>
                  <w:sz w:val="18"/>
                  <w:szCs w:val="18"/>
                </w:rPr>
                <w:delText>9</w:delText>
              </w:r>
            </w:del>
            <w:ins w:id="1" w:author="Croo Henk" w:date="2015-08-21T11:30:00Z">
              <w:r w:rsidR="00BA6B10">
                <w:rPr>
                  <w:sz w:val="18"/>
                  <w:szCs w:val="18"/>
                </w:rPr>
                <w:t>12</w:t>
              </w:r>
            </w:ins>
          </w:p>
        </w:tc>
        <w:tc>
          <w:tcPr>
            <w:tcW w:w="5585" w:type="dxa"/>
            <w:shd w:val="clear" w:color="auto" w:fill="auto"/>
          </w:tcPr>
          <w:p w:rsidR="00C409AA" w:rsidRPr="00CF5CCE" w:rsidRDefault="00C409AA" w:rsidP="00DD5254">
            <w:pPr>
              <w:suppressAutoHyphens w:val="0"/>
              <w:spacing w:before="40" w:after="40" w:line="220" w:lineRule="exact"/>
              <w:ind w:right="113"/>
              <w:rPr>
                <w:sz w:val="18"/>
                <w:szCs w:val="18"/>
              </w:rPr>
            </w:pPr>
            <w:r w:rsidRPr="00CF5CCE">
              <w:rPr>
                <w:sz w:val="18"/>
                <w:szCs w:val="18"/>
              </w:rPr>
              <w:t>(Examination objective under</w:t>
            </w:r>
            <w:del w:id="2" w:author="Croo Henk" w:date="2015-08-21T11:34:00Z">
              <w:r w:rsidRPr="00CF5CCE" w:rsidDel="00DD5254">
                <w:rPr>
                  <w:sz w:val="18"/>
                  <w:szCs w:val="18"/>
                </w:rPr>
                <w:delText xml:space="preserve"> 8.2.2.3.1</w:delText>
              </w:r>
            </w:del>
            <w:ins w:id="3" w:author="Croo Henk" w:date="2015-08-21T11:34:00Z">
              <w:r w:rsidR="00DD5254">
                <w:rPr>
                  <w:sz w:val="18"/>
                  <w:szCs w:val="18"/>
                </w:rPr>
                <w:t>3.1.1</w:t>
              </w:r>
            </w:ins>
            <w:ins w:id="4" w:author="Croo Henk" w:date="2015-08-21T13:00:00Z">
              <w:r w:rsidR="00850387">
                <w:rPr>
                  <w:sz w:val="18"/>
                  <w:szCs w:val="18"/>
                </w:rPr>
                <w:t>, 3.2.1 and 3.3.1</w:t>
              </w:r>
            </w:ins>
            <w:r w:rsidRPr="00CF5CCE">
              <w:rPr>
                <w:sz w:val="18"/>
                <w:szCs w:val="18"/>
              </w:rPr>
              <w:t>)</w:t>
            </w:r>
          </w:p>
        </w:tc>
      </w:tr>
      <w:tr w:rsidR="00C409AA" w:rsidRPr="00CF5CCE" w:rsidTr="00CF5CCE">
        <w:tc>
          <w:tcPr>
            <w:tcW w:w="1078" w:type="dxa"/>
            <w:shd w:val="clear" w:color="auto" w:fill="auto"/>
          </w:tcPr>
          <w:p w:rsidR="00C409AA" w:rsidRPr="00CF5CCE" w:rsidRDefault="00C409AA" w:rsidP="006C37B7">
            <w:pPr>
              <w:suppressAutoHyphens w:val="0"/>
              <w:spacing w:before="40" w:after="40" w:line="220" w:lineRule="exact"/>
              <w:ind w:right="113"/>
              <w:rPr>
                <w:sz w:val="18"/>
                <w:szCs w:val="18"/>
              </w:rPr>
            </w:pPr>
            <w:r w:rsidRPr="00CF5CCE">
              <w:rPr>
                <w:sz w:val="18"/>
                <w:szCs w:val="18"/>
              </w:rPr>
              <w:t>7 and 8</w:t>
            </w:r>
          </w:p>
        </w:tc>
        <w:tc>
          <w:tcPr>
            <w:tcW w:w="1736" w:type="dxa"/>
            <w:shd w:val="clear" w:color="auto" w:fill="auto"/>
          </w:tcPr>
          <w:p w:rsidR="00C409AA" w:rsidRPr="00CF5CCE" w:rsidRDefault="00C409AA" w:rsidP="006C37B7">
            <w:pPr>
              <w:suppressAutoHyphens w:val="0"/>
              <w:spacing w:before="40" w:after="40" w:line="220" w:lineRule="exact"/>
              <w:ind w:right="113"/>
              <w:rPr>
                <w:sz w:val="18"/>
                <w:szCs w:val="18"/>
              </w:rPr>
            </w:pPr>
            <w:r w:rsidRPr="00CF5CCE">
              <w:rPr>
                <w:sz w:val="18"/>
                <w:szCs w:val="18"/>
              </w:rPr>
              <w:t>0 to 9</w:t>
            </w:r>
            <w:ins w:id="5" w:author="Croo Henk" w:date="2015-08-21T11:31:00Z">
              <w:r w:rsidR="00BA6B10">
                <w:rPr>
                  <w:sz w:val="18"/>
                  <w:szCs w:val="18"/>
                </w:rPr>
                <w:t>9</w:t>
              </w:r>
            </w:ins>
          </w:p>
        </w:tc>
        <w:tc>
          <w:tcPr>
            <w:tcW w:w="5585" w:type="dxa"/>
            <w:shd w:val="clear" w:color="auto" w:fill="auto"/>
          </w:tcPr>
          <w:p w:rsidR="00C409AA" w:rsidRPr="00CF5CCE" w:rsidRDefault="00C409AA" w:rsidP="006C37B7">
            <w:pPr>
              <w:suppressAutoHyphens w:val="0"/>
              <w:spacing w:before="40" w:after="40" w:line="220" w:lineRule="exact"/>
              <w:ind w:right="113"/>
              <w:rPr>
                <w:sz w:val="18"/>
                <w:szCs w:val="18"/>
              </w:rPr>
            </w:pPr>
            <w:r w:rsidRPr="00CF5CCE">
              <w:rPr>
                <w:sz w:val="18"/>
                <w:szCs w:val="18"/>
              </w:rPr>
              <w:t>(Continuous numbering – maximum 99 questions possible)</w:t>
            </w:r>
          </w:p>
        </w:tc>
      </w:tr>
    </w:tbl>
    <w:p w:rsidR="00C409AA" w:rsidRPr="00D3665F" w:rsidRDefault="00C409AA" w:rsidP="009C5674">
      <w:pPr>
        <w:pStyle w:val="SingleTxtG"/>
        <w:spacing w:before="240"/>
      </w:pPr>
      <w:r w:rsidRPr="00D3665F">
        <w:t xml:space="preserve">A </w:t>
      </w:r>
      <w:r w:rsidR="00C47276">
        <w:t>"</w:t>
      </w:r>
      <w:r w:rsidRPr="00D3665F">
        <w:t>0</w:t>
      </w:r>
      <w:r w:rsidR="00C47276">
        <w:t>"</w:t>
      </w:r>
      <w:r w:rsidRPr="00D3665F">
        <w:t xml:space="preserve"> is sometimes used to fill empty spaces.</w:t>
      </w:r>
    </w:p>
    <w:p w:rsidR="00C409AA" w:rsidRPr="00D3665F" w:rsidRDefault="00C409AA" w:rsidP="00C409AA">
      <w:pPr>
        <w:pStyle w:val="SingleTxtG"/>
      </w:pPr>
      <w:r w:rsidRPr="00D3665F">
        <w:t>Examples:</w:t>
      </w:r>
    </w:p>
    <w:p w:rsidR="00C409AA" w:rsidRPr="00D3665F" w:rsidRDefault="00C409AA" w:rsidP="00C409AA">
      <w:pPr>
        <w:pStyle w:val="SingleTxtG"/>
      </w:pPr>
      <w:r w:rsidRPr="00D3665F">
        <w:t>110 06.0-01</w:t>
      </w:r>
      <w:r w:rsidRPr="00D3665F">
        <w:tab/>
        <w:t>Basic training – general – basic general knowledge – examination objective 6 – question No. 1.</w:t>
      </w:r>
    </w:p>
    <w:p w:rsidR="00C409AA" w:rsidRPr="00D3665F" w:rsidRDefault="00C409AA" w:rsidP="00C409AA">
      <w:pPr>
        <w:pStyle w:val="SingleTxtG"/>
      </w:pPr>
      <w:r w:rsidRPr="00D3665F">
        <w:t>231 01.1-11</w:t>
      </w:r>
      <w:r w:rsidRPr="00D3665F">
        <w:tab/>
      </w:r>
      <w:proofErr w:type="gramStart"/>
      <w:r w:rsidRPr="00D3665F">
        <w:t>Advanced</w:t>
      </w:r>
      <w:proofErr w:type="gramEnd"/>
      <w:r w:rsidRPr="00D3665F">
        <w:t xml:space="preserve"> training in gases – transport by tank vessels – knowledge of physics and chemistry – examination objective 1.1 – </w:t>
      </w:r>
      <w:r w:rsidR="00832AE3">
        <w:t>q</w:t>
      </w:r>
      <w:r w:rsidRPr="00D3665F">
        <w:t>uestion No. 11.</w:t>
      </w:r>
    </w:p>
    <w:p w:rsidR="00C409AA" w:rsidRPr="00D3665F" w:rsidRDefault="00C409AA" w:rsidP="00807AED">
      <w:pPr>
        <w:pStyle w:val="SingleTxtG"/>
        <w:spacing w:after="240"/>
      </w:pPr>
      <w:r w:rsidRPr="00D3665F">
        <w:t>33</w:t>
      </w:r>
      <w:del w:id="6" w:author="Croo Henk" w:date="2015-08-21T13:33:00Z">
        <w:r w:rsidRPr="00D3665F" w:rsidDel="002E144B">
          <w:delText>2</w:delText>
        </w:r>
      </w:del>
      <w:ins w:id="7" w:author="Croo Henk" w:date="2015-08-21T13:33:00Z">
        <w:r w:rsidR="002E144B">
          <w:t>1</w:t>
        </w:r>
      </w:ins>
      <w:r w:rsidRPr="00D3665F">
        <w:t xml:space="preserve"> 1</w:t>
      </w:r>
      <w:r w:rsidR="002E144B">
        <w:t>2</w:t>
      </w:r>
      <w:r w:rsidRPr="00D3665F">
        <w:t>.0-16</w:t>
      </w:r>
      <w:r w:rsidRPr="00D3665F">
        <w:tab/>
        <w:t>Advanced training in chemicals – transport by tank vessels –</w:t>
      </w:r>
      <w:del w:id="8" w:author="Croo Henk" w:date="2015-08-21T11:41:00Z">
        <w:r w:rsidRPr="00D3665F" w:rsidDel="004E389F">
          <w:delText xml:space="preserve"> practice </w:delText>
        </w:r>
      </w:del>
      <w:ins w:id="9" w:author="Croo Henk" w:date="2015-08-21T11:41:00Z">
        <w:r w:rsidR="004E389F">
          <w:t>k</w:t>
        </w:r>
        <w:r w:rsidR="004E389F" w:rsidRPr="00D3665F">
          <w:t xml:space="preserve">nowledge of physics and chemistry </w:t>
        </w:r>
      </w:ins>
      <w:r w:rsidRPr="00D3665F">
        <w:t>– examination objective 12 – question No. 16.</w:t>
      </w:r>
    </w:p>
    <w:tbl>
      <w:tblPr>
        <w:tblW w:w="0" w:type="auto"/>
        <w:tblInd w:w="1134" w:type="dxa"/>
        <w:tblLayout w:type="fixed"/>
        <w:tblCellMar>
          <w:left w:w="0" w:type="dxa"/>
          <w:right w:w="0" w:type="dxa"/>
        </w:tblCellMar>
        <w:tblLook w:val="01E0" w:firstRow="1" w:lastRow="1" w:firstColumn="1" w:lastColumn="1" w:noHBand="0" w:noVBand="0"/>
      </w:tblPr>
      <w:tblGrid>
        <w:gridCol w:w="266"/>
        <w:gridCol w:w="236"/>
        <w:gridCol w:w="264"/>
        <w:gridCol w:w="400"/>
        <w:gridCol w:w="300"/>
        <w:gridCol w:w="998"/>
        <w:gridCol w:w="3401"/>
        <w:gridCol w:w="1601"/>
      </w:tblGrid>
      <w:tr w:rsidR="00C409AA" w:rsidRPr="00D3665F" w:rsidTr="0005577A">
        <w:tc>
          <w:tcPr>
            <w:tcW w:w="266" w:type="dxa"/>
          </w:tcPr>
          <w:p w:rsidR="00C409AA" w:rsidRPr="00D3665F" w:rsidRDefault="00C409AA" w:rsidP="0005577A">
            <w:pPr>
              <w:tabs>
                <w:tab w:val="left" w:pos="1701"/>
                <w:tab w:val="left" w:pos="2268"/>
                <w:tab w:val="left" w:pos="2835"/>
                <w:tab w:val="left" w:pos="3402"/>
                <w:tab w:val="left" w:pos="3969"/>
              </w:tabs>
              <w:suppressAutoHyphens w:val="0"/>
              <w:spacing w:after="120"/>
              <w:jc w:val="both"/>
              <w:rPr>
                <w:spacing w:val="4"/>
                <w:w w:val="103"/>
                <w:kern w:val="14"/>
              </w:rPr>
            </w:pPr>
            <w:r w:rsidRPr="00D3665F">
              <w:rPr>
                <w:spacing w:val="4"/>
                <w:w w:val="103"/>
                <w:kern w:val="14"/>
              </w:rPr>
              <w:t>3</w:t>
            </w:r>
          </w:p>
        </w:tc>
        <w:tc>
          <w:tcPr>
            <w:tcW w:w="2198" w:type="dxa"/>
            <w:gridSpan w:val="5"/>
          </w:tcPr>
          <w:p w:rsidR="00C409AA" w:rsidRPr="00D3665F" w:rsidRDefault="00083142" w:rsidP="0005577A">
            <w:pPr>
              <w:tabs>
                <w:tab w:val="left" w:pos="1701"/>
                <w:tab w:val="left" w:pos="2268"/>
                <w:tab w:val="left" w:pos="2835"/>
                <w:tab w:val="left" w:pos="3402"/>
                <w:tab w:val="left" w:pos="3969"/>
              </w:tabs>
              <w:suppressAutoHyphens w:val="0"/>
              <w:spacing w:after="120"/>
              <w:jc w:val="both"/>
              <w:rPr>
                <w:spacing w:val="4"/>
                <w:w w:val="103"/>
                <w:kern w:val="14"/>
              </w:rPr>
            </w:pPr>
            <w:r>
              <w:rPr>
                <w:noProof/>
                <w:spacing w:val="4"/>
                <w:kern w:val="14"/>
                <w:lang w:eastAsia="en-GB"/>
              </w:rPr>
              <mc:AlternateContent>
                <mc:Choice Requires="wps">
                  <w:drawing>
                    <wp:anchor distT="0" distB="0" distL="114300" distR="114300" simplePos="0" relativeHeight="251657728" behindDoc="0" locked="0" layoutInCell="1" allowOverlap="1" wp14:anchorId="0A45BE0F" wp14:editId="3098FDCC">
                      <wp:simplePos x="0" y="0"/>
                      <wp:positionH relativeFrom="column">
                        <wp:posOffset>63500</wp:posOffset>
                      </wp:positionH>
                      <wp:positionV relativeFrom="paragraph">
                        <wp:posOffset>79375</wp:posOffset>
                      </wp:positionV>
                      <wp:extent cx="1033145" cy="0"/>
                      <wp:effectExtent l="6350" t="60325" r="17780" b="53975"/>
                      <wp:wrapNone/>
                      <wp:docPr id="11"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33145"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pt,6.25pt" to="86.35pt,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">
                      <v:stroke endarrow="block"/>
                    </v:line>
                  </w:pict>
                </mc:Fallback>
              </mc:AlternateContent>
            </w:r>
          </w:p>
        </w:tc>
        <w:tc>
          <w:tcPr>
            <w:tcW w:w="3401" w:type="dxa"/>
          </w:tcPr>
          <w:p w:rsidR="00C409AA" w:rsidRPr="00D3665F" w:rsidRDefault="00C409AA" w:rsidP="0005577A">
            <w:pPr>
              <w:tabs>
                <w:tab w:val="left" w:pos="1701"/>
                <w:tab w:val="left" w:pos="2268"/>
                <w:tab w:val="left" w:pos="2835"/>
                <w:tab w:val="left" w:pos="3402"/>
                <w:tab w:val="left" w:pos="3969"/>
              </w:tabs>
              <w:suppressAutoHyphens w:val="0"/>
              <w:spacing w:after="120"/>
              <w:jc w:val="both"/>
              <w:rPr>
                <w:spacing w:val="4"/>
                <w:w w:val="103"/>
                <w:kern w:val="14"/>
              </w:rPr>
            </w:pPr>
            <w:r w:rsidRPr="00D3665F">
              <w:rPr>
                <w:spacing w:val="4"/>
                <w:w w:val="103"/>
                <w:kern w:val="14"/>
              </w:rPr>
              <w:t>Advanced training in chemicals</w:t>
            </w:r>
          </w:p>
        </w:tc>
        <w:tc>
          <w:tcPr>
            <w:tcW w:w="1601" w:type="dxa"/>
          </w:tcPr>
          <w:p w:rsidR="00C409AA" w:rsidRPr="00D3665F" w:rsidRDefault="00C409AA" w:rsidP="0005577A">
            <w:pPr>
              <w:tabs>
                <w:tab w:val="left" w:pos="1701"/>
                <w:tab w:val="left" w:pos="2268"/>
                <w:tab w:val="left" w:pos="2835"/>
                <w:tab w:val="left" w:pos="3402"/>
                <w:tab w:val="left" w:pos="3969"/>
              </w:tabs>
              <w:suppressAutoHyphens w:val="0"/>
              <w:spacing w:after="120"/>
              <w:jc w:val="both"/>
              <w:rPr>
                <w:spacing w:val="4"/>
                <w:w w:val="103"/>
                <w:kern w:val="14"/>
              </w:rPr>
            </w:pPr>
          </w:p>
        </w:tc>
      </w:tr>
      <w:tr w:rsidR="00C409AA" w:rsidRPr="00D3665F" w:rsidTr="0005577A">
        <w:tc>
          <w:tcPr>
            <w:tcW w:w="266" w:type="dxa"/>
          </w:tcPr>
          <w:p w:rsidR="00C409AA" w:rsidRPr="00D3665F" w:rsidRDefault="00C409AA" w:rsidP="0005577A">
            <w:pPr>
              <w:tabs>
                <w:tab w:val="left" w:pos="1701"/>
                <w:tab w:val="left" w:pos="2268"/>
                <w:tab w:val="left" w:pos="2835"/>
                <w:tab w:val="left" w:pos="3402"/>
                <w:tab w:val="left" w:pos="3969"/>
              </w:tabs>
              <w:suppressAutoHyphens w:val="0"/>
              <w:spacing w:after="120"/>
              <w:jc w:val="both"/>
              <w:rPr>
                <w:spacing w:val="4"/>
                <w:w w:val="103"/>
                <w:kern w:val="14"/>
              </w:rPr>
            </w:pPr>
          </w:p>
        </w:tc>
        <w:tc>
          <w:tcPr>
            <w:tcW w:w="236" w:type="dxa"/>
          </w:tcPr>
          <w:p w:rsidR="00C409AA" w:rsidRPr="00D3665F" w:rsidRDefault="00C409AA" w:rsidP="0005577A">
            <w:pPr>
              <w:tabs>
                <w:tab w:val="left" w:pos="1701"/>
                <w:tab w:val="left" w:pos="2268"/>
                <w:tab w:val="left" w:pos="2835"/>
                <w:tab w:val="left" w:pos="3402"/>
                <w:tab w:val="left" w:pos="3969"/>
              </w:tabs>
              <w:suppressAutoHyphens w:val="0"/>
              <w:spacing w:after="120"/>
              <w:jc w:val="both"/>
              <w:rPr>
                <w:spacing w:val="4"/>
                <w:w w:val="103"/>
                <w:kern w:val="14"/>
              </w:rPr>
            </w:pPr>
            <w:r w:rsidRPr="00D3665F">
              <w:rPr>
                <w:spacing w:val="4"/>
                <w:w w:val="103"/>
                <w:kern w:val="14"/>
              </w:rPr>
              <w:t>3</w:t>
            </w:r>
          </w:p>
        </w:tc>
        <w:tc>
          <w:tcPr>
            <w:tcW w:w="1962" w:type="dxa"/>
            <w:gridSpan w:val="4"/>
          </w:tcPr>
          <w:p w:rsidR="00C409AA" w:rsidRPr="00D3665F" w:rsidRDefault="00083142" w:rsidP="0005577A">
            <w:pPr>
              <w:tabs>
                <w:tab w:val="left" w:pos="1701"/>
                <w:tab w:val="left" w:pos="2268"/>
                <w:tab w:val="left" w:pos="2835"/>
                <w:tab w:val="left" w:pos="3402"/>
                <w:tab w:val="left" w:pos="3969"/>
              </w:tabs>
              <w:suppressAutoHyphens w:val="0"/>
              <w:spacing w:after="120"/>
              <w:jc w:val="both"/>
              <w:rPr>
                <w:spacing w:val="4"/>
                <w:w w:val="103"/>
                <w:kern w:val="14"/>
              </w:rPr>
            </w:pPr>
            <w:r>
              <w:rPr>
                <w:noProof/>
                <w:spacing w:val="4"/>
                <w:kern w:val="14"/>
                <w:lang w:eastAsia="en-GB"/>
              </w:rPr>
              <mc:AlternateContent>
                <mc:Choice Requires="wps">
                  <w:drawing>
                    <wp:anchor distT="0" distB="0" distL="114300" distR="114300" simplePos="0" relativeHeight="251658752" behindDoc="0" locked="0" layoutInCell="1" allowOverlap="1" wp14:anchorId="784D455C" wp14:editId="476ADAD9">
                      <wp:simplePos x="0" y="0"/>
                      <wp:positionH relativeFrom="column">
                        <wp:posOffset>48895</wp:posOffset>
                      </wp:positionH>
                      <wp:positionV relativeFrom="paragraph">
                        <wp:posOffset>79375</wp:posOffset>
                      </wp:positionV>
                      <wp:extent cx="889000" cy="0"/>
                      <wp:effectExtent l="10795" t="60325" r="14605" b="53975"/>
                      <wp:wrapNone/>
                      <wp:docPr id="10"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890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5pt,6.25pt" to="73.85pt,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">
                      <v:stroke endarrow="block"/>
                    </v:line>
                  </w:pict>
                </mc:Fallback>
              </mc:AlternateContent>
            </w:r>
          </w:p>
        </w:tc>
        <w:tc>
          <w:tcPr>
            <w:tcW w:w="3401" w:type="dxa"/>
          </w:tcPr>
          <w:p w:rsidR="00C409AA" w:rsidRPr="00D3665F" w:rsidRDefault="00C409AA" w:rsidP="0005577A">
            <w:pPr>
              <w:tabs>
                <w:tab w:val="left" w:pos="1701"/>
                <w:tab w:val="left" w:pos="2268"/>
                <w:tab w:val="left" w:pos="2835"/>
                <w:tab w:val="left" w:pos="3402"/>
                <w:tab w:val="left" w:pos="3969"/>
              </w:tabs>
              <w:suppressAutoHyphens w:val="0"/>
              <w:spacing w:after="120"/>
              <w:jc w:val="both"/>
              <w:rPr>
                <w:spacing w:val="4"/>
                <w:w w:val="103"/>
                <w:kern w:val="14"/>
              </w:rPr>
            </w:pPr>
            <w:r w:rsidRPr="00D3665F">
              <w:rPr>
                <w:spacing w:val="4"/>
                <w:w w:val="103"/>
                <w:kern w:val="14"/>
              </w:rPr>
              <w:t>Tank vessels</w:t>
            </w:r>
          </w:p>
        </w:tc>
        <w:tc>
          <w:tcPr>
            <w:tcW w:w="1601" w:type="dxa"/>
          </w:tcPr>
          <w:p w:rsidR="00C409AA" w:rsidRPr="00D3665F" w:rsidRDefault="00C409AA" w:rsidP="0005577A">
            <w:pPr>
              <w:tabs>
                <w:tab w:val="left" w:pos="1701"/>
                <w:tab w:val="left" w:pos="2268"/>
                <w:tab w:val="left" w:pos="2835"/>
                <w:tab w:val="left" w:pos="3402"/>
                <w:tab w:val="left" w:pos="3969"/>
              </w:tabs>
              <w:suppressAutoHyphens w:val="0"/>
              <w:spacing w:after="120"/>
              <w:jc w:val="both"/>
              <w:rPr>
                <w:spacing w:val="4"/>
                <w:w w:val="103"/>
                <w:kern w:val="14"/>
              </w:rPr>
            </w:pPr>
          </w:p>
        </w:tc>
      </w:tr>
      <w:tr w:rsidR="00C409AA" w:rsidRPr="00D3665F" w:rsidTr="0005577A">
        <w:tc>
          <w:tcPr>
            <w:tcW w:w="266" w:type="dxa"/>
          </w:tcPr>
          <w:p w:rsidR="00C409AA" w:rsidRPr="00D3665F" w:rsidRDefault="00C409AA" w:rsidP="0005577A">
            <w:pPr>
              <w:tabs>
                <w:tab w:val="left" w:pos="1701"/>
                <w:tab w:val="left" w:pos="2268"/>
                <w:tab w:val="left" w:pos="2835"/>
                <w:tab w:val="left" w:pos="3402"/>
                <w:tab w:val="left" w:pos="3969"/>
              </w:tabs>
              <w:suppressAutoHyphens w:val="0"/>
              <w:spacing w:after="120"/>
              <w:jc w:val="both"/>
              <w:rPr>
                <w:spacing w:val="4"/>
                <w:w w:val="103"/>
                <w:kern w:val="14"/>
              </w:rPr>
            </w:pPr>
          </w:p>
        </w:tc>
        <w:tc>
          <w:tcPr>
            <w:tcW w:w="236" w:type="dxa"/>
          </w:tcPr>
          <w:p w:rsidR="00C409AA" w:rsidRPr="00D3665F" w:rsidRDefault="00C409AA" w:rsidP="0005577A">
            <w:pPr>
              <w:tabs>
                <w:tab w:val="left" w:pos="1701"/>
                <w:tab w:val="left" w:pos="2268"/>
                <w:tab w:val="left" w:pos="2835"/>
                <w:tab w:val="left" w:pos="3402"/>
                <w:tab w:val="left" w:pos="3969"/>
              </w:tabs>
              <w:suppressAutoHyphens w:val="0"/>
              <w:spacing w:after="120"/>
              <w:jc w:val="both"/>
              <w:rPr>
                <w:spacing w:val="4"/>
                <w:w w:val="103"/>
                <w:kern w:val="14"/>
              </w:rPr>
            </w:pPr>
          </w:p>
        </w:tc>
        <w:tc>
          <w:tcPr>
            <w:tcW w:w="264" w:type="dxa"/>
          </w:tcPr>
          <w:p w:rsidR="00C409AA" w:rsidRPr="00D3665F" w:rsidRDefault="00C409AA" w:rsidP="0005577A">
            <w:pPr>
              <w:tabs>
                <w:tab w:val="left" w:pos="1701"/>
                <w:tab w:val="left" w:pos="2268"/>
                <w:tab w:val="left" w:pos="2835"/>
                <w:tab w:val="left" w:pos="3402"/>
                <w:tab w:val="left" w:pos="3969"/>
              </w:tabs>
              <w:suppressAutoHyphens w:val="0"/>
              <w:spacing w:after="120"/>
              <w:jc w:val="both"/>
              <w:rPr>
                <w:spacing w:val="4"/>
                <w:w w:val="103"/>
                <w:kern w:val="14"/>
              </w:rPr>
            </w:pPr>
            <w:del w:id="10" w:author="Croo Henk" w:date="2015-08-21T11:38:00Z">
              <w:r w:rsidRPr="00D3665F" w:rsidDel="00DD5254">
                <w:rPr>
                  <w:spacing w:val="4"/>
                  <w:w w:val="103"/>
                  <w:kern w:val="14"/>
                </w:rPr>
                <w:delText>2</w:delText>
              </w:r>
            </w:del>
            <w:ins w:id="11" w:author="Croo Henk" w:date="2015-08-21T11:38:00Z">
              <w:r w:rsidR="00DD5254">
                <w:rPr>
                  <w:spacing w:val="4"/>
                  <w:w w:val="103"/>
                  <w:kern w:val="14"/>
                </w:rPr>
                <w:t>1</w:t>
              </w:r>
            </w:ins>
          </w:p>
        </w:tc>
        <w:tc>
          <w:tcPr>
            <w:tcW w:w="1698" w:type="dxa"/>
            <w:gridSpan w:val="3"/>
          </w:tcPr>
          <w:p w:rsidR="00C409AA" w:rsidRPr="00D3665F" w:rsidRDefault="00083142" w:rsidP="0005577A">
            <w:pPr>
              <w:tabs>
                <w:tab w:val="left" w:pos="1701"/>
                <w:tab w:val="left" w:pos="2268"/>
                <w:tab w:val="left" w:pos="2835"/>
                <w:tab w:val="left" w:pos="3402"/>
                <w:tab w:val="left" w:pos="3969"/>
              </w:tabs>
              <w:suppressAutoHyphens w:val="0"/>
              <w:spacing w:after="120"/>
              <w:jc w:val="both"/>
              <w:rPr>
                <w:spacing w:val="4"/>
                <w:w w:val="103"/>
                <w:kern w:val="14"/>
              </w:rPr>
            </w:pPr>
            <w:r>
              <w:rPr>
                <w:noProof/>
                <w:spacing w:val="4"/>
                <w:kern w:val="14"/>
                <w:lang w:eastAsia="en-GB"/>
              </w:rPr>
              <mc:AlternateContent>
                <mc:Choice Requires="wps">
                  <w:drawing>
                    <wp:anchor distT="0" distB="0" distL="114300" distR="114300" simplePos="0" relativeHeight="251659776" behindDoc="0" locked="0" layoutInCell="1" allowOverlap="1" wp14:anchorId="695A9D8E" wp14:editId="545B51E9">
                      <wp:simplePos x="0" y="0"/>
                      <wp:positionH relativeFrom="column">
                        <wp:posOffset>59055</wp:posOffset>
                      </wp:positionH>
                      <wp:positionV relativeFrom="paragraph">
                        <wp:posOffset>85725</wp:posOffset>
                      </wp:positionV>
                      <wp:extent cx="702310" cy="0"/>
                      <wp:effectExtent l="11430" t="57150" r="19685" b="57150"/>
                      <wp:wrapNone/>
                      <wp:docPr id="9"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0231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65pt,6.75pt" to="59.95pt,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">
                      <v:stroke endarrow="block"/>
                    </v:line>
                  </w:pict>
                </mc:Fallback>
              </mc:AlternateContent>
            </w:r>
          </w:p>
        </w:tc>
        <w:tc>
          <w:tcPr>
            <w:tcW w:w="3401" w:type="dxa"/>
          </w:tcPr>
          <w:p w:rsidR="00C409AA" w:rsidRPr="00D3665F" w:rsidRDefault="00C409AA" w:rsidP="0005577A">
            <w:pPr>
              <w:tabs>
                <w:tab w:val="left" w:pos="1701"/>
                <w:tab w:val="left" w:pos="2268"/>
                <w:tab w:val="left" w:pos="2835"/>
                <w:tab w:val="left" w:pos="3402"/>
                <w:tab w:val="left" w:pos="3969"/>
              </w:tabs>
              <w:suppressAutoHyphens w:val="0"/>
              <w:spacing w:after="120"/>
              <w:jc w:val="both"/>
              <w:rPr>
                <w:spacing w:val="4"/>
                <w:w w:val="103"/>
                <w:kern w:val="14"/>
              </w:rPr>
            </w:pPr>
            <w:del w:id="12" w:author="Croo Henk" w:date="2015-08-21T11:38:00Z">
              <w:r w:rsidRPr="00D3665F" w:rsidDel="00DD5254">
                <w:rPr>
                  <w:spacing w:val="4"/>
                  <w:w w:val="103"/>
                  <w:kern w:val="14"/>
                </w:rPr>
                <w:delText>Practice</w:delText>
              </w:r>
            </w:del>
            <w:ins w:id="13" w:author="Croo Henk" w:date="2015-08-21T11:39:00Z">
              <w:r w:rsidR="00DD5254" w:rsidRPr="00D3665F">
                <w:t xml:space="preserve"> Knowledge of physics and chemistry</w:t>
              </w:r>
            </w:ins>
          </w:p>
        </w:tc>
        <w:tc>
          <w:tcPr>
            <w:tcW w:w="1601" w:type="dxa"/>
          </w:tcPr>
          <w:p w:rsidR="00C409AA" w:rsidRPr="00D3665F" w:rsidRDefault="00C409AA" w:rsidP="0005577A">
            <w:pPr>
              <w:tabs>
                <w:tab w:val="left" w:pos="1701"/>
                <w:tab w:val="left" w:pos="2268"/>
                <w:tab w:val="left" w:pos="2835"/>
                <w:tab w:val="left" w:pos="3402"/>
                <w:tab w:val="left" w:pos="3969"/>
              </w:tabs>
              <w:suppressAutoHyphens w:val="0"/>
              <w:spacing w:after="120"/>
              <w:jc w:val="both"/>
              <w:rPr>
                <w:spacing w:val="4"/>
                <w:w w:val="103"/>
                <w:kern w:val="14"/>
              </w:rPr>
            </w:pPr>
          </w:p>
        </w:tc>
      </w:tr>
      <w:tr w:rsidR="00C409AA" w:rsidRPr="00D3665F" w:rsidTr="0005577A">
        <w:tc>
          <w:tcPr>
            <w:tcW w:w="266" w:type="dxa"/>
          </w:tcPr>
          <w:p w:rsidR="00C409AA" w:rsidRPr="00D3665F" w:rsidRDefault="00C409AA" w:rsidP="0005577A">
            <w:pPr>
              <w:tabs>
                <w:tab w:val="left" w:pos="1701"/>
                <w:tab w:val="left" w:pos="2268"/>
                <w:tab w:val="left" w:pos="2835"/>
                <w:tab w:val="left" w:pos="3402"/>
                <w:tab w:val="left" w:pos="3969"/>
              </w:tabs>
              <w:suppressAutoHyphens w:val="0"/>
              <w:spacing w:after="120"/>
              <w:jc w:val="both"/>
              <w:rPr>
                <w:spacing w:val="4"/>
                <w:w w:val="103"/>
                <w:kern w:val="14"/>
              </w:rPr>
            </w:pPr>
          </w:p>
        </w:tc>
        <w:tc>
          <w:tcPr>
            <w:tcW w:w="236" w:type="dxa"/>
          </w:tcPr>
          <w:p w:rsidR="00C409AA" w:rsidRPr="00D3665F" w:rsidRDefault="00C409AA" w:rsidP="0005577A">
            <w:pPr>
              <w:tabs>
                <w:tab w:val="left" w:pos="1701"/>
                <w:tab w:val="left" w:pos="2268"/>
                <w:tab w:val="left" w:pos="2835"/>
                <w:tab w:val="left" w:pos="3402"/>
                <w:tab w:val="left" w:pos="3969"/>
              </w:tabs>
              <w:suppressAutoHyphens w:val="0"/>
              <w:spacing w:after="120"/>
              <w:jc w:val="both"/>
              <w:rPr>
                <w:spacing w:val="4"/>
                <w:w w:val="103"/>
                <w:kern w:val="14"/>
              </w:rPr>
            </w:pPr>
          </w:p>
        </w:tc>
        <w:tc>
          <w:tcPr>
            <w:tcW w:w="264" w:type="dxa"/>
          </w:tcPr>
          <w:p w:rsidR="00C409AA" w:rsidRPr="00D3665F" w:rsidRDefault="00C409AA" w:rsidP="0005577A">
            <w:pPr>
              <w:tabs>
                <w:tab w:val="left" w:pos="1701"/>
                <w:tab w:val="left" w:pos="2268"/>
                <w:tab w:val="left" w:pos="2835"/>
                <w:tab w:val="left" w:pos="3402"/>
                <w:tab w:val="left" w:pos="3969"/>
              </w:tabs>
              <w:suppressAutoHyphens w:val="0"/>
              <w:spacing w:after="120"/>
              <w:jc w:val="both"/>
              <w:rPr>
                <w:spacing w:val="4"/>
                <w:w w:val="103"/>
                <w:kern w:val="14"/>
              </w:rPr>
            </w:pPr>
          </w:p>
        </w:tc>
        <w:tc>
          <w:tcPr>
            <w:tcW w:w="400" w:type="dxa"/>
          </w:tcPr>
          <w:p w:rsidR="00C409AA" w:rsidRPr="00D3665F" w:rsidRDefault="00C409AA" w:rsidP="0005577A">
            <w:pPr>
              <w:tabs>
                <w:tab w:val="left" w:pos="1701"/>
                <w:tab w:val="left" w:pos="2268"/>
                <w:tab w:val="left" w:pos="2835"/>
                <w:tab w:val="left" w:pos="3402"/>
                <w:tab w:val="left" w:pos="3969"/>
              </w:tabs>
              <w:suppressAutoHyphens w:val="0"/>
              <w:spacing w:after="120"/>
              <w:jc w:val="both"/>
              <w:rPr>
                <w:spacing w:val="4"/>
                <w:w w:val="103"/>
                <w:kern w:val="14"/>
              </w:rPr>
            </w:pPr>
            <w:r w:rsidRPr="00D3665F">
              <w:rPr>
                <w:spacing w:val="4"/>
                <w:w w:val="103"/>
                <w:kern w:val="14"/>
              </w:rPr>
              <w:t>12.0</w:t>
            </w:r>
          </w:p>
        </w:tc>
        <w:tc>
          <w:tcPr>
            <w:tcW w:w="1298" w:type="dxa"/>
            <w:gridSpan w:val="2"/>
          </w:tcPr>
          <w:p w:rsidR="00C409AA" w:rsidRPr="00D3665F" w:rsidRDefault="00083142" w:rsidP="0005577A">
            <w:pPr>
              <w:tabs>
                <w:tab w:val="left" w:pos="1701"/>
                <w:tab w:val="left" w:pos="2268"/>
                <w:tab w:val="left" w:pos="2835"/>
                <w:tab w:val="left" w:pos="3402"/>
                <w:tab w:val="left" w:pos="3969"/>
              </w:tabs>
              <w:suppressAutoHyphens w:val="0"/>
              <w:spacing w:after="120"/>
              <w:jc w:val="both"/>
              <w:rPr>
                <w:spacing w:val="4"/>
                <w:w w:val="103"/>
                <w:kern w:val="14"/>
              </w:rPr>
            </w:pPr>
            <w:r>
              <w:rPr>
                <w:noProof/>
                <w:spacing w:val="4"/>
                <w:kern w:val="14"/>
                <w:lang w:eastAsia="en-GB"/>
              </w:rPr>
              <mc:AlternateContent>
                <mc:Choice Requires="wps">
                  <w:drawing>
                    <wp:anchor distT="0" distB="0" distL="114300" distR="114300" simplePos="0" relativeHeight="251655680" behindDoc="0" locked="0" layoutInCell="1" allowOverlap="1" wp14:anchorId="4E62451D" wp14:editId="2B0251D6">
                      <wp:simplePos x="0" y="0"/>
                      <wp:positionH relativeFrom="column">
                        <wp:posOffset>67310</wp:posOffset>
                      </wp:positionH>
                      <wp:positionV relativeFrom="paragraph">
                        <wp:posOffset>77470</wp:posOffset>
                      </wp:positionV>
                      <wp:extent cx="547370" cy="0"/>
                      <wp:effectExtent l="10160" t="58420" r="23495" b="55880"/>
                      <wp:wrapNone/>
                      <wp:docPr id="8"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737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3pt,6.1pt" to="48.4pt,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">
                      <v:stroke endarrow="block"/>
                    </v:line>
                  </w:pict>
                </mc:Fallback>
              </mc:AlternateContent>
            </w:r>
          </w:p>
        </w:tc>
        <w:tc>
          <w:tcPr>
            <w:tcW w:w="3401" w:type="dxa"/>
          </w:tcPr>
          <w:p w:rsidR="00C409AA" w:rsidRPr="00D3665F" w:rsidRDefault="00C409AA" w:rsidP="0005577A">
            <w:pPr>
              <w:tabs>
                <w:tab w:val="left" w:pos="1701"/>
                <w:tab w:val="left" w:pos="2268"/>
                <w:tab w:val="left" w:pos="2835"/>
                <w:tab w:val="left" w:pos="3402"/>
                <w:tab w:val="left" w:pos="3969"/>
              </w:tabs>
              <w:suppressAutoHyphens w:val="0"/>
              <w:spacing w:after="120"/>
              <w:jc w:val="both"/>
              <w:rPr>
                <w:spacing w:val="4"/>
                <w:w w:val="103"/>
                <w:kern w:val="14"/>
              </w:rPr>
            </w:pPr>
            <w:r w:rsidRPr="00D3665F">
              <w:rPr>
                <w:spacing w:val="4"/>
                <w:w w:val="103"/>
                <w:kern w:val="14"/>
              </w:rPr>
              <w:t>Examination objective 12</w:t>
            </w:r>
          </w:p>
        </w:tc>
        <w:tc>
          <w:tcPr>
            <w:tcW w:w="1601" w:type="dxa"/>
          </w:tcPr>
          <w:p w:rsidR="00C409AA" w:rsidRPr="00D3665F" w:rsidRDefault="00C409AA" w:rsidP="0005577A">
            <w:pPr>
              <w:tabs>
                <w:tab w:val="left" w:pos="1701"/>
                <w:tab w:val="left" w:pos="2268"/>
                <w:tab w:val="left" w:pos="2835"/>
                <w:tab w:val="left" w:pos="3402"/>
                <w:tab w:val="left" w:pos="3969"/>
              </w:tabs>
              <w:suppressAutoHyphens w:val="0"/>
              <w:spacing w:after="120"/>
              <w:jc w:val="both"/>
              <w:rPr>
                <w:spacing w:val="4"/>
                <w:w w:val="103"/>
                <w:kern w:val="14"/>
              </w:rPr>
            </w:pPr>
          </w:p>
        </w:tc>
      </w:tr>
      <w:tr w:rsidR="00C409AA" w:rsidRPr="00D3665F" w:rsidTr="0005577A">
        <w:tc>
          <w:tcPr>
            <w:tcW w:w="266" w:type="dxa"/>
          </w:tcPr>
          <w:p w:rsidR="00C409AA" w:rsidRPr="00D3665F" w:rsidRDefault="00C409AA" w:rsidP="0005577A">
            <w:pPr>
              <w:tabs>
                <w:tab w:val="left" w:pos="1701"/>
                <w:tab w:val="left" w:pos="2268"/>
                <w:tab w:val="left" w:pos="2835"/>
                <w:tab w:val="left" w:pos="3402"/>
                <w:tab w:val="left" w:pos="3969"/>
              </w:tabs>
              <w:suppressAutoHyphens w:val="0"/>
              <w:spacing w:after="120"/>
              <w:jc w:val="both"/>
              <w:rPr>
                <w:spacing w:val="4"/>
                <w:w w:val="103"/>
                <w:kern w:val="14"/>
              </w:rPr>
            </w:pPr>
          </w:p>
        </w:tc>
        <w:tc>
          <w:tcPr>
            <w:tcW w:w="236" w:type="dxa"/>
          </w:tcPr>
          <w:p w:rsidR="00C409AA" w:rsidRPr="00D3665F" w:rsidRDefault="00C409AA" w:rsidP="0005577A">
            <w:pPr>
              <w:tabs>
                <w:tab w:val="left" w:pos="1701"/>
                <w:tab w:val="left" w:pos="2268"/>
                <w:tab w:val="left" w:pos="2835"/>
                <w:tab w:val="left" w:pos="3402"/>
                <w:tab w:val="left" w:pos="3969"/>
              </w:tabs>
              <w:suppressAutoHyphens w:val="0"/>
              <w:spacing w:after="120"/>
              <w:jc w:val="both"/>
              <w:rPr>
                <w:spacing w:val="4"/>
                <w:w w:val="103"/>
                <w:kern w:val="14"/>
              </w:rPr>
            </w:pPr>
          </w:p>
        </w:tc>
        <w:tc>
          <w:tcPr>
            <w:tcW w:w="264" w:type="dxa"/>
          </w:tcPr>
          <w:p w:rsidR="00C409AA" w:rsidRPr="00D3665F" w:rsidRDefault="00C409AA" w:rsidP="0005577A">
            <w:pPr>
              <w:tabs>
                <w:tab w:val="left" w:pos="1701"/>
                <w:tab w:val="left" w:pos="2268"/>
                <w:tab w:val="left" w:pos="2835"/>
                <w:tab w:val="left" w:pos="3402"/>
                <w:tab w:val="left" w:pos="3969"/>
              </w:tabs>
              <w:suppressAutoHyphens w:val="0"/>
              <w:spacing w:after="120"/>
              <w:jc w:val="both"/>
              <w:rPr>
                <w:spacing w:val="4"/>
                <w:w w:val="103"/>
                <w:kern w:val="14"/>
              </w:rPr>
            </w:pPr>
          </w:p>
        </w:tc>
        <w:tc>
          <w:tcPr>
            <w:tcW w:w="400" w:type="dxa"/>
          </w:tcPr>
          <w:p w:rsidR="00C409AA" w:rsidRPr="00D3665F" w:rsidRDefault="00C409AA" w:rsidP="0005577A">
            <w:pPr>
              <w:tabs>
                <w:tab w:val="left" w:pos="1701"/>
                <w:tab w:val="left" w:pos="2268"/>
                <w:tab w:val="left" w:pos="2835"/>
                <w:tab w:val="left" w:pos="3402"/>
                <w:tab w:val="left" w:pos="3969"/>
              </w:tabs>
              <w:suppressAutoHyphens w:val="0"/>
              <w:spacing w:after="120"/>
              <w:jc w:val="both"/>
              <w:rPr>
                <w:spacing w:val="4"/>
                <w:w w:val="103"/>
                <w:kern w:val="14"/>
              </w:rPr>
            </w:pPr>
          </w:p>
        </w:tc>
        <w:tc>
          <w:tcPr>
            <w:tcW w:w="300" w:type="dxa"/>
          </w:tcPr>
          <w:p w:rsidR="00C409AA" w:rsidRPr="00D3665F" w:rsidRDefault="00C409AA" w:rsidP="0005577A">
            <w:pPr>
              <w:tabs>
                <w:tab w:val="left" w:pos="1701"/>
                <w:tab w:val="left" w:pos="2268"/>
                <w:tab w:val="left" w:pos="2835"/>
                <w:tab w:val="left" w:pos="3402"/>
                <w:tab w:val="left" w:pos="3969"/>
              </w:tabs>
              <w:suppressAutoHyphens w:val="0"/>
              <w:spacing w:after="120"/>
              <w:jc w:val="both"/>
              <w:rPr>
                <w:spacing w:val="4"/>
                <w:w w:val="103"/>
                <w:kern w:val="14"/>
              </w:rPr>
            </w:pPr>
            <w:r w:rsidRPr="00D3665F">
              <w:rPr>
                <w:spacing w:val="4"/>
                <w:w w:val="103"/>
                <w:kern w:val="14"/>
              </w:rPr>
              <w:t>16</w:t>
            </w:r>
          </w:p>
        </w:tc>
        <w:tc>
          <w:tcPr>
            <w:tcW w:w="998" w:type="dxa"/>
          </w:tcPr>
          <w:p w:rsidR="00C409AA" w:rsidRPr="00D3665F" w:rsidRDefault="00083142" w:rsidP="0005577A">
            <w:pPr>
              <w:tabs>
                <w:tab w:val="left" w:pos="1701"/>
                <w:tab w:val="left" w:pos="2268"/>
                <w:tab w:val="left" w:pos="2835"/>
                <w:tab w:val="left" w:pos="3402"/>
                <w:tab w:val="left" w:pos="3969"/>
              </w:tabs>
              <w:suppressAutoHyphens w:val="0"/>
              <w:spacing w:after="120"/>
              <w:jc w:val="both"/>
              <w:rPr>
                <w:spacing w:val="4"/>
                <w:w w:val="103"/>
                <w:kern w:val="14"/>
              </w:rPr>
            </w:pPr>
            <w:r>
              <w:rPr>
                <w:noProof/>
                <w:spacing w:val="4"/>
                <w:kern w:val="14"/>
                <w:lang w:eastAsia="en-GB"/>
              </w:rPr>
              <mc:AlternateContent>
                <mc:Choice Requires="wps">
                  <w:drawing>
                    <wp:anchor distT="0" distB="0" distL="114300" distR="114300" simplePos="0" relativeHeight="251656704" behindDoc="0" locked="0" layoutInCell="1" allowOverlap="1" wp14:anchorId="130A5297" wp14:editId="0E0F2826">
                      <wp:simplePos x="0" y="0"/>
                      <wp:positionH relativeFrom="column">
                        <wp:posOffset>71120</wp:posOffset>
                      </wp:positionH>
                      <wp:positionV relativeFrom="paragraph">
                        <wp:posOffset>86995</wp:posOffset>
                      </wp:positionV>
                      <wp:extent cx="356235" cy="0"/>
                      <wp:effectExtent l="13970" t="58420" r="20320" b="55880"/>
                      <wp:wrapNone/>
                      <wp:docPr id="7"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56235"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6pt,6.85pt" to="33.65pt,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">
                      <v:stroke endarrow="block"/>
                    </v:line>
                  </w:pict>
                </mc:Fallback>
              </mc:AlternateContent>
            </w:r>
          </w:p>
        </w:tc>
        <w:tc>
          <w:tcPr>
            <w:tcW w:w="3401" w:type="dxa"/>
          </w:tcPr>
          <w:p w:rsidR="00C409AA" w:rsidRPr="00D3665F" w:rsidRDefault="00C409AA" w:rsidP="0005577A">
            <w:pPr>
              <w:tabs>
                <w:tab w:val="left" w:pos="1701"/>
                <w:tab w:val="left" w:pos="2268"/>
                <w:tab w:val="left" w:pos="2835"/>
                <w:tab w:val="left" w:pos="3402"/>
                <w:tab w:val="left" w:pos="3969"/>
              </w:tabs>
              <w:suppressAutoHyphens w:val="0"/>
              <w:spacing w:after="120"/>
              <w:jc w:val="both"/>
              <w:rPr>
                <w:spacing w:val="4"/>
                <w:w w:val="103"/>
                <w:kern w:val="14"/>
              </w:rPr>
            </w:pPr>
            <w:r w:rsidRPr="00D3665F">
              <w:rPr>
                <w:spacing w:val="4"/>
                <w:w w:val="103"/>
                <w:kern w:val="14"/>
              </w:rPr>
              <w:t>Question No. 16</w:t>
            </w:r>
          </w:p>
        </w:tc>
        <w:tc>
          <w:tcPr>
            <w:tcW w:w="1601" w:type="dxa"/>
          </w:tcPr>
          <w:p w:rsidR="00C409AA" w:rsidRPr="00D3665F" w:rsidRDefault="00C409AA" w:rsidP="0005577A">
            <w:pPr>
              <w:tabs>
                <w:tab w:val="left" w:pos="1701"/>
                <w:tab w:val="left" w:pos="2268"/>
                <w:tab w:val="left" w:pos="2835"/>
                <w:tab w:val="left" w:pos="3402"/>
                <w:tab w:val="left" w:pos="3969"/>
              </w:tabs>
              <w:suppressAutoHyphens w:val="0"/>
              <w:spacing w:after="120"/>
              <w:jc w:val="both"/>
              <w:rPr>
                <w:spacing w:val="4"/>
                <w:w w:val="103"/>
                <w:kern w:val="14"/>
              </w:rPr>
            </w:pPr>
          </w:p>
        </w:tc>
      </w:tr>
    </w:tbl>
    <w:p w:rsidR="00C409AA" w:rsidRPr="00D3665F" w:rsidRDefault="00C409AA" w:rsidP="00AE2FEC">
      <w:pPr>
        <w:pStyle w:val="SingleTxtG"/>
        <w:spacing w:before="240"/>
      </w:pPr>
      <w:r w:rsidRPr="00D3665F">
        <w:t>In addition, references to ADN are indicated for various questions, depending on the subject.</w:t>
      </w:r>
    </w:p>
    <w:p w:rsidR="00C409AA" w:rsidRPr="00D3665F" w:rsidRDefault="00C409AA" w:rsidP="004F5AAC">
      <w:pPr>
        <w:pStyle w:val="HChG"/>
      </w:pPr>
      <w:r w:rsidRPr="00D3665F">
        <w:lastRenderedPageBreak/>
        <w:tab/>
      </w:r>
      <w:r w:rsidR="004F5AAC">
        <w:t>III</w:t>
      </w:r>
      <w:r w:rsidRPr="00D3665F">
        <w:t>.</w:t>
      </w:r>
      <w:r w:rsidRPr="00D3665F">
        <w:tab/>
        <w:t>Examinations</w:t>
      </w:r>
    </w:p>
    <w:p w:rsidR="00C409AA" w:rsidRPr="00D3665F" w:rsidRDefault="00C409AA" w:rsidP="004F5AAC">
      <w:pPr>
        <w:pStyle w:val="H1G"/>
      </w:pPr>
      <w:r w:rsidRPr="00D3665F">
        <w:tab/>
        <w:t>3.1</w:t>
      </w:r>
      <w:r w:rsidRPr="00D3665F">
        <w:tab/>
        <w:t>Basic training</w:t>
      </w:r>
    </w:p>
    <w:p w:rsidR="00C409AA" w:rsidRPr="00D3665F" w:rsidRDefault="00C409AA" w:rsidP="00C409AA">
      <w:pPr>
        <w:pStyle w:val="SingleTxtG"/>
      </w:pPr>
      <w:r w:rsidRPr="00D3665F">
        <w:t>Examinations for basic training shall be held in accordance with 8.2.2.7.1.</w:t>
      </w:r>
    </w:p>
    <w:p w:rsidR="00C409AA" w:rsidRPr="00D3665F" w:rsidRDefault="00C409AA" w:rsidP="00C409AA">
      <w:pPr>
        <w:pStyle w:val="SingleTxtG"/>
      </w:pPr>
      <w:r w:rsidRPr="00D3665F">
        <w:t>The following three types of examinations may be held for basic training:</w:t>
      </w:r>
    </w:p>
    <w:p w:rsidR="00C409AA" w:rsidRPr="00D3665F" w:rsidRDefault="00C409AA" w:rsidP="00C409AA">
      <w:pPr>
        <w:pStyle w:val="Bullet1G"/>
      </w:pPr>
      <w:r w:rsidRPr="00D3665F">
        <w:t>Examination on general ADN questions and on ADN dry cargo vessels;</w:t>
      </w:r>
    </w:p>
    <w:p w:rsidR="00C409AA" w:rsidRPr="00D3665F" w:rsidRDefault="00C409AA" w:rsidP="00C409AA">
      <w:pPr>
        <w:pStyle w:val="Bullet1G"/>
      </w:pPr>
      <w:r w:rsidRPr="00D3665F">
        <w:t>Examination on general ADN questions and ADN tank vessels; or</w:t>
      </w:r>
    </w:p>
    <w:p w:rsidR="00C409AA" w:rsidRPr="00D3665F" w:rsidRDefault="00C409AA" w:rsidP="00C409AA">
      <w:pPr>
        <w:pStyle w:val="Bullet1G"/>
      </w:pPr>
      <w:r w:rsidRPr="00D3665F">
        <w:t>Examination on general ADN questions, ADN dry cargo vessels and ADN tank vessels.</w:t>
      </w:r>
    </w:p>
    <w:p w:rsidR="00C409AA" w:rsidRPr="00D3665F" w:rsidRDefault="00C409AA" w:rsidP="00C409AA">
      <w:pPr>
        <w:pStyle w:val="SingleTxtG"/>
      </w:pPr>
      <w:r w:rsidRPr="00D3665F">
        <w:t xml:space="preserve">The attached </w:t>
      </w:r>
      <w:del w:id="14" w:author="Croo Henk" w:date="2015-08-21T12:51:00Z">
        <w:r w:rsidRPr="00D3665F" w:rsidDel="00615E2A">
          <w:delText xml:space="preserve">model </w:delText>
        </w:r>
      </w:del>
      <w:ins w:id="15" w:author="Croo Henk" w:date="2015-08-21T12:51:00Z">
        <w:r w:rsidR="00615E2A">
          <w:t xml:space="preserve">matrix </w:t>
        </w:r>
      </w:ins>
      <w:r w:rsidRPr="00D3665F">
        <w:t>(see 3.1.1) shall be used when preparing the examination questions.</w:t>
      </w:r>
    </w:p>
    <w:p w:rsidR="00C409AA" w:rsidRPr="00D3665F" w:rsidRDefault="00C409AA" w:rsidP="007571C9">
      <w:pPr>
        <w:pStyle w:val="SingleTxtG"/>
      </w:pPr>
      <w:r w:rsidRPr="00D3665F">
        <w:t>In accordance with 8.2.2.7.1.5, the examination shall be written. Candidates shall be asked 30 multiple-choice questions and no substantive questions. The examination shall last 60 minutes. The examination shall be considered as passed if at least 25 of the 30 questions have been answered correctly. During the examination, candidates may consult the texts of regulations on dangerous goods and CEVNI</w:t>
      </w:r>
      <w:r w:rsidR="00C246DE">
        <w:t xml:space="preserve"> </w:t>
      </w:r>
      <w:r w:rsidR="00C246DE" w:rsidRPr="00C246DE">
        <w:rPr>
          <w:lang w:val="en"/>
        </w:rPr>
        <w:t xml:space="preserve">or </w:t>
      </w:r>
      <w:r w:rsidR="007571C9">
        <w:rPr>
          <w:lang w:val="en"/>
        </w:rPr>
        <w:t xml:space="preserve">the </w:t>
      </w:r>
      <w:r w:rsidR="00C246DE" w:rsidRPr="00C246DE">
        <w:rPr>
          <w:lang w:val="en"/>
        </w:rPr>
        <w:t>police regulations based on these regulations</w:t>
      </w:r>
      <w:r w:rsidRPr="00D3665F">
        <w:t>.</w:t>
      </w:r>
    </w:p>
    <w:p w:rsidR="00C409AA" w:rsidRPr="00D3665F" w:rsidRDefault="00C409AA" w:rsidP="00C409AA">
      <w:pPr>
        <w:pStyle w:val="SingleTxtG"/>
      </w:pPr>
      <w:r w:rsidRPr="00D3665F">
        <w:t>The catalogue of questions for basic training is available in English, French and Russian on the ECE website (http://www.unece.org/trans/danger/publi/adn/catalog_of_questions.html). The German version is available on the CCNR website (www.ccr-zkr.org).</w:t>
      </w:r>
    </w:p>
    <w:p w:rsidR="00C409AA" w:rsidRPr="00D3665F" w:rsidRDefault="00C409AA" w:rsidP="004F5AAC">
      <w:pPr>
        <w:pStyle w:val="H23G"/>
      </w:pPr>
      <w:r w:rsidRPr="00D3665F">
        <w:tab/>
        <w:t>3.1.1</w:t>
      </w:r>
      <w:r w:rsidRPr="00D3665F">
        <w:tab/>
      </w:r>
      <w:del w:id="16" w:author="Croo Henk" w:date="2015-08-21T12:52:00Z">
        <w:r w:rsidRPr="00D3665F" w:rsidDel="00615E2A">
          <w:delText>Models</w:delText>
        </w:r>
      </w:del>
      <w:ins w:id="17" w:author="Croo Henk" w:date="2015-08-21T12:52:00Z">
        <w:r w:rsidR="00615E2A">
          <w:t>Matrices</w:t>
        </w:r>
      </w:ins>
      <w:r w:rsidRPr="00D3665F">
        <w:t xml:space="preserve"> for the examinations</w:t>
      </w:r>
    </w:p>
    <w:p w:rsidR="00C409AA" w:rsidRPr="00D3665F" w:rsidRDefault="00C409AA" w:rsidP="00C409AA">
      <w:pPr>
        <w:pStyle w:val="SingleTxtG"/>
      </w:pPr>
      <w:r w:rsidRPr="00D3665F">
        <w:t xml:space="preserve">The following </w:t>
      </w:r>
      <w:del w:id="18" w:author="Croo Henk" w:date="2015-08-21T12:52:00Z">
        <w:r w:rsidRPr="00D3665F" w:rsidDel="00615E2A">
          <w:delText>models</w:delText>
        </w:r>
      </w:del>
      <w:ins w:id="19" w:author="Croo Henk" w:date="2015-08-21T12:52:00Z">
        <w:r w:rsidR="00615E2A">
          <w:t>matrices</w:t>
        </w:r>
      </w:ins>
      <w:r w:rsidRPr="00D3665F">
        <w:t>, in accordance with 8.2.2.7.1.4, indicate the number of questions in the catalogue of questions for each examination objective and the number of questions to be selected for the various examination objectives when drawing up the examination.</w:t>
      </w:r>
    </w:p>
    <w:p w:rsidR="00C409AA" w:rsidRPr="00D3665F" w:rsidRDefault="00C409AA" w:rsidP="000E7D08">
      <w:pPr>
        <w:pStyle w:val="SingleTxtG"/>
      </w:pPr>
      <w:r w:rsidRPr="00D3665F">
        <w:t xml:space="preserve">For example, for the part of the examination on dry cargo vessels, five questions in all must be chosen for the examination objective </w:t>
      </w:r>
      <w:r w:rsidR="00C47276">
        <w:t>"</w:t>
      </w:r>
      <w:r w:rsidRPr="00D3665F">
        <w:t>Construction and equipment</w:t>
      </w:r>
      <w:r w:rsidR="00C47276">
        <w:t>"</w:t>
      </w:r>
      <w:r w:rsidRPr="00D3665F">
        <w:t xml:space="preserve">: two under the </w:t>
      </w:r>
      <w:r w:rsidR="00C47276">
        <w:t>"</w:t>
      </w:r>
      <w:r w:rsidRPr="00D3665F">
        <w:t>General</w:t>
      </w:r>
      <w:r w:rsidR="00C47276">
        <w:t>"</w:t>
      </w:r>
      <w:r w:rsidRPr="00D3665F">
        <w:t xml:space="preserve"> heading and three under </w:t>
      </w:r>
      <w:r w:rsidR="00C47276">
        <w:t>"</w:t>
      </w:r>
      <w:r w:rsidRPr="00D3665F">
        <w:t>Transport by dry cargo vessels</w:t>
      </w:r>
      <w:r w:rsidR="00C47276">
        <w:t>"</w:t>
      </w:r>
      <w:r w:rsidRPr="00D3665F">
        <w:t>. In total, this part of the examination shall comprise 30 questions.</w:t>
      </w:r>
    </w:p>
    <w:p w:rsidR="00C409AA" w:rsidRPr="00D3665F" w:rsidRDefault="00C409AA" w:rsidP="000E7D08">
      <w:pPr>
        <w:pStyle w:val="SingleTxtG"/>
      </w:pPr>
      <w:r w:rsidRPr="00D3665F">
        <w:t>(a)</w:t>
      </w:r>
      <w:r w:rsidRPr="00D3665F">
        <w:tab/>
        <w:t>Dry cargo vessels</w:t>
      </w:r>
    </w:p>
    <w:tbl>
      <w:tblPr>
        <w:tblW w:w="7370" w:type="dxa"/>
        <w:tblInd w:w="1134" w:type="dxa"/>
        <w:tblBorders>
          <w:top w:val="single" w:sz="4" w:space="0" w:color="auto"/>
          <w:bottom w:val="single" w:sz="12" w:space="0" w:color="auto"/>
        </w:tblBorders>
        <w:tblLayout w:type="fixed"/>
        <w:tblCellMar>
          <w:left w:w="0" w:type="dxa"/>
          <w:right w:w="0" w:type="dxa"/>
        </w:tblCellMar>
        <w:tblLook w:val="01E0" w:firstRow="1" w:lastRow="1" w:firstColumn="1" w:lastColumn="1" w:noHBand="0" w:noVBand="0"/>
      </w:tblPr>
      <w:tblGrid>
        <w:gridCol w:w="322"/>
        <w:gridCol w:w="2430"/>
        <w:gridCol w:w="842"/>
        <w:gridCol w:w="988"/>
        <w:gridCol w:w="1003"/>
        <w:gridCol w:w="988"/>
        <w:gridCol w:w="797"/>
      </w:tblGrid>
      <w:tr w:rsidR="00C409AA" w:rsidRPr="00CF5CCE" w:rsidTr="000C0A84">
        <w:trPr>
          <w:tblHeader/>
        </w:trPr>
        <w:tc>
          <w:tcPr>
            <w:tcW w:w="2752" w:type="dxa"/>
            <w:gridSpan w:val="2"/>
            <w:tcBorders>
              <w:top w:val="single" w:sz="4" w:space="0" w:color="auto"/>
              <w:bottom w:val="single" w:sz="2" w:space="0" w:color="auto"/>
            </w:tcBorders>
            <w:shd w:val="clear" w:color="auto" w:fill="auto"/>
            <w:vAlign w:val="bottom"/>
          </w:tcPr>
          <w:p w:rsidR="00C409AA" w:rsidRPr="00CF5CCE" w:rsidRDefault="00C409AA" w:rsidP="00CF5CCE">
            <w:pPr>
              <w:suppressAutoHyphens w:val="0"/>
              <w:spacing w:before="80" w:after="80" w:line="200" w:lineRule="exact"/>
              <w:ind w:right="113"/>
              <w:rPr>
                <w:i/>
                <w:sz w:val="16"/>
              </w:rPr>
            </w:pPr>
            <w:r w:rsidRPr="00CF5CCE">
              <w:rPr>
                <w:i/>
                <w:sz w:val="16"/>
              </w:rPr>
              <w:t>Examination objective</w:t>
            </w:r>
          </w:p>
        </w:tc>
        <w:tc>
          <w:tcPr>
            <w:tcW w:w="1830" w:type="dxa"/>
            <w:gridSpan w:val="2"/>
            <w:tcBorders>
              <w:top w:val="single" w:sz="4" w:space="0" w:color="auto"/>
              <w:bottom w:val="single" w:sz="2" w:space="0" w:color="auto"/>
            </w:tcBorders>
            <w:shd w:val="clear" w:color="auto" w:fill="auto"/>
            <w:vAlign w:val="bottom"/>
          </w:tcPr>
          <w:p w:rsidR="00C409AA" w:rsidRPr="00CF5CCE" w:rsidRDefault="00C409AA" w:rsidP="00CF5CCE">
            <w:pPr>
              <w:suppressAutoHyphens w:val="0"/>
              <w:spacing w:before="80" w:after="80" w:line="200" w:lineRule="exact"/>
              <w:ind w:right="113"/>
              <w:jc w:val="right"/>
              <w:rPr>
                <w:i/>
                <w:sz w:val="16"/>
              </w:rPr>
            </w:pPr>
            <w:r w:rsidRPr="00CF5CCE">
              <w:rPr>
                <w:i/>
                <w:sz w:val="16"/>
              </w:rPr>
              <w:t>Number of questions in the catalogue</w:t>
            </w:r>
          </w:p>
        </w:tc>
        <w:tc>
          <w:tcPr>
            <w:tcW w:w="1003" w:type="dxa"/>
            <w:tcBorders>
              <w:top w:val="single" w:sz="4" w:space="0" w:color="auto"/>
              <w:bottom w:val="single" w:sz="2" w:space="0" w:color="auto"/>
            </w:tcBorders>
            <w:shd w:val="clear" w:color="auto" w:fill="auto"/>
            <w:vAlign w:val="bottom"/>
          </w:tcPr>
          <w:p w:rsidR="00C409AA" w:rsidRPr="00CF5CCE" w:rsidRDefault="00C409AA" w:rsidP="00CF5CCE">
            <w:pPr>
              <w:suppressAutoHyphens w:val="0"/>
              <w:spacing w:before="80" w:after="80" w:line="200" w:lineRule="exact"/>
              <w:ind w:right="113"/>
              <w:jc w:val="right"/>
              <w:rPr>
                <w:i/>
                <w:sz w:val="16"/>
              </w:rPr>
            </w:pPr>
            <w:r w:rsidRPr="00CF5CCE">
              <w:rPr>
                <w:i/>
                <w:sz w:val="16"/>
              </w:rPr>
              <w:t>General</w:t>
            </w:r>
          </w:p>
        </w:tc>
        <w:tc>
          <w:tcPr>
            <w:tcW w:w="988" w:type="dxa"/>
            <w:tcBorders>
              <w:top w:val="single" w:sz="4" w:space="0" w:color="auto"/>
              <w:bottom w:val="single" w:sz="2" w:space="0" w:color="auto"/>
            </w:tcBorders>
            <w:shd w:val="clear" w:color="auto" w:fill="auto"/>
            <w:vAlign w:val="bottom"/>
          </w:tcPr>
          <w:p w:rsidR="00C409AA" w:rsidRPr="00CF5CCE" w:rsidRDefault="00C409AA" w:rsidP="00CF5CCE">
            <w:pPr>
              <w:suppressAutoHyphens w:val="0"/>
              <w:spacing w:before="80" w:after="80" w:line="200" w:lineRule="exact"/>
              <w:ind w:right="113"/>
              <w:jc w:val="right"/>
              <w:rPr>
                <w:i/>
                <w:sz w:val="16"/>
              </w:rPr>
            </w:pPr>
            <w:r w:rsidRPr="00CF5CCE">
              <w:rPr>
                <w:i/>
                <w:sz w:val="16"/>
              </w:rPr>
              <w:t>Specific to dry cargo vessels</w:t>
            </w:r>
          </w:p>
        </w:tc>
        <w:tc>
          <w:tcPr>
            <w:tcW w:w="797" w:type="dxa"/>
            <w:tcBorders>
              <w:top w:val="single" w:sz="4" w:space="0" w:color="auto"/>
              <w:bottom w:val="single" w:sz="2" w:space="0" w:color="auto"/>
            </w:tcBorders>
            <w:shd w:val="clear" w:color="auto" w:fill="auto"/>
            <w:vAlign w:val="bottom"/>
          </w:tcPr>
          <w:p w:rsidR="00C409AA" w:rsidRPr="00CF5CCE" w:rsidRDefault="00C409AA" w:rsidP="00CF5CCE">
            <w:pPr>
              <w:suppressAutoHyphens w:val="0"/>
              <w:spacing w:before="80" w:after="80" w:line="200" w:lineRule="exact"/>
              <w:ind w:right="113"/>
              <w:jc w:val="right"/>
              <w:rPr>
                <w:i/>
                <w:sz w:val="16"/>
              </w:rPr>
            </w:pPr>
            <w:r w:rsidRPr="00CF5CCE">
              <w:rPr>
                <w:i/>
                <w:sz w:val="16"/>
              </w:rPr>
              <w:t>Total</w:t>
            </w:r>
          </w:p>
        </w:tc>
      </w:tr>
      <w:tr w:rsidR="00C409AA" w:rsidRPr="00CF5CCE" w:rsidTr="000C0A84">
        <w:trPr>
          <w:tblHeader/>
        </w:trPr>
        <w:tc>
          <w:tcPr>
            <w:tcW w:w="2752" w:type="dxa"/>
            <w:gridSpan w:val="2"/>
            <w:tcBorders>
              <w:top w:val="single" w:sz="2" w:space="0" w:color="auto"/>
              <w:bottom w:val="single" w:sz="12" w:space="0" w:color="auto"/>
            </w:tcBorders>
            <w:shd w:val="clear" w:color="auto" w:fill="auto"/>
          </w:tcPr>
          <w:p w:rsidR="00C409AA" w:rsidRPr="00CF5CCE" w:rsidRDefault="00C409AA" w:rsidP="00CF5CCE">
            <w:pPr>
              <w:suppressAutoHyphens w:val="0"/>
              <w:spacing w:before="40" w:after="120" w:line="220" w:lineRule="exact"/>
              <w:ind w:right="113"/>
              <w:rPr>
                <w:i/>
                <w:sz w:val="18"/>
                <w:szCs w:val="18"/>
              </w:rPr>
            </w:pPr>
          </w:p>
        </w:tc>
        <w:tc>
          <w:tcPr>
            <w:tcW w:w="842" w:type="dxa"/>
            <w:tcBorders>
              <w:top w:val="single" w:sz="2" w:space="0" w:color="auto"/>
              <w:bottom w:val="single" w:sz="12" w:space="0" w:color="auto"/>
            </w:tcBorders>
            <w:shd w:val="clear" w:color="auto" w:fill="auto"/>
          </w:tcPr>
          <w:p w:rsidR="00C409AA" w:rsidRPr="00C72E8D" w:rsidRDefault="00C409AA" w:rsidP="00CF5CCE">
            <w:pPr>
              <w:suppressAutoHyphens w:val="0"/>
              <w:spacing w:before="40" w:after="120" w:line="220" w:lineRule="exact"/>
              <w:ind w:right="113"/>
              <w:jc w:val="right"/>
              <w:rPr>
                <w:i/>
                <w:sz w:val="16"/>
                <w:szCs w:val="16"/>
              </w:rPr>
            </w:pPr>
            <w:r w:rsidRPr="00C72E8D">
              <w:rPr>
                <w:i/>
                <w:sz w:val="16"/>
                <w:szCs w:val="16"/>
              </w:rPr>
              <w:t xml:space="preserve">General </w:t>
            </w:r>
          </w:p>
        </w:tc>
        <w:tc>
          <w:tcPr>
            <w:tcW w:w="988" w:type="dxa"/>
            <w:tcBorders>
              <w:top w:val="single" w:sz="2" w:space="0" w:color="auto"/>
              <w:bottom w:val="single" w:sz="12" w:space="0" w:color="auto"/>
            </w:tcBorders>
            <w:shd w:val="clear" w:color="auto" w:fill="auto"/>
          </w:tcPr>
          <w:p w:rsidR="00C409AA" w:rsidRPr="00C72E8D" w:rsidRDefault="00C409AA" w:rsidP="00CF5CCE">
            <w:pPr>
              <w:suppressAutoHyphens w:val="0"/>
              <w:spacing w:before="40" w:after="120" w:line="220" w:lineRule="exact"/>
              <w:ind w:right="113"/>
              <w:jc w:val="right"/>
              <w:rPr>
                <w:i/>
                <w:sz w:val="16"/>
                <w:szCs w:val="16"/>
              </w:rPr>
            </w:pPr>
            <w:r w:rsidRPr="00C72E8D">
              <w:rPr>
                <w:i/>
                <w:sz w:val="16"/>
                <w:szCs w:val="16"/>
              </w:rPr>
              <w:t>Specific to dry cargo vessels</w:t>
            </w:r>
          </w:p>
        </w:tc>
        <w:tc>
          <w:tcPr>
            <w:tcW w:w="1003" w:type="dxa"/>
            <w:tcBorders>
              <w:top w:val="single" w:sz="2" w:space="0" w:color="auto"/>
              <w:bottom w:val="single" w:sz="12" w:space="0" w:color="auto"/>
            </w:tcBorders>
            <w:shd w:val="clear" w:color="auto" w:fill="auto"/>
          </w:tcPr>
          <w:p w:rsidR="00C409AA" w:rsidRPr="00C72E8D" w:rsidRDefault="00C409AA" w:rsidP="00CF5CCE">
            <w:pPr>
              <w:suppressAutoHyphens w:val="0"/>
              <w:spacing w:before="40" w:after="120" w:line="220" w:lineRule="exact"/>
              <w:ind w:right="113"/>
              <w:jc w:val="right"/>
              <w:rPr>
                <w:i/>
                <w:sz w:val="16"/>
                <w:szCs w:val="16"/>
              </w:rPr>
            </w:pPr>
            <w:r w:rsidRPr="00C72E8D">
              <w:rPr>
                <w:i/>
                <w:sz w:val="16"/>
                <w:szCs w:val="16"/>
              </w:rPr>
              <w:t>Number of questions to be selected</w:t>
            </w:r>
          </w:p>
        </w:tc>
        <w:tc>
          <w:tcPr>
            <w:tcW w:w="988" w:type="dxa"/>
            <w:tcBorders>
              <w:top w:val="single" w:sz="2" w:space="0" w:color="auto"/>
              <w:bottom w:val="single" w:sz="12" w:space="0" w:color="auto"/>
            </w:tcBorders>
            <w:shd w:val="clear" w:color="auto" w:fill="auto"/>
          </w:tcPr>
          <w:p w:rsidR="00C409AA" w:rsidRPr="00C72E8D" w:rsidRDefault="00C409AA" w:rsidP="00CF5CCE">
            <w:pPr>
              <w:suppressAutoHyphens w:val="0"/>
              <w:spacing w:before="40" w:after="120" w:line="220" w:lineRule="exact"/>
              <w:ind w:right="113"/>
              <w:jc w:val="right"/>
              <w:rPr>
                <w:i/>
                <w:sz w:val="16"/>
                <w:szCs w:val="16"/>
              </w:rPr>
            </w:pPr>
            <w:r w:rsidRPr="00C72E8D">
              <w:rPr>
                <w:i/>
                <w:sz w:val="16"/>
                <w:szCs w:val="16"/>
              </w:rPr>
              <w:t>Number of questions to be selected</w:t>
            </w:r>
          </w:p>
        </w:tc>
        <w:tc>
          <w:tcPr>
            <w:tcW w:w="797" w:type="dxa"/>
            <w:tcBorders>
              <w:top w:val="single" w:sz="2" w:space="0" w:color="auto"/>
              <w:bottom w:val="single" w:sz="12" w:space="0" w:color="auto"/>
            </w:tcBorders>
            <w:shd w:val="clear" w:color="auto" w:fill="auto"/>
          </w:tcPr>
          <w:p w:rsidR="00C409AA" w:rsidRPr="00C72E8D" w:rsidRDefault="00C409AA" w:rsidP="00CF5CCE">
            <w:pPr>
              <w:suppressAutoHyphens w:val="0"/>
              <w:spacing w:before="40" w:after="120" w:line="220" w:lineRule="exact"/>
              <w:ind w:right="113"/>
              <w:jc w:val="right"/>
              <w:rPr>
                <w:i/>
                <w:sz w:val="16"/>
                <w:szCs w:val="16"/>
              </w:rPr>
            </w:pPr>
            <w:r w:rsidRPr="00C72E8D">
              <w:rPr>
                <w:i/>
                <w:sz w:val="16"/>
                <w:szCs w:val="16"/>
              </w:rPr>
              <w:t>Number of questions to be selected</w:t>
            </w:r>
          </w:p>
        </w:tc>
      </w:tr>
      <w:tr w:rsidR="00C409AA" w:rsidRPr="00CF5CCE" w:rsidTr="000C0A84">
        <w:tc>
          <w:tcPr>
            <w:tcW w:w="322" w:type="dxa"/>
            <w:tcBorders>
              <w:top w:val="single" w:sz="12" w:space="0" w:color="auto"/>
            </w:tcBorders>
            <w:shd w:val="clear" w:color="auto" w:fill="auto"/>
          </w:tcPr>
          <w:p w:rsidR="00C409AA" w:rsidRPr="00CF5CCE" w:rsidRDefault="00C409AA" w:rsidP="006C37B7">
            <w:pPr>
              <w:suppressAutoHyphens w:val="0"/>
              <w:spacing w:before="40" w:after="40" w:line="220" w:lineRule="exact"/>
              <w:ind w:right="113"/>
              <w:rPr>
                <w:sz w:val="18"/>
                <w:szCs w:val="18"/>
              </w:rPr>
            </w:pPr>
            <w:r w:rsidRPr="00CF5CCE">
              <w:rPr>
                <w:sz w:val="18"/>
                <w:szCs w:val="18"/>
              </w:rPr>
              <w:t>1</w:t>
            </w:r>
          </w:p>
        </w:tc>
        <w:tc>
          <w:tcPr>
            <w:tcW w:w="2430" w:type="dxa"/>
            <w:tcBorders>
              <w:top w:val="single" w:sz="12" w:space="0" w:color="auto"/>
            </w:tcBorders>
            <w:shd w:val="clear" w:color="auto" w:fill="auto"/>
          </w:tcPr>
          <w:p w:rsidR="00C409AA" w:rsidRPr="00CF5CCE" w:rsidRDefault="00C409AA" w:rsidP="006C37B7">
            <w:pPr>
              <w:suppressAutoHyphens w:val="0"/>
              <w:spacing w:before="40" w:after="40" w:line="220" w:lineRule="exact"/>
              <w:ind w:right="113"/>
              <w:rPr>
                <w:sz w:val="18"/>
                <w:szCs w:val="18"/>
              </w:rPr>
            </w:pPr>
            <w:r w:rsidRPr="00CF5CCE">
              <w:rPr>
                <w:sz w:val="18"/>
                <w:szCs w:val="18"/>
              </w:rPr>
              <w:t>General</w:t>
            </w:r>
          </w:p>
        </w:tc>
        <w:tc>
          <w:tcPr>
            <w:tcW w:w="842" w:type="dxa"/>
            <w:tcBorders>
              <w:top w:val="single" w:sz="12" w:space="0" w:color="auto"/>
            </w:tcBorders>
            <w:shd w:val="clear" w:color="auto" w:fill="auto"/>
          </w:tcPr>
          <w:p w:rsidR="00C409AA" w:rsidRPr="00CF5CCE" w:rsidRDefault="00C409AA" w:rsidP="006C37B7">
            <w:pPr>
              <w:suppressAutoHyphens w:val="0"/>
              <w:spacing w:before="40" w:after="40" w:line="220" w:lineRule="exact"/>
              <w:ind w:right="113"/>
              <w:jc w:val="right"/>
              <w:rPr>
                <w:sz w:val="18"/>
                <w:szCs w:val="18"/>
              </w:rPr>
            </w:pPr>
            <w:r w:rsidRPr="00CF5CCE">
              <w:rPr>
                <w:sz w:val="18"/>
                <w:szCs w:val="18"/>
              </w:rPr>
              <w:t>14</w:t>
            </w:r>
          </w:p>
        </w:tc>
        <w:tc>
          <w:tcPr>
            <w:tcW w:w="988" w:type="dxa"/>
            <w:tcBorders>
              <w:top w:val="single" w:sz="12" w:space="0" w:color="auto"/>
            </w:tcBorders>
            <w:shd w:val="clear" w:color="auto" w:fill="auto"/>
          </w:tcPr>
          <w:p w:rsidR="00C409AA" w:rsidRPr="00CF5CCE" w:rsidRDefault="00C409AA" w:rsidP="006C37B7">
            <w:pPr>
              <w:suppressAutoHyphens w:val="0"/>
              <w:spacing w:before="40" w:after="40" w:line="220" w:lineRule="exact"/>
              <w:ind w:right="113"/>
              <w:jc w:val="right"/>
              <w:rPr>
                <w:sz w:val="18"/>
                <w:szCs w:val="18"/>
              </w:rPr>
            </w:pPr>
            <w:r w:rsidRPr="00CF5CCE">
              <w:rPr>
                <w:sz w:val="18"/>
                <w:szCs w:val="18"/>
              </w:rPr>
              <w:t>--</w:t>
            </w:r>
          </w:p>
        </w:tc>
        <w:tc>
          <w:tcPr>
            <w:tcW w:w="1003" w:type="dxa"/>
            <w:tcBorders>
              <w:top w:val="single" w:sz="12" w:space="0" w:color="auto"/>
            </w:tcBorders>
            <w:shd w:val="clear" w:color="auto" w:fill="auto"/>
          </w:tcPr>
          <w:p w:rsidR="00C409AA" w:rsidRPr="00CF5CCE" w:rsidRDefault="00C409AA" w:rsidP="006C37B7">
            <w:pPr>
              <w:suppressAutoHyphens w:val="0"/>
              <w:spacing w:before="40" w:after="40" w:line="220" w:lineRule="exact"/>
              <w:ind w:right="113"/>
              <w:jc w:val="right"/>
              <w:rPr>
                <w:sz w:val="18"/>
                <w:szCs w:val="18"/>
              </w:rPr>
            </w:pPr>
            <w:r w:rsidRPr="00CF5CCE">
              <w:rPr>
                <w:sz w:val="18"/>
                <w:szCs w:val="18"/>
              </w:rPr>
              <w:t>1</w:t>
            </w:r>
          </w:p>
        </w:tc>
        <w:tc>
          <w:tcPr>
            <w:tcW w:w="988" w:type="dxa"/>
            <w:tcBorders>
              <w:top w:val="single" w:sz="12" w:space="0" w:color="auto"/>
            </w:tcBorders>
            <w:shd w:val="clear" w:color="auto" w:fill="auto"/>
          </w:tcPr>
          <w:p w:rsidR="00C409AA" w:rsidRPr="00CF5CCE" w:rsidRDefault="00C409AA" w:rsidP="006C37B7">
            <w:pPr>
              <w:suppressAutoHyphens w:val="0"/>
              <w:spacing w:before="40" w:after="40" w:line="220" w:lineRule="exact"/>
              <w:ind w:right="113"/>
              <w:jc w:val="right"/>
              <w:rPr>
                <w:sz w:val="18"/>
                <w:szCs w:val="18"/>
              </w:rPr>
            </w:pPr>
            <w:r w:rsidRPr="00CF5CCE">
              <w:rPr>
                <w:sz w:val="18"/>
                <w:szCs w:val="18"/>
              </w:rPr>
              <w:t>-</w:t>
            </w:r>
          </w:p>
        </w:tc>
        <w:tc>
          <w:tcPr>
            <w:tcW w:w="797" w:type="dxa"/>
            <w:tcBorders>
              <w:top w:val="single" w:sz="12" w:space="0" w:color="auto"/>
            </w:tcBorders>
            <w:shd w:val="clear" w:color="auto" w:fill="auto"/>
          </w:tcPr>
          <w:p w:rsidR="00C409AA" w:rsidRPr="00CF5CCE" w:rsidRDefault="00C409AA" w:rsidP="006C37B7">
            <w:pPr>
              <w:suppressAutoHyphens w:val="0"/>
              <w:spacing w:before="40" w:after="40" w:line="220" w:lineRule="exact"/>
              <w:ind w:right="113"/>
              <w:jc w:val="right"/>
              <w:rPr>
                <w:sz w:val="18"/>
                <w:szCs w:val="18"/>
              </w:rPr>
            </w:pPr>
            <w:r w:rsidRPr="00CF5CCE">
              <w:rPr>
                <w:sz w:val="18"/>
                <w:szCs w:val="18"/>
              </w:rPr>
              <w:t>1</w:t>
            </w:r>
          </w:p>
        </w:tc>
      </w:tr>
      <w:tr w:rsidR="00C409AA" w:rsidRPr="00CF5CCE" w:rsidTr="000C0A84">
        <w:tc>
          <w:tcPr>
            <w:tcW w:w="322" w:type="dxa"/>
            <w:shd w:val="clear" w:color="auto" w:fill="auto"/>
          </w:tcPr>
          <w:p w:rsidR="00C409AA" w:rsidRPr="00CF5CCE" w:rsidRDefault="00C409AA" w:rsidP="006C37B7">
            <w:pPr>
              <w:suppressAutoHyphens w:val="0"/>
              <w:spacing w:before="40" w:after="40" w:line="220" w:lineRule="exact"/>
              <w:ind w:right="113"/>
              <w:rPr>
                <w:sz w:val="18"/>
                <w:szCs w:val="18"/>
              </w:rPr>
            </w:pPr>
            <w:r w:rsidRPr="00CF5CCE">
              <w:rPr>
                <w:sz w:val="18"/>
                <w:szCs w:val="18"/>
              </w:rPr>
              <w:t>2</w:t>
            </w:r>
          </w:p>
        </w:tc>
        <w:tc>
          <w:tcPr>
            <w:tcW w:w="2430" w:type="dxa"/>
            <w:shd w:val="clear" w:color="auto" w:fill="auto"/>
          </w:tcPr>
          <w:p w:rsidR="00C409AA" w:rsidRPr="00CF5CCE" w:rsidRDefault="00C409AA" w:rsidP="006C37B7">
            <w:pPr>
              <w:suppressAutoHyphens w:val="0"/>
              <w:spacing w:before="40" w:after="40" w:line="220" w:lineRule="exact"/>
              <w:ind w:right="113"/>
              <w:rPr>
                <w:sz w:val="18"/>
                <w:szCs w:val="18"/>
              </w:rPr>
            </w:pPr>
            <w:r w:rsidRPr="00CF5CCE">
              <w:rPr>
                <w:sz w:val="18"/>
                <w:szCs w:val="18"/>
              </w:rPr>
              <w:t>Construction and equipment</w:t>
            </w:r>
          </w:p>
        </w:tc>
        <w:tc>
          <w:tcPr>
            <w:tcW w:w="842" w:type="dxa"/>
            <w:shd w:val="clear" w:color="auto" w:fill="auto"/>
          </w:tcPr>
          <w:p w:rsidR="00C409AA" w:rsidRPr="00CF5CCE" w:rsidRDefault="00C409AA" w:rsidP="006C37B7">
            <w:pPr>
              <w:suppressAutoHyphens w:val="0"/>
              <w:spacing w:before="40" w:after="40" w:line="220" w:lineRule="exact"/>
              <w:ind w:right="113"/>
              <w:jc w:val="right"/>
              <w:rPr>
                <w:sz w:val="18"/>
                <w:szCs w:val="18"/>
              </w:rPr>
            </w:pPr>
            <w:r w:rsidRPr="00CF5CCE">
              <w:rPr>
                <w:sz w:val="18"/>
                <w:szCs w:val="18"/>
              </w:rPr>
              <w:t>21</w:t>
            </w:r>
          </w:p>
        </w:tc>
        <w:tc>
          <w:tcPr>
            <w:tcW w:w="988" w:type="dxa"/>
            <w:shd w:val="clear" w:color="auto" w:fill="auto"/>
          </w:tcPr>
          <w:p w:rsidR="00C409AA" w:rsidRPr="00CF5CCE" w:rsidRDefault="000C0A84" w:rsidP="006C37B7">
            <w:pPr>
              <w:suppressAutoHyphens w:val="0"/>
              <w:spacing w:before="40" w:after="40" w:line="220" w:lineRule="exact"/>
              <w:ind w:right="113"/>
              <w:jc w:val="right"/>
              <w:rPr>
                <w:sz w:val="18"/>
                <w:szCs w:val="18"/>
              </w:rPr>
            </w:pPr>
            <w:r>
              <w:rPr>
                <w:sz w:val="18"/>
                <w:szCs w:val="18"/>
              </w:rPr>
              <w:t>26</w:t>
            </w:r>
          </w:p>
        </w:tc>
        <w:tc>
          <w:tcPr>
            <w:tcW w:w="1003" w:type="dxa"/>
            <w:shd w:val="clear" w:color="auto" w:fill="auto"/>
          </w:tcPr>
          <w:p w:rsidR="00C409AA" w:rsidRPr="00CF5CCE" w:rsidRDefault="00C409AA" w:rsidP="006C37B7">
            <w:pPr>
              <w:suppressAutoHyphens w:val="0"/>
              <w:spacing w:before="40" w:after="40" w:line="220" w:lineRule="exact"/>
              <w:ind w:right="113"/>
              <w:jc w:val="right"/>
              <w:rPr>
                <w:sz w:val="18"/>
                <w:szCs w:val="18"/>
              </w:rPr>
            </w:pPr>
            <w:r w:rsidRPr="00CF5CCE">
              <w:rPr>
                <w:sz w:val="18"/>
                <w:szCs w:val="18"/>
              </w:rPr>
              <w:t>2</w:t>
            </w:r>
          </w:p>
        </w:tc>
        <w:tc>
          <w:tcPr>
            <w:tcW w:w="988" w:type="dxa"/>
            <w:shd w:val="clear" w:color="auto" w:fill="auto"/>
          </w:tcPr>
          <w:p w:rsidR="00C409AA" w:rsidRPr="00CF5CCE" w:rsidRDefault="00C409AA" w:rsidP="006C37B7">
            <w:pPr>
              <w:suppressAutoHyphens w:val="0"/>
              <w:spacing w:before="40" w:after="40" w:line="220" w:lineRule="exact"/>
              <w:ind w:right="113"/>
              <w:jc w:val="right"/>
              <w:rPr>
                <w:sz w:val="18"/>
                <w:szCs w:val="18"/>
              </w:rPr>
            </w:pPr>
            <w:r w:rsidRPr="00CF5CCE">
              <w:rPr>
                <w:sz w:val="18"/>
                <w:szCs w:val="18"/>
              </w:rPr>
              <w:t>3</w:t>
            </w:r>
          </w:p>
        </w:tc>
        <w:tc>
          <w:tcPr>
            <w:tcW w:w="797" w:type="dxa"/>
            <w:shd w:val="clear" w:color="auto" w:fill="auto"/>
          </w:tcPr>
          <w:p w:rsidR="00C409AA" w:rsidRPr="00CF5CCE" w:rsidRDefault="00C409AA" w:rsidP="006C37B7">
            <w:pPr>
              <w:suppressAutoHyphens w:val="0"/>
              <w:spacing w:before="40" w:after="40" w:line="220" w:lineRule="exact"/>
              <w:ind w:right="113"/>
              <w:jc w:val="right"/>
              <w:rPr>
                <w:sz w:val="18"/>
                <w:szCs w:val="18"/>
              </w:rPr>
            </w:pPr>
            <w:r w:rsidRPr="00CF5CCE">
              <w:rPr>
                <w:sz w:val="18"/>
                <w:szCs w:val="18"/>
              </w:rPr>
              <w:t>5</w:t>
            </w:r>
          </w:p>
        </w:tc>
      </w:tr>
      <w:tr w:rsidR="00C409AA" w:rsidRPr="00CF5CCE" w:rsidTr="000C0A84">
        <w:tc>
          <w:tcPr>
            <w:tcW w:w="322" w:type="dxa"/>
            <w:shd w:val="clear" w:color="auto" w:fill="auto"/>
          </w:tcPr>
          <w:p w:rsidR="00C409AA" w:rsidRPr="00CF5CCE" w:rsidRDefault="00C409AA" w:rsidP="006C37B7">
            <w:pPr>
              <w:suppressAutoHyphens w:val="0"/>
              <w:spacing w:before="40" w:after="40" w:line="220" w:lineRule="exact"/>
              <w:ind w:right="113"/>
              <w:rPr>
                <w:sz w:val="18"/>
                <w:szCs w:val="18"/>
              </w:rPr>
            </w:pPr>
            <w:r w:rsidRPr="00CF5CCE">
              <w:rPr>
                <w:sz w:val="18"/>
                <w:szCs w:val="18"/>
              </w:rPr>
              <w:t>3</w:t>
            </w:r>
          </w:p>
        </w:tc>
        <w:tc>
          <w:tcPr>
            <w:tcW w:w="2430" w:type="dxa"/>
            <w:shd w:val="clear" w:color="auto" w:fill="auto"/>
          </w:tcPr>
          <w:p w:rsidR="00C409AA" w:rsidRPr="00CF5CCE" w:rsidRDefault="00C409AA" w:rsidP="006C37B7">
            <w:pPr>
              <w:suppressAutoHyphens w:val="0"/>
              <w:spacing w:before="40" w:after="40" w:line="220" w:lineRule="exact"/>
              <w:ind w:right="113"/>
              <w:rPr>
                <w:sz w:val="18"/>
                <w:szCs w:val="18"/>
              </w:rPr>
            </w:pPr>
            <w:r w:rsidRPr="00CF5CCE">
              <w:rPr>
                <w:sz w:val="18"/>
                <w:szCs w:val="18"/>
              </w:rPr>
              <w:t>Treatment of holds and adjacent spaces</w:t>
            </w:r>
          </w:p>
        </w:tc>
        <w:tc>
          <w:tcPr>
            <w:tcW w:w="842" w:type="dxa"/>
            <w:shd w:val="clear" w:color="auto" w:fill="auto"/>
          </w:tcPr>
          <w:p w:rsidR="00C409AA" w:rsidRPr="00CF5CCE" w:rsidRDefault="00C409AA" w:rsidP="006C37B7">
            <w:pPr>
              <w:suppressAutoHyphens w:val="0"/>
              <w:spacing w:before="40" w:after="40" w:line="220" w:lineRule="exact"/>
              <w:ind w:right="113"/>
              <w:jc w:val="right"/>
              <w:rPr>
                <w:sz w:val="18"/>
                <w:szCs w:val="18"/>
              </w:rPr>
            </w:pPr>
            <w:r w:rsidRPr="00CF5CCE">
              <w:rPr>
                <w:sz w:val="18"/>
                <w:szCs w:val="18"/>
              </w:rPr>
              <w:t>--</w:t>
            </w:r>
          </w:p>
        </w:tc>
        <w:tc>
          <w:tcPr>
            <w:tcW w:w="988" w:type="dxa"/>
            <w:shd w:val="clear" w:color="auto" w:fill="auto"/>
          </w:tcPr>
          <w:p w:rsidR="00C409AA" w:rsidRPr="00CF5CCE" w:rsidRDefault="00C409AA" w:rsidP="006C37B7">
            <w:pPr>
              <w:suppressAutoHyphens w:val="0"/>
              <w:spacing w:before="40" w:after="40" w:line="220" w:lineRule="exact"/>
              <w:ind w:right="113"/>
              <w:jc w:val="right"/>
              <w:rPr>
                <w:sz w:val="18"/>
                <w:szCs w:val="18"/>
              </w:rPr>
            </w:pPr>
            <w:r w:rsidRPr="00CF5CCE">
              <w:rPr>
                <w:sz w:val="18"/>
                <w:szCs w:val="18"/>
              </w:rPr>
              <w:t>19</w:t>
            </w:r>
          </w:p>
        </w:tc>
        <w:tc>
          <w:tcPr>
            <w:tcW w:w="1003" w:type="dxa"/>
            <w:shd w:val="clear" w:color="auto" w:fill="auto"/>
          </w:tcPr>
          <w:p w:rsidR="00C409AA" w:rsidRPr="00CF5CCE" w:rsidRDefault="00C409AA" w:rsidP="006C37B7">
            <w:pPr>
              <w:suppressAutoHyphens w:val="0"/>
              <w:spacing w:before="40" w:after="40" w:line="220" w:lineRule="exact"/>
              <w:ind w:right="113"/>
              <w:jc w:val="right"/>
              <w:rPr>
                <w:sz w:val="18"/>
                <w:szCs w:val="18"/>
              </w:rPr>
            </w:pPr>
            <w:r w:rsidRPr="00CF5CCE">
              <w:rPr>
                <w:sz w:val="18"/>
                <w:szCs w:val="18"/>
              </w:rPr>
              <w:t>-</w:t>
            </w:r>
          </w:p>
        </w:tc>
        <w:tc>
          <w:tcPr>
            <w:tcW w:w="988" w:type="dxa"/>
            <w:shd w:val="clear" w:color="auto" w:fill="auto"/>
          </w:tcPr>
          <w:p w:rsidR="00C409AA" w:rsidRPr="00CF5CCE" w:rsidRDefault="00C409AA" w:rsidP="006C37B7">
            <w:pPr>
              <w:suppressAutoHyphens w:val="0"/>
              <w:spacing w:before="40" w:after="40" w:line="220" w:lineRule="exact"/>
              <w:ind w:right="113"/>
              <w:jc w:val="right"/>
              <w:rPr>
                <w:sz w:val="18"/>
                <w:szCs w:val="18"/>
              </w:rPr>
            </w:pPr>
            <w:r w:rsidRPr="00CF5CCE">
              <w:rPr>
                <w:sz w:val="18"/>
                <w:szCs w:val="18"/>
              </w:rPr>
              <w:t>2</w:t>
            </w:r>
          </w:p>
        </w:tc>
        <w:tc>
          <w:tcPr>
            <w:tcW w:w="797" w:type="dxa"/>
            <w:shd w:val="clear" w:color="auto" w:fill="auto"/>
          </w:tcPr>
          <w:p w:rsidR="00C409AA" w:rsidRPr="00CF5CCE" w:rsidRDefault="00C409AA" w:rsidP="006C37B7">
            <w:pPr>
              <w:suppressAutoHyphens w:val="0"/>
              <w:spacing w:before="40" w:after="40" w:line="220" w:lineRule="exact"/>
              <w:ind w:right="113"/>
              <w:jc w:val="right"/>
              <w:rPr>
                <w:sz w:val="18"/>
                <w:szCs w:val="18"/>
              </w:rPr>
            </w:pPr>
            <w:r w:rsidRPr="00CF5CCE">
              <w:rPr>
                <w:sz w:val="18"/>
                <w:szCs w:val="18"/>
              </w:rPr>
              <w:t>2</w:t>
            </w:r>
          </w:p>
        </w:tc>
      </w:tr>
      <w:tr w:rsidR="00C409AA" w:rsidRPr="00CF5CCE" w:rsidTr="000C0A84">
        <w:tc>
          <w:tcPr>
            <w:tcW w:w="322" w:type="dxa"/>
            <w:shd w:val="clear" w:color="auto" w:fill="auto"/>
          </w:tcPr>
          <w:p w:rsidR="00C409AA" w:rsidRPr="00CF5CCE" w:rsidRDefault="00C409AA" w:rsidP="006C37B7">
            <w:pPr>
              <w:suppressAutoHyphens w:val="0"/>
              <w:spacing w:before="40" w:after="40" w:line="220" w:lineRule="exact"/>
              <w:ind w:right="113"/>
              <w:rPr>
                <w:sz w:val="18"/>
                <w:szCs w:val="18"/>
              </w:rPr>
            </w:pPr>
            <w:r w:rsidRPr="00CF5CCE">
              <w:rPr>
                <w:sz w:val="18"/>
                <w:szCs w:val="18"/>
              </w:rPr>
              <w:t>4</w:t>
            </w:r>
          </w:p>
        </w:tc>
        <w:tc>
          <w:tcPr>
            <w:tcW w:w="2430" w:type="dxa"/>
            <w:shd w:val="clear" w:color="auto" w:fill="auto"/>
          </w:tcPr>
          <w:p w:rsidR="00C409AA" w:rsidRPr="00CF5CCE" w:rsidRDefault="00C409AA" w:rsidP="006C37B7">
            <w:pPr>
              <w:suppressAutoHyphens w:val="0"/>
              <w:spacing w:before="40" w:after="40" w:line="220" w:lineRule="exact"/>
              <w:ind w:right="113"/>
              <w:rPr>
                <w:sz w:val="18"/>
                <w:szCs w:val="18"/>
              </w:rPr>
            </w:pPr>
            <w:r w:rsidRPr="00CF5CCE">
              <w:rPr>
                <w:sz w:val="18"/>
                <w:szCs w:val="18"/>
              </w:rPr>
              <w:t>Measurement techniques</w:t>
            </w:r>
          </w:p>
        </w:tc>
        <w:tc>
          <w:tcPr>
            <w:tcW w:w="842" w:type="dxa"/>
            <w:shd w:val="clear" w:color="auto" w:fill="auto"/>
          </w:tcPr>
          <w:p w:rsidR="00C409AA" w:rsidRPr="00CF5CCE" w:rsidRDefault="000C0A84" w:rsidP="006C37B7">
            <w:pPr>
              <w:suppressAutoHyphens w:val="0"/>
              <w:spacing w:before="40" w:after="40" w:line="220" w:lineRule="exact"/>
              <w:ind w:right="113"/>
              <w:jc w:val="right"/>
              <w:rPr>
                <w:sz w:val="18"/>
                <w:szCs w:val="18"/>
              </w:rPr>
            </w:pPr>
            <w:r>
              <w:rPr>
                <w:sz w:val="18"/>
                <w:szCs w:val="18"/>
              </w:rPr>
              <w:t>19</w:t>
            </w:r>
          </w:p>
        </w:tc>
        <w:tc>
          <w:tcPr>
            <w:tcW w:w="988" w:type="dxa"/>
            <w:shd w:val="clear" w:color="auto" w:fill="auto"/>
          </w:tcPr>
          <w:p w:rsidR="00C409AA" w:rsidRPr="00CF5CCE" w:rsidRDefault="00C409AA" w:rsidP="006C37B7">
            <w:pPr>
              <w:suppressAutoHyphens w:val="0"/>
              <w:spacing w:before="40" w:after="40" w:line="220" w:lineRule="exact"/>
              <w:ind w:right="113"/>
              <w:jc w:val="right"/>
              <w:rPr>
                <w:sz w:val="18"/>
                <w:szCs w:val="18"/>
              </w:rPr>
            </w:pPr>
            <w:r w:rsidRPr="00CF5CCE">
              <w:rPr>
                <w:sz w:val="18"/>
                <w:szCs w:val="18"/>
              </w:rPr>
              <w:t>--</w:t>
            </w:r>
          </w:p>
        </w:tc>
        <w:tc>
          <w:tcPr>
            <w:tcW w:w="1003" w:type="dxa"/>
            <w:shd w:val="clear" w:color="auto" w:fill="auto"/>
          </w:tcPr>
          <w:p w:rsidR="00C409AA" w:rsidRPr="00CF5CCE" w:rsidRDefault="00C409AA" w:rsidP="006C37B7">
            <w:pPr>
              <w:suppressAutoHyphens w:val="0"/>
              <w:spacing w:before="40" w:after="40" w:line="220" w:lineRule="exact"/>
              <w:ind w:right="113"/>
              <w:jc w:val="right"/>
              <w:rPr>
                <w:sz w:val="18"/>
                <w:szCs w:val="18"/>
              </w:rPr>
            </w:pPr>
            <w:r w:rsidRPr="00CF5CCE">
              <w:rPr>
                <w:sz w:val="18"/>
                <w:szCs w:val="18"/>
              </w:rPr>
              <w:t>2</w:t>
            </w:r>
          </w:p>
        </w:tc>
        <w:tc>
          <w:tcPr>
            <w:tcW w:w="988" w:type="dxa"/>
            <w:shd w:val="clear" w:color="auto" w:fill="auto"/>
          </w:tcPr>
          <w:p w:rsidR="00C409AA" w:rsidRPr="00CF5CCE" w:rsidRDefault="00C409AA" w:rsidP="006C37B7">
            <w:pPr>
              <w:suppressAutoHyphens w:val="0"/>
              <w:spacing w:before="40" w:after="40" w:line="220" w:lineRule="exact"/>
              <w:ind w:right="113"/>
              <w:jc w:val="right"/>
              <w:rPr>
                <w:sz w:val="18"/>
                <w:szCs w:val="18"/>
              </w:rPr>
            </w:pPr>
            <w:r w:rsidRPr="00CF5CCE">
              <w:rPr>
                <w:sz w:val="18"/>
                <w:szCs w:val="18"/>
              </w:rPr>
              <w:t>-</w:t>
            </w:r>
          </w:p>
        </w:tc>
        <w:tc>
          <w:tcPr>
            <w:tcW w:w="797" w:type="dxa"/>
            <w:shd w:val="clear" w:color="auto" w:fill="auto"/>
          </w:tcPr>
          <w:p w:rsidR="00C409AA" w:rsidRPr="00CF5CCE" w:rsidRDefault="00C409AA" w:rsidP="006C37B7">
            <w:pPr>
              <w:suppressAutoHyphens w:val="0"/>
              <w:spacing w:before="40" w:after="40" w:line="220" w:lineRule="exact"/>
              <w:ind w:right="113"/>
              <w:jc w:val="right"/>
              <w:rPr>
                <w:sz w:val="18"/>
                <w:szCs w:val="18"/>
              </w:rPr>
            </w:pPr>
            <w:r w:rsidRPr="00CF5CCE">
              <w:rPr>
                <w:sz w:val="18"/>
                <w:szCs w:val="18"/>
              </w:rPr>
              <w:t>2</w:t>
            </w:r>
          </w:p>
        </w:tc>
      </w:tr>
      <w:tr w:rsidR="00C409AA" w:rsidRPr="00CF5CCE" w:rsidTr="000C0A84">
        <w:tc>
          <w:tcPr>
            <w:tcW w:w="322" w:type="dxa"/>
            <w:shd w:val="clear" w:color="auto" w:fill="auto"/>
          </w:tcPr>
          <w:p w:rsidR="00C409AA" w:rsidRPr="00CF5CCE" w:rsidRDefault="00C409AA" w:rsidP="006C37B7">
            <w:pPr>
              <w:suppressAutoHyphens w:val="0"/>
              <w:spacing w:before="40" w:after="40" w:line="220" w:lineRule="exact"/>
              <w:ind w:right="113"/>
              <w:rPr>
                <w:sz w:val="18"/>
                <w:szCs w:val="18"/>
              </w:rPr>
            </w:pPr>
            <w:r w:rsidRPr="00CF5CCE">
              <w:rPr>
                <w:sz w:val="18"/>
                <w:szCs w:val="18"/>
              </w:rPr>
              <w:t>5</w:t>
            </w:r>
          </w:p>
        </w:tc>
        <w:tc>
          <w:tcPr>
            <w:tcW w:w="2430" w:type="dxa"/>
            <w:shd w:val="clear" w:color="auto" w:fill="auto"/>
          </w:tcPr>
          <w:p w:rsidR="00C409AA" w:rsidRPr="00CF5CCE" w:rsidRDefault="00C409AA" w:rsidP="006C37B7">
            <w:pPr>
              <w:suppressAutoHyphens w:val="0"/>
              <w:spacing w:before="40" w:after="40" w:line="220" w:lineRule="exact"/>
              <w:ind w:right="113"/>
              <w:rPr>
                <w:sz w:val="18"/>
                <w:szCs w:val="18"/>
              </w:rPr>
            </w:pPr>
            <w:r w:rsidRPr="00CF5CCE">
              <w:rPr>
                <w:sz w:val="18"/>
                <w:szCs w:val="18"/>
              </w:rPr>
              <w:t>Knowledge of products</w:t>
            </w:r>
          </w:p>
        </w:tc>
        <w:tc>
          <w:tcPr>
            <w:tcW w:w="842" w:type="dxa"/>
            <w:shd w:val="clear" w:color="auto" w:fill="auto"/>
          </w:tcPr>
          <w:p w:rsidR="00C409AA" w:rsidRPr="00CF5CCE" w:rsidRDefault="00C409AA" w:rsidP="006C37B7">
            <w:pPr>
              <w:suppressAutoHyphens w:val="0"/>
              <w:spacing w:before="40" w:after="40" w:line="220" w:lineRule="exact"/>
              <w:ind w:right="113"/>
              <w:jc w:val="right"/>
              <w:rPr>
                <w:sz w:val="18"/>
                <w:szCs w:val="18"/>
              </w:rPr>
            </w:pPr>
            <w:r w:rsidRPr="00CF5CCE">
              <w:rPr>
                <w:sz w:val="18"/>
                <w:szCs w:val="18"/>
              </w:rPr>
              <w:t>78</w:t>
            </w:r>
          </w:p>
        </w:tc>
        <w:tc>
          <w:tcPr>
            <w:tcW w:w="988" w:type="dxa"/>
            <w:shd w:val="clear" w:color="auto" w:fill="auto"/>
          </w:tcPr>
          <w:p w:rsidR="00C409AA" w:rsidRPr="00CF5CCE" w:rsidRDefault="00C409AA" w:rsidP="006C37B7">
            <w:pPr>
              <w:suppressAutoHyphens w:val="0"/>
              <w:spacing w:before="40" w:after="40" w:line="220" w:lineRule="exact"/>
              <w:ind w:right="113"/>
              <w:jc w:val="right"/>
              <w:rPr>
                <w:sz w:val="18"/>
                <w:szCs w:val="18"/>
              </w:rPr>
            </w:pPr>
            <w:r w:rsidRPr="00CF5CCE">
              <w:rPr>
                <w:sz w:val="18"/>
                <w:szCs w:val="18"/>
              </w:rPr>
              <w:t>--</w:t>
            </w:r>
          </w:p>
        </w:tc>
        <w:tc>
          <w:tcPr>
            <w:tcW w:w="1003" w:type="dxa"/>
            <w:shd w:val="clear" w:color="auto" w:fill="auto"/>
          </w:tcPr>
          <w:p w:rsidR="00C409AA" w:rsidRPr="00CF5CCE" w:rsidRDefault="00C409AA" w:rsidP="006C37B7">
            <w:pPr>
              <w:suppressAutoHyphens w:val="0"/>
              <w:spacing w:before="40" w:after="40" w:line="220" w:lineRule="exact"/>
              <w:ind w:right="113"/>
              <w:jc w:val="right"/>
              <w:rPr>
                <w:sz w:val="18"/>
                <w:szCs w:val="18"/>
              </w:rPr>
            </w:pPr>
            <w:r w:rsidRPr="00CF5CCE">
              <w:rPr>
                <w:sz w:val="18"/>
                <w:szCs w:val="18"/>
              </w:rPr>
              <w:t>2</w:t>
            </w:r>
          </w:p>
        </w:tc>
        <w:tc>
          <w:tcPr>
            <w:tcW w:w="988" w:type="dxa"/>
            <w:shd w:val="clear" w:color="auto" w:fill="auto"/>
          </w:tcPr>
          <w:p w:rsidR="00C409AA" w:rsidRPr="00CF5CCE" w:rsidRDefault="00C409AA" w:rsidP="006C37B7">
            <w:pPr>
              <w:suppressAutoHyphens w:val="0"/>
              <w:spacing w:before="40" w:after="40" w:line="220" w:lineRule="exact"/>
              <w:ind w:right="113"/>
              <w:jc w:val="right"/>
              <w:rPr>
                <w:sz w:val="18"/>
                <w:szCs w:val="18"/>
              </w:rPr>
            </w:pPr>
            <w:r w:rsidRPr="00CF5CCE">
              <w:rPr>
                <w:sz w:val="18"/>
                <w:szCs w:val="18"/>
              </w:rPr>
              <w:t>-</w:t>
            </w:r>
          </w:p>
        </w:tc>
        <w:tc>
          <w:tcPr>
            <w:tcW w:w="797" w:type="dxa"/>
            <w:shd w:val="clear" w:color="auto" w:fill="auto"/>
          </w:tcPr>
          <w:p w:rsidR="00C409AA" w:rsidRPr="00CF5CCE" w:rsidRDefault="00C409AA" w:rsidP="006C37B7">
            <w:pPr>
              <w:suppressAutoHyphens w:val="0"/>
              <w:spacing w:before="40" w:after="40" w:line="220" w:lineRule="exact"/>
              <w:ind w:right="113"/>
              <w:jc w:val="right"/>
              <w:rPr>
                <w:sz w:val="18"/>
                <w:szCs w:val="18"/>
              </w:rPr>
            </w:pPr>
            <w:r w:rsidRPr="00CF5CCE">
              <w:rPr>
                <w:sz w:val="18"/>
                <w:szCs w:val="18"/>
              </w:rPr>
              <w:t>2</w:t>
            </w:r>
          </w:p>
        </w:tc>
      </w:tr>
      <w:tr w:rsidR="00C409AA" w:rsidRPr="00CF5CCE" w:rsidTr="000C0A84">
        <w:tc>
          <w:tcPr>
            <w:tcW w:w="322" w:type="dxa"/>
            <w:shd w:val="clear" w:color="auto" w:fill="auto"/>
          </w:tcPr>
          <w:p w:rsidR="00C409AA" w:rsidRPr="00CF5CCE" w:rsidRDefault="00C409AA" w:rsidP="006C37B7">
            <w:pPr>
              <w:suppressAutoHyphens w:val="0"/>
              <w:spacing w:before="40" w:after="40" w:line="220" w:lineRule="exact"/>
              <w:ind w:right="113"/>
              <w:rPr>
                <w:sz w:val="18"/>
                <w:szCs w:val="18"/>
              </w:rPr>
            </w:pPr>
            <w:r w:rsidRPr="00CF5CCE">
              <w:rPr>
                <w:sz w:val="18"/>
                <w:szCs w:val="18"/>
              </w:rPr>
              <w:lastRenderedPageBreak/>
              <w:t>6</w:t>
            </w:r>
          </w:p>
        </w:tc>
        <w:tc>
          <w:tcPr>
            <w:tcW w:w="2430" w:type="dxa"/>
            <w:shd w:val="clear" w:color="auto" w:fill="auto"/>
          </w:tcPr>
          <w:p w:rsidR="00C409AA" w:rsidRPr="00CF5CCE" w:rsidRDefault="00C409AA" w:rsidP="006C37B7">
            <w:pPr>
              <w:suppressAutoHyphens w:val="0"/>
              <w:spacing w:before="40" w:after="40" w:line="220" w:lineRule="exact"/>
              <w:ind w:right="113"/>
              <w:rPr>
                <w:sz w:val="18"/>
                <w:szCs w:val="18"/>
              </w:rPr>
            </w:pPr>
            <w:r w:rsidRPr="00CF5CCE">
              <w:rPr>
                <w:sz w:val="18"/>
                <w:szCs w:val="18"/>
              </w:rPr>
              <w:t>Loading, unloading and transport</w:t>
            </w:r>
          </w:p>
        </w:tc>
        <w:tc>
          <w:tcPr>
            <w:tcW w:w="842" w:type="dxa"/>
            <w:shd w:val="clear" w:color="auto" w:fill="auto"/>
          </w:tcPr>
          <w:p w:rsidR="00C409AA" w:rsidRPr="00CF5CCE" w:rsidRDefault="00431AB0" w:rsidP="006C37B7">
            <w:pPr>
              <w:suppressAutoHyphens w:val="0"/>
              <w:spacing w:before="40" w:after="40" w:line="220" w:lineRule="exact"/>
              <w:ind w:right="113"/>
              <w:jc w:val="right"/>
              <w:rPr>
                <w:sz w:val="18"/>
                <w:szCs w:val="18"/>
              </w:rPr>
            </w:pPr>
            <w:r>
              <w:rPr>
                <w:sz w:val="18"/>
                <w:szCs w:val="18"/>
              </w:rPr>
              <w:t>19</w:t>
            </w:r>
          </w:p>
        </w:tc>
        <w:tc>
          <w:tcPr>
            <w:tcW w:w="988" w:type="dxa"/>
            <w:shd w:val="clear" w:color="auto" w:fill="auto"/>
          </w:tcPr>
          <w:p w:rsidR="00C409AA" w:rsidRPr="00CF5CCE" w:rsidRDefault="00C409AA" w:rsidP="006C37B7">
            <w:pPr>
              <w:suppressAutoHyphens w:val="0"/>
              <w:spacing w:before="40" w:after="40" w:line="220" w:lineRule="exact"/>
              <w:ind w:right="113"/>
              <w:jc w:val="right"/>
              <w:rPr>
                <w:sz w:val="18"/>
                <w:szCs w:val="18"/>
              </w:rPr>
            </w:pPr>
            <w:r w:rsidRPr="00CF5CCE">
              <w:rPr>
                <w:sz w:val="18"/>
                <w:szCs w:val="18"/>
              </w:rPr>
              <w:t>70</w:t>
            </w:r>
          </w:p>
        </w:tc>
        <w:tc>
          <w:tcPr>
            <w:tcW w:w="1003" w:type="dxa"/>
            <w:shd w:val="clear" w:color="auto" w:fill="auto"/>
          </w:tcPr>
          <w:p w:rsidR="00C409AA" w:rsidRPr="00CF5CCE" w:rsidRDefault="00C409AA" w:rsidP="006C37B7">
            <w:pPr>
              <w:suppressAutoHyphens w:val="0"/>
              <w:spacing w:before="40" w:after="40" w:line="220" w:lineRule="exact"/>
              <w:ind w:right="113"/>
              <w:jc w:val="right"/>
              <w:rPr>
                <w:sz w:val="18"/>
                <w:szCs w:val="18"/>
              </w:rPr>
            </w:pPr>
            <w:r w:rsidRPr="00CF5CCE">
              <w:rPr>
                <w:sz w:val="18"/>
                <w:szCs w:val="18"/>
              </w:rPr>
              <w:t>2</w:t>
            </w:r>
          </w:p>
        </w:tc>
        <w:tc>
          <w:tcPr>
            <w:tcW w:w="988" w:type="dxa"/>
            <w:shd w:val="clear" w:color="auto" w:fill="auto"/>
          </w:tcPr>
          <w:p w:rsidR="00C409AA" w:rsidRPr="00CF5CCE" w:rsidRDefault="00C409AA" w:rsidP="006C37B7">
            <w:pPr>
              <w:suppressAutoHyphens w:val="0"/>
              <w:spacing w:before="40" w:after="40" w:line="220" w:lineRule="exact"/>
              <w:ind w:right="113"/>
              <w:jc w:val="right"/>
              <w:rPr>
                <w:sz w:val="18"/>
                <w:szCs w:val="18"/>
              </w:rPr>
            </w:pPr>
            <w:r w:rsidRPr="00CF5CCE">
              <w:rPr>
                <w:sz w:val="18"/>
                <w:szCs w:val="18"/>
              </w:rPr>
              <w:t>5</w:t>
            </w:r>
          </w:p>
        </w:tc>
        <w:tc>
          <w:tcPr>
            <w:tcW w:w="797" w:type="dxa"/>
            <w:shd w:val="clear" w:color="auto" w:fill="auto"/>
          </w:tcPr>
          <w:p w:rsidR="00C409AA" w:rsidRPr="00CF5CCE" w:rsidRDefault="00C409AA" w:rsidP="006C37B7">
            <w:pPr>
              <w:suppressAutoHyphens w:val="0"/>
              <w:spacing w:before="40" w:after="40" w:line="220" w:lineRule="exact"/>
              <w:ind w:right="113"/>
              <w:jc w:val="right"/>
              <w:rPr>
                <w:sz w:val="18"/>
                <w:szCs w:val="18"/>
              </w:rPr>
            </w:pPr>
            <w:r w:rsidRPr="00CF5CCE">
              <w:rPr>
                <w:sz w:val="18"/>
                <w:szCs w:val="18"/>
              </w:rPr>
              <w:t>7</w:t>
            </w:r>
          </w:p>
        </w:tc>
      </w:tr>
      <w:tr w:rsidR="00C409AA" w:rsidRPr="00CF5CCE" w:rsidTr="000C0A84">
        <w:tc>
          <w:tcPr>
            <w:tcW w:w="322" w:type="dxa"/>
            <w:shd w:val="clear" w:color="auto" w:fill="auto"/>
          </w:tcPr>
          <w:p w:rsidR="00C409AA" w:rsidRPr="00CF5CCE" w:rsidRDefault="00C409AA" w:rsidP="006C37B7">
            <w:pPr>
              <w:suppressAutoHyphens w:val="0"/>
              <w:spacing w:before="40" w:after="40" w:line="220" w:lineRule="exact"/>
              <w:ind w:right="113"/>
              <w:rPr>
                <w:sz w:val="18"/>
                <w:szCs w:val="18"/>
              </w:rPr>
            </w:pPr>
            <w:r w:rsidRPr="00CF5CCE">
              <w:rPr>
                <w:sz w:val="18"/>
                <w:szCs w:val="18"/>
              </w:rPr>
              <w:t>7</w:t>
            </w:r>
          </w:p>
        </w:tc>
        <w:tc>
          <w:tcPr>
            <w:tcW w:w="2430" w:type="dxa"/>
            <w:shd w:val="clear" w:color="auto" w:fill="auto"/>
          </w:tcPr>
          <w:p w:rsidR="00C409AA" w:rsidRPr="00CF5CCE" w:rsidRDefault="00C409AA" w:rsidP="006C37B7">
            <w:pPr>
              <w:suppressAutoHyphens w:val="0"/>
              <w:spacing w:before="40" w:after="40" w:line="220" w:lineRule="exact"/>
              <w:ind w:right="113"/>
              <w:rPr>
                <w:sz w:val="18"/>
                <w:szCs w:val="18"/>
              </w:rPr>
            </w:pPr>
            <w:r w:rsidRPr="00CF5CCE">
              <w:rPr>
                <w:sz w:val="18"/>
                <w:szCs w:val="18"/>
              </w:rPr>
              <w:t>Documents</w:t>
            </w:r>
          </w:p>
        </w:tc>
        <w:tc>
          <w:tcPr>
            <w:tcW w:w="842" w:type="dxa"/>
            <w:shd w:val="clear" w:color="auto" w:fill="auto"/>
          </w:tcPr>
          <w:p w:rsidR="00C409AA" w:rsidRPr="00CF5CCE" w:rsidRDefault="00431AB0" w:rsidP="006C37B7">
            <w:pPr>
              <w:suppressAutoHyphens w:val="0"/>
              <w:spacing w:before="40" w:after="40" w:line="220" w:lineRule="exact"/>
              <w:ind w:right="113"/>
              <w:jc w:val="right"/>
              <w:rPr>
                <w:sz w:val="18"/>
                <w:szCs w:val="18"/>
              </w:rPr>
            </w:pPr>
            <w:r>
              <w:rPr>
                <w:sz w:val="18"/>
                <w:szCs w:val="18"/>
              </w:rPr>
              <w:t>32</w:t>
            </w:r>
          </w:p>
        </w:tc>
        <w:tc>
          <w:tcPr>
            <w:tcW w:w="988" w:type="dxa"/>
            <w:shd w:val="clear" w:color="auto" w:fill="auto"/>
          </w:tcPr>
          <w:p w:rsidR="00C409AA" w:rsidRPr="00CF5CCE" w:rsidRDefault="00C409AA" w:rsidP="006C37B7">
            <w:pPr>
              <w:suppressAutoHyphens w:val="0"/>
              <w:spacing w:before="40" w:after="40" w:line="220" w:lineRule="exact"/>
              <w:ind w:right="113"/>
              <w:jc w:val="right"/>
              <w:rPr>
                <w:sz w:val="18"/>
                <w:szCs w:val="18"/>
              </w:rPr>
            </w:pPr>
            <w:r w:rsidRPr="00CF5CCE">
              <w:rPr>
                <w:sz w:val="18"/>
                <w:szCs w:val="18"/>
              </w:rPr>
              <w:t>22</w:t>
            </w:r>
          </w:p>
        </w:tc>
        <w:tc>
          <w:tcPr>
            <w:tcW w:w="1003" w:type="dxa"/>
            <w:shd w:val="clear" w:color="auto" w:fill="auto"/>
          </w:tcPr>
          <w:p w:rsidR="00C409AA" w:rsidRPr="00CF5CCE" w:rsidRDefault="00B045D2" w:rsidP="006C37B7">
            <w:pPr>
              <w:suppressAutoHyphens w:val="0"/>
              <w:spacing w:before="40" w:after="40" w:line="220" w:lineRule="exact"/>
              <w:ind w:right="113"/>
              <w:jc w:val="right"/>
              <w:rPr>
                <w:sz w:val="18"/>
                <w:szCs w:val="18"/>
              </w:rPr>
            </w:pPr>
            <w:r w:rsidRPr="00CF5CCE">
              <w:rPr>
                <w:sz w:val="18"/>
                <w:szCs w:val="18"/>
              </w:rPr>
              <w:t>2</w:t>
            </w:r>
          </w:p>
        </w:tc>
        <w:tc>
          <w:tcPr>
            <w:tcW w:w="988" w:type="dxa"/>
            <w:shd w:val="clear" w:color="auto" w:fill="auto"/>
          </w:tcPr>
          <w:p w:rsidR="00C409AA" w:rsidRPr="00CF5CCE" w:rsidRDefault="00C409AA" w:rsidP="006C37B7">
            <w:pPr>
              <w:suppressAutoHyphens w:val="0"/>
              <w:spacing w:before="40" w:after="40" w:line="220" w:lineRule="exact"/>
              <w:ind w:right="113"/>
              <w:jc w:val="right"/>
              <w:rPr>
                <w:sz w:val="18"/>
                <w:szCs w:val="18"/>
              </w:rPr>
            </w:pPr>
            <w:r w:rsidRPr="00CF5CCE">
              <w:rPr>
                <w:sz w:val="18"/>
                <w:szCs w:val="18"/>
              </w:rPr>
              <w:t>2</w:t>
            </w:r>
          </w:p>
        </w:tc>
        <w:tc>
          <w:tcPr>
            <w:tcW w:w="797" w:type="dxa"/>
            <w:shd w:val="clear" w:color="auto" w:fill="auto"/>
          </w:tcPr>
          <w:p w:rsidR="00C409AA" w:rsidRPr="00CF5CCE" w:rsidRDefault="000C0A84" w:rsidP="006C37B7">
            <w:pPr>
              <w:suppressAutoHyphens w:val="0"/>
              <w:spacing w:before="40" w:after="40" w:line="220" w:lineRule="exact"/>
              <w:ind w:right="113"/>
              <w:jc w:val="right"/>
              <w:rPr>
                <w:sz w:val="18"/>
                <w:szCs w:val="18"/>
              </w:rPr>
            </w:pPr>
            <w:r>
              <w:rPr>
                <w:sz w:val="18"/>
                <w:szCs w:val="18"/>
              </w:rPr>
              <w:t>4</w:t>
            </w:r>
          </w:p>
        </w:tc>
      </w:tr>
      <w:tr w:rsidR="00C409AA" w:rsidRPr="00CF5CCE" w:rsidTr="000C0A84">
        <w:tc>
          <w:tcPr>
            <w:tcW w:w="322" w:type="dxa"/>
            <w:shd w:val="clear" w:color="auto" w:fill="auto"/>
          </w:tcPr>
          <w:p w:rsidR="00C409AA" w:rsidRPr="00CF5CCE" w:rsidRDefault="00C409AA" w:rsidP="006C37B7">
            <w:pPr>
              <w:suppressAutoHyphens w:val="0"/>
              <w:spacing w:before="40" w:after="40" w:line="220" w:lineRule="exact"/>
              <w:ind w:right="113"/>
              <w:rPr>
                <w:sz w:val="18"/>
                <w:szCs w:val="18"/>
              </w:rPr>
            </w:pPr>
            <w:r w:rsidRPr="00CF5CCE">
              <w:rPr>
                <w:sz w:val="18"/>
                <w:szCs w:val="18"/>
              </w:rPr>
              <w:t>8</w:t>
            </w:r>
          </w:p>
        </w:tc>
        <w:tc>
          <w:tcPr>
            <w:tcW w:w="2430" w:type="dxa"/>
            <w:shd w:val="clear" w:color="auto" w:fill="auto"/>
          </w:tcPr>
          <w:p w:rsidR="00C409AA" w:rsidRPr="00CF5CCE" w:rsidRDefault="00C409AA" w:rsidP="006C37B7">
            <w:pPr>
              <w:suppressAutoHyphens w:val="0"/>
              <w:spacing w:before="40" w:after="40" w:line="220" w:lineRule="exact"/>
              <w:ind w:right="113"/>
              <w:rPr>
                <w:sz w:val="18"/>
                <w:szCs w:val="18"/>
              </w:rPr>
            </w:pPr>
            <w:r w:rsidRPr="00CF5CCE">
              <w:rPr>
                <w:sz w:val="18"/>
                <w:szCs w:val="18"/>
              </w:rPr>
              <w:t>Hazards and measures of prevention</w:t>
            </w:r>
          </w:p>
        </w:tc>
        <w:tc>
          <w:tcPr>
            <w:tcW w:w="842" w:type="dxa"/>
            <w:shd w:val="clear" w:color="auto" w:fill="auto"/>
          </w:tcPr>
          <w:p w:rsidR="00C409AA" w:rsidRPr="00CF5CCE" w:rsidRDefault="000C0A84" w:rsidP="006C37B7">
            <w:pPr>
              <w:suppressAutoHyphens w:val="0"/>
              <w:spacing w:before="40" w:after="40" w:line="220" w:lineRule="exact"/>
              <w:ind w:right="113"/>
              <w:jc w:val="right"/>
              <w:rPr>
                <w:sz w:val="18"/>
                <w:szCs w:val="18"/>
              </w:rPr>
            </w:pPr>
            <w:r>
              <w:rPr>
                <w:sz w:val="18"/>
                <w:szCs w:val="18"/>
              </w:rPr>
              <w:t>73</w:t>
            </w:r>
          </w:p>
        </w:tc>
        <w:tc>
          <w:tcPr>
            <w:tcW w:w="988" w:type="dxa"/>
            <w:shd w:val="clear" w:color="auto" w:fill="auto"/>
          </w:tcPr>
          <w:p w:rsidR="00C409AA" w:rsidRPr="00CF5CCE" w:rsidRDefault="00C409AA" w:rsidP="006C37B7">
            <w:pPr>
              <w:suppressAutoHyphens w:val="0"/>
              <w:spacing w:before="40" w:after="40" w:line="220" w:lineRule="exact"/>
              <w:ind w:right="113"/>
              <w:jc w:val="right"/>
              <w:rPr>
                <w:sz w:val="18"/>
                <w:szCs w:val="18"/>
              </w:rPr>
            </w:pPr>
            <w:r w:rsidRPr="00CF5CCE">
              <w:rPr>
                <w:sz w:val="18"/>
                <w:szCs w:val="18"/>
              </w:rPr>
              <w:t>27</w:t>
            </w:r>
          </w:p>
        </w:tc>
        <w:tc>
          <w:tcPr>
            <w:tcW w:w="1003" w:type="dxa"/>
            <w:shd w:val="clear" w:color="auto" w:fill="auto"/>
          </w:tcPr>
          <w:p w:rsidR="00C409AA" w:rsidRPr="00CF5CCE" w:rsidRDefault="00B045D2" w:rsidP="006C37B7">
            <w:pPr>
              <w:suppressAutoHyphens w:val="0"/>
              <w:spacing w:before="40" w:after="40" w:line="220" w:lineRule="exact"/>
              <w:ind w:right="113"/>
              <w:jc w:val="right"/>
              <w:rPr>
                <w:sz w:val="18"/>
                <w:szCs w:val="18"/>
              </w:rPr>
            </w:pPr>
            <w:r w:rsidRPr="00CF5CCE">
              <w:rPr>
                <w:sz w:val="18"/>
                <w:szCs w:val="18"/>
              </w:rPr>
              <w:t>2</w:t>
            </w:r>
          </w:p>
        </w:tc>
        <w:tc>
          <w:tcPr>
            <w:tcW w:w="988" w:type="dxa"/>
            <w:shd w:val="clear" w:color="auto" w:fill="auto"/>
          </w:tcPr>
          <w:p w:rsidR="00C409AA" w:rsidRPr="00CF5CCE" w:rsidRDefault="00C409AA" w:rsidP="006C37B7">
            <w:pPr>
              <w:suppressAutoHyphens w:val="0"/>
              <w:spacing w:before="40" w:after="40" w:line="220" w:lineRule="exact"/>
              <w:ind w:right="113"/>
              <w:jc w:val="right"/>
              <w:rPr>
                <w:sz w:val="18"/>
                <w:szCs w:val="18"/>
              </w:rPr>
            </w:pPr>
            <w:r w:rsidRPr="00CF5CCE">
              <w:rPr>
                <w:sz w:val="18"/>
                <w:szCs w:val="18"/>
              </w:rPr>
              <w:t>3</w:t>
            </w:r>
          </w:p>
        </w:tc>
        <w:tc>
          <w:tcPr>
            <w:tcW w:w="797" w:type="dxa"/>
            <w:shd w:val="clear" w:color="auto" w:fill="auto"/>
          </w:tcPr>
          <w:p w:rsidR="00C409AA" w:rsidRPr="00CF5CCE" w:rsidRDefault="000C0A84" w:rsidP="006C37B7">
            <w:pPr>
              <w:suppressAutoHyphens w:val="0"/>
              <w:spacing w:before="40" w:after="40" w:line="220" w:lineRule="exact"/>
              <w:ind w:right="113"/>
              <w:jc w:val="right"/>
              <w:rPr>
                <w:sz w:val="18"/>
                <w:szCs w:val="18"/>
              </w:rPr>
            </w:pPr>
            <w:r>
              <w:rPr>
                <w:sz w:val="18"/>
                <w:szCs w:val="18"/>
              </w:rPr>
              <w:t>5</w:t>
            </w:r>
          </w:p>
        </w:tc>
      </w:tr>
      <w:tr w:rsidR="00B045D2" w:rsidRPr="00CF5CCE" w:rsidTr="000C0A84">
        <w:tc>
          <w:tcPr>
            <w:tcW w:w="322" w:type="dxa"/>
            <w:tcBorders>
              <w:bottom w:val="single" w:sz="2" w:space="0" w:color="auto"/>
            </w:tcBorders>
            <w:shd w:val="clear" w:color="auto" w:fill="auto"/>
          </w:tcPr>
          <w:p w:rsidR="00B045D2" w:rsidRPr="00CF5CCE" w:rsidRDefault="00B045D2" w:rsidP="006C37B7">
            <w:pPr>
              <w:suppressAutoHyphens w:val="0"/>
              <w:spacing w:before="40" w:after="40" w:line="220" w:lineRule="exact"/>
              <w:ind w:right="113"/>
              <w:rPr>
                <w:sz w:val="18"/>
                <w:szCs w:val="18"/>
              </w:rPr>
            </w:pPr>
            <w:r w:rsidRPr="00CF5CCE">
              <w:rPr>
                <w:sz w:val="18"/>
                <w:szCs w:val="18"/>
              </w:rPr>
              <w:t>9</w:t>
            </w:r>
          </w:p>
        </w:tc>
        <w:tc>
          <w:tcPr>
            <w:tcW w:w="2430" w:type="dxa"/>
            <w:tcBorders>
              <w:bottom w:val="single" w:sz="2" w:space="0" w:color="auto"/>
            </w:tcBorders>
            <w:shd w:val="clear" w:color="auto" w:fill="auto"/>
          </w:tcPr>
          <w:p w:rsidR="00B045D2" w:rsidRPr="00CF5CCE" w:rsidRDefault="00B045D2" w:rsidP="006C37B7">
            <w:pPr>
              <w:suppressAutoHyphens w:val="0"/>
              <w:spacing w:before="40" w:after="40" w:line="220" w:lineRule="exact"/>
              <w:ind w:right="113"/>
              <w:rPr>
                <w:sz w:val="18"/>
                <w:szCs w:val="18"/>
              </w:rPr>
            </w:pPr>
            <w:r w:rsidRPr="00CF5CCE">
              <w:rPr>
                <w:sz w:val="18"/>
                <w:szCs w:val="18"/>
              </w:rPr>
              <w:t>Stability</w:t>
            </w:r>
          </w:p>
        </w:tc>
        <w:tc>
          <w:tcPr>
            <w:tcW w:w="842" w:type="dxa"/>
            <w:tcBorders>
              <w:bottom w:val="single" w:sz="2" w:space="0" w:color="auto"/>
            </w:tcBorders>
            <w:shd w:val="clear" w:color="auto" w:fill="auto"/>
          </w:tcPr>
          <w:p w:rsidR="00B045D2" w:rsidRPr="00CF5CCE" w:rsidRDefault="000C0A84" w:rsidP="006C37B7">
            <w:pPr>
              <w:suppressAutoHyphens w:val="0"/>
              <w:spacing w:before="40" w:after="40" w:line="220" w:lineRule="exact"/>
              <w:ind w:right="113"/>
              <w:jc w:val="right"/>
              <w:rPr>
                <w:sz w:val="18"/>
                <w:szCs w:val="18"/>
              </w:rPr>
            </w:pPr>
            <w:r>
              <w:rPr>
                <w:sz w:val="18"/>
                <w:szCs w:val="18"/>
              </w:rPr>
              <w:t>21</w:t>
            </w:r>
          </w:p>
        </w:tc>
        <w:tc>
          <w:tcPr>
            <w:tcW w:w="988" w:type="dxa"/>
            <w:tcBorders>
              <w:bottom w:val="single" w:sz="2" w:space="0" w:color="auto"/>
            </w:tcBorders>
            <w:shd w:val="clear" w:color="auto" w:fill="auto"/>
          </w:tcPr>
          <w:p w:rsidR="00B045D2" w:rsidRPr="00CF5CCE" w:rsidRDefault="00B045D2" w:rsidP="006C37B7">
            <w:pPr>
              <w:suppressAutoHyphens w:val="0"/>
              <w:spacing w:before="40" w:after="40" w:line="220" w:lineRule="exact"/>
              <w:ind w:right="113"/>
              <w:jc w:val="right"/>
              <w:rPr>
                <w:sz w:val="18"/>
                <w:szCs w:val="18"/>
              </w:rPr>
            </w:pPr>
          </w:p>
        </w:tc>
        <w:tc>
          <w:tcPr>
            <w:tcW w:w="1003" w:type="dxa"/>
            <w:tcBorders>
              <w:bottom w:val="single" w:sz="2" w:space="0" w:color="auto"/>
            </w:tcBorders>
            <w:shd w:val="clear" w:color="auto" w:fill="auto"/>
          </w:tcPr>
          <w:p w:rsidR="00B045D2" w:rsidRPr="00CF5CCE" w:rsidRDefault="00B045D2" w:rsidP="006C37B7">
            <w:pPr>
              <w:suppressAutoHyphens w:val="0"/>
              <w:spacing w:before="40" w:after="40" w:line="220" w:lineRule="exact"/>
              <w:ind w:right="113"/>
              <w:jc w:val="right"/>
              <w:rPr>
                <w:sz w:val="18"/>
                <w:szCs w:val="18"/>
              </w:rPr>
            </w:pPr>
            <w:r w:rsidRPr="00CF5CCE">
              <w:rPr>
                <w:sz w:val="18"/>
                <w:szCs w:val="18"/>
              </w:rPr>
              <w:t>2</w:t>
            </w:r>
          </w:p>
        </w:tc>
        <w:tc>
          <w:tcPr>
            <w:tcW w:w="988" w:type="dxa"/>
            <w:tcBorders>
              <w:bottom w:val="single" w:sz="2" w:space="0" w:color="auto"/>
            </w:tcBorders>
            <w:shd w:val="clear" w:color="auto" w:fill="auto"/>
          </w:tcPr>
          <w:p w:rsidR="00B045D2" w:rsidRPr="00CF5CCE" w:rsidRDefault="00B045D2" w:rsidP="006C37B7">
            <w:pPr>
              <w:suppressAutoHyphens w:val="0"/>
              <w:spacing w:before="40" w:after="40" w:line="220" w:lineRule="exact"/>
              <w:ind w:right="113"/>
              <w:jc w:val="right"/>
              <w:rPr>
                <w:sz w:val="18"/>
                <w:szCs w:val="18"/>
              </w:rPr>
            </w:pPr>
          </w:p>
        </w:tc>
        <w:tc>
          <w:tcPr>
            <w:tcW w:w="797" w:type="dxa"/>
            <w:tcBorders>
              <w:bottom w:val="single" w:sz="2" w:space="0" w:color="auto"/>
            </w:tcBorders>
            <w:shd w:val="clear" w:color="auto" w:fill="auto"/>
          </w:tcPr>
          <w:p w:rsidR="00B045D2" w:rsidRPr="00CF5CCE" w:rsidRDefault="007C445E" w:rsidP="006C37B7">
            <w:pPr>
              <w:suppressAutoHyphens w:val="0"/>
              <w:spacing w:before="40" w:after="40" w:line="220" w:lineRule="exact"/>
              <w:ind w:right="113"/>
              <w:jc w:val="right"/>
              <w:rPr>
                <w:sz w:val="18"/>
                <w:szCs w:val="18"/>
              </w:rPr>
            </w:pPr>
            <w:r w:rsidRPr="00CF5CCE">
              <w:rPr>
                <w:sz w:val="18"/>
                <w:szCs w:val="18"/>
              </w:rPr>
              <w:t>2</w:t>
            </w:r>
          </w:p>
        </w:tc>
      </w:tr>
      <w:tr w:rsidR="00C409AA" w:rsidRPr="00CF5CCE" w:rsidTr="000C0A84">
        <w:tc>
          <w:tcPr>
            <w:tcW w:w="2752" w:type="dxa"/>
            <w:gridSpan w:val="2"/>
            <w:tcBorders>
              <w:top w:val="single" w:sz="2" w:space="0" w:color="auto"/>
              <w:bottom w:val="single" w:sz="12" w:space="0" w:color="auto"/>
            </w:tcBorders>
            <w:shd w:val="clear" w:color="auto" w:fill="auto"/>
          </w:tcPr>
          <w:p w:rsidR="00C409AA" w:rsidRPr="00CF5CCE" w:rsidRDefault="00C409AA" w:rsidP="006C37B7">
            <w:pPr>
              <w:suppressAutoHyphens w:val="0"/>
              <w:spacing w:before="40" w:after="40" w:line="220" w:lineRule="exact"/>
              <w:ind w:right="113"/>
              <w:rPr>
                <w:b/>
                <w:sz w:val="18"/>
                <w:szCs w:val="18"/>
              </w:rPr>
            </w:pPr>
            <w:r w:rsidRPr="00CF5CCE">
              <w:rPr>
                <w:b/>
                <w:sz w:val="18"/>
                <w:szCs w:val="18"/>
              </w:rPr>
              <w:tab/>
              <w:t>Total</w:t>
            </w:r>
          </w:p>
        </w:tc>
        <w:tc>
          <w:tcPr>
            <w:tcW w:w="842" w:type="dxa"/>
            <w:tcBorders>
              <w:top w:val="single" w:sz="2" w:space="0" w:color="auto"/>
              <w:bottom w:val="single" w:sz="12" w:space="0" w:color="auto"/>
            </w:tcBorders>
            <w:shd w:val="clear" w:color="auto" w:fill="auto"/>
          </w:tcPr>
          <w:p w:rsidR="00C409AA" w:rsidRPr="00CF5CCE" w:rsidRDefault="00C409AA" w:rsidP="006C37B7">
            <w:pPr>
              <w:suppressAutoHyphens w:val="0"/>
              <w:spacing w:before="40" w:after="40" w:line="220" w:lineRule="exact"/>
              <w:ind w:right="113"/>
              <w:jc w:val="right"/>
              <w:rPr>
                <w:b/>
                <w:sz w:val="18"/>
                <w:szCs w:val="18"/>
              </w:rPr>
            </w:pPr>
          </w:p>
        </w:tc>
        <w:tc>
          <w:tcPr>
            <w:tcW w:w="988" w:type="dxa"/>
            <w:tcBorders>
              <w:top w:val="single" w:sz="2" w:space="0" w:color="auto"/>
              <w:bottom w:val="single" w:sz="12" w:space="0" w:color="auto"/>
            </w:tcBorders>
            <w:shd w:val="clear" w:color="auto" w:fill="auto"/>
          </w:tcPr>
          <w:p w:rsidR="00C409AA" w:rsidRPr="00CF5CCE" w:rsidRDefault="00C409AA" w:rsidP="006C37B7">
            <w:pPr>
              <w:suppressAutoHyphens w:val="0"/>
              <w:spacing w:before="40" w:after="40" w:line="220" w:lineRule="exact"/>
              <w:ind w:right="113"/>
              <w:jc w:val="right"/>
              <w:rPr>
                <w:b/>
                <w:sz w:val="18"/>
                <w:szCs w:val="18"/>
              </w:rPr>
            </w:pPr>
          </w:p>
        </w:tc>
        <w:tc>
          <w:tcPr>
            <w:tcW w:w="1003" w:type="dxa"/>
            <w:tcBorders>
              <w:top w:val="single" w:sz="2" w:space="0" w:color="auto"/>
              <w:bottom w:val="single" w:sz="12" w:space="0" w:color="auto"/>
            </w:tcBorders>
            <w:shd w:val="clear" w:color="auto" w:fill="auto"/>
          </w:tcPr>
          <w:p w:rsidR="00C409AA" w:rsidRPr="00CF5CCE" w:rsidRDefault="00C409AA" w:rsidP="006C37B7">
            <w:pPr>
              <w:suppressAutoHyphens w:val="0"/>
              <w:spacing w:before="40" w:after="40" w:line="220" w:lineRule="exact"/>
              <w:ind w:right="113"/>
              <w:jc w:val="right"/>
              <w:rPr>
                <w:b/>
                <w:sz w:val="18"/>
                <w:szCs w:val="18"/>
              </w:rPr>
            </w:pPr>
            <w:r w:rsidRPr="00CF5CCE">
              <w:rPr>
                <w:b/>
                <w:sz w:val="18"/>
                <w:szCs w:val="18"/>
              </w:rPr>
              <w:t>15</w:t>
            </w:r>
          </w:p>
        </w:tc>
        <w:tc>
          <w:tcPr>
            <w:tcW w:w="988" w:type="dxa"/>
            <w:tcBorders>
              <w:top w:val="single" w:sz="2" w:space="0" w:color="auto"/>
              <w:bottom w:val="single" w:sz="12" w:space="0" w:color="auto"/>
            </w:tcBorders>
            <w:shd w:val="clear" w:color="auto" w:fill="auto"/>
          </w:tcPr>
          <w:p w:rsidR="00C409AA" w:rsidRPr="00CF5CCE" w:rsidRDefault="00C409AA" w:rsidP="006C37B7">
            <w:pPr>
              <w:suppressAutoHyphens w:val="0"/>
              <w:spacing w:before="40" w:after="40" w:line="220" w:lineRule="exact"/>
              <w:ind w:right="113"/>
              <w:jc w:val="right"/>
              <w:rPr>
                <w:b/>
                <w:sz w:val="18"/>
                <w:szCs w:val="18"/>
              </w:rPr>
            </w:pPr>
            <w:r w:rsidRPr="00CF5CCE">
              <w:rPr>
                <w:b/>
                <w:sz w:val="18"/>
                <w:szCs w:val="18"/>
              </w:rPr>
              <w:t>15</w:t>
            </w:r>
          </w:p>
        </w:tc>
        <w:tc>
          <w:tcPr>
            <w:tcW w:w="797" w:type="dxa"/>
            <w:tcBorders>
              <w:top w:val="single" w:sz="2" w:space="0" w:color="auto"/>
              <w:bottom w:val="single" w:sz="12" w:space="0" w:color="auto"/>
            </w:tcBorders>
            <w:shd w:val="clear" w:color="auto" w:fill="auto"/>
          </w:tcPr>
          <w:p w:rsidR="00C409AA" w:rsidRPr="00CF5CCE" w:rsidRDefault="00C409AA" w:rsidP="006C37B7">
            <w:pPr>
              <w:suppressAutoHyphens w:val="0"/>
              <w:spacing w:before="40" w:after="40" w:line="220" w:lineRule="exact"/>
              <w:ind w:right="113"/>
              <w:jc w:val="right"/>
              <w:rPr>
                <w:b/>
                <w:sz w:val="18"/>
                <w:szCs w:val="18"/>
              </w:rPr>
            </w:pPr>
            <w:r w:rsidRPr="00CF5CCE">
              <w:rPr>
                <w:b/>
                <w:sz w:val="18"/>
                <w:szCs w:val="18"/>
              </w:rPr>
              <w:t>30</w:t>
            </w:r>
          </w:p>
        </w:tc>
      </w:tr>
    </w:tbl>
    <w:p w:rsidR="00C409AA" w:rsidRPr="00D3665F" w:rsidRDefault="00C409AA" w:rsidP="000E7D08">
      <w:pPr>
        <w:pStyle w:val="SingleTxtG"/>
        <w:keepNext/>
        <w:keepLines/>
        <w:spacing w:before="120"/>
      </w:pPr>
      <w:r w:rsidRPr="00D3665F">
        <w:t>(b)</w:t>
      </w:r>
      <w:r w:rsidRPr="00D3665F">
        <w:tab/>
        <w:t>Tank vessels</w:t>
      </w:r>
    </w:p>
    <w:tbl>
      <w:tblPr>
        <w:tblW w:w="7370" w:type="dxa"/>
        <w:tblInd w:w="1134" w:type="dxa"/>
        <w:tblBorders>
          <w:top w:val="single" w:sz="4" w:space="0" w:color="auto"/>
          <w:bottom w:val="single" w:sz="12" w:space="0" w:color="auto"/>
        </w:tblBorders>
        <w:tblLayout w:type="fixed"/>
        <w:tblCellMar>
          <w:left w:w="0" w:type="dxa"/>
          <w:right w:w="0" w:type="dxa"/>
        </w:tblCellMar>
        <w:tblLook w:val="01E0" w:firstRow="1" w:lastRow="1" w:firstColumn="1" w:lastColumn="1" w:noHBand="0" w:noVBand="0"/>
      </w:tblPr>
      <w:tblGrid>
        <w:gridCol w:w="313"/>
        <w:gridCol w:w="2446"/>
        <w:gridCol w:w="836"/>
        <w:gridCol w:w="985"/>
        <w:gridCol w:w="1017"/>
        <w:gridCol w:w="976"/>
        <w:gridCol w:w="797"/>
      </w:tblGrid>
      <w:tr w:rsidR="00C409AA" w:rsidRPr="00C72E8D" w:rsidTr="000C0A84">
        <w:trPr>
          <w:tblHeader/>
        </w:trPr>
        <w:tc>
          <w:tcPr>
            <w:tcW w:w="2759" w:type="dxa"/>
            <w:gridSpan w:val="2"/>
            <w:tcBorders>
              <w:top w:val="single" w:sz="4" w:space="0" w:color="auto"/>
              <w:bottom w:val="single" w:sz="2" w:space="0" w:color="auto"/>
            </w:tcBorders>
            <w:shd w:val="clear" w:color="auto" w:fill="auto"/>
            <w:vAlign w:val="bottom"/>
          </w:tcPr>
          <w:p w:rsidR="00C409AA" w:rsidRPr="00C72E8D" w:rsidRDefault="00C409AA" w:rsidP="00C72E8D">
            <w:pPr>
              <w:keepNext/>
              <w:keepLines/>
              <w:suppressAutoHyphens w:val="0"/>
              <w:spacing w:before="80" w:after="80" w:line="200" w:lineRule="exact"/>
              <w:ind w:right="113"/>
              <w:rPr>
                <w:i/>
                <w:sz w:val="16"/>
              </w:rPr>
            </w:pPr>
            <w:r w:rsidRPr="00C72E8D">
              <w:rPr>
                <w:i/>
                <w:sz w:val="16"/>
              </w:rPr>
              <w:t>Examination objective</w:t>
            </w:r>
          </w:p>
        </w:tc>
        <w:tc>
          <w:tcPr>
            <w:tcW w:w="1821" w:type="dxa"/>
            <w:gridSpan w:val="2"/>
            <w:tcBorders>
              <w:top w:val="single" w:sz="4" w:space="0" w:color="auto"/>
              <w:bottom w:val="single" w:sz="2" w:space="0" w:color="auto"/>
            </w:tcBorders>
            <w:shd w:val="clear" w:color="auto" w:fill="auto"/>
            <w:vAlign w:val="bottom"/>
          </w:tcPr>
          <w:p w:rsidR="00C409AA" w:rsidRPr="00C72E8D" w:rsidRDefault="00C409AA" w:rsidP="00C72E8D">
            <w:pPr>
              <w:keepNext/>
              <w:keepLines/>
              <w:suppressAutoHyphens w:val="0"/>
              <w:spacing w:before="80" w:after="80" w:line="200" w:lineRule="exact"/>
              <w:ind w:right="113"/>
              <w:jc w:val="right"/>
              <w:rPr>
                <w:i/>
                <w:sz w:val="16"/>
              </w:rPr>
            </w:pPr>
            <w:r w:rsidRPr="00C72E8D">
              <w:rPr>
                <w:i/>
                <w:sz w:val="16"/>
              </w:rPr>
              <w:t>Number of questions in the catalogue</w:t>
            </w:r>
          </w:p>
        </w:tc>
        <w:tc>
          <w:tcPr>
            <w:tcW w:w="1017" w:type="dxa"/>
            <w:tcBorders>
              <w:top w:val="single" w:sz="4" w:space="0" w:color="auto"/>
              <w:bottom w:val="single" w:sz="2" w:space="0" w:color="auto"/>
            </w:tcBorders>
            <w:shd w:val="clear" w:color="auto" w:fill="auto"/>
            <w:vAlign w:val="bottom"/>
          </w:tcPr>
          <w:p w:rsidR="00C409AA" w:rsidRPr="00C72E8D" w:rsidRDefault="00C409AA" w:rsidP="00C72E8D">
            <w:pPr>
              <w:keepNext/>
              <w:keepLines/>
              <w:suppressAutoHyphens w:val="0"/>
              <w:spacing w:before="80" w:after="80" w:line="200" w:lineRule="exact"/>
              <w:ind w:right="113"/>
              <w:jc w:val="right"/>
              <w:rPr>
                <w:i/>
                <w:sz w:val="16"/>
              </w:rPr>
            </w:pPr>
            <w:r w:rsidRPr="00C72E8D">
              <w:rPr>
                <w:i/>
                <w:sz w:val="16"/>
              </w:rPr>
              <w:t>General</w:t>
            </w:r>
          </w:p>
        </w:tc>
        <w:tc>
          <w:tcPr>
            <w:tcW w:w="976" w:type="dxa"/>
            <w:tcBorders>
              <w:top w:val="single" w:sz="4" w:space="0" w:color="auto"/>
              <w:bottom w:val="single" w:sz="2" w:space="0" w:color="auto"/>
            </w:tcBorders>
            <w:shd w:val="clear" w:color="auto" w:fill="auto"/>
            <w:vAlign w:val="bottom"/>
          </w:tcPr>
          <w:p w:rsidR="00C409AA" w:rsidRPr="00C72E8D" w:rsidRDefault="00C409AA" w:rsidP="00C72E8D">
            <w:pPr>
              <w:keepNext/>
              <w:keepLines/>
              <w:suppressAutoHyphens w:val="0"/>
              <w:spacing w:before="80" w:after="80" w:line="200" w:lineRule="exact"/>
              <w:ind w:right="113"/>
              <w:jc w:val="right"/>
              <w:rPr>
                <w:i/>
                <w:sz w:val="16"/>
              </w:rPr>
            </w:pPr>
            <w:r w:rsidRPr="00C72E8D">
              <w:rPr>
                <w:i/>
                <w:sz w:val="16"/>
              </w:rPr>
              <w:t>Specific to tank vessels</w:t>
            </w:r>
          </w:p>
        </w:tc>
        <w:tc>
          <w:tcPr>
            <w:tcW w:w="797" w:type="dxa"/>
            <w:tcBorders>
              <w:top w:val="single" w:sz="4" w:space="0" w:color="auto"/>
              <w:bottom w:val="single" w:sz="2" w:space="0" w:color="auto"/>
            </w:tcBorders>
            <w:shd w:val="clear" w:color="auto" w:fill="auto"/>
            <w:vAlign w:val="bottom"/>
          </w:tcPr>
          <w:p w:rsidR="00C409AA" w:rsidRPr="00C72E8D" w:rsidRDefault="00C409AA" w:rsidP="00C72E8D">
            <w:pPr>
              <w:keepNext/>
              <w:keepLines/>
              <w:suppressAutoHyphens w:val="0"/>
              <w:spacing w:before="80" w:after="80" w:line="200" w:lineRule="exact"/>
              <w:ind w:right="113"/>
              <w:jc w:val="right"/>
              <w:rPr>
                <w:i/>
                <w:sz w:val="16"/>
              </w:rPr>
            </w:pPr>
            <w:r w:rsidRPr="00C72E8D">
              <w:rPr>
                <w:i/>
                <w:sz w:val="16"/>
              </w:rPr>
              <w:t>Total</w:t>
            </w:r>
          </w:p>
        </w:tc>
      </w:tr>
      <w:tr w:rsidR="00C409AA" w:rsidRPr="00C72E8D" w:rsidTr="000C0A84">
        <w:trPr>
          <w:tblHeader/>
        </w:trPr>
        <w:tc>
          <w:tcPr>
            <w:tcW w:w="2759" w:type="dxa"/>
            <w:gridSpan w:val="2"/>
            <w:tcBorders>
              <w:top w:val="single" w:sz="2" w:space="0" w:color="auto"/>
              <w:bottom w:val="single" w:sz="12" w:space="0" w:color="auto"/>
            </w:tcBorders>
            <w:shd w:val="clear" w:color="auto" w:fill="auto"/>
          </w:tcPr>
          <w:p w:rsidR="00C409AA" w:rsidRPr="00C72E8D" w:rsidRDefault="00C409AA" w:rsidP="00C72E8D">
            <w:pPr>
              <w:keepNext/>
              <w:keepLines/>
              <w:suppressAutoHyphens w:val="0"/>
              <w:spacing w:before="40" w:after="120" w:line="220" w:lineRule="exact"/>
              <w:ind w:right="113"/>
              <w:rPr>
                <w:i/>
              </w:rPr>
            </w:pPr>
          </w:p>
        </w:tc>
        <w:tc>
          <w:tcPr>
            <w:tcW w:w="836" w:type="dxa"/>
            <w:tcBorders>
              <w:top w:val="single" w:sz="2" w:space="0" w:color="auto"/>
              <w:bottom w:val="single" w:sz="12" w:space="0" w:color="auto"/>
            </w:tcBorders>
            <w:shd w:val="clear" w:color="auto" w:fill="auto"/>
          </w:tcPr>
          <w:p w:rsidR="00C409AA" w:rsidRPr="00C72E8D" w:rsidRDefault="00C409AA" w:rsidP="00C72E8D">
            <w:pPr>
              <w:keepNext/>
              <w:keepLines/>
              <w:suppressAutoHyphens w:val="0"/>
              <w:spacing w:before="40" w:after="120" w:line="220" w:lineRule="exact"/>
              <w:ind w:right="113"/>
              <w:jc w:val="right"/>
              <w:rPr>
                <w:i/>
                <w:sz w:val="16"/>
                <w:szCs w:val="16"/>
              </w:rPr>
            </w:pPr>
            <w:r w:rsidRPr="00C72E8D">
              <w:rPr>
                <w:i/>
                <w:sz w:val="16"/>
                <w:szCs w:val="16"/>
              </w:rPr>
              <w:t>General</w:t>
            </w:r>
          </w:p>
        </w:tc>
        <w:tc>
          <w:tcPr>
            <w:tcW w:w="985" w:type="dxa"/>
            <w:tcBorders>
              <w:top w:val="single" w:sz="2" w:space="0" w:color="auto"/>
              <w:bottom w:val="single" w:sz="12" w:space="0" w:color="auto"/>
            </w:tcBorders>
            <w:shd w:val="clear" w:color="auto" w:fill="auto"/>
          </w:tcPr>
          <w:p w:rsidR="00C409AA" w:rsidRPr="00C72E8D" w:rsidRDefault="00C409AA" w:rsidP="00C72E8D">
            <w:pPr>
              <w:keepNext/>
              <w:keepLines/>
              <w:suppressAutoHyphens w:val="0"/>
              <w:spacing w:before="40" w:after="120" w:line="220" w:lineRule="exact"/>
              <w:ind w:right="113"/>
              <w:jc w:val="right"/>
              <w:rPr>
                <w:i/>
                <w:sz w:val="16"/>
                <w:szCs w:val="16"/>
              </w:rPr>
            </w:pPr>
            <w:r w:rsidRPr="00C72E8D">
              <w:rPr>
                <w:i/>
                <w:sz w:val="16"/>
                <w:szCs w:val="16"/>
              </w:rPr>
              <w:t>Specific to tank vessels</w:t>
            </w:r>
          </w:p>
        </w:tc>
        <w:tc>
          <w:tcPr>
            <w:tcW w:w="1017" w:type="dxa"/>
            <w:tcBorders>
              <w:top w:val="single" w:sz="2" w:space="0" w:color="auto"/>
              <w:bottom w:val="single" w:sz="12" w:space="0" w:color="auto"/>
            </w:tcBorders>
            <w:shd w:val="clear" w:color="auto" w:fill="auto"/>
          </w:tcPr>
          <w:p w:rsidR="00C409AA" w:rsidRPr="00C72E8D" w:rsidRDefault="00C409AA" w:rsidP="00C72E8D">
            <w:pPr>
              <w:keepNext/>
              <w:keepLines/>
              <w:suppressAutoHyphens w:val="0"/>
              <w:spacing w:before="40" w:after="120" w:line="220" w:lineRule="exact"/>
              <w:ind w:right="113"/>
              <w:jc w:val="right"/>
              <w:rPr>
                <w:i/>
                <w:sz w:val="16"/>
                <w:szCs w:val="16"/>
              </w:rPr>
            </w:pPr>
            <w:r w:rsidRPr="00C72E8D">
              <w:rPr>
                <w:i/>
                <w:sz w:val="16"/>
                <w:szCs w:val="16"/>
              </w:rPr>
              <w:t>Number of questions to be selected</w:t>
            </w:r>
          </w:p>
        </w:tc>
        <w:tc>
          <w:tcPr>
            <w:tcW w:w="976" w:type="dxa"/>
            <w:tcBorders>
              <w:top w:val="single" w:sz="2" w:space="0" w:color="auto"/>
              <w:bottom w:val="single" w:sz="12" w:space="0" w:color="auto"/>
            </w:tcBorders>
            <w:shd w:val="clear" w:color="auto" w:fill="auto"/>
          </w:tcPr>
          <w:p w:rsidR="00C409AA" w:rsidRPr="00C72E8D" w:rsidRDefault="00C409AA" w:rsidP="00C72E8D">
            <w:pPr>
              <w:keepNext/>
              <w:keepLines/>
              <w:suppressAutoHyphens w:val="0"/>
              <w:spacing w:before="40" w:after="120" w:line="220" w:lineRule="exact"/>
              <w:ind w:right="113"/>
              <w:jc w:val="right"/>
              <w:rPr>
                <w:i/>
                <w:sz w:val="16"/>
                <w:szCs w:val="16"/>
              </w:rPr>
            </w:pPr>
            <w:r w:rsidRPr="00C72E8D">
              <w:rPr>
                <w:i/>
                <w:sz w:val="16"/>
                <w:szCs w:val="16"/>
              </w:rPr>
              <w:t>Number of questions to be selected</w:t>
            </w:r>
          </w:p>
        </w:tc>
        <w:tc>
          <w:tcPr>
            <w:tcW w:w="797" w:type="dxa"/>
            <w:tcBorders>
              <w:top w:val="single" w:sz="2" w:space="0" w:color="auto"/>
              <w:bottom w:val="single" w:sz="12" w:space="0" w:color="auto"/>
            </w:tcBorders>
            <w:shd w:val="clear" w:color="auto" w:fill="auto"/>
          </w:tcPr>
          <w:p w:rsidR="00C409AA" w:rsidRPr="00C72E8D" w:rsidRDefault="00C409AA" w:rsidP="00C72E8D">
            <w:pPr>
              <w:keepNext/>
              <w:keepLines/>
              <w:suppressAutoHyphens w:val="0"/>
              <w:spacing w:before="40" w:after="120" w:line="220" w:lineRule="exact"/>
              <w:ind w:right="113"/>
              <w:jc w:val="right"/>
              <w:rPr>
                <w:i/>
                <w:sz w:val="16"/>
                <w:szCs w:val="16"/>
              </w:rPr>
            </w:pPr>
            <w:r w:rsidRPr="00C72E8D">
              <w:rPr>
                <w:i/>
                <w:sz w:val="16"/>
                <w:szCs w:val="16"/>
              </w:rPr>
              <w:t>Number of questions to be selected</w:t>
            </w:r>
          </w:p>
        </w:tc>
      </w:tr>
      <w:tr w:rsidR="00C409AA" w:rsidRPr="00C72E8D" w:rsidTr="000C0A84">
        <w:tc>
          <w:tcPr>
            <w:tcW w:w="313" w:type="dxa"/>
            <w:tcBorders>
              <w:top w:val="single" w:sz="12" w:space="0" w:color="auto"/>
            </w:tcBorders>
            <w:shd w:val="clear" w:color="auto" w:fill="auto"/>
          </w:tcPr>
          <w:p w:rsidR="00C409AA" w:rsidRPr="00C72E8D" w:rsidRDefault="00C409AA" w:rsidP="006C37B7">
            <w:pPr>
              <w:keepNext/>
              <w:keepLines/>
              <w:suppressAutoHyphens w:val="0"/>
              <w:spacing w:before="40" w:after="40" w:line="220" w:lineRule="exact"/>
              <w:ind w:right="113"/>
              <w:rPr>
                <w:sz w:val="18"/>
                <w:szCs w:val="18"/>
              </w:rPr>
            </w:pPr>
            <w:r w:rsidRPr="00C72E8D">
              <w:rPr>
                <w:sz w:val="18"/>
                <w:szCs w:val="18"/>
              </w:rPr>
              <w:t>1</w:t>
            </w:r>
          </w:p>
        </w:tc>
        <w:tc>
          <w:tcPr>
            <w:tcW w:w="2446" w:type="dxa"/>
            <w:tcBorders>
              <w:top w:val="single" w:sz="12" w:space="0" w:color="auto"/>
            </w:tcBorders>
            <w:shd w:val="clear" w:color="auto" w:fill="auto"/>
          </w:tcPr>
          <w:p w:rsidR="00C409AA" w:rsidRPr="00C72E8D" w:rsidRDefault="00C409AA" w:rsidP="006C37B7">
            <w:pPr>
              <w:keepNext/>
              <w:keepLines/>
              <w:suppressAutoHyphens w:val="0"/>
              <w:spacing w:before="40" w:after="40" w:line="220" w:lineRule="exact"/>
              <w:ind w:right="113"/>
              <w:rPr>
                <w:sz w:val="18"/>
                <w:szCs w:val="18"/>
              </w:rPr>
            </w:pPr>
            <w:r w:rsidRPr="00C72E8D">
              <w:rPr>
                <w:sz w:val="18"/>
                <w:szCs w:val="18"/>
              </w:rPr>
              <w:t>General</w:t>
            </w:r>
          </w:p>
        </w:tc>
        <w:tc>
          <w:tcPr>
            <w:tcW w:w="836" w:type="dxa"/>
            <w:tcBorders>
              <w:top w:val="single" w:sz="12" w:space="0" w:color="auto"/>
            </w:tcBorders>
            <w:shd w:val="clear" w:color="auto" w:fill="auto"/>
          </w:tcPr>
          <w:p w:rsidR="00C409AA" w:rsidRPr="00C72E8D" w:rsidRDefault="00C409AA" w:rsidP="006C37B7">
            <w:pPr>
              <w:keepNext/>
              <w:keepLines/>
              <w:suppressAutoHyphens w:val="0"/>
              <w:spacing w:before="40" w:after="40" w:line="220" w:lineRule="exact"/>
              <w:ind w:right="113"/>
              <w:jc w:val="right"/>
              <w:rPr>
                <w:sz w:val="18"/>
                <w:szCs w:val="18"/>
              </w:rPr>
            </w:pPr>
            <w:r w:rsidRPr="00C72E8D">
              <w:rPr>
                <w:sz w:val="18"/>
                <w:szCs w:val="18"/>
              </w:rPr>
              <w:t>14</w:t>
            </w:r>
          </w:p>
        </w:tc>
        <w:tc>
          <w:tcPr>
            <w:tcW w:w="985" w:type="dxa"/>
            <w:tcBorders>
              <w:top w:val="single" w:sz="12" w:space="0" w:color="auto"/>
            </w:tcBorders>
            <w:shd w:val="clear" w:color="auto" w:fill="auto"/>
          </w:tcPr>
          <w:p w:rsidR="00C409AA" w:rsidRPr="00C72E8D" w:rsidRDefault="00C409AA" w:rsidP="006C37B7">
            <w:pPr>
              <w:keepNext/>
              <w:keepLines/>
              <w:suppressAutoHyphens w:val="0"/>
              <w:spacing w:before="40" w:after="40" w:line="220" w:lineRule="exact"/>
              <w:ind w:right="113"/>
              <w:jc w:val="right"/>
              <w:rPr>
                <w:sz w:val="18"/>
                <w:szCs w:val="18"/>
              </w:rPr>
            </w:pPr>
            <w:r w:rsidRPr="00C72E8D">
              <w:rPr>
                <w:sz w:val="18"/>
                <w:szCs w:val="18"/>
              </w:rPr>
              <w:t>--</w:t>
            </w:r>
          </w:p>
        </w:tc>
        <w:tc>
          <w:tcPr>
            <w:tcW w:w="1017" w:type="dxa"/>
            <w:tcBorders>
              <w:top w:val="single" w:sz="12" w:space="0" w:color="auto"/>
            </w:tcBorders>
            <w:shd w:val="clear" w:color="auto" w:fill="auto"/>
          </w:tcPr>
          <w:p w:rsidR="00C409AA" w:rsidRPr="00C72E8D" w:rsidRDefault="00C409AA" w:rsidP="006C37B7">
            <w:pPr>
              <w:keepNext/>
              <w:keepLines/>
              <w:suppressAutoHyphens w:val="0"/>
              <w:spacing w:before="40" w:after="40" w:line="220" w:lineRule="exact"/>
              <w:ind w:right="113"/>
              <w:jc w:val="right"/>
              <w:rPr>
                <w:sz w:val="18"/>
                <w:szCs w:val="18"/>
              </w:rPr>
            </w:pPr>
            <w:r w:rsidRPr="00C72E8D">
              <w:rPr>
                <w:sz w:val="18"/>
                <w:szCs w:val="18"/>
              </w:rPr>
              <w:t>1</w:t>
            </w:r>
          </w:p>
        </w:tc>
        <w:tc>
          <w:tcPr>
            <w:tcW w:w="976" w:type="dxa"/>
            <w:tcBorders>
              <w:top w:val="single" w:sz="12" w:space="0" w:color="auto"/>
            </w:tcBorders>
            <w:shd w:val="clear" w:color="auto" w:fill="auto"/>
          </w:tcPr>
          <w:p w:rsidR="00C409AA" w:rsidRPr="00C72E8D" w:rsidRDefault="00C409AA" w:rsidP="006C37B7">
            <w:pPr>
              <w:keepNext/>
              <w:keepLines/>
              <w:suppressAutoHyphens w:val="0"/>
              <w:spacing w:before="40" w:after="40" w:line="220" w:lineRule="exact"/>
              <w:ind w:right="113"/>
              <w:jc w:val="right"/>
              <w:rPr>
                <w:sz w:val="18"/>
                <w:szCs w:val="18"/>
              </w:rPr>
            </w:pPr>
            <w:r w:rsidRPr="00C72E8D">
              <w:rPr>
                <w:sz w:val="18"/>
                <w:szCs w:val="18"/>
              </w:rPr>
              <w:t>-</w:t>
            </w:r>
          </w:p>
        </w:tc>
        <w:tc>
          <w:tcPr>
            <w:tcW w:w="797" w:type="dxa"/>
            <w:tcBorders>
              <w:top w:val="single" w:sz="12" w:space="0" w:color="auto"/>
            </w:tcBorders>
            <w:shd w:val="clear" w:color="auto" w:fill="auto"/>
          </w:tcPr>
          <w:p w:rsidR="00C409AA" w:rsidRPr="00C72E8D" w:rsidRDefault="00C409AA" w:rsidP="006C37B7">
            <w:pPr>
              <w:keepNext/>
              <w:keepLines/>
              <w:suppressAutoHyphens w:val="0"/>
              <w:spacing w:before="40" w:after="40" w:line="220" w:lineRule="exact"/>
              <w:ind w:right="113"/>
              <w:jc w:val="right"/>
              <w:rPr>
                <w:sz w:val="18"/>
                <w:szCs w:val="18"/>
              </w:rPr>
            </w:pPr>
            <w:r w:rsidRPr="00C72E8D">
              <w:rPr>
                <w:sz w:val="18"/>
                <w:szCs w:val="18"/>
              </w:rPr>
              <w:t>1</w:t>
            </w:r>
          </w:p>
        </w:tc>
      </w:tr>
      <w:tr w:rsidR="00C409AA" w:rsidRPr="00C72E8D" w:rsidTr="000C0A84">
        <w:tc>
          <w:tcPr>
            <w:tcW w:w="313" w:type="dxa"/>
            <w:shd w:val="clear" w:color="auto" w:fill="auto"/>
          </w:tcPr>
          <w:p w:rsidR="00C409AA" w:rsidRPr="00C72E8D" w:rsidRDefault="00C409AA" w:rsidP="006C37B7">
            <w:pPr>
              <w:suppressAutoHyphens w:val="0"/>
              <w:spacing w:before="40" w:after="40" w:line="220" w:lineRule="exact"/>
              <w:ind w:right="113"/>
              <w:rPr>
                <w:sz w:val="18"/>
                <w:szCs w:val="18"/>
              </w:rPr>
            </w:pPr>
            <w:r w:rsidRPr="00C72E8D">
              <w:rPr>
                <w:sz w:val="18"/>
                <w:szCs w:val="18"/>
              </w:rPr>
              <w:t>2</w:t>
            </w:r>
          </w:p>
        </w:tc>
        <w:tc>
          <w:tcPr>
            <w:tcW w:w="2446" w:type="dxa"/>
            <w:shd w:val="clear" w:color="auto" w:fill="auto"/>
          </w:tcPr>
          <w:p w:rsidR="00C409AA" w:rsidRPr="00C72E8D" w:rsidRDefault="00C409AA" w:rsidP="006C37B7">
            <w:pPr>
              <w:suppressAutoHyphens w:val="0"/>
              <w:spacing w:before="40" w:after="40" w:line="220" w:lineRule="exact"/>
              <w:ind w:right="113"/>
              <w:rPr>
                <w:sz w:val="18"/>
                <w:szCs w:val="18"/>
              </w:rPr>
            </w:pPr>
            <w:r w:rsidRPr="00C72E8D">
              <w:rPr>
                <w:sz w:val="18"/>
                <w:szCs w:val="18"/>
              </w:rPr>
              <w:t>Construction and equipment</w:t>
            </w:r>
          </w:p>
        </w:tc>
        <w:tc>
          <w:tcPr>
            <w:tcW w:w="836" w:type="dxa"/>
            <w:shd w:val="clear" w:color="auto" w:fill="auto"/>
          </w:tcPr>
          <w:p w:rsidR="00C409AA" w:rsidRPr="00C72E8D" w:rsidRDefault="00C409AA" w:rsidP="006C37B7">
            <w:pPr>
              <w:suppressAutoHyphens w:val="0"/>
              <w:spacing w:before="40" w:after="40" w:line="220" w:lineRule="exact"/>
              <w:ind w:right="113"/>
              <w:jc w:val="right"/>
              <w:rPr>
                <w:sz w:val="18"/>
                <w:szCs w:val="18"/>
              </w:rPr>
            </w:pPr>
            <w:r w:rsidRPr="00C72E8D">
              <w:rPr>
                <w:sz w:val="18"/>
                <w:szCs w:val="18"/>
              </w:rPr>
              <w:t>21</w:t>
            </w:r>
          </w:p>
        </w:tc>
        <w:tc>
          <w:tcPr>
            <w:tcW w:w="985" w:type="dxa"/>
            <w:shd w:val="clear" w:color="auto" w:fill="auto"/>
          </w:tcPr>
          <w:p w:rsidR="00C409AA" w:rsidRPr="00C72E8D" w:rsidRDefault="00D6321D" w:rsidP="006C37B7">
            <w:pPr>
              <w:suppressAutoHyphens w:val="0"/>
              <w:spacing w:before="40" w:after="40" w:line="220" w:lineRule="exact"/>
              <w:ind w:right="113"/>
              <w:jc w:val="right"/>
              <w:rPr>
                <w:sz w:val="18"/>
                <w:szCs w:val="18"/>
              </w:rPr>
            </w:pPr>
            <w:r>
              <w:rPr>
                <w:sz w:val="18"/>
                <w:szCs w:val="18"/>
              </w:rPr>
              <w:t>49</w:t>
            </w:r>
          </w:p>
        </w:tc>
        <w:tc>
          <w:tcPr>
            <w:tcW w:w="1017" w:type="dxa"/>
            <w:shd w:val="clear" w:color="auto" w:fill="auto"/>
          </w:tcPr>
          <w:p w:rsidR="00C409AA" w:rsidRPr="00C72E8D" w:rsidRDefault="00C409AA" w:rsidP="006C37B7">
            <w:pPr>
              <w:suppressAutoHyphens w:val="0"/>
              <w:spacing w:before="40" w:after="40" w:line="220" w:lineRule="exact"/>
              <w:ind w:right="113"/>
              <w:jc w:val="right"/>
              <w:rPr>
                <w:sz w:val="18"/>
                <w:szCs w:val="18"/>
              </w:rPr>
            </w:pPr>
            <w:r w:rsidRPr="00C72E8D">
              <w:rPr>
                <w:sz w:val="18"/>
                <w:szCs w:val="18"/>
              </w:rPr>
              <w:t>2</w:t>
            </w:r>
          </w:p>
        </w:tc>
        <w:tc>
          <w:tcPr>
            <w:tcW w:w="976" w:type="dxa"/>
            <w:shd w:val="clear" w:color="auto" w:fill="auto"/>
          </w:tcPr>
          <w:p w:rsidR="00C409AA" w:rsidRPr="00C72E8D" w:rsidRDefault="00C409AA" w:rsidP="006C37B7">
            <w:pPr>
              <w:suppressAutoHyphens w:val="0"/>
              <w:spacing w:before="40" w:after="40" w:line="220" w:lineRule="exact"/>
              <w:ind w:right="113"/>
              <w:jc w:val="right"/>
              <w:rPr>
                <w:sz w:val="18"/>
                <w:szCs w:val="18"/>
              </w:rPr>
            </w:pPr>
            <w:r w:rsidRPr="00C72E8D">
              <w:rPr>
                <w:sz w:val="18"/>
                <w:szCs w:val="18"/>
              </w:rPr>
              <w:t>2</w:t>
            </w:r>
          </w:p>
        </w:tc>
        <w:tc>
          <w:tcPr>
            <w:tcW w:w="797" w:type="dxa"/>
            <w:shd w:val="clear" w:color="auto" w:fill="auto"/>
          </w:tcPr>
          <w:p w:rsidR="00C409AA" w:rsidRPr="00C72E8D" w:rsidRDefault="00C409AA" w:rsidP="006C37B7">
            <w:pPr>
              <w:suppressAutoHyphens w:val="0"/>
              <w:spacing w:before="40" w:after="40" w:line="220" w:lineRule="exact"/>
              <w:ind w:right="113"/>
              <w:jc w:val="right"/>
              <w:rPr>
                <w:sz w:val="18"/>
                <w:szCs w:val="18"/>
              </w:rPr>
            </w:pPr>
            <w:r w:rsidRPr="00C72E8D">
              <w:rPr>
                <w:sz w:val="18"/>
                <w:szCs w:val="18"/>
              </w:rPr>
              <w:t>4</w:t>
            </w:r>
          </w:p>
        </w:tc>
      </w:tr>
      <w:tr w:rsidR="00C409AA" w:rsidRPr="00C72E8D" w:rsidTr="000C0A84">
        <w:tc>
          <w:tcPr>
            <w:tcW w:w="313" w:type="dxa"/>
            <w:shd w:val="clear" w:color="auto" w:fill="auto"/>
          </w:tcPr>
          <w:p w:rsidR="00C409AA" w:rsidRPr="00C72E8D" w:rsidRDefault="00C409AA" w:rsidP="006C37B7">
            <w:pPr>
              <w:suppressAutoHyphens w:val="0"/>
              <w:spacing w:before="40" w:after="40" w:line="220" w:lineRule="exact"/>
              <w:ind w:right="113"/>
              <w:rPr>
                <w:sz w:val="18"/>
                <w:szCs w:val="18"/>
              </w:rPr>
            </w:pPr>
            <w:r w:rsidRPr="00C72E8D">
              <w:rPr>
                <w:sz w:val="18"/>
                <w:szCs w:val="18"/>
              </w:rPr>
              <w:t>3</w:t>
            </w:r>
          </w:p>
        </w:tc>
        <w:tc>
          <w:tcPr>
            <w:tcW w:w="2446" w:type="dxa"/>
            <w:shd w:val="clear" w:color="auto" w:fill="auto"/>
          </w:tcPr>
          <w:p w:rsidR="00C409AA" w:rsidRPr="00C72E8D" w:rsidRDefault="00C409AA" w:rsidP="006C37B7">
            <w:pPr>
              <w:suppressAutoHyphens w:val="0"/>
              <w:spacing w:before="40" w:after="40" w:line="220" w:lineRule="exact"/>
              <w:ind w:right="113"/>
              <w:rPr>
                <w:sz w:val="18"/>
                <w:szCs w:val="18"/>
              </w:rPr>
            </w:pPr>
            <w:r w:rsidRPr="00C72E8D">
              <w:rPr>
                <w:sz w:val="18"/>
                <w:szCs w:val="18"/>
              </w:rPr>
              <w:t>Treatment of holds and adjacent spaces</w:t>
            </w:r>
          </w:p>
        </w:tc>
        <w:tc>
          <w:tcPr>
            <w:tcW w:w="836" w:type="dxa"/>
            <w:shd w:val="clear" w:color="auto" w:fill="auto"/>
          </w:tcPr>
          <w:p w:rsidR="00C409AA" w:rsidRPr="00C72E8D" w:rsidRDefault="00C409AA" w:rsidP="006C37B7">
            <w:pPr>
              <w:suppressAutoHyphens w:val="0"/>
              <w:spacing w:before="40" w:after="40" w:line="220" w:lineRule="exact"/>
              <w:ind w:right="113"/>
              <w:jc w:val="right"/>
              <w:rPr>
                <w:sz w:val="18"/>
                <w:szCs w:val="18"/>
              </w:rPr>
            </w:pPr>
            <w:r w:rsidRPr="00C72E8D">
              <w:rPr>
                <w:sz w:val="18"/>
                <w:szCs w:val="18"/>
              </w:rPr>
              <w:t>--</w:t>
            </w:r>
          </w:p>
        </w:tc>
        <w:tc>
          <w:tcPr>
            <w:tcW w:w="985" w:type="dxa"/>
            <w:shd w:val="clear" w:color="auto" w:fill="auto"/>
          </w:tcPr>
          <w:p w:rsidR="00C409AA" w:rsidRPr="00C72E8D" w:rsidRDefault="00C409AA" w:rsidP="006C37B7">
            <w:pPr>
              <w:suppressAutoHyphens w:val="0"/>
              <w:spacing w:before="40" w:after="40" w:line="220" w:lineRule="exact"/>
              <w:ind w:right="113"/>
              <w:jc w:val="right"/>
              <w:rPr>
                <w:sz w:val="18"/>
                <w:szCs w:val="18"/>
              </w:rPr>
            </w:pPr>
            <w:r w:rsidRPr="00C72E8D">
              <w:rPr>
                <w:sz w:val="18"/>
                <w:szCs w:val="18"/>
              </w:rPr>
              <w:t>33</w:t>
            </w:r>
          </w:p>
        </w:tc>
        <w:tc>
          <w:tcPr>
            <w:tcW w:w="1017" w:type="dxa"/>
            <w:shd w:val="clear" w:color="auto" w:fill="auto"/>
          </w:tcPr>
          <w:p w:rsidR="00C409AA" w:rsidRPr="00C72E8D" w:rsidRDefault="00C409AA" w:rsidP="006C37B7">
            <w:pPr>
              <w:suppressAutoHyphens w:val="0"/>
              <w:spacing w:before="40" w:after="40" w:line="220" w:lineRule="exact"/>
              <w:ind w:right="113"/>
              <w:jc w:val="right"/>
              <w:rPr>
                <w:sz w:val="18"/>
                <w:szCs w:val="18"/>
              </w:rPr>
            </w:pPr>
            <w:r w:rsidRPr="00C72E8D">
              <w:rPr>
                <w:sz w:val="18"/>
                <w:szCs w:val="18"/>
              </w:rPr>
              <w:t>-</w:t>
            </w:r>
          </w:p>
        </w:tc>
        <w:tc>
          <w:tcPr>
            <w:tcW w:w="976" w:type="dxa"/>
            <w:shd w:val="clear" w:color="auto" w:fill="auto"/>
          </w:tcPr>
          <w:p w:rsidR="00C409AA" w:rsidRPr="00C72E8D" w:rsidRDefault="00C409AA" w:rsidP="006C37B7">
            <w:pPr>
              <w:suppressAutoHyphens w:val="0"/>
              <w:spacing w:before="40" w:after="40" w:line="220" w:lineRule="exact"/>
              <w:ind w:right="113"/>
              <w:jc w:val="right"/>
              <w:rPr>
                <w:sz w:val="18"/>
                <w:szCs w:val="18"/>
              </w:rPr>
            </w:pPr>
            <w:r w:rsidRPr="00C72E8D">
              <w:rPr>
                <w:sz w:val="18"/>
                <w:szCs w:val="18"/>
              </w:rPr>
              <w:t>3</w:t>
            </w:r>
          </w:p>
        </w:tc>
        <w:tc>
          <w:tcPr>
            <w:tcW w:w="797" w:type="dxa"/>
            <w:shd w:val="clear" w:color="auto" w:fill="auto"/>
          </w:tcPr>
          <w:p w:rsidR="00C409AA" w:rsidRPr="00C72E8D" w:rsidRDefault="00C409AA" w:rsidP="006C37B7">
            <w:pPr>
              <w:suppressAutoHyphens w:val="0"/>
              <w:spacing w:before="40" w:after="40" w:line="220" w:lineRule="exact"/>
              <w:ind w:right="113"/>
              <w:jc w:val="right"/>
              <w:rPr>
                <w:sz w:val="18"/>
                <w:szCs w:val="18"/>
              </w:rPr>
            </w:pPr>
            <w:r w:rsidRPr="00C72E8D">
              <w:rPr>
                <w:sz w:val="18"/>
                <w:szCs w:val="18"/>
              </w:rPr>
              <w:t>3</w:t>
            </w:r>
          </w:p>
        </w:tc>
      </w:tr>
      <w:tr w:rsidR="00C409AA" w:rsidRPr="00C72E8D" w:rsidTr="000C0A84">
        <w:tc>
          <w:tcPr>
            <w:tcW w:w="313" w:type="dxa"/>
            <w:shd w:val="clear" w:color="auto" w:fill="auto"/>
          </w:tcPr>
          <w:p w:rsidR="00C409AA" w:rsidRPr="00C72E8D" w:rsidRDefault="00C409AA" w:rsidP="006C37B7">
            <w:pPr>
              <w:suppressAutoHyphens w:val="0"/>
              <w:spacing w:before="40" w:after="40" w:line="220" w:lineRule="exact"/>
              <w:ind w:right="113"/>
              <w:rPr>
                <w:sz w:val="18"/>
                <w:szCs w:val="18"/>
              </w:rPr>
            </w:pPr>
            <w:r w:rsidRPr="00C72E8D">
              <w:rPr>
                <w:sz w:val="18"/>
                <w:szCs w:val="18"/>
              </w:rPr>
              <w:t>4</w:t>
            </w:r>
          </w:p>
        </w:tc>
        <w:tc>
          <w:tcPr>
            <w:tcW w:w="2446" w:type="dxa"/>
            <w:shd w:val="clear" w:color="auto" w:fill="auto"/>
          </w:tcPr>
          <w:p w:rsidR="00C409AA" w:rsidRPr="00C72E8D" w:rsidRDefault="00C409AA" w:rsidP="006C37B7">
            <w:pPr>
              <w:suppressAutoHyphens w:val="0"/>
              <w:spacing w:before="40" w:after="40" w:line="220" w:lineRule="exact"/>
              <w:ind w:right="113"/>
              <w:rPr>
                <w:sz w:val="18"/>
                <w:szCs w:val="18"/>
              </w:rPr>
            </w:pPr>
            <w:r w:rsidRPr="00C72E8D">
              <w:rPr>
                <w:sz w:val="18"/>
                <w:szCs w:val="18"/>
              </w:rPr>
              <w:t>Measurement techniques</w:t>
            </w:r>
          </w:p>
        </w:tc>
        <w:tc>
          <w:tcPr>
            <w:tcW w:w="836" w:type="dxa"/>
            <w:shd w:val="clear" w:color="auto" w:fill="auto"/>
          </w:tcPr>
          <w:p w:rsidR="00C409AA" w:rsidRPr="00C72E8D" w:rsidRDefault="00431AB0" w:rsidP="006C37B7">
            <w:pPr>
              <w:suppressAutoHyphens w:val="0"/>
              <w:spacing w:before="40" w:after="40" w:line="220" w:lineRule="exact"/>
              <w:ind w:right="113"/>
              <w:jc w:val="right"/>
              <w:rPr>
                <w:sz w:val="18"/>
                <w:szCs w:val="18"/>
              </w:rPr>
            </w:pPr>
            <w:r>
              <w:rPr>
                <w:sz w:val="18"/>
                <w:szCs w:val="18"/>
              </w:rPr>
              <w:t>19</w:t>
            </w:r>
          </w:p>
        </w:tc>
        <w:tc>
          <w:tcPr>
            <w:tcW w:w="985" w:type="dxa"/>
            <w:shd w:val="clear" w:color="auto" w:fill="auto"/>
          </w:tcPr>
          <w:p w:rsidR="00C409AA" w:rsidRPr="00C72E8D" w:rsidRDefault="00C409AA" w:rsidP="006C37B7">
            <w:pPr>
              <w:suppressAutoHyphens w:val="0"/>
              <w:spacing w:before="40" w:after="40" w:line="220" w:lineRule="exact"/>
              <w:ind w:right="113"/>
              <w:jc w:val="right"/>
              <w:rPr>
                <w:sz w:val="18"/>
                <w:szCs w:val="18"/>
              </w:rPr>
            </w:pPr>
            <w:r w:rsidRPr="00C72E8D">
              <w:rPr>
                <w:sz w:val="18"/>
                <w:szCs w:val="18"/>
              </w:rPr>
              <w:t>13</w:t>
            </w:r>
          </w:p>
        </w:tc>
        <w:tc>
          <w:tcPr>
            <w:tcW w:w="1017" w:type="dxa"/>
            <w:shd w:val="clear" w:color="auto" w:fill="auto"/>
          </w:tcPr>
          <w:p w:rsidR="00C409AA" w:rsidRPr="00C72E8D" w:rsidRDefault="00C409AA" w:rsidP="006C37B7">
            <w:pPr>
              <w:suppressAutoHyphens w:val="0"/>
              <w:spacing w:before="40" w:after="40" w:line="220" w:lineRule="exact"/>
              <w:ind w:right="113"/>
              <w:jc w:val="right"/>
              <w:rPr>
                <w:sz w:val="18"/>
                <w:szCs w:val="18"/>
              </w:rPr>
            </w:pPr>
            <w:r w:rsidRPr="00C72E8D">
              <w:rPr>
                <w:sz w:val="18"/>
                <w:szCs w:val="18"/>
              </w:rPr>
              <w:t>2</w:t>
            </w:r>
          </w:p>
        </w:tc>
        <w:tc>
          <w:tcPr>
            <w:tcW w:w="976" w:type="dxa"/>
            <w:shd w:val="clear" w:color="auto" w:fill="auto"/>
          </w:tcPr>
          <w:p w:rsidR="00C409AA" w:rsidRPr="00C72E8D" w:rsidRDefault="00C409AA" w:rsidP="006C37B7">
            <w:pPr>
              <w:suppressAutoHyphens w:val="0"/>
              <w:spacing w:before="40" w:after="40" w:line="220" w:lineRule="exact"/>
              <w:ind w:right="113"/>
              <w:jc w:val="right"/>
              <w:rPr>
                <w:sz w:val="18"/>
                <w:szCs w:val="18"/>
              </w:rPr>
            </w:pPr>
            <w:r w:rsidRPr="00C72E8D">
              <w:rPr>
                <w:sz w:val="18"/>
                <w:szCs w:val="18"/>
              </w:rPr>
              <w:t>1</w:t>
            </w:r>
          </w:p>
        </w:tc>
        <w:tc>
          <w:tcPr>
            <w:tcW w:w="797" w:type="dxa"/>
            <w:shd w:val="clear" w:color="auto" w:fill="auto"/>
          </w:tcPr>
          <w:p w:rsidR="00C409AA" w:rsidRPr="00C72E8D" w:rsidRDefault="00C409AA" w:rsidP="006C37B7">
            <w:pPr>
              <w:suppressAutoHyphens w:val="0"/>
              <w:spacing w:before="40" w:after="40" w:line="220" w:lineRule="exact"/>
              <w:ind w:right="113"/>
              <w:jc w:val="right"/>
              <w:rPr>
                <w:sz w:val="18"/>
                <w:szCs w:val="18"/>
              </w:rPr>
            </w:pPr>
            <w:r w:rsidRPr="00C72E8D">
              <w:rPr>
                <w:sz w:val="18"/>
                <w:szCs w:val="18"/>
              </w:rPr>
              <w:t>3</w:t>
            </w:r>
          </w:p>
        </w:tc>
      </w:tr>
      <w:tr w:rsidR="00C409AA" w:rsidRPr="00C72E8D" w:rsidTr="000C0A84">
        <w:tc>
          <w:tcPr>
            <w:tcW w:w="313" w:type="dxa"/>
            <w:shd w:val="clear" w:color="auto" w:fill="auto"/>
          </w:tcPr>
          <w:p w:rsidR="00C409AA" w:rsidRPr="00C72E8D" w:rsidRDefault="00C409AA" w:rsidP="006C37B7">
            <w:pPr>
              <w:suppressAutoHyphens w:val="0"/>
              <w:spacing w:before="40" w:after="40" w:line="220" w:lineRule="exact"/>
              <w:ind w:right="113"/>
              <w:rPr>
                <w:sz w:val="18"/>
                <w:szCs w:val="18"/>
              </w:rPr>
            </w:pPr>
            <w:r w:rsidRPr="00C72E8D">
              <w:rPr>
                <w:sz w:val="18"/>
                <w:szCs w:val="18"/>
              </w:rPr>
              <w:t>5</w:t>
            </w:r>
          </w:p>
        </w:tc>
        <w:tc>
          <w:tcPr>
            <w:tcW w:w="2446" w:type="dxa"/>
            <w:shd w:val="clear" w:color="auto" w:fill="auto"/>
          </w:tcPr>
          <w:p w:rsidR="00C409AA" w:rsidRPr="00C72E8D" w:rsidRDefault="00C409AA" w:rsidP="006C37B7">
            <w:pPr>
              <w:suppressAutoHyphens w:val="0"/>
              <w:spacing w:before="40" w:after="40" w:line="220" w:lineRule="exact"/>
              <w:ind w:right="113"/>
              <w:rPr>
                <w:sz w:val="18"/>
                <w:szCs w:val="18"/>
              </w:rPr>
            </w:pPr>
            <w:r w:rsidRPr="00C72E8D">
              <w:rPr>
                <w:sz w:val="18"/>
                <w:szCs w:val="18"/>
              </w:rPr>
              <w:t>Knowledge of products</w:t>
            </w:r>
          </w:p>
        </w:tc>
        <w:tc>
          <w:tcPr>
            <w:tcW w:w="836" w:type="dxa"/>
            <w:shd w:val="clear" w:color="auto" w:fill="auto"/>
          </w:tcPr>
          <w:p w:rsidR="00C409AA" w:rsidRPr="00C72E8D" w:rsidRDefault="00C409AA" w:rsidP="006C37B7">
            <w:pPr>
              <w:suppressAutoHyphens w:val="0"/>
              <w:spacing w:before="40" w:after="40" w:line="220" w:lineRule="exact"/>
              <w:ind w:right="113"/>
              <w:jc w:val="right"/>
              <w:rPr>
                <w:sz w:val="18"/>
                <w:szCs w:val="18"/>
              </w:rPr>
            </w:pPr>
            <w:r w:rsidRPr="00C72E8D">
              <w:rPr>
                <w:sz w:val="18"/>
                <w:szCs w:val="18"/>
              </w:rPr>
              <w:t>78</w:t>
            </w:r>
          </w:p>
        </w:tc>
        <w:tc>
          <w:tcPr>
            <w:tcW w:w="985" w:type="dxa"/>
            <w:shd w:val="clear" w:color="auto" w:fill="auto"/>
          </w:tcPr>
          <w:p w:rsidR="00C409AA" w:rsidRPr="00C72E8D" w:rsidRDefault="00C409AA" w:rsidP="006C37B7">
            <w:pPr>
              <w:suppressAutoHyphens w:val="0"/>
              <w:spacing w:before="40" w:after="40" w:line="220" w:lineRule="exact"/>
              <w:ind w:right="113"/>
              <w:jc w:val="right"/>
              <w:rPr>
                <w:sz w:val="18"/>
                <w:szCs w:val="18"/>
              </w:rPr>
            </w:pPr>
            <w:r w:rsidRPr="00C72E8D">
              <w:rPr>
                <w:sz w:val="18"/>
                <w:szCs w:val="18"/>
              </w:rPr>
              <w:t>--</w:t>
            </w:r>
          </w:p>
        </w:tc>
        <w:tc>
          <w:tcPr>
            <w:tcW w:w="1017" w:type="dxa"/>
            <w:shd w:val="clear" w:color="auto" w:fill="auto"/>
          </w:tcPr>
          <w:p w:rsidR="00C409AA" w:rsidRPr="00C72E8D" w:rsidRDefault="00C409AA" w:rsidP="006C37B7">
            <w:pPr>
              <w:suppressAutoHyphens w:val="0"/>
              <w:spacing w:before="40" w:after="40" w:line="220" w:lineRule="exact"/>
              <w:ind w:right="113"/>
              <w:jc w:val="right"/>
              <w:rPr>
                <w:sz w:val="18"/>
                <w:szCs w:val="18"/>
              </w:rPr>
            </w:pPr>
            <w:r w:rsidRPr="00C72E8D">
              <w:rPr>
                <w:sz w:val="18"/>
                <w:szCs w:val="18"/>
              </w:rPr>
              <w:t>2</w:t>
            </w:r>
          </w:p>
        </w:tc>
        <w:tc>
          <w:tcPr>
            <w:tcW w:w="976" w:type="dxa"/>
            <w:shd w:val="clear" w:color="auto" w:fill="auto"/>
          </w:tcPr>
          <w:p w:rsidR="00C409AA" w:rsidRPr="00C72E8D" w:rsidRDefault="00C409AA" w:rsidP="006C37B7">
            <w:pPr>
              <w:suppressAutoHyphens w:val="0"/>
              <w:spacing w:before="40" w:after="40" w:line="220" w:lineRule="exact"/>
              <w:ind w:right="113"/>
              <w:jc w:val="right"/>
              <w:rPr>
                <w:sz w:val="18"/>
                <w:szCs w:val="18"/>
              </w:rPr>
            </w:pPr>
            <w:r w:rsidRPr="00C72E8D">
              <w:rPr>
                <w:sz w:val="18"/>
                <w:szCs w:val="18"/>
              </w:rPr>
              <w:t>-</w:t>
            </w:r>
          </w:p>
        </w:tc>
        <w:tc>
          <w:tcPr>
            <w:tcW w:w="797" w:type="dxa"/>
            <w:shd w:val="clear" w:color="auto" w:fill="auto"/>
          </w:tcPr>
          <w:p w:rsidR="00C409AA" w:rsidRPr="00C72E8D" w:rsidRDefault="00C409AA" w:rsidP="006C37B7">
            <w:pPr>
              <w:suppressAutoHyphens w:val="0"/>
              <w:spacing w:before="40" w:after="40" w:line="220" w:lineRule="exact"/>
              <w:ind w:right="113"/>
              <w:jc w:val="right"/>
              <w:rPr>
                <w:sz w:val="18"/>
                <w:szCs w:val="18"/>
              </w:rPr>
            </w:pPr>
            <w:r w:rsidRPr="00C72E8D">
              <w:rPr>
                <w:sz w:val="18"/>
                <w:szCs w:val="18"/>
              </w:rPr>
              <w:t>2</w:t>
            </w:r>
          </w:p>
        </w:tc>
      </w:tr>
      <w:tr w:rsidR="00C409AA" w:rsidRPr="00C72E8D" w:rsidTr="000C0A84">
        <w:tc>
          <w:tcPr>
            <w:tcW w:w="313" w:type="dxa"/>
            <w:shd w:val="clear" w:color="auto" w:fill="auto"/>
          </w:tcPr>
          <w:p w:rsidR="00C409AA" w:rsidRPr="00C72E8D" w:rsidRDefault="00C409AA" w:rsidP="006C37B7">
            <w:pPr>
              <w:suppressAutoHyphens w:val="0"/>
              <w:spacing w:before="40" w:after="40" w:line="220" w:lineRule="exact"/>
              <w:ind w:right="113"/>
              <w:rPr>
                <w:sz w:val="18"/>
                <w:szCs w:val="18"/>
              </w:rPr>
            </w:pPr>
            <w:r w:rsidRPr="00C72E8D">
              <w:rPr>
                <w:sz w:val="18"/>
                <w:szCs w:val="18"/>
              </w:rPr>
              <w:t>6</w:t>
            </w:r>
          </w:p>
        </w:tc>
        <w:tc>
          <w:tcPr>
            <w:tcW w:w="2446" w:type="dxa"/>
            <w:shd w:val="clear" w:color="auto" w:fill="auto"/>
          </w:tcPr>
          <w:p w:rsidR="00C409AA" w:rsidRPr="00C72E8D" w:rsidRDefault="00C409AA" w:rsidP="006C37B7">
            <w:pPr>
              <w:suppressAutoHyphens w:val="0"/>
              <w:spacing w:before="40" w:after="40" w:line="220" w:lineRule="exact"/>
              <w:ind w:right="113"/>
              <w:rPr>
                <w:sz w:val="18"/>
                <w:szCs w:val="18"/>
              </w:rPr>
            </w:pPr>
            <w:r w:rsidRPr="00C72E8D">
              <w:rPr>
                <w:sz w:val="18"/>
                <w:szCs w:val="18"/>
              </w:rPr>
              <w:t>Loading, unloading and transport</w:t>
            </w:r>
          </w:p>
        </w:tc>
        <w:tc>
          <w:tcPr>
            <w:tcW w:w="836" w:type="dxa"/>
            <w:shd w:val="clear" w:color="auto" w:fill="auto"/>
          </w:tcPr>
          <w:p w:rsidR="00C409AA" w:rsidRPr="00C72E8D" w:rsidRDefault="00C409AA" w:rsidP="006C37B7">
            <w:pPr>
              <w:suppressAutoHyphens w:val="0"/>
              <w:spacing w:before="40" w:after="40" w:line="220" w:lineRule="exact"/>
              <w:ind w:right="113"/>
              <w:jc w:val="right"/>
              <w:rPr>
                <w:sz w:val="18"/>
                <w:szCs w:val="18"/>
              </w:rPr>
            </w:pPr>
            <w:r w:rsidRPr="00C72E8D">
              <w:rPr>
                <w:sz w:val="18"/>
                <w:szCs w:val="18"/>
              </w:rPr>
              <w:t>19</w:t>
            </w:r>
          </w:p>
        </w:tc>
        <w:tc>
          <w:tcPr>
            <w:tcW w:w="985" w:type="dxa"/>
            <w:shd w:val="clear" w:color="auto" w:fill="auto"/>
          </w:tcPr>
          <w:p w:rsidR="00C409AA" w:rsidRPr="00C72E8D" w:rsidRDefault="00C409AA" w:rsidP="00D6321D">
            <w:pPr>
              <w:suppressAutoHyphens w:val="0"/>
              <w:spacing w:before="40" w:after="40" w:line="220" w:lineRule="exact"/>
              <w:ind w:right="113"/>
              <w:jc w:val="right"/>
              <w:rPr>
                <w:sz w:val="18"/>
                <w:szCs w:val="18"/>
              </w:rPr>
            </w:pPr>
            <w:r w:rsidRPr="00C72E8D">
              <w:rPr>
                <w:sz w:val="18"/>
                <w:szCs w:val="18"/>
              </w:rPr>
              <w:t>5</w:t>
            </w:r>
            <w:r w:rsidR="00D6321D">
              <w:rPr>
                <w:sz w:val="18"/>
                <w:szCs w:val="18"/>
              </w:rPr>
              <w:t>5</w:t>
            </w:r>
          </w:p>
        </w:tc>
        <w:tc>
          <w:tcPr>
            <w:tcW w:w="1017" w:type="dxa"/>
            <w:shd w:val="clear" w:color="auto" w:fill="auto"/>
          </w:tcPr>
          <w:p w:rsidR="00C409AA" w:rsidRPr="00C72E8D" w:rsidRDefault="00C409AA" w:rsidP="006C37B7">
            <w:pPr>
              <w:suppressAutoHyphens w:val="0"/>
              <w:spacing w:before="40" w:after="40" w:line="220" w:lineRule="exact"/>
              <w:ind w:right="113"/>
              <w:jc w:val="right"/>
              <w:rPr>
                <w:sz w:val="18"/>
                <w:szCs w:val="18"/>
              </w:rPr>
            </w:pPr>
            <w:r w:rsidRPr="00C72E8D">
              <w:rPr>
                <w:sz w:val="18"/>
                <w:szCs w:val="18"/>
              </w:rPr>
              <w:t>2</w:t>
            </w:r>
          </w:p>
        </w:tc>
        <w:tc>
          <w:tcPr>
            <w:tcW w:w="976" w:type="dxa"/>
            <w:shd w:val="clear" w:color="auto" w:fill="auto"/>
          </w:tcPr>
          <w:p w:rsidR="00C409AA" w:rsidRPr="00C72E8D" w:rsidRDefault="00C409AA" w:rsidP="006C37B7">
            <w:pPr>
              <w:suppressAutoHyphens w:val="0"/>
              <w:spacing w:before="40" w:after="40" w:line="220" w:lineRule="exact"/>
              <w:ind w:right="113"/>
              <w:jc w:val="right"/>
              <w:rPr>
                <w:sz w:val="18"/>
                <w:szCs w:val="18"/>
              </w:rPr>
            </w:pPr>
            <w:r w:rsidRPr="00C72E8D">
              <w:rPr>
                <w:sz w:val="18"/>
                <w:szCs w:val="18"/>
              </w:rPr>
              <w:t>4</w:t>
            </w:r>
          </w:p>
        </w:tc>
        <w:tc>
          <w:tcPr>
            <w:tcW w:w="797" w:type="dxa"/>
            <w:shd w:val="clear" w:color="auto" w:fill="auto"/>
          </w:tcPr>
          <w:p w:rsidR="00C409AA" w:rsidRPr="00C72E8D" w:rsidRDefault="00C409AA" w:rsidP="006C37B7">
            <w:pPr>
              <w:suppressAutoHyphens w:val="0"/>
              <w:spacing w:before="40" w:after="40" w:line="220" w:lineRule="exact"/>
              <w:ind w:right="113"/>
              <w:jc w:val="right"/>
              <w:rPr>
                <w:sz w:val="18"/>
                <w:szCs w:val="18"/>
              </w:rPr>
            </w:pPr>
            <w:r w:rsidRPr="00C72E8D">
              <w:rPr>
                <w:sz w:val="18"/>
                <w:szCs w:val="18"/>
              </w:rPr>
              <w:t>6</w:t>
            </w:r>
          </w:p>
        </w:tc>
      </w:tr>
      <w:tr w:rsidR="00C409AA" w:rsidRPr="00C72E8D" w:rsidTr="000C0A84">
        <w:tc>
          <w:tcPr>
            <w:tcW w:w="313" w:type="dxa"/>
            <w:shd w:val="clear" w:color="auto" w:fill="auto"/>
          </w:tcPr>
          <w:p w:rsidR="00C409AA" w:rsidRPr="00C72E8D" w:rsidRDefault="00C409AA" w:rsidP="006C37B7">
            <w:pPr>
              <w:suppressAutoHyphens w:val="0"/>
              <w:spacing w:before="40" w:after="40" w:line="220" w:lineRule="exact"/>
              <w:ind w:right="113"/>
              <w:rPr>
                <w:sz w:val="18"/>
                <w:szCs w:val="18"/>
              </w:rPr>
            </w:pPr>
            <w:r w:rsidRPr="00C72E8D">
              <w:rPr>
                <w:sz w:val="18"/>
                <w:szCs w:val="18"/>
              </w:rPr>
              <w:t>7</w:t>
            </w:r>
          </w:p>
        </w:tc>
        <w:tc>
          <w:tcPr>
            <w:tcW w:w="2446" w:type="dxa"/>
            <w:shd w:val="clear" w:color="auto" w:fill="auto"/>
          </w:tcPr>
          <w:p w:rsidR="00C409AA" w:rsidRPr="00C72E8D" w:rsidRDefault="00C409AA" w:rsidP="006C37B7">
            <w:pPr>
              <w:suppressAutoHyphens w:val="0"/>
              <w:spacing w:before="40" w:after="40" w:line="220" w:lineRule="exact"/>
              <w:ind w:right="113"/>
              <w:rPr>
                <w:sz w:val="18"/>
                <w:szCs w:val="18"/>
              </w:rPr>
            </w:pPr>
            <w:r w:rsidRPr="00C72E8D">
              <w:rPr>
                <w:sz w:val="18"/>
                <w:szCs w:val="18"/>
              </w:rPr>
              <w:t>Documents</w:t>
            </w:r>
          </w:p>
        </w:tc>
        <w:tc>
          <w:tcPr>
            <w:tcW w:w="836" w:type="dxa"/>
            <w:shd w:val="clear" w:color="auto" w:fill="auto"/>
          </w:tcPr>
          <w:p w:rsidR="00C409AA" w:rsidRPr="00C72E8D" w:rsidRDefault="00431AB0" w:rsidP="006C37B7">
            <w:pPr>
              <w:suppressAutoHyphens w:val="0"/>
              <w:spacing w:before="40" w:after="40" w:line="220" w:lineRule="exact"/>
              <w:ind w:right="113"/>
              <w:jc w:val="right"/>
              <w:rPr>
                <w:sz w:val="18"/>
                <w:szCs w:val="18"/>
              </w:rPr>
            </w:pPr>
            <w:r>
              <w:rPr>
                <w:sz w:val="18"/>
                <w:szCs w:val="18"/>
              </w:rPr>
              <w:t>32</w:t>
            </w:r>
          </w:p>
        </w:tc>
        <w:tc>
          <w:tcPr>
            <w:tcW w:w="985" w:type="dxa"/>
            <w:shd w:val="clear" w:color="auto" w:fill="auto"/>
          </w:tcPr>
          <w:p w:rsidR="00C409AA" w:rsidRPr="00C72E8D" w:rsidRDefault="00D6321D" w:rsidP="006C37B7">
            <w:pPr>
              <w:suppressAutoHyphens w:val="0"/>
              <w:spacing w:before="40" w:after="40" w:line="220" w:lineRule="exact"/>
              <w:ind w:right="113"/>
              <w:jc w:val="right"/>
              <w:rPr>
                <w:sz w:val="18"/>
                <w:szCs w:val="18"/>
              </w:rPr>
            </w:pPr>
            <w:r>
              <w:rPr>
                <w:sz w:val="18"/>
                <w:szCs w:val="18"/>
              </w:rPr>
              <w:t>23</w:t>
            </w:r>
          </w:p>
        </w:tc>
        <w:tc>
          <w:tcPr>
            <w:tcW w:w="1017" w:type="dxa"/>
            <w:shd w:val="clear" w:color="auto" w:fill="auto"/>
          </w:tcPr>
          <w:p w:rsidR="00C409AA" w:rsidRPr="00C72E8D" w:rsidRDefault="00E64EF7" w:rsidP="006C37B7">
            <w:pPr>
              <w:suppressAutoHyphens w:val="0"/>
              <w:spacing w:before="40" w:after="40" w:line="220" w:lineRule="exact"/>
              <w:ind w:right="113"/>
              <w:jc w:val="right"/>
              <w:rPr>
                <w:sz w:val="18"/>
                <w:szCs w:val="18"/>
              </w:rPr>
            </w:pPr>
            <w:r w:rsidRPr="00C72E8D">
              <w:rPr>
                <w:sz w:val="18"/>
                <w:szCs w:val="18"/>
              </w:rPr>
              <w:t>2</w:t>
            </w:r>
          </w:p>
        </w:tc>
        <w:tc>
          <w:tcPr>
            <w:tcW w:w="976" w:type="dxa"/>
            <w:shd w:val="clear" w:color="auto" w:fill="auto"/>
          </w:tcPr>
          <w:p w:rsidR="00C409AA" w:rsidRPr="00C72E8D" w:rsidRDefault="00C409AA" w:rsidP="006C37B7">
            <w:pPr>
              <w:suppressAutoHyphens w:val="0"/>
              <w:spacing w:before="40" w:after="40" w:line="220" w:lineRule="exact"/>
              <w:ind w:right="113"/>
              <w:jc w:val="right"/>
              <w:rPr>
                <w:sz w:val="18"/>
                <w:szCs w:val="18"/>
              </w:rPr>
            </w:pPr>
            <w:r w:rsidRPr="00C72E8D">
              <w:rPr>
                <w:sz w:val="18"/>
                <w:szCs w:val="18"/>
              </w:rPr>
              <w:t>2</w:t>
            </w:r>
          </w:p>
        </w:tc>
        <w:tc>
          <w:tcPr>
            <w:tcW w:w="797" w:type="dxa"/>
            <w:shd w:val="clear" w:color="auto" w:fill="auto"/>
          </w:tcPr>
          <w:p w:rsidR="00C409AA" w:rsidRPr="00C72E8D" w:rsidRDefault="00D6321D" w:rsidP="006C37B7">
            <w:pPr>
              <w:suppressAutoHyphens w:val="0"/>
              <w:spacing w:before="40" w:after="40" w:line="220" w:lineRule="exact"/>
              <w:ind w:right="113"/>
              <w:jc w:val="right"/>
              <w:rPr>
                <w:sz w:val="18"/>
                <w:szCs w:val="18"/>
              </w:rPr>
            </w:pPr>
            <w:r>
              <w:rPr>
                <w:sz w:val="18"/>
                <w:szCs w:val="18"/>
              </w:rPr>
              <w:t>4</w:t>
            </w:r>
          </w:p>
        </w:tc>
      </w:tr>
      <w:tr w:rsidR="00C409AA" w:rsidRPr="00C72E8D" w:rsidTr="000C0A84">
        <w:tc>
          <w:tcPr>
            <w:tcW w:w="313" w:type="dxa"/>
            <w:shd w:val="clear" w:color="auto" w:fill="auto"/>
          </w:tcPr>
          <w:p w:rsidR="00C409AA" w:rsidRPr="00C72E8D" w:rsidRDefault="00C409AA" w:rsidP="006C37B7">
            <w:pPr>
              <w:suppressAutoHyphens w:val="0"/>
              <w:spacing w:before="40" w:after="40" w:line="220" w:lineRule="exact"/>
              <w:ind w:right="113"/>
              <w:rPr>
                <w:sz w:val="18"/>
                <w:szCs w:val="18"/>
              </w:rPr>
            </w:pPr>
            <w:r w:rsidRPr="00C72E8D">
              <w:rPr>
                <w:sz w:val="18"/>
                <w:szCs w:val="18"/>
              </w:rPr>
              <w:t>8</w:t>
            </w:r>
          </w:p>
        </w:tc>
        <w:tc>
          <w:tcPr>
            <w:tcW w:w="2446" w:type="dxa"/>
            <w:shd w:val="clear" w:color="auto" w:fill="auto"/>
          </w:tcPr>
          <w:p w:rsidR="00C409AA" w:rsidRPr="00C72E8D" w:rsidRDefault="00C409AA" w:rsidP="006C37B7">
            <w:pPr>
              <w:suppressAutoHyphens w:val="0"/>
              <w:spacing w:before="40" w:after="40" w:line="220" w:lineRule="exact"/>
              <w:ind w:right="113"/>
              <w:rPr>
                <w:sz w:val="18"/>
                <w:szCs w:val="18"/>
              </w:rPr>
            </w:pPr>
            <w:r w:rsidRPr="00C72E8D">
              <w:rPr>
                <w:sz w:val="18"/>
                <w:szCs w:val="18"/>
              </w:rPr>
              <w:t>Hazards and measures of prevention</w:t>
            </w:r>
          </w:p>
        </w:tc>
        <w:tc>
          <w:tcPr>
            <w:tcW w:w="836" w:type="dxa"/>
            <w:shd w:val="clear" w:color="auto" w:fill="auto"/>
          </w:tcPr>
          <w:p w:rsidR="00C409AA" w:rsidRPr="00C72E8D" w:rsidRDefault="00431AB0" w:rsidP="006C37B7">
            <w:pPr>
              <w:suppressAutoHyphens w:val="0"/>
              <w:spacing w:before="40" w:after="40" w:line="220" w:lineRule="exact"/>
              <w:ind w:right="113"/>
              <w:jc w:val="right"/>
              <w:rPr>
                <w:sz w:val="18"/>
                <w:szCs w:val="18"/>
              </w:rPr>
            </w:pPr>
            <w:r>
              <w:rPr>
                <w:sz w:val="18"/>
                <w:szCs w:val="18"/>
              </w:rPr>
              <w:t>73</w:t>
            </w:r>
          </w:p>
        </w:tc>
        <w:tc>
          <w:tcPr>
            <w:tcW w:w="985" w:type="dxa"/>
            <w:shd w:val="clear" w:color="auto" w:fill="auto"/>
          </w:tcPr>
          <w:p w:rsidR="00C409AA" w:rsidRPr="00C72E8D" w:rsidRDefault="00431AB0" w:rsidP="006C37B7">
            <w:pPr>
              <w:suppressAutoHyphens w:val="0"/>
              <w:spacing w:before="40" w:after="40" w:line="220" w:lineRule="exact"/>
              <w:ind w:right="113"/>
              <w:jc w:val="right"/>
              <w:rPr>
                <w:sz w:val="18"/>
                <w:szCs w:val="18"/>
              </w:rPr>
            </w:pPr>
            <w:r>
              <w:rPr>
                <w:sz w:val="18"/>
                <w:szCs w:val="18"/>
              </w:rPr>
              <w:t>36</w:t>
            </w:r>
          </w:p>
        </w:tc>
        <w:tc>
          <w:tcPr>
            <w:tcW w:w="1017" w:type="dxa"/>
            <w:shd w:val="clear" w:color="auto" w:fill="auto"/>
          </w:tcPr>
          <w:p w:rsidR="00C409AA" w:rsidRPr="00C72E8D" w:rsidRDefault="00E64EF7" w:rsidP="006C37B7">
            <w:pPr>
              <w:suppressAutoHyphens w:val="0"/>
              <w:spacing w:before="40" w:after="40" w:line="220" w:lineRule="exact"/>
              <w:ind w:right="113"/>
              <w:jc w:val="right"/>
              <w:rPr>
                <w:sz w:val="18"/>
                <w:szCs w:val="18"/>
              </w:rPr>
            </w:pPr>
            <w:r w:rsidRPr="00C72E8D">
              <w:rPr>
                <w:sz w:val="18"/>
                <w:szCs w:val="18"/>
              </w:rPr>
              <w:t>2</w:t>
            </w:r>
          </w:p>
        </w:tc>
        <w:tc>
          <w:tcPr>
            <w:tcW w:w="976" w:type="dxa"/>
            <w:shd w:val="clear" w:color="auto" w:fill="auto"/>
          </w:tcPr>
          <w:p w:rsidR="00C409AA" w:rsidRPr="00C72E8D" w:rsidRDefault="00C409AA" w:rsidP="006C37B7">
            <w:pPr>
              <w:suppressAutoHyphens w:val="0"/>
              <w:spacing w:before="40" w:after="40" w:line="220" w:lineRule="exact"/>
              <w:ind w:right="113"/>
              <w:jc w:val="right"/>
              <w:rPr>
                <w:sz w:val="18"/>
                <w:szCs w:val="18"/>
              </w:rPr>
            </w:pPr>
            <w:r w:rsidRPr="00C72E8D">
              <w:rPr>
                <w:sz w:val="18"/>
                <w:szCs w:val="18"/>
              </w:rPr>
              <w:t>3</w:t>
            </w:r>
          </w:p>
        </w:tc>
        <w:tc>
          <w:tcPr>
            <w:tcW w:w="797" w:type="dxa"/>
            <w:shd w:val="clear" w:color="auto" w:fill="auto"/>
          </w:tcPr>
          <w:p w:rsidR="00C409AA" w:rsidRPr="00C72E8D" w:rsidRDefault="00D6321D" w:rsidP="006C37B7">
            <w:pPr>
              <w:suppressAutoHyphens w:val="0"/>
              <w:spacing w:before="40" w:after="40" w:line="220" w:lineRule="exact"/>
              <w:ind w:right="113"/>
              <w:jc w:val="right"/>
              <w:rPr>
                <w:sz w:val="18"/>
                <w:szCs w:val="18"/>
              </w:rPr>
            </w:pPr>
            <w:r>
              <w:rPr>
                <w:sz w:val="18"/>
                <w:szCs w:val="18"/>
              </w:rPr>
              <w:t>5</w:t>
            </w:r>
          </w:p>
        </w:tc>
      </w:tr>
      <w:tr w:rsidR="00C246DE" w:rsidRPr="00C72E8D" w:rsidTr="000C0A84">
        <w:tc>
          <w:tcPr>
            <w:tcW w:w="313" w:type="dxa"/>
            <w:tcBorders>
              <w:bottom w:val="single" w:sz="2" w:space="0" w:color="auto"/>
            </w:tcBorders>
            <w:shd w:val="clear" w:color="auto" w:fill="auto"/>
          </w:tcPr>
          <w:p w:rsidR="00C246DE" w:rsidRPr="00C72E8D" w:rsidRDefault="00C246DE" w:rsidP="006C37B7">
            <w:pPr>
              <w:suppressAutoHyphens w:val="0"/>
              <w:spacing w:before="40" w:after="40" w:line="220" w:lineRule="exact"/>
              <w:ind w:right="113"/>
              <w:rPr>
                <w:sz w:val="18"/>
                <w:szCs w:val="18"/>
              </w:rPr>
            </w:pPr>
            <w:r w:rsidRPr="00C72E8D">
              <w:rPr>
                <w:sz w:val="18"/>
                <w:szCs w:val="18"/>
              </w:rPr>
              <w:t>9</w:t>
            </w:r>
          </w:p>
        </w:tc>
        <w:tc>
          <w:tcPr>
            <w:tcW w:w="2446" w:type="dxa"/>
            <w:tcBorders>
              <w:bottom w:val="single" w:sz="2" w:space="0" w:color="auto"/>
            </w:tcBorders>
            <w:shd w:val="clear" w:color="auto" w:fill="auto"/>
          </w:tcPr>
          <w:p w:rsidR="00C246DE" w:rsidRPr="00C72E8D" w:rsidRDefault="00C246DE" w:rsidP="006C37B7">
            <w:pPr>
              <w:suppressAutoHyphens w:val="0"/>
              <w:spacing w:before="40" w:after="40" w:line="220" w:lineRule="exact"/>
              <w:ind w:right="113"/>
              <w:rPr>
                <w:sz w:val="18"/>
                <w:szCs w:val="18"/>
              </w:rPr>
            </w:pPr>
            <w:r w:rsidRPr="00C72E8D">
              <w:rPr>
                <w:sz w:val="18"/>
                <w:szCs w:val="18"/>
              </w:rPr>
              <w:t>Stability</w:t>
            </w:r>
          </w:p>
        </w:tc>
        <w:tc>
          <w:tcPr>
            <w:tcW w:w="836" w:type="dxa"/>
            <w:tcBorders>
              <w:bottom w:val="single" w:sz="2" w:space="0" w:color="auto"/>
            </w:tcBorders>
            <w:shd w:val="clear" w:color="auto" w:fill="auto"/>
          </w:tcPr>
          <w:p w:rsidR="00C246DE" w:rsidRPr="00C72E8D" w:rsidRDefault="00D6321D" w:rsidP="006C37B7">
            <w:pPr>
              <w:suppressAutoHyphens w:val="0"/>
              <w:spacing w:before="40" w:after="40" w:line="220" w:lineRule="exact"/>
              <w:ind w:right="113"/>
              <w:jc w:val="right"/>
              <w:rPr>
                <w:sz w:val="18"/>
                <w:szCs w:val="18"/>
              </w:rPr>
            </w:pPr>
            <w:r>
              <w:rPr>
                <w:sz w:val="18"/>
                <w:szCs w:val="18"/>
              </w:rPr>
              <w:t>21</w:t>
            </w:r>
          </w:p>
        </w:tc>
        <w:tc>
          <w:tcPr>
            <w:tcW w:w="985" w:type="dxa"/>
            <w:tcBorders>
              <w:bottom w:val="single" w:sz="2" w:space="0" w:color="auto"/>
            </w:tcBorders>
            <w:shd w:val="clear" w:color="auto" w:fill="auto"/>
          </w:tcPr>
          <w:p w:rsidR="00C246DE" w:rsidRPr="00C72E8D" w:rsidRDefault="00C246DE" w:rsidP="006C37B7">
            <w:pPr>
              <w:suppressAutoHyphens w:val="0"/>
              <w:spacing w:before="40" w:after="40" w:line="220" w:lineRule="exact"/>
              <w:ind w:right="113"/>
              <w:jc w:val="right"/>
              <w:rPr>
                <w:sz w:val="18"/>
                <w:szCs w:val="18"/>
              </w:rPr>
            </w:pPr>
          </w:p>
        </w:tc>
        <w:tc>
          <w:tcPr>
            <w:tcW w:w="1017" w:type="dxa"/>
            <w:tcBorders>
              <w:bottom w:val="single" w:sz="2" w:space="0" w:color="auto"/>
            </w:tcBorders>
            <w:shd w:val="clear" w:color="auto" w:fill="auto"/>
          </w:tcPr>
          <w:p w:rsidR="00C246DE" w:rsidRPr="00C72E8D" w:rsidRDefault="00C246DE" w:rsidP="006C37B7">
            <w:pPr>
              <w:suppressAutoHyphens w:val="0"/>
              <w:spacing w:before="40" w:after="40" w:line="220" w:lineRule="exact"/>
              <w:ind w:right="113"/>
              <w:jc w:val="right"/>
              <w:rPr>
                <w:sz w:val="18"/>
                <w:szCs w:val="18"/>
              </w:rPr>
            </w:pPr>
            <w:r w:rsidRPr="00C72E8D">
              <w:rPr>
                <w:sz w:val="18"/>
                <w:szCs w:val="18"/>
              </w:rPr>
              <w:t>2</w:t>
            </w:r>
          </w:p>
        </w:tc>
        <w:tc>
          <w:tcPr>
            <w:tcW w:w="976" w:type="dxa"/>
            <w:tcBorders>
              <w:bottom w:val="single" w:sz="2" w:space="0" w:color="auto"/>
            </w:tcBorders>
            <w:shd w:val="clear" w:color="auto" w:fill="auto"/>
          </w:tcPr>
          <w:p w:rsidR="00C246DE" w:rsidRPr="00C72E8D" w:rsidRDefault="00C246DE" w:rsidP="006C37B7">
            <w:pPr>
              <w:suppressAutoHyphens w:val="0"/>
              <w:spacing w:before="40" w:after="40" w:line="220" w:lineRule="exact"/>
              <w:ind w:right="113"/>
              <w:jc w:val="right"/>
              <w:rPr>
                <w:sz w:val="18"/>
                <w:szCs w:val="18"/>
              </w:rPr>
            </w:pPr>
          </w:p>
        </w:tc>
        <w:tc>
          <w:tcPr>
            <w:tcW w:w="797" w:type="dxa"/>
            <w:tcBorders>
              <w:bottom w:val="single" w:sz="2" w:space="0" w:color="auto"/>
            </w:tcBorders>
            <w:shd w:val="clear" w:color="auto" w:fill="auto"/>
          </w:tcPr>
          <w:p w:rsidR="00C246DE" w:rsidRPr="00C72E8D" w:rsidRDefault="007C445E" w:rsidP="006C37B7">
            <w:pPr>
              <w:suppressAutoHyphens w:val="0"/>
              <w:spacing w:before="40" w:after="40" w:line="220" w:lineRule="exact"/>
              <w:ind w:right="113"/>
              <w:jc w:val="right"/>
              <w:rPr>
                <w:sz w:val="18"/>
                <w:szCs w:val="18"/>
              </w:rPr>
            </w:pPr>
            <w:r w:rsidRPr="00C72E8D">
              <w:rPr>
                <w:sz w:val="18"/>
                <w:szCs w:val="18"/>
              </w:rPr>
              <w:t>2</w:t>
            </w:r>
          </w:p>
        </w:tc>
      </w:tr>
      <w:tr w:rsidR="00C409AA" w:rsidRPr="00C72E8D" w:rsidTr="000C0A84">
        <w:tc>
          <w:tcPr>
            <w:tcW w:w="2759" w:type="dxa"/>
            <w:gridSpan w:val="2"/>
            <w:tcBorders>
              <w:top w:val="single" w:sz="2" w:space="0" w:color="auto"/>
              <w:bottom w:val="single" w:sz="12" w:space="0" w:color="auto"/>
            </w:tcBorders>
            <w:shd w:val="clear" w:color="auto" w:fill="auto"/>
          </w:tcPr>
          <w:p w:rsidR="00C409AA" w:rsidRPr="00C72E8D" w:rsidRDefault="00C409AA" w:rsidP="006C37B7">
            <w:pPr>
              <w:suppressAutoHyphens w:val="0"/>
              <w:spacing w:before="40" w:after="40" w:line="220" w:lineRule="exact"/>
              <w:ind w:right="113"/>
              <w:rPr>
                <w:b/>
                <w:sz w:val="18"/>
                <w:szCs w:val="18"/>
              </w:rPr>
            </w:pPr>
            <w:r w:rsidRPr="00C72E8D">
              <w:rPr>
                <w:b/>
                <w:sz w:val="18"/>
                <w:szCs w:val="18"/>
              </w:rPr>
              <w:tab/>
              <w:t>Total</w:t>
            </w:r>
          </w:p>
        </w:tc>
        <w:tc>
          <w:tcPr>
            <w:tcW w:w="836" w:type="dxa"/>
            <w:tcBorders>
              <w:top w:val="single" w:sz="2" w:space="0" w:color="auto"/>
              <w:bottom w:val="single" w:sz="12" w:space="0" w:color="auto"/>
            </w:tcBorders>
            <w:shd w:val="clear" w:color="auto" w:fill="auto"/>
          </w:tcPr>
          <w:p w:rsidR="00C409AA" w:rsidRPr="00C72E8D" w:rsidRDefault="00C409AA" w:rsidP="006C37B7">
            <w:pPr>
              <w:suppressAutoHyphens w:val="0"/>
              <w:spacing w:before="40" w:after="40" w:line="220" w:lineRule="exact"/>
              <w:ind w:right="113"/>
              <w:jc w:val="right"/>
              <w:rPr>
                <w:b/>
                <w:sz w:val="18"/>
                <w:szCs w:val="18"/>
              </w:rPr>
            </w:pPr>
          </w:p>
        </w:tc>
        <w:tc>
          <w:tcPr>
            <w:tcW w:w="985" w:type="dxa"/>
            <w:tcBorders>
              <w:top w:val="single" w:sz="2" w:space="0" w:color="auto"/>
              <w:bottom w:val="single" w:sz="12" w:space="0" w:color="auto"/>
            </w:tcBorders>
            <w:shd w:val="clear" w:color="auto" w:fill="auto"/>
          </w:tcPr>
          <w:p w:rsidR="00C409AA" w:rsidRPr="00C72E8D" w:rsidRDefault="00C409AA" w:rsidP="006C37B7">
            <w:pPr>
              <w:suppressAutoHyphens w:val="0"/>
              <w:spacing w:before="40" w:after="40" w:line="220" w:lineRule="exact"/>
              <w:ind w:right="113"/>
              <w:jc w:val="right"/>
              <w:rPr>
                <w:b/>
                <w:sz w:val="18"/>
                <w:szCs w:val="18"/>
              </w:rPr>
            </w:pPr>
          </w:p>
        </w:tc>
        <w:tc>
          <w:tcPr>
            <w:tcW w:w="1017" w:type="dxa"/>
            <w:tcBorders>
              <w:top w:val="single" w:sz="2" w:space="0" w:color="auto"/>
              <w:bottom w:val="single" w:sz="12" w:space="0" w:color="auto"/>
            </w:tcBorders>
            <w:shd w:val="clear" w:color="auto" w:fill="auto"/>
          </w:tcPr>
          <w:p w:rsidR="00C409AA" w:rsidRPr="00C72E8D" w:rsidRDefault="00C409AA" w:rsidP="006C37B7">
            <w:pPr>
              <w:suppressAutoHyphens w:val="0"/>
              <w:spacing w:before="40" w:after="40" w:line="220" w:lineRule="exact"/>
              <w:ind w:right="113"/>
              <w:jc w:val="right"/>
              <w:rPr>
                <w:b/>
                <w:sz w:val="18"/>
                <w:szCs w:val="18"/>
              </w:rPr>
            </w:pPr>
            <w:r w:rsidRPr="00C72E8D">
              <w:rPr>
                <w:b/>
                <w:sz w:val="18"/>
                <w:szCs w:val="18"/>
              </w:rPr>
              <w:t>15</w:t>
            </w:r>
          </w:p>
        </w:tc>
        <w:tc>
          <w:tcPr>
            <w:tcW w:w="976" w:type="dxa"/>
            <w:tcBorders>
              <w:top w:val="single" w:sz="2" w:space="0" w:color="auto"/>
              <w:bottom w:val="single" w:sz="12" w:space="0" w:color="auto"/>
            </w:tcBorders>
            <w:shd w:val="clear" w:color="auto" w:fill="auto"/>
          </w:tcPr>
          <w:p w:rsidR="00C409AA" w:rsidRPr="00C72E8D" w:rsidRDefault="00C409AA" w:rsidP="006C37B7">
            <w:pPr>
              <w:suppressAutoHyphens w:val="0"/>
              <w:spacing w:before="40" w:after="40" w:line="220" w:lineRule="exact"/>
              <w:ind w:right="113"/>
              <w:jc w:val="right"/>
              <w:rPr>
                <w:b/>
                <w:sz w:val="18"/>
                <w:szCs w:val="18"/>
              </w:rPr>
            </w:pPr>
            <w:r w:rsidRPr="00C72E8D">
              <w:rPr>
                <w:b/>
                <w:sz w:val="18"/>
                <w:szCs w:val="18"/>
              </w:rPr>
              <w:t>15</w:t>
            </w:r>
          </w:p>
        </w:tc>
        <w:tc>
          <w:tcPr>
            <w:tcW w:w="797" w:type="dxa"/>
            <w:tcBorders>
              <w:top w:val="single" w:sz="2" w:space="0" w:color="auto"/>
              <w:bottom w:val="single" w:sz="12" w:space="0" w:color="auto"/>
            </w:tcBorders>
            <w:shd w:val="clear" w:color="auto" w:fill="auto"/>
          </w:tcPr>
          <w:p w:rsidR="00C409AA" w:rsidRPr="00C72E8D" w:rsidRDefault="00C409AA" w:rsidP="006C37B7">
            <w:pPr>
              <w:suppressAutoHyphens w:val="0"/>
              <w:spacing w:before="40" w:after="40" w:line="220" w:lineRule="exact"/>
              <w:ind w:right="113"/>
              <w:jc w:val="right"/>
              <w:rPr>
                <w:b/>
                <w:sz w:val="18"/>
                <w:szCs w:val="18"/>
              </w:rPr>
            </w:pPr>
            <w:r w:rsidRPr="00C72E8D">
              <w:rPr>
                <w:b/>
                <w:sz w:val="18"/>
                <w:szCs w:val="18"/>
              </w:rPr>
              <w:t>30</w:t>
            </w:r>
          </w:p>
        </w:tc>
      </w:tr>
    </w:tbl>
    <w:p w:rsidR="00C409AA" w:rsidRPr="00D3665F" w:rsidRDefault="000C0A84" w:rsidP="000E7D08">
      <w:pPr>
        <w:pStyle w:val="SingleTxtG"/>
        <w:keepNext/>
        <w:spacing w:before="120"/>
      </w:pPr>
      <w:r>
        <w:br w:type="page"/>
      </w:r>
      <w:r w:rsidR="00917C2A">
        <w:lastRenderedPageBreak/>
        <w:t>(</w:t>
      </w:r>
      <w:proofErr w:type="gramStart"/>
      <w:r w:rsidR="00E64EF7">
        <w:t>c</w:t>
      </w:r>
      <w:proofErr w:type="gramEnd"/>
      <w:r w:rsidR="00C409AA" w:rsidRPr="00D3665F">
        <w:t>)</w:t>
      </w:r>
      <w:r w:rsidR="00C409AA" w:rsidRPr="00D3665F">
        <w:tab/>
        <w:t>Combined dry cargo/tank vessels</w:t>
      </w:r>
    </w:p>
    <w:tbl>
      <w:tblPr>
        <w:tblW w:w="7370" w:type="dxa"/>
        <w:tblInd w:w="1134" w:type="dxa"/>
        <w:tblBorders>
          <w:top w:val="single" w:sz="4" w:space="0" w:color="auto"/>
          <w:bottom w:val="single" w:sz="12" w:space="0" w:color="auto"/>
        </w:tblBorders>
        <w:tblLayout w:type="fixed"/>
        <w:tblCellMar>
          <w:left w:w="0" w:type="dxa"/>
          <w:right w:w="0" w:type="dxa"/>
        </w:tblCellMar>
        <w:tblLook w:val="01E0" w:firstRow="1" w:lastRow="1" w:firstColumn="1" w:lastColumn="1" w:noHBand="0" w:noVBand="0"/>
      </w:tblPr>
      <w:tblGrid>
        <w:gridCol w:w="278"/>
        <w:gridCol w:w="2467"/>
        <w:gridCol w:w="377"/>
        <w:gridCol w:w="622"/>
        <w:gridCol w:w="509"/>
        <w:gridCol w:w="709"/>
        <w:gridCol w:w="850"/>
        <w:gridCol w:w="851"/>
        <w:gridCol w:w="707"/>
      </w:tblGrid>
      <w:tr w:rsidR="00C409AA" w:rsidRPr="00C72E8D" w:rsidTr="000E7D08">
        <w:trPr>
          <w:tblHeader/>
        </w:trPr>
        <w:tc>
          <w:tcPr>
            <w:tcW w:w="2745" w:type="dxa"/>
            <w:gridSpan w:val="2"/>
            <w:tcBorders>
              <w:top w:val="single" w:sz="4" w:space="0" w:color="auto"/>
              <w:bottom w:val="single" w:sz="2" w:space="0" w:color="auto"/>
            </w:tcBorders>
            <w:shd w:val="clear" w:color="auto" w:fill="auto"/>
            <w:vAlign w:val="bottom"/>
          </w:tcPr>
          <w:p w:rsidR="00C409AA" w:rsidRPr="00C72E8D" w:rsidRDefault="00C409AA" w:rsidP="00C72E8D">
            <w:pPr>
              <w:suppressAutoHyphens w:val="0"/>
              <w:spacing w:before="80" w:after="80" w:line="200" w:lineRule="exact"/>
              <w:ind w:right="113"/>
              <w:rPr>
                <w:i/>
                <w:sz w:val="16"/>
              </w:rPr>
            </w:pPr>
            <w:r w:rsidRPr="00C72E8D">
              <w:rPr>
                <w:i/>
                <w:sz w:val="16"/>
              </w:rPr>
              <w:t>Examination objective</w:t>
            </w:r>
          </w:p>
        </w:tc>
        <w:tc>
          <w:tcPr>
            <w:tcW w:w="1508" w:type="dxa"/>
            <w:gridSpan w:val="3"/>
            <w:tcBorders>
              <w:top w:val="single" w:sz="4" w:space="0" w:color="auto"/>
              <w:bottom w:val="single" w:sz="2" w:space="0" w:color="auto"/>
            </w:tcBorders>
            <w:shd w:val="clear" w:color="auto" w:fill="auto"/>
            <w:vAlign w:val="bottom"/>
          </w:tcPr>
          <w:p w:rsidR="00C409AA" w:rsidRPr="00C72E8D" w:rsidRDefault="00C409AA" w:rsidP="008F7175">
            <w:pPr>
              <w:suppressAutoHyphens w:val="0"/>
              <w:spacing w:before="80" w:after="80" w:line="200" w:lineRule="exact"/>
              <w:ind w:right="113"/>
              <w:jc w:val="right"/>
              <w:rPr>
                <w:i/>
                <w:sz w:val="16"/>
              </w:rPr>
            </w:pPr>
            <w:r w:rsidRPr="00C72E8D">
              <w:rPr>
                <w:i/>
                <w:sz w:val="16"/>
              </w:rPr>
              <w:t>Number of questions in the catalogue</w:t>
            </w:r>
          </w:p>
        </w:tc>
        <w:tc>
          <w:tcPr>
            <w:tcW w:w="709" w:type="dxa"/>
            <w:tcBorders>
              <w:top w:val="single" w:sz="4" w:space="0" w:color="auto"/>
              <w:bottom w:val="single" w:sz="2" w:space="0" w:color="auto"/>
            </w:tcBorders>
            <w:shd w:val="clear" w:color="auto" w:fill="auto"/>
            <w:vAlign w:val="bottom"/>
          </w:tcPr>
          <w:p w:rsidR="00C409AA" w:rsidRPr="00C72E8D" w:rsidRDefault="00C409AA" w:rsidP="008F7175">
            <w:pPr>
              <w:suppressAutoHyphens w:val="0"/>
              <w:spacing w:before="80" w:after="80" w:line="200" w:lineRule="exact"/>
              <w:ind w:right="113"/>
              <w:jc w:val="right"/>
              <w:rPr>
                <w:i/>
                <w:sz w:val="16"/>
              </w:rPr>
            </w:pPr>
            <w:r w:rsidRPr="00C72E8D">
              <w:rPr>
                <w:i/>
                <w:sz w:val="16"/>
              </w:rPr>
              <w:t>General</w:t>
            </w:r>
          </w:p>
        </w:tc>
        <w:tc>
          <w:tcPr>
            <w:tcW w:w="850" w:type="dxa"/>
            <w:tcBorders>
              <w:top w:val="single" w:sz="4" w:space="0" w:color="auto"/>
              <w:bottom w:val="single" w:sz="2" w:space="0" w:color="auto"/>
            </w:tcBorders>
            <w:shd w:val="clear" w:color="auto" w:fill="auto"/>
            <w:vAlign w:val="bottom"/>
          </w:tcPr>
          <w:p w:rsidR="00C409AA" w:rsidRPr="00C72E8D" w:rsidRDefault="00C409AA" w:rsidP="008F7175">
            <w:pPr>
              <w:suppressAutoHyphens w:val="0"/>
              <w:spacing w:before="80" w:after="80" w:line="200" w:lineRule="exact"/>
              <w:ind w:right="113"/>
              <w:jc w:val="right"/>
              <w:rPr>
                <w:i/>
                <w:sz w:val="16"/>
              </w:rPr>
            </w:pPr>
            <w:r w:rsidRPr="00C72E8D">
              <w:rPr>
                <w:i/>
                <w:sz w:val="16"/>
              </w:rPr>
              <w:t>Specific to tank vessels</w:t>
            </w:r>
          </w:p>
        </w:tc>
        <w:tc>
          <w:tcPr>
            <w:tcW w:w="851" w:type="dxa"/>
            <w:tcBorders>
              <w:top w:val="single" w:sz="4" w:space="0" w:color="auto"/>
              <w:bottom w:val="single" w:sz="2" w:space="0" w:color="auto"/>
            </w:tcBorders>
            <w:shd w:val="clear" w:color="auto" w:fill="auto"/>
            <w:vAlign w:val="bottom"/>
          </w:tcPr>
          <w:p w:rsidR="00C409AA" w:rsidRPr="00C72E8D" w:rsidRDefault="00C409AA" w:rsidP="008F7175">
            <w:pPr>
              <w:suppressAutoHyphens w:val="0"/>
              <w:spacing w:before="80" w:after="80" w:line="200" w:lineRule="exact"/>
              <w:ind w:right="113"/>
              <w:jc w:val="right"/>
              <w:rPr>
                <w:i/>
                <w:sz w:val="16"/>
              </w:rPr>
            </w:pPr>
            <w:r w:rsidRPr="00C72E8D">
              <w:rPr>
                <w:i/>
                <w:sz w:val="16"/>
              </w:rPr>
              <w:t>Specific to dry cargo vessels</w:t>
            </w:r>
          </w:p>
        </w:tc>
        <w:tc>
          <w:tcPr>
            <w:tcW w:w="707" w:type="dxa"/>
            <w:tcBorders>
              <w:top w:val="single" w:sz="4" w:space="0" w:color="auto"/>
              <w:bottom w:val="single" w:sz="2" w:space="0" w:color="auto"/>
            </w:tcBorders>
            <w:shd w:val="clear" w:color="auto" w:fill="auto"/>
            <w:vAlign w:val="bottom"/>
          </w:tcPr>
          <w:p w:rsidR="00C409AA" w:rsidRPr="00C72E8D" w:rsidRDefault="00C409AA" w:rsidP="008F7175">
            <w:pPr>
              <w:suppressAutoHyphens w:val="0"/>
              <w:spacing w:before="80" w:after="80" w:line="200" w:lineRule="exact"/>
              <w:ind w:right="113"/>
              <w:jc w:val="right"/>
              <w:rPr>
                <w:i/>
                <w:sz w:val="16"/>
              </w:rPr>
            </w:pPr>
            <w:r w:rsidRPr="00C72E8D">
              <w:rPr>
                <w:i/>
                <w:sz w:val="16"/>
              </w:rPr>
              <w:t>Total</w:t>
            </w:r>
          </w:p>
        </w:tc>
      </w:tr>
      <w:tr w:rsidR="00C409AA" w:rsidRPr="00C72E8D" w:rsidTr="000E7D08">
        <w:trPr>
          <w:cantSplit/>
          <w:trHeight w:val="1531"/>
          <w:tblHeader/>
        </w:trPr>
        <w:tc>
          <w:tcPr>
            <w:tcW w:w="2745" w:type="dxa"/>
            <w:gridSpan w:val="2"/>
            <w:tcBorders>
              <w:top w:val="single" w:sz="2" w:space="0" w:color="auto"/>
              <w:bottom w:val="single" w:sz="12" w:space="0" w:color="auto"/>
            </w:tcBorders>
            <w:shd w:val="clear" w:color="auto" w:fill="auto"/>
          </w:tcPr>
          <w:p w:rsidR="00C409AA" w:rsidRPr="00C72E8D" w:rsidRDefault="00C409AA" w:rsidP="005A7685">
            <w:pPr>
              <w:suppressAutoHyphens w:val="0"/>
              <w:spacing w:before="40" w:after="120" w:line="220" w:lineRule="exact"/>
              <w:ind w:left="57" w:right="113"/>
              <w:rPr>
                <w:i/>
                <w:sz w:val="18"/>
                <w:szCs w:val="18"/>
              </w:rPr>
            </w:pPr>
          </w:p>
        </w:tc>
        <w:tc>
          <w:tcPr>
            <w:tcW w:w="377" w:type="dxa"/>
            <w:tcBorders>
              <w:top w:val="single" w:sz="2" w:space="0" w:color="auto"/>
              <w:bottom w:val="single" w:sz="12" w:space="0" w:color="auto"/>
            </w:tcBorders>
            <w:shd w:val="clear" w:color="auto" w:fill="auto"/>
            <w:textDirection w:val="tbRl"/>
            <w:vAlign w:val="bottom"/>
          </w:tcPr>
          <w:p w:rsidR="00C409AA" w:rsidRPr="00C72E8D" w:rsidRDefault="00C409AA" w:rsidP="005A7685">
            <w:pPr>
              <w:suppressAutoHyphens w:val="0"/>
              <w:spacing w:before="40" w:after="120" w:line="220" w:lineRule="exact"/>
              <w:ind w:left="57" w:right="113"/>
              <w:rPr>
                <w:i/>
                <w:sz w:val="16"/>
                <w:szCs w:val="16"/>
              </w:rPr>
            </w:pPr>
            <w:r w:rsidRPr="00C72E8D">
              <w:rPr>
                <w:i/>
                <w:sz w:val="16"/>
                <w:szCs w:val="16"/>
              </w:rPr>
              <w:t>General</w:t>
            </w:r>
          </w:p>
        </w:tc>
        <w:tc>
          <w:tcPr>
            <w:tcW w:w="622" w:type="dxa"/>
            <w:tcBorders>
              <w:top w:val="single" w:sz="2" w:space="0" w:color="auto"/>
              <w:bottom w:val="single" w:sz="12" w:space="0" w:color="auto"/>
            </w:tcBorders>
            <w:shd w:val="clear" w:color="auto" w:fill="auto"/>
            <w:textDirection w:val="tbRl"/>
            <w:vAlign w:val="bottom"/>
          </w:tcPr>
          <w:p w:rsidR="00C409AA" w:rsidRPr="00C72E8D" w:rsidRDefault="00C409AA" w:rsidP="005A7685">
            <w:pPr>
              <w:suppressAutoHyphens w:val="0"/>
              <w:spacing w:before="40" w:after="120" w:line="220" w:lineRule="exact"/>
              <w:ind w:left="57" w:right="113"/>
              <w:rPr>
                <w:i/>
                <w:sz w:val="16"/>
                <w:szCs w:val="16"/>
              </w:rPr>
            </w:pPr>
            <w:r w:rsidRPr="00C72E8D">
              <w:rPr>
                <w:i/>
                <w:sz w:val="16"/>
                <w:szCs w:val="16"/>
              </w:rPr>
              <w:t>Specific to tank vessels</w:t>
            </w:r>
          </w:p>
        </w:tc>
        <w:tc>
          <w:tcPr>
            <w:tcW w:w="509" w:type="dxa"/>
            <w:tcBorders>
              <w:top w:val="single" w:sz="2" w:space="0" w:color="auto"/>
              <w:bottom w:val="single" w:sz="12" w:space="0" w:color="auto"/>
            </w:tcBorders>
            <w:shd w:val="clear" w:color="auto" w:fill="auto"/>
            <w:textDirection w:val="tbRl"/>
            <w:vAlign w:val="bottom"/>
          </w:tcPr>
          <w:p w:rsidR="00C409AA" w:rsidRPr="00C72E8D" w:rsidRDefault="00C409AA" w:rsidP="005A7685">
            <w:pPr>
              <w:suppressAutoHyphens w:val="0"/>
              <w:spacing w:before="40" w:after="120" w:line="220" w:lineRule="exact"/>
              <w:ind w:left="57" w:right="113"/>
              <w:rPr>
                <w:i/>
                <w:sz w:val="16"/>
                <w:szCs w:val="16"/>
              </w:rPr>
            </w:pPr>
            <w:r w:rsidRPr="00C72E8D">
              <w:rPr>
                <w:i/>
                <w:sz w:val="16"/>
                <w:szCs w:val="16"/>
              </w:rPr>
              <w:t>Specific to dry cargo vessels</w:t>
            </w:r>
          </w:p>
        </w:tc>
        <w:tc>
          <w:tcPr>
            <w:tcW w:w="709" w:type="dxa"/>
            <w:tcBorders>
              <w:top w:val="single" w:sz="2" w:space="0" w:color="auto"/>
              <w:bottom w:val="single" w:sz="12" w:space="0" w:color="auto"/>
            </w:tcBorders>
            <w:shd w:val="clear" w:color="auto" w:fill="auto"/>
            <w:textDirection w:val="tbRl"/>
            <w:vAlign w:val="bottom"/>
          </w:tcPr>
          <w:p w:rsidR="00C409AA" w:rsidRPr="00C72E8D" w:rsidRDefault="00C409AA" w:rsidP="005A7685">
            <w:pPr>
              <w:suppressAutoHyphens w:val="0"/>
              <w:spacing w:before="40" w:after="120" w:line="220" w:lineRule="exact"/>
              <w:ind w:left="57" w:right="113"/>
              <w:rPr>
                <w:i/>
                <w:sz w:val="16"/>
                <w:szCs w:val="16"/>
              </w:rPr>
            </w:pPr>
            <w:r w:rsidRPr="00C72E8D">
              <w:rPr>
                <w:i/>
                <w:sz w:val="16"/>
                <w:szCs w:val="16"/>
              </w:rPr>
              <w:t>Number of questions to be selected</w:t>
            </w:r>
          </w:p>
        </w:tc>
        <w:tc>
          <w:tcPr>
            <w:tcW w:w="850" w:type="dxa"/>
            <w:tcBorders>
              <w:top w:val="single" w:sz="2" w:space="0" w:color="auto"/>
              <w:bottom w:val="single" w:sz="12" w:space="0" w:color="auto"/>
            </w:tcBorders>
            <w:shd w:val="clear" w:color="auto" w:fill="auto"/>
            <w:textDirection w:val="tbRl"/>
            <w:vAlign w:val="bottom"/>
          </w:tcPr>
          <w:p w:rsidR="00C409AA" w:rsidRPr="00C72E8D" w:rsidRDefault="00C409AA" w:rsidP="005A7685">
            <w:pPr>
              <w:suppressAutoHyphens w:val="0"/>
              <w:spacing w:before="40" w:after="120" w:line="220" w:lineRule="exact"/>
              <w:ind w:left="57" w:right="113"/>
              <w:rPr>
                <w:i/>
                <w:sz w:val="16"/>
                <w:szCs w:val="16"/>
              </w:rPr>
            </w:pPr>
            <w:r w:rsidRPr="00C72E8D">
              <w:rPr>
                <w:i/>
                <w:sz w:val="16"/>
                <w:szCs w:val="16"/>
              </w:rPr>
              <w:t>Number of questions to be selected</w:t>
            </w:r>
          </w:p>
        </w:tc>
        <w:tc>
          <w:tcPr>
            <w:tcW w:w="851" w:type="dxa"/>
            <w:tcBorders>
              <w:top w:val="single" w:sz="2" w:space="0" w:color="auto"/>
              <w:bottom w:val="single" w:sz="12" w:space="0" w:color="auto"/>
            </w:tcBorders>
            <w:shd w:val="clear" w:color="auto" w:fill="auto"/>
            <w:textDirection w:val="tbRl"/>
            <w:vAlign w:val="bottom"/>
          </w:tcPr>
          <w:p w:rsidR="00C409AA" w:rsidRPr="00C72E8D" w:rsidRDefault="00C409AA" w:rsidP="005A7685">
            <w:pPr>
              <w:suppressAutoHyphens w:val="0"/>
              <w:spacing w:before="40" w:after="120" w:line="220" w:lineRule="exact"/>
              <w:ind w:left="57" w:right="113"/>
              <w:rPr>
                <w:i/>
                <w:sz w:val="16"/>
                <w:szCs w:val="16"/>
              </w:rPr>
            </w:pPr>
            <w:r w:rsidRPr="00C72E8D">
              <w:rPr>
                <w:i/>
                <w:sz w:val="16"/>
                <w:szCs w:val="16"/>
              </w:rPr>
              <w:t>Number of questions to be selected</w:t>
            </w:r>
          </w:p>
        </w:tc>
        <w:tc>
          <w:tcPr>
            <w:tcW w:w="707" w:type="dxa"/>
            <w:tcBorders>
              <w:top w:val="single" w:sz="2" w:space="0" w:color="auto"/>
              <w:bottom w:val="single" w:sz="12" w:space="0" w:color="auto"/>
            </w:tcBorders>
            <w:shd w:val="clear" w:color="auto" w:fill="auto"/>
            <w:textDirection w:val="tbRl"/>
            <w:vAlign w:val="bottom"/>
          </w:tcPr>
          <w:p w:rsidR="00C409AA" w:rsidRPr="00C72E8D" w:rsidRDefault="00C409AA" w:rsidP="005A7685">
            <w:pPr>
              <w:suppressAutoHyphens w:val="0"/>
              <w:spacing w:before="40" w:after="120" w:line="220" w:lineRule="exact"/>
              <w:ind w:left="57" w:right="113"/>
              <w:rPr>
                <w:i/>
                <w:sz w:val="16"/>
                <w:szCs w:val="16"/>
              </w:rPr>
            </w:pPr>
            <w:r w:rsidRPr="00C72E8D">
              <w:rPr>
                <w:i/>
                <w:sz w:val="16"/>
                <w:szCs w:val="16"/>
              </w:rPr>
              <w:t>Number of questions to be selected</w:t>
            </w:r>
          </w:p>
        </w:tc>
      </w:tr>
      <w:tr w:rsidR="00C409AA" w:rsidRPr="00C72E8D" w:rsidTr="000E7D08">
        <w:tc>
          <w:tcPr>
            <w:tcW w:w="278" w:type="dxa"/>
            <w:tcBorders>
              <w:top w:val="single" w:sz="12" w:space="0" w:color="auto"/>
            </w:tcBorders>
            <w:shd w:val="clear" w:color="auto" w:fill="auto"/>
          </w:tcPr>
          <w:p w:rsidR="00C409AA" w:rsidRPr="00C72E8D" w:rsidRDefault="00C409AA" w:rsidP="006C37B7">
            <w:pPr>
              <w:suppressAutoHyphens w:val="0"/>
              <w:spacing w:before="40" w:after="40" w:line="220" w:lineRule="exact"/>
              <w:ind w:right="113"/>
              <w:rPr>
                <w:sz w:val="18"/>
                <w:szCs w:val="18"/>
              </w:rPr>
            </w:pPr>
            <w:r w:rsidRPr="00C72E8D">
              <w:rPr>
                <w:sz w:val="18"/>
                <w:szCs w:val="18"/>
              </w:rPr>
              <w:t>1</w:t>
            </w:r>
          </w:p>
        </w:tc>
        <w:tc>
          <w:tcPr>
            <w:tcW w:w="2467" w:type="dxa"/>
            <w:tcBorders>
              <w:top w:val="single" w:sz="12" w:space="0" w:color="auto"/>
            </w:tcBorders>
            <w:shd w:val="clear" w:color="auto" w:fill="auto"/>
          </w:tcPr>
          <w:p w:rsidR="00C409AA" w:rsidRPr="00C72E8D" w:rsidRDefault="00C409AA" w:rsidP="006C37B7">
            <w:pPr>
              <w:suppressAutoHyphens w:val="0"/>
              <w:spacing w:before="40" w:after="40" w:line="220" w:lineRule="exact"/>
              <w:ind w:right="113"/>
              <w:rPr>
                <w:sz w:val="18"/>
                <w:szCs w:val="18"/>
              </w:rPr>
            </w:pPr>
            <w:r w:rsidRPr="00C72E8D">
              <w:rPr>
                <w:sz w:val="18"/>
                <w:szCs w:val="18"/>
              </w:rPr>
              <w:t>General</w:t>
            </w:r>
          </w:p>
        </w:tc>
        <w:tc>
          <w:tcPr>
            <w:tcW w:w="377" w:type="dxa"/>
            <w:tcBorders>
              <w:top w:val="single" w:sz="12" w:space="0" w:color="auto"/>
            </w:tcBorders>
            <w:shd w:val="clear" w:color="auto" w:fill="auto"/>
          </w:tcPr>
          <w:p w:rsidR="00C409AA" w:rsidRPr="00C72E8D" w:rsidRDefault="00C409AA" w:rsidP="006C37B7">
            <w:pPr>
              <w:suppressAutoHyphens w:val="0"/>
              <w:spacing w:before="40" w:after="40" w:line="220" w:lineRule="exact"/>
              <w:ind w:right="113"/>
              <w:jc w:val="right"/>
              <w:rPr>
                <w:sz w:val="18"/>
                <w:szCs w:val="18"/>
              </w:rPr>
            </w:pPr>
            <w:r w:rsidRPr="00C72E8D">
              <w:rPr>
                <w:sz w:val="18"/>
                <w:szCs w:val="18"/>
              </w:rPr>
              <w:t>14</w:t>
            </w:r>
          </w:p>
        </w:tc>
        <w:tc>
          <w:tcPr>
            <w:tcW w:w="622" w:type="dxa"/>
            <w:tcBorders>
              <w:top w:val="single" w:sz="12" w:space="0" w:color="auto"/>
            </w:tcBorders>
            <w:shd w:val="clear" w:color="auto" w:fill="auto"/>
          </w:tcPr>
          <w:p w:rsidR="00C409AA" w:rsidRPr="00C72E8D" w:rsidRDefault="00C409AA" w:rsidP="006C37B7">
            <w:pPr>
              <w:suppressAutoHyphens w:val="0"/>
              <w:spacing w:before="40" w:after="40" w:line="220" w:lineRule="exact"/>
              <w:ind w:right="113"/>
              <w:jc w:val="right"/>
              <w:rPr>
                <w:sz w:val="18"/>
                <w:szCs w:val="18"/>
              </w:rPr>
            </w:pPr>
            <w:r w:rsidRPr="00C72E8D">
              <w:rPr>
                <w:sz w:val="18"/>
                <w:szCs w:val="18"/>
              </w:rPr>
              <w:t>--</w:t>
            </w:r>
          </w:p>
        </w:tc>
        <w:tc>
          <w:tcPr>
            <w:tcW w:w="509" w:type="dxa"/>
            <w:tcBorders>
              <w:top w:val="single" w:sz="12" w:space="0" w:color="auto"/>
            </w:tcBorders>
            <w:shd w:val="clear" w:color="auto" w:fill="auto"/>
          </w:tcPr>
          <w:p w:rsidR="00C409AA" w:rsidRPr="00C72E8D" w:rsidRDefault="00C409AA" w:rsidP="006C37B7">
            <w:pPr>
              <w:suppressAutoHyphens w:val="0"/>
              <w:spacing w:before="40" w:after="40" w:line="220" w:lineRule="exact"/>
              <w:ind w:right="113"/>
              <w:jc w:val="right"/>
              <w:rPr>
                <w:sz w:val="18"/>
                <w:szCs w:val="18"/>
              </w:rPr>
            </w:pPr>
            <w:r w:rsidRPr="00C72E8D">
              <w:rPr>
                <w:sz w:val="18"/>
                <w:szCs w:val="18"/>
              </w:rPr>
              <w:t>--</w:t>
            </w:r>
          </w:p>
        </w:tc>
        <w:tc>
          <w:tcPr>
            <w:tcW w:w="709" w:type="dxa"/>
            <w:tcBorders>
              <w:top w:val="single" w:sz="12" w:space="0" w:color="auto"/>
            </w:tcBorders>
            <w:shd w:val="clear" w:color="auto" w:fill="auto"/>
          </w:tcPr>
          <w:p w:rsidR="00C409AA" w:rsidRPr="00C72E8D" w:rsidRDefault="00C409AA" w:rsidP="006C37B7">
            <w:pPr>
              <w:suppressAutoHyphens w:val="0"/>
              <w:spacing w:before="40" w:after="40" w:line="220" w:lineRule="exact"/>
              <w:ind w:right="113"/>
              <w:jc w:val="right"/>
              <w:rPr>
                <w:sz w:val="18"/>
                <w:szCs w:val="18"/>
              </w:rPr>
            </w:pPr>
            <w:r w:rsidRPr="00C72E8D">
              <w:rPr>
                <w:sz w:val="18"/>
                <w:szCs w:val="18"/>
              </w:rPr>
              <w:t>1</w:t>
            </w:r>
          </w:p>
        </w:tc>
        <w:tc>
          <w:tcPr>
            <w:tcW w:w="850" w:type="dxa"/>
            <w:tcBorders>
              <w:top w:val="single" w:sz="12" w:space="0" w:color="auto"/>
            </w:tcBorders>
            <w:shd w:val="clear" w:color="auto" w:fill="auto"/>
          </w:tcPr>
          <w:p w:rsidR="00C409AA" w:rsidRPr="00C72E8D" w:rsidRDefault="00C409AA" w:rsidP="006C37B7">
            <w:pPr>
              <w:suppressAutoHyphens w:val="0"/>
              <w:spacing w:before="40" w:after="40" w:line="220" w:lineRule="exact"/>
              <w:ind w:right="113"/>
              <w:jc w:val="right"/>
              <w:rPr>
                <w:sz w:val="18"/>
                <w:szCs w:val="18"/>
              </w:rPr>
            </w:pPr>
            <w:r w:rsidRPr="00C72E8D">
              <w:rPr>
                <w:sz w:val="18"/>
                <w:szCs w:val="18"/>
              </w:rPr>
              <w:t>-</w:t>
            </w:r>
          </w:p>
        </w:tc>
        <w:tc>
          <w:tcPr>
            <w:tcW w:w="851" w:type="dxa"/>
            <w:tcBorders>
              <w:top w:val="single" w:sz="12" w:space="0" w:color="auto"/>
            </w:tcBorders>
            <w:shd w:val="clear" w:color="auto" w:fill="auto"/>
          </w:tcPr>
          <w:p w:rsidR="00C409AA" w:rsidRPr="00C72E8D" w:rsidRDefault="00C409AA" w:rsidP="006C37B7">
            <w:pPr>
              <w:suppressAutoHyphens w:val="0"/>
              <w:spacing w:before="40" w:after="40" w:line="220" w:lineRule="exact"/>
              <w:ind w:right="113"/>
              <w:jc w:val="right"/>
              <w:rPr>
                <w:sz w:val="18"/>
                <w:szCs w:val="18"/>
              </w:rPr>
            </w:pPr>
            <w:r w:rsidRPr="00C72E8D">
              <w:rPr>
                <w:sz w:val="18"/>
                <w:szCs w:val="18"/>
              </w:rPr>
              <w:t>-</w:t>
            </w:r>
          </w:p>
        </w:tc>
        <w:tc>
          <w:tcPr>
            <w:tcW w:w="707" w:type="dxa"/>
            <w:tcBorders>
              <w:top w:val="single" w:sz="12" w:space="0" w:color="auto"/>
            </w:tcBorders>
            <w:shd w:val="clear" w:color="auto" w:fill="auto"/>
          </w:tcPr>
          <w:p w:rsidR="00C409AA" w:rsidRPr="00C72E8D" w:rsidRDefault="00C409AA" w:rsidP="006C37B7">
            <w:pPr>
              <w:suppressAutoHyphens w:val="0"/>
              <w:spacing w:before="40" w:after="40" w:line="220" w:lineRule="exact"/>
              <w:ind w:right="113"/>
              <w:jc w:val="right"/>
              <w:rPr>
                <w:sz w:val="18"/>
                <w:szCs w:val="18"/>
              </w:rPr>
            </w:pPr>
            <w:r w:rsidRPr="00C72E8D">
              <w:rPr>
                <w:sz w:val="18"/>
                <w:szCs w:val="18"/>
              </w:rPr>
              <w:t>1</w:t>
            </w:r>
          </w:p>
        </w:tc>
      </w:tr>
      <w:tr w:rsidR="00C409AA" w:rsidRPr="00C72E8D" w:rsidTr="008935EE">
        <w:tc>
          <w:tcPr>
            <w:tcW w:w="278" w:type="dxa"/>
            <w:shd w:val="clear" w:color="auto" w:fill="auto"/>
          </w:tcPr>
          <w:p w:rsidR="00C409AA" w:rsidRPr="00C72E8D" w:rsidRDefault="00C409AA" w:rsidP="006C37B7">
            <w:pPr>
              <w:suppressAutoHyphens w:val="0"/>
              <w:spacing w:before="40" w:after="40" w:line="220" w:lineRule="exact"/>
              <w:ind w:right="113"/>
              <w:rPr>
                <w:sz w:val="18"/>
                <w:szCs w:val="18"/>
              </w:rPr>
            </w:pPr>
            <w:r w:rsidRPr="00C72E8D">
              <w:rPr>
                <w:sz w:val="18"/>
                <w:szCs w:val="18"/>
              </w:rPr>
              <w:t>2</w:t>
            </w:r>
          </w:p>
        </w:tc>
        <w:tc>
          <w:tcPr>
            <w:tcW w:w="2467" w:type="dxa"/>
            <w:shd w:val="clear" w:color="auto" w:fill="auto"/>
          </w:tcPr>
          <w:p w:rsidR="00C409AA" w:rsidRPr="00C72E8D" w:rsidRDefault="00C409AA" w:rsidP="006C37B7">
            <w:pPr>
              <w:suppressAutoHyphens w:val="0"/>
              <w:spacing w:before="40" w:after="40" w:line="220" w:lineRule="exact"/>
              <w:ind w:right="113"/>
              <w:rPr>
                <w:sz w:val="18"/>
                <w:szCs w:val="18"/>
              </w:rPr>
            </w:pPr>
            <w:r w:rsidRPr="00C72E8D">
              <w:rPr>
                <w:sz w:val="18"/>
                <w:szCs w:val="18"/>
              </w:rPr>
              <w:t>Construction and equipment</w:t>
            </w:r>
          </w:p>
        </w:tc>
        <w:tc>
          <w:tcPr>
            <w:tcW w:w="377" w:type="dxa"/>
            <w:shd w:val="clear" w:color="auto" w:fill="auto"/>
          </w:tcPr>
          <w:p w:rsidR="00C409AA" w:rsidRPr="00C72E8D" w:rsidRDefault="00C409AA" w:rsidP="006C37B7">
            <w:pPr>
              <w:suppressAutoHyphens w:val="0"/>
              <w:spacing w:before="40" w:after="40" w:line="220" w:lineRule="exact"/>
              <w:ind w:right="113"/>
              <w:jc w:val="right"/>
              <w:rPr>
                <w:sz w:val="18"/>
                <w:szCs w:val="18"/>
              </w:rPr>
            </w:pPr>
            <w:r w:rsidRPr="00C72E8D">
              <w:rPr>
                <w:sz w:val="18"/>
                <w:szCs w:val="18"/>
              </w:rPr>
              <w:t>21</w:t>
            </w:r>
          </w:p>
        </w:tc>
        <w:tc>
          <w:tcPr>
            <w:tcW w:w="622" w:type="dxa"/>
            <w:shd w:val="clear" w:color="auto" w:fill="auto"/>
          </w:tcPr>
          <w:p w:rsidR="00C409AA" w:rsidRPr="00C72E8D" w:rsidRDefault="00D6321D" w:rsidP="006C37B7">
            <w:pPr>
              <w:suppressAutoHyphens w:val="0"/>
              <w:spacing w:before="40" w:after="40" w:line="220" w:lineRule="exact"/>
              <w:ind w:right="113"/>
              <w:jc w:val="right"/>
              <w:rPr>
                <w:sz w:val="18"/>
                <w:szCs w:val="18"/>
              </w:rPr>
            </w:pPr>
            <w:r>
              <w:rPr>
                <w:sz w:val="18"/>
                <w:szCs w:val="18"/>
              </w:rPr>
              <w:t>49</w:t>
            </w:r>
          </w:p>
        </w:tc>
        <w:tc>
          <w:tcPr>
            <w:tcW w:w="509" w:type="dxa"/>
            <w:shd w:val="clear" w:color="auto" w:fill="auto"/>
          </w:tcPr>
          <w:p w:rsidR="00C409AA" w:rsidRPr="00C72E8D" w:rsidRDefault="00D6321D" w:rsidP="006C37B7">
            <w:pPr>
              <w:suppressAutoHyphens w:val="0"/>
              <w:spacing w:before="40" w:after="40" w:line="220" w:lineRule="exact"/>
              <w:ind w:right="113"/>
              <w:jc w:val="right"/>
              <w:rPr>
                <w:sz w:val="18"/>
                <w:szCs w:val="18"/>
              </w:rPr>
            </w:pPr>
            <w:r>
              <w:rPr>
                <w:sz w:val="18"/>
                <w:szCs w:val="18"/>
              </w:rPr>
              <w:t>26</w:t>
            </w:r>
          </w:p>
        </w:tc>
        <w:tc>
          <w:tcPr>
            <w:tcW w:w="709" w:type="dxa"/>
            <w:shd w:val="clear" w:color="auto" w:fill="auto"/>
          </w:tcPr>
          <w:p w:rsidR="00C409AA" w:rsidRPr="00C72E8D" w:rsidRDefault="00C409AA" w:rsidP="006C37B7">
            <w:pPr>
              <w:suppressAutoHyphens w:val="0"/>
              <w:spacing w:before="40" w:after="40" w:line="220" w:lineRule="exact"/>
              <w:ind w:right="113"/>
              <w:jc w:val="right"/>
              <w:rPr>
                <w:sz w:val="18"/>
                <w:szCs w:val="18"/>
              </w:rPr>
            </w:pPr>
            <w:r w:rsidRPr="00C72E8D">
              <w:rPr>
                <w:sz w:val="18"/>
                <w:szCs w:val="18"/>
              </w:rPr>
              <w:t>2</w:t>
            </w:r>
          </w:p>
        </w:tc>
        <w:tc>
          <w:tcPr>
            <w:tcW w:w="850" w:type="dxa"/>
            <w:shd w:val="clear" w:color="auto" w:fill="auto"/>
          </w:tcPr>
          <w:p w:rsidR="00C409AA" w:rsidRPr="00C72E8D" w:rsidRDefault="00C409AA" w:rsidP="006C37B7">
            <w:pPr>
              <w:suppressAutoHyphens w:val="0"/>
              <w:spacing w:before="40" w:after="40" w:line="220" w:lineRule="exact"/>
              <w:ind w:right="113"/>
              <w:jc w:val="right"/>
              <w:rPr>
                <w:sz w:val="18"/>
                <w:szCs w:val="18"/>
              </w:rPr>
            </w:pPr>
            <w:r w:rsidRPr="00C72E8D">
              <w:rPr>
                <w:sz w:val="18"/>
                <w:szCs w:val="18"/>
              </w:rPr>
              <w:t>1</w:t>
            </w:r>
          </w:p>
        </w:tc>
        <w:tc>
          <w:tcPr>
            <w:tcW w:w="851" w:type="dxa"/>
            <w:shd w:val="clear" w:color="auto" w:fill="auto"/>
          </w:tcPr>
          <w:p w:rsidR="00C409AA" w:rsidRPr="00C72E8D" w:rsidRDefault="00C409AA" w:rsidP="006C37B7">
            <w:pPr>
              <w:suppressAutoHyphens w:val="0"/>
              <w:spacing w:before="40" w:after="40" w:line="220" w:lineRule="exact"/>
              <w:ind w:right="113"/>
              <w:jc w:val="right"/>
              <w:rPr>
                <w:sz w:val="18"/>
                <w:szCs w:val="18"/>
              </w:rPr>
            </w:pPr>
            <w:r w:rsidRPr="00C72E8D">
              <w:rPr>
                <w:sz w:val="18"/>
                <w:szCs w:val="18"/>
              </w:rPr>
              <w:t>1</w:t>
            </w:r>
          </w:p>
        </w:tc>
        <w:tc>
          <w:tcPr>
            <w:tcW w:w="707" w:type="dxa"/>
            <w:shd w:val="clear" w:color="auto" w:fill="auto"/>
          </w:tcPr>
          <w:p w:rsidR="00C409AA" w:rsidRPr="00C72E8D" w:rsidRDefault="00C409AA" w:rsidP="006C37B7">
            <w:pPr>
              <w:suppressAutoHyphens w:val="0"/>
              <w:spacing w:before="40" w:after="40" w:line="220" w:lineRule="exact"/>
              <w:ind w:right="113"/>
              <w:jc w:val="right"/>
              <w:rPr>
                <w:sz w:val="18"/>
                <w:szCs w:val="18"/>
              </w:rPr>
            </w:pPr>
            <w:r w:rsidRPr="00C72E8D">
              <w:rPr>
                <w:sz w:val="18"/>
                <w:szCs w:val="18"/>
              </w:rPr>
              <w:t>4</w:t>
            </w:r>
          </w:p>
        </w:tc>
      </w:tr>
      <w:tr w:rsidR="00C409AA" w:rsidRPr="00C72E8D" w:rsidTr="008935EE">
        <w:tc>
          <w:tcPr>
            <w:tcW w:w="278" w:type="dxa"/>
            <w:shd w:val="clear" w:color="auto" w:fill="auto"/>
          </w:tcPr>
          <w:p w:rsidR="00C409AA" w:rsidRPr="00C72E8D" w:rsidRDefault="00C409AA" w:rsidP="006C37B7">
            <w:pPr>
              <w:suppressAutoHyphens w:val="0"/>
              <w:spacing w:before="40" w:after="40" w:line="220" w:lineRule="exact"/>
              <w:ind w:right="113"/>
              <w:rPr>
                <w:sz w:val="18"/>
                <w:szCs w:val="18"/>
              </w:rPr>
            </w:pPr>
            <w:r w:rsidRPr="00C72E8D">
              <w:rPr>
                <w:sz w:val="18"/>
                <w:szCs w:val="18"/>
              </w:rPr>
              <w:t>3</w:t>
            </w:r>
          </w:p>
        </w:tc>
        <w:tc>
          <w:tcPr>
            <w:tcW w:w="2467" w:type="dxa"/>
            <w:shd w:val="clear" w:color="auto" w:fill="auto"/>
          </w:tcPr>
          <w:p w:rsidR="00C409AA" w:rsidRPr="00C72E8D" w:rsidRDefault="00C409AA" w:rsidP="006C37B7">
            <w:pPr>
              <w:suppressAutoHyphens w:val="0"/>
              <w:spacing w:before="40" w:after="40" w:line="220" w:lineRule="exact"/>
              <w:ind w:right="113"/>
              <w:rPr>
                <w:sz w:val="18"/>
                <w:szCs w:val="18"/>
              </w:rPr>
            </w:pPr>
            <w:r w:rsidRPr="00C72E8D">
              <w:rPr>
                <w:sz w:val="18"/>
                <w:szCs w:val="18"/>
              </w:rPr>
              <w:t>Treatment of holds and adjacent spaces</w:t>
            </w:r>
          </w:p>
        </w:tc>
        <w:tc>
          <w:tcPr>
            <w:tcW w:w="377" w:type="dxa"/>
            <w:shd w:val="clear" w:color="auto" w:fill="auto"/>
          </w:tcPr>
          <w:p w:rsidR="00C409AA" w:rsidRPr="00C72E8D" w:rsidRDefault="00C409AA" w:rsidP="006C37B7">
            <w:pPr>
              <w:suppressAutoHyphens w:val="0"/>
              <w:spacing w:before="40" w:after="40" w:line="220" w:lineRule="exact"/>
              <w:ind w:right="113"/>
              <w:jc w:val="right"/>
              <w:rPr>
                <w:sz w:val="18"/>
                <w:szCs w:val="18"/>
              </w:rPr>
            </w:pPr>
            <w:r w:rsidRPr="00C72E8D">
              <w:rPr>
                <w:sz w:val="18"/>
                <w:szCs w:val="18"/>
              </w:rPr>
              <w:t>--</w:t>
            </w:r>
          </w:p>
        </w:tc>
        <w:tc>
          <w:tcPr>
            <w:tcW w:w="622" w:type="dxa"/>
            <w:shd w:val="clear" w:color="auto" w:fill="auto"/>
          </w:tcPr>
          <w:p w:rsidR="00C409AA" w:rsidRPr="00C72E8D" w:rsidRDefault="00C409AA" w:rsidP="006C37B7">
            <w:pPr>
              <w:suppressAutoHyphens w:val="0"/>
              <w:spacing w:before="40" w:after="40" w:line="220" w:lineRule="exact"/>
              <w:ind w:right="113"/>
              <w:jc w:val="right"/>
              <w:rPr>
                <w:sz w:val="18"/>
                <w:szCs w:val="18"/>
              </w:rPr>
            </w:pPr>
            <w:r w:rsidRPr="00C72E8D">
              <w:rPr>
                <w:sz w:val="18"/>
                <w:szCs w:val="18"/>
              </w:rPr>
              <w:t>33</w:t>
            </w:r>
          </w:p>
        </w:tc>
        <w:tc>
          <w:tcPr>
            <w:tcW w:w="509" w:type="dxa"/>
            <w:shd w:val="clear" w:color="auto" w:fill="auto"/>
          </w:tcPr>
          <w:p w:rsidR="00C409AA" w:rsidRPr="00C72E8D" w:rsidRDefault="00C409AA" w:rsidP="006C37B7">
            <w:pPr>
              <w:suppressAutoHyphens w:val="0"/>
              <w:spacing w:before="40" w:after="40" w:line="220" w:lineRule="exact"/>
              <w:ind w:right="113"/>
              <w:jc w:val="right"/>
              <w:rPr>
                <w:sz w:val="18"/>
                <w:szCs w:val="18"/>
              </w:rPr>
            </w:pPr>
            <w:r w:rsidRPr="00C72E8D">
              <w:rPr>
                <w:sz w:val="18"/>
                <w:szCs w:val="18"/>
              </w:rPr>
              <w:t>19</w:t>
            </w:r>
          </w:p>
        </w:tc>
        <w:tc>
          <w:tcPr>
            <w:tcW w:w="709" w:type="dxa"/>
            <w:shd w:val="clear" w:color="auto" w:fill="auto"/>
          </w:tcPr>
          <w:p w:rsidR="00C409AA" w:rsidRPr="00C72E8D" w:rsidRDefault="00C409AA" w:rsidP="006C37B7">
            <w:pPr>
              <w:suppressAutoHyphens w:val="0"/>
              <w:spacing w:before="40" w:after="40" w:line="220" w:lineRule="exact"/>
              <w:ind w:right="113"/>
              <w:jc w:val="right"/>
              <w:rPr>
                <w:sz w:val="18"/>
                <w:szCs w:val="18"/>
              </w:rPr>
            </w:pPr>
            <w:r w:rsidRPr="00C72E8D">
              <w:rPr>
                <w:sz w:val="18"/>
                <w:szCs w:val="18"/>
              </w:rPr>
              <w:t>-</w:t>
            </w:r>
          </w:p>
        </w:tc>
        <w:tc>
          <w:tcPr>
            <w:tcW w:w="850" w:type="dxa"/>
            <w:shd w:val="clear" w:color="auto" w:fill="auto"/>
          </w:tcPr>
          <w:p w:rsidR="00C409AA" w:rsidRPr="00C72E8D" w:rsidRDefault="00C409AA" w:rsidP="006C37B7">
            <w:pPr>
              <w:suppressAutoHyphens w:val="0"/>
              <w:spacing w:before="40" w:after="40" w:line="220" w:lineRule="exact"/>
              <w:ind w:right="113"/>
              <w:jc w:val="right"/>
              <w:rPr>
                <w:sz w:val="18"/>
                <w:szCs w:val="18"/>
              </w:rPr>
            </w:pPr>
            <w:r w:rsidRPr="00C72E8D">
              <w:rPr>
                <w:sz w:val="18"/>
                <w:szCs w:val="18"/>
              </w:rPr>
              <w:t>2</w:t>
            </w:r>
          </w:p>
        </w:tc>
        <w:tc>
          <w:tcPr>
            <w:tcW w:w="851" w:type="dxa"/>
            <w:shd w:val="clear" w:color="auto" w:fill="auto"/>
          </w:tcPr>
          <w:p w:rsidR="00C409AA" w:rsidRPr="00C72E8D" w:rsidRDefault="00C409AA" w:rsidP="006C37B7">
            <w:pPr>
              <w:suppressAutoHyphens w:val="0"/>
              <w:spacing w:before="40" w:after="40" w:line="220" w:lineRule="exact"/>
              <w:ind w:right="113"/>
              <w:jc w:val="right"/>
              <w:rPr>
                <w:sz w:val="18"/>
                <w:szCs w:val="18"/>
              </w:rPr>
            </w:pPr>
            <w:r w:rsidRPr="00C72E8D">
              <w:rPr>
                <w:sz w:val="18"/>
                <w:szCs w:val="18"/>
              </w:rPr>
              <w:t>1</w:t>
            </w:r>
          </w:p>
        </w:tc>
        <w:tc>
          <w:tcPr>
            <w:tcW w:w="707" w:type="dxa"/>
            <w:shd w:val="clear" w:color="auto" w:fill="auto"/>
          </w:tcPr>
          <w:p w:rsidR="00C409AA" w:rsidRPr="00C72E8D" w:rsidRDefault="00C409AA" w:rsidP="006C37B7">
            <w:pPr>
              <w:suppressAutoHyphens w:val="0"/>
              <w:spacing w:before="40" w:after="40" w:line="220" w:lineRule="exact"/>
              <w:ind w:right="113"/>
              <w:jc w:val="right"/>
              <w:rPr>
                <w:sz w:val="18"/>
                <w:szCs w:val="18"/>
              </w:rPr>
            </w:pPr>
            <w:r w:rsidRPr="00C72E8D">
              <w:rPr>
                <w:sz w:val="18"/>
                <w:szCs w:val="18"/>
              </w:rPr>
              <w:t>3</w:t>
            </w:r>
          </w:p>
        </w:tc>
      </w:tr>
      <w:tr w:rsidR="00C409AA" w:rsidRPr="00C72E8D" w:rsidTr="008935EE">
        <w:tc>
          <w:tcPr>
            <w:tcW w:w="278" w:type="dxa"/>
            <w:shd w:val="clear" w:color="auto" w:fill="auto"/>
          </w:tcPr>
          <w:p w:rsidR="00C409AA" w:rsidRPr="00C72E8D" w:rsidRDefault="00C409AA" w:rsidP="006C37B7">
            <w:pPr>
              <w:suppressAutoHyphens w:val="0"/>
              <w:spacing w:before="40" w:after="40" w:line="220" w:lineRule="exact"/>
              <w:ind w:right="113"/>
              <w:rPr>
                <w:sz w:val="18"/>
                <w:szCs w:val="18"/>
              </w:rPr>
            </w:pPr>
            <w:r w:rsidRPr="00C72E8D">
              <w:rPr>
                <w:sz w:val="18"/>
                <w:szCs w:val="18"/>
              </w:rPr>
              <w:t>4</w:t>
            </w:r>
          </w:p>
        </w:tc>
        <w:tc>
          <w:tcPr>
            <w:tcW w:w="2467" w:type="dxa"/>
            <w:shd w:val="clear" w:color="auto" w:fill="auto"/>
          </w:tcPr>
          <w:p w:rsidR="00C409AA" w:rsidRPr="00C72E8D" w:rsidRDefault="00C409AA" w:rsidP="006C37B7">
            <w:pPr>
              <w:suppressAutoHyphens w:val="0"/>
              <w:spacing w:before="40" w:after="40" w:line="220" w:lineRule="exact"/>
              <w:ind w:right="113"/>
              <w:rPr>
                <w:sz w:val="18"/>
                <w:szCs w:val="18"/>
              </w:rPr>
            </w:pPr>
            <w:r w:rsidRPr="00C72E8D">
              <w:rPr>
                <w:sz w:val="18"/>
                <w:szCs w:val="18"/>
              </w:rPr>
              <w:t>Measurement techniques</w:t>
            </w:r>
          </w:p>
        </w:tc>
        <w:tc>
          <w:tcPr>
            <w:tcW w:w="377" w:type="dxa"/>
            <w:shd w:val="clear" w:color="auto" w:fill="auto"/>
          </w:tcPr>
          <w:p w:rsidR="00C409AA" w:rsidRPr="00C72E8D" w:rsidRDefault="00D6321D" w:rsidP="006C37B7">
            <w:pPr>
              <w:suppressAutoHyphens w:val="0"/>
              <w:spacing w:before="40" w:after="40" w:line="220" w:lineRule="exact"/>
              <w:ind w:right="113"/>
              <w:jc w:val="right"/>
              <w:rPr>
                <w:sz w:val="18"/>
                <w:szCs w:val="18"/>
              </w:rPr>
            </w:pPr>
            <w:r>
              <w:rPr>
                <w:sz w:val="18"/>
                <w:szCs w:val="18"/>
              </w:rPr>
              <w:t>19</w:t>
            </w:r>
          </w:p>
        </w:tc>
        <w:tc>
          <w:tcPr>
            <w:tcW w:w="622" w:type="dxa"/>
            <w:shd w:val="clear" w:color="auto" w:fill="auto"/>
          </w:tcPr>
          <w:p w:rsidR="00C409AA" w:rsidRPr="00C72E8D" w:rsidRDefault="00C409AA" w:rsidP="006C37B7">
            <w:pPr>
              <w:suppressAutoHyphens w:val="0"/>
              <w:spacing w:before="40" w:after="40" w:line="220" w:lineRule="exact"/>
              <w:ind w:right="113"/>
              <w:jc w:val="right"/>
              <w:rPr>
                <w:sz w:val="18"/>
                <w:szCs w:val="18"/>
              </w:rPr>
            </w:pPr>
            <w:r w:rsidRPr="00C72E8D">
              <w:rPr>
                <w:sz w:val="18"/>
                <w:szCs w:val="18"/>
              </w:rPr>
              <w:t>13</w:t>
            </w:r>
          </w:p>
        </w:tc>
        <w:tc>
          <w:tcPr>
            <w:tcW w:w="509" w:type="dxa"/>
            <w:shd w:val="clear" w:color="auto" w:fill="auto"/>
          </w:tcPr>
          <w:p w:rsidR="00C409AA" w:rsidRPr="00C72E8D" w:rsidRDefault="00C409AA" w:rsidP="006C37B7">
            <w:pPr>
              <w:suppressAutoHyphens w:val="0"/>
              <w:spacing w:before="40" w:after="40" w:line="220" w:lineRule="exact"/>
              <w:ind w:right="113"/>
              <w:jc w:val="right"/>
              <w:rPr>
                <w:sz w:val="18"/>
                <w:szCs w:val="18"/>
              </w:rPr>
            </w:pPr>
            <w:r w:rsidRPr="00C72E8D">
              <w:rPr>
                <w:sz w:val="18"/>
                <w:szCs w:val="18"/>
              </w:rPr>
              <w:t>--</w:t>
            </w:r>
          </w:p>
        </w:tc>
        <w:tc>
          <w:tcPr>
            <w:tcW w:w="709" w:type="dxa"/>
            <w:shd w:val="clear" w:color="auto" w:fill="auto"/>
          </w:tcPr>
          <w:p w:rsidR="00C409AA" w:rsidRPr="00C72E8D" w:rsidRDefault="00C409AA" w:rsidP="006C37B7">
            <w:pPr>
              <w:suppressAutoHyphens w:val="0"/>
              <w:spacing w:before="40" w:after="40" w:line="220" w:lineRule="exact"/>
              <w:ind w:right="113"/>
              <w:jc w:val="right"/>
              <w:rPr>
                <w:sz w:val="18"/>
                <w:szCs w:val="18"/>
              </w:rPr>
            </w:pPr>
            <w:r w:rsidRPr="00C72E8D">
              <w:rPr>
                <w:sz w:val="18"/>
                <w:szCs w:val="18"/>
              </w:rPr>
              <w:t>2</w:t>
            </w:r>
          </w:p>
        </w:tc>
        <w:tc>
          <w:tcPr>
            <w:tcW w:w="850" w:type="dxa"/>
            <w:shd w:val="clear" w:color="auto" w:fill="auto"/>
          </w:tcPr>
          <w:p w:rsidR="00C409AA" w:rsidRPr="00C72E8D" w:rsidRDefault="00C409AA" w:rsidP="006C37B7">
            <w:pPr>
              <w:suppressAutoHyphens w:val="0"/>
              <w:spacing w:before="40" w:after="40" w:line="220" w:lineRule="exact"/>
              <w:ind w:right="113"/>
              <w:jc w:val="right"/>
              <w:rPr>
                <w:sz w:val="18"/>
                <w:szCs w:val="18"/>
              </w:rPr>
            </w:pPr>
            <w:r w:rsidRPr="00C72E8D">
              <w:rPr>
                <w:sz w:val="18"/>
                <w:szCs w:val="18"/>
              </w:rPr>
              <w:t>1</w:t>
            </w:r>
          </w:p>
        </w:tc>
        <w:tc>
          <w:tcPr>
            <w:tcW w:w="851" w:type="dxa"/>
            <w:shd w:val="clear" w:color="auto" w:fill="auto"/>
          </w:tcPr>
          <w:p w:rsidR="00C409AA" w:rsidRPr="00C72E8D" w:rsidRDefault="00C409AA" w:rsidP="006C37B7">
            <w:pPr>
              <w:suppressAutoHyphens w:val="0"/>
              <w:spacing w:before="40" w:after="40" w:line="220" w:lineRule="exact"/>
              <w:ind w:right="113"/>
              <w:jc w:val="right"/>
              <w:rPr>
                <w:sz w:val="18"/>
                <w:szCs w:val="18"/>
              </w:rPr>
            </w:pPr>
            <w:r w:rsidRPr="00C72E8D">
              <w:rPr>
                <w:sz w:val="18"/>
                <w:szCs w:val="18"/>
              </w:rPr>
              <w:t>-</w:t>
            </w:r>
          </w:p>
        </w:tc>
        <w:tc>
          <w:tcPr>
            <w:tcW w:w="707" w:type="dxa"/>
            <w:shd w:val="clear" w:color="auto" w:fill="auto"/>
          </w:tcPr>
          <w:p w:rsidR="00C409AA" w:rsidRPr="00C72E8D" w:rsidRDefault="00C409AA" w:rsidP="006C37B7">
            <w:pPr>
              <w:suppressAutoHyphens w:val="0"/>
              <w:spacing w:before="40" w:after="40" w:line="220" w:lineRule="exact"/>
              <w:ind w:right="113"/>
              <w:jc w:val="right"/>
              <w:rPr>
                <w:sz w:val="18"/>
                <w:szCs w:val="18"/>
              </w:rPr>
            </w:pPr>
            <w:r w:rsidRPr="00C72E8D">
              <w:rPr>
                <w:sz w:val="18"/>
                <w:szCs w:val="18"/>
              </w:rPr>
              <w:t>3</w:t>
            </w:r>
          </w:p>
        </w:tc>
      </w:tr>
      <w:tr w:rsidR="00C409AA" w:rsidRPr="00C72E8D" w:rsidTr="008935EE">
        <w:tc>
          <w:tcPr>
            <w:tcW w:w="278" w:type="dxa"/>
            <w:shd w:val="clear" w:color="auto" w:fill="auto"/>
          </w:tcPr>
          <w:p w:rsidR="00C409AA" w:rsidRPr="00C72E8D" w:rsidRDefault="00C409AA" w:rsidP="006C37B7">
            <w:pPr>
              <w:suppressAutoHyphens w:val="0"/>
              <w:spacing w:before="40" w:after="40" w:line="220" w:lineRule="exact"/>
              <w:ind w:right="113"/>
              <w:rPr>
                <w:sz w:val="18"/>
                <w:szCs w:val="18"/>
              </w:rPr>
            </w:pPr>
            <w:r w:rsidRPr="00C72E8D">
              <w:rPr>
                <w:sz w:val="18"/>
                <w:szCs w:val="18"/>
              </w:rPr>
              <w:t>5</w:t>
            </w:r>
          </w:p>
        </w:tc>
        <w:tc>
          <w:tcPr>
            <w:tcW w:w="2467" w:type="dxa"/>
            <w:shd w:val="clear" w:color="auto" w:fill="auto"/>
          </w:tcPr>
          <w:p w:rsidR="00C409AA" w:rsidRPr="00C72E8D" w:rsidRDefault="00C409AA" w:rsidP="006C37B7">
            <w:pPr>
              <w:suppressAutoHyphens w:val="0"/>
              <w:spacing w:before="40" w:after="40" w:line="220" w:lineRule="exact"/>
              <w:ind w:right="113"/>
              <w:rPr>
                <w:sz w:val="18"/>
                <w:szCs w:val="18"/>
              </w:rPr>
            </w:pPr>
            <w:r w:rsidRPr="00C72E8D">
              <w:rPr>
                <w:sz w:val="18"/>
                <w:szCs w:val="18"/>
              </w:rPr>
              <w:t>Knowledge of products</w:t>
            </w:r>
          </w:p>
        </w:tc>
        <w:tc>
          <w:tcPr>
            <w:tcW w:w="377" w:type="dxa"/>
            <w:shd w:val="clear" w:color="auto" w:fill="auto"/>
          </w:tcPr>
          <w:p w:rsidR="00C409AA" w:rsidRPr="00C72E8D" w:rsidRDefault="00C409AA" w:rsidP="006C37B7">
            <w:pPr>
              <w:suppressAutoHyphens w:val="0"/>
              <w:spacing w:before="40" w:after="40" w:line="220" w:lineRule="exact"/>
              <w:ind w:right="113"/>
              <w:jc w:val="right"/>
              <w:rPr>
                <w:sz w:val="18"/>
                <w:szCs w:val="18"/>
              </w:rPr>
            </w:pPr>
            <w:r w:rsidRPr="00C72E8D">
              <w:rPr>
                <w:sz w:val="18"/>
                <w:szCs w:val="18"/>
              </w:rPr>
              <w:t>78</w:t>
            </w:r>
          </w:p>
        </w:tc>
        <w:tc>
          <w:tcPr>
            <w:tcW w:w="622" w:type="dxa"/>
            <w:shd w:val="clear" w:color="auto" w:fill="auto"/>
          </w:tcPr>
          <w:p w:rsidR="00C409AA" w:rsidRPr="00C72E8D" w:rsidRDefault="00C409AA" w:rsidP="006C37B7">
            <w:pPr>
              <w:suppressAutoHyphens w:val="0"/>
              <w:spacing w:before="40" w:after="40" w:line="220" w:lineRule="exact"/>
              <w:ind w:right="113"/>
              <w:jc w:val="right"/>
              <w:rPr>
                <w:sz w:val="18"/>
                <w:szCs w:val="18"/>
              </w:rPr>
            </w:pPr>
            <w:r w:rsidRPr="00C72E8D">
              <w:rPr>
                <w:sz w:val="18"/>
                <w:szCs w:val="18"/>
              </w:rPr>
              <w:t>--</w:t>
            </w:r>
          </w:p>
        </w:tc>
        <w:tc>
          <w:tcPr>
            <w:tcW w:w="509" w:type="dxa"/>
            <w:shd w:val="clear" w:color="auto" w:fill="auto"/>
          </w:tcPr>
          <w:p w:rsidR="00C409AA" w:rsidRPr="00C72E8D" w:rsidRDefault="00C409AA" w:rsidP="006C37B7">
            <w:pPr>
              <w:suppressAutoHyphens w:val="0"/>
              <w:spacing w:before="40" w:after="40" w:line="220" w:lineRule="exact"/>
              <w:ind w:right="113"/>
              <w:jc w:val="right"/>
              <w:rPr>
                <w:sz w:val="18"/>
                <w:szCs w:val="18"/>
              </w:rPr>
            </w:pPr>
            <w:r w:rsidRPr="00C72E8D">
              <w:rPr>
                <w:sz w:val="18"/>
                <w:szCs w:val="18"/>
              </w:rPr>
              <w:t>--</w:t>
            </w:r>
          </w:p>
        </w:tc>
        <w:tc>
          <w:tcPr>
            <w:tcW w:w="709" w:type="dxa"/>
            <w:shd w:val="clear" w:color="auto" w:fill="auto"/>
          </w:tcPr>
          <w:p w:rsidR="00C409AA" w:rsidRPr="00C72E8D" w:rsidRDefault="00C409AA" w:rsidP="006C37B7">
            <w:pPr>
              <w:suppressAutoHyphens w:val="0"/>
              <w:spacing w:before="40" w:after="40" w:line="220" w:lineRule="exact"/>
              <w:ind w:right="113"/>
              <w:jc w:val="right"/>
              <w:rPr>
                <w:sz w:val="18"/>
                <w:szCs w:val="18"/>
              </w:rPr>
            </w:pPr>
            <w:r w:rsidRPr="00C72E8D">
              <w:rPr>
                <w:sz w:val="18"/>
                <w:szCs w:val="18"/>
              </w:rPr>
              <w:t>2</w:t>
            </w:r>
          </w:p>
        </w:tc>
        <w:tc>
          <w:tcPr>
            <w:tcW w:w="850" w:type="dxa"/>
            <w:shd w:val="clear" w:color="auto" w:fill="auto"/>
          </w:tcPr>
          <w:p w:rsidR="00C409AA" w:rsidRPr="00C72E8D" w:rsidRDefault="00C409AA" w:rsidP="006C37B7">
            <w:pPr>
              <w:suppressAutoHyphens w:val="0"/>
              <w:spacing w:before="40" w:after="40" w:line="220" w:lineRule="exact"/>
              <w:ind w:right="113"/>
              <w:jc w:val="right"/>
              <w:rPr>
                <w:sz w:val="18"/>
                <w:szCs w:val="18"/>
              </w:rPr>
            </w:pPr>
            <w:r w:rsidRPr="00C72E8D">
              <w:rPr>
                <w:sz w:val="18"/>
                <w:szCs w:val="18"/>
              </w:rPr>
              <w:t>-</w:t>
            </w:r>
          </w:p>
        </w:tc>
        <w:tc>
          <w:tcPr>
            <w:tcW w:w="851" w:type="dxa"/>
            <w:shd w:val="clear" w:color="auto" w:fill="auto"/>
          </w:tcPr>
          <w:p w:rsidR="00C409AA" w:rsidRPr="00C72E8D" w:rsidRDefault="00C409AA" w:rsidP="006C37B7">
            <w:pPr>
              <w:suppressAutoHyphens w:val="0"/>
              <w:spacing w:before="40" w:after="40" w:line="220" w:lineRule="exact"/>
              <w:ind w:right="113"/>
              <w:jc w:val="right"/>
              <w:rPr>
                <w:sz w:val="18"/>
                <w:szCs w:val="18"/>
              </w:rPr>
            </w:pPr>
            <w:r w:rsidRPr="00C72E8D">
              <w:rPr>
                <w:sz w:val="18"/>
                <w:szCs w:val="18"/>
              </w:rPr>
              <w:t>-</w:t>
            </w:r>
          </w:p>
        </w:tc>
        <w:tc>
          <w:tcPr>
            <w:tcW w:w="707" w:type="dxa"/>
            <w:shd w:val="clear" w:color="auto" w:fill="auto"/>
          </w:tcPr>
          <w:p w:rsidR="00C409AA" w:rsidRPr="00C72E8D" w:rsidRDefault="00C409AA" w:rsidP="006C37B7">
            <w:pPr>
              <w:suppressAutoHyphens w:val="0"/>
              <w:spacing w:before="40" w:after="40" w:line="220" w:lineRule="exact"/>
              <w:ind w:right="113"/>
              <w:jc w:val="right"/>
              <w:rPr>
                <w:sz w:val="18"/>
                <w:szCs w:val="18"/>
              </w:rPr>
            </w:pPr>
            <w:r w:rsidRPr="00C72E8D">
              <w:rPr>
                <w:sz w:val="18"/>
                <w:szCs w:val="18"/>
              </w:rPr>
              <w:t>2</w:t>
            </w:r>
          </w:p>
        </w:tc>
      </w:tr>
      <w:tr w:rsidR="00C409AA" w:rsidRPr="00C72E8D" w:rsidTr="008935EE">
        <w:tc>
          <w:tcPr>
            <w:tcW w:w="278" w:type="dxa"/>
            <w:shd w:val="clear" w:color="auto" w:fill="auto"/>
          </w:tcPr>
          <w:p w:rsidR="00C409AA" w:rsidRPr="00C72E8D" w:rsidRDefault="00C409AA" w:rsidP="006C37B7">
            <w:pPr>
              <w:suppressAutoHyphens w:val="0"/>
              <w:spacing w:before="40" w:after="40" w:line="220" w:lineRule="exact"/>
              <w:ind w:right="113"/>
              <w:rPr>
                <w:sz w:val="18"/>
                <w:szCs w:val="18"/>
              </w:rPr>
            </w:pPr>
            <w:r w:rsidRPr="00C72E8D">
              <w:rPr>
                <w:sz w:val="18"/>
                <w:szCs w:val="18"/>
              </w:rPr>
              <w:t>6</w:t>
            </w:r>
          </w:p>
        </w:tc>
        <w:tc>
          <w:tcPr>
            <w:tcW w:w="2467" w:type="dxa"/>
            <w:shd w:val="clear" w:color="auto" w:fill="auto"/>
          </w:tcPr>
          <w:p w:rsidR="00C409AA" w:rsidRPr="00C72E8D" w:rsidRDefault="00C409AA" w:rsidP="006C37B7">
            <w:pPr>
              <w:suppressAutoHyphens w:val="0"/>
              <w:spacing w:before="40" w:after="40" w:line="220" w:lineRule="exact"/>
              <w:ind w:right="113"/>
              <w:rPr>
                <w:sz w:val="18"/>
                <w:szCs w:val="18"/>
              </w:rPr>
            </w:pPr>
            <w:r w:rsidRPr="00C72E8D">
              <w:rPr>
                <w:sz w:val="18"/>
                <w:szCs w:val="18"/>
              </w:rPr>
              <w:t>Loading, unloading and transport</w:t>
            </w:r>
          </w:p>
        </w:tc>
        <w:tc>
          <w:tcPr>
            <w:tcW w:w="377" w:type="dxa"/>
            <w:shd w:val="clear" w:color="auto" w:fill="auto"/>
          </w:tcPr>
          <w:p w:rsidR="00C409AA" w:rsidRPr="00C72E8D" w:rsidRDefault="00431AB0" w:rsidP="006C37B7">
            <w:pPr>
              <w:suppressAutoHyphens w:val="0"/>
              <w:spacing w:before="40" w:after="40" w:line="220" w:lineRule="exact"/>
              <w:ind w:right="113"/>
              <w:jc w:val="right"/>
              <w:rPr>
                <w:sz w:val="18"/>
                <w:szCs w:val="18"/>
              </w:rPr>
            </w:pPr>
            <w:r>
              <w:rPr>
                <w:sz w:val="18"/>
                <w:szCs w:val="18"/>
              </w:rPr>
              <w:t>19</w:t>
            </w:r>
          </w:p>
        </w:tc>
        <w:tc>
          <w:tcPr>
            <w:tcW w:w="622" w:type="dxa"/>
            <w:shd w:val="clear" w:color="auto" w:fill="auto"/>
          </w:tcPr>
          <w:p w:rsidR="00C409AA" w:rsidRPr="00C72E8D" w:rsidRDefault="00D6321D" w:rsidP="006C37B7">
            <w:pPr>
              <w:suppressAutoHyphens w:val="0"/>
              <w:spacing w:before="40" w:after="40" w:line="220" w:lineRule="exact"/>
              <w:ind w:right="113"/>
              <w:jc w:val="right"/>
              <w:rPr>
                <w:sz w:val="18"/>
                <w:szCs w:val="18"/>
              </w:rPr>
            </w:pPr>
            <w:r>
              <w:rPr>
                <w:sz w:val="18"/>
                <w:szCs w:val="18"/>
              </w:rPr>
              <w:t>55</w:t>
            </w:r>
          </w:p>
        </w:tc>
        <w:tc>
          <w:tcPr>
            <w:tcW w:w="509" w:type="dxa"/>
            <w:shd w:val="clear" w:color="auto" w:fill="auto"/>
          </w:tcPr>
          <w:p w:rsidR="00C409AA" w:rsidRPr="00C72E8D" w:rsidRDefault="00C409AA" w:rsidP="006C37B7">
            <w:pPr>
              <w:suppressAutoHyphens w:val="0"/>
              <w:spacing w:before="40" w:after="40" w:line="220" w:lineRule="exact"/>
              <w:ind w:right="113"/>
              <w:jc w:val="right"/>
              <w:rPr>
                <w:sz w:val="18"/>
                <w:szCs w:val="18"/>
              </w:rPr>
            </w:pPr>
            <w:r w:rsidRPr="00C72E8D">
              <w:rPr>
                <w:sz w:val="18"/>
                <w:szCs w:val="18"/>
              </w:rPr>
              <w:t>70</w:t>
            </w:r>
          </w:p>
        </w:tc>
        <w:tc>
          <w:tcPr>
            <w:tcW w:w="709" w:type="dxa"/>
            <w:shd w:val="clear" w:color="auto" w:fill="auto"/>
          </w:tcPr>
          <w:p w:rsidR="00C409AA" w:rsidRPr="00C72E8D" w:rsidRDefault="00C409AA" w:rsidP="006C37B7">
            <w:pPr>
              <w:suppressAutoHyphens w:val="0"/>
              <w:spacing w:before="40" w:after="40" w:line="220" w:lineRule="exact"/>
              <w:ind w:right="113"/>
              <w:jc w:val="right"/>
              <w:rPr>
                <w:sz w:val="18"/>
                <w:szCs w:val="18"/>
              </w:rPr>
            </w:pPr>
            <w:r w:rsidRPr="00C72E8D">
              <w:rPr>
                <w:sz w:val="18"/>
                <w:szCs w:val="18"/>
              </w:rPr>
              <w:t>2</w:t>
            </w:r>
          </w:p>
        </w:tc>
        <w:tc>
          <w:tcPr>
            <w:tcW w:w="850" w:type="dxa"/>
            <w:shd w:val="clear" w:color="auto" w:fill="auto"/>
          </w:tcPr>
          <w:p w:rsidR="00C409AA" w:rsidRPr="00C72E8D" w:rsidRDefault="00C409AA" w:rsidP="006C37B7">
            <w:pPr>
              <w:suppressAutoHyphens w:val="0"/>
              <w:spacing w:before="40" w:after="40" w:line="220" w:lineRule="exact"/>
              <w:ind w:right="113"/>
              <w:jc w:val="right"/>
              <w:rPr>
                <w:sz w:val="18"/>
                <w:szCs w:val="18"/>
              </w:rPr>
            </w:pPr>
            <w:r w:rsidRPr="00C72E8D">
              <w:rPr>
                <w:sz w:val="18"/>
                <w:szCs w:val="18"/>
              </w:rPr>
              <w:t>1</w:t>
            </w:r>
          </w:p>
        </w:tc>
        <w:tc>
          <w:tcPr>
            <w:tcW w:w="851" w:type="dxa"/>
            <w:shd w:val="clear" w:color="auto" w:fill="auto"/>
          </w:tcPr>
          <w:p w:rsidR="00C409AA" w:rsidRPr="00C72E8D" w:rsidRDefault="00C409AA" w:rsidP="006C37B7">
            <w:pPr>
              <w:suppressAutoHyphens w:val="0"/>
              <w:spacing w:before="40" w:after="40" w:line="220" w:lineRule="exact"/>
              <w:ind w:right="113"/>
              <w:jc w:val="right"/>
              <w:rPr>
                <w:sz w:val="18"/>
                <w:szCs w:val="18"/>
              </w:rPr>
            </w:pPr>
            <w:r w:rsidRPr="00C72E8D">
              <w:rPr>
                <w:sz w:val="18"/>
                <w:szCs w:val="18"/>
              </w:rPr>
              <w:t>3</w:t>
            </w:r>
          </w:p>
        </w:tc>
        <w:tc>
          <w:tcPr>
            <w:tcW w:w="707" w:type="dxa"/>
            <w:shd w:val="clear" w:color="auto" w:fill="auto"/>
          </w:tcPr>
          <w:p w:rsidR="00C409AA" w:rsidRPr="00C72E8D" w:rsidRDefault="00C409AA" w:rsidP="006C37B7">
            <w:pPr>
              <w:suppressAutoHyphens w:val="0"/>
              <w:spacing w:before="40" w:after="40" w:line="220" w:lineRule="exact"/>
              <w:ind w:right="113"/>
              <w:jc w:val="right"/>
              <w:rPr>
                <w:sz w:val="18"/>
                <w:szCs w:val="18"/>
              </w:rPr>
            </w:pPr>
            <w:r w:rsidRPr="00C72E8D">
              <w:rPr>
                <w:sz w:val="18"/>
                <w:szCs w:val="18"/>
              </w:rPr>
              <w:t>6</w:t>
            </w:r>
          </w:p>
        </w:tc>
      </w:tr>
      <w:tr w:rsidR="00C409AA" w:rsidRPr="00C72E8D" w:rsidTr="008935EE">
        <w:tc>
          <w:tcPr>
            <w:tcW w:w="278" w:type="dxa"/>
            <w:shd w:val="clear" w:color="auto" w:fill="auto"/>
          </w:tcPr>
          <w:p w:rsidR="00C409AA" w:rsidRPr="00C72E8D" w:rsidRDefault="00C409AA" w:rsidP="006C37B7">
            <w:pPr>
              <w:suppressAutoHyphens w:val="0"/>
              <w:spacing w:before="40" w:after="40" w:line="220" w:lineRule="exact"/>
              <w:ind w:right="113"/>
              <w:rPr>
                <w:sz w:val="18"/>
                <w:szCs w:val="18"/>
              </w:rPr>
            </w:pPr>
            <w:r w:rsidRPr="00C72E8D">
              <w:rPr>
                <w:sz w:val="18"/>
                <w:szCs w:val="18"/>
              </w:rPr>
              <w:t>7</w:t>
            </w:r>
          </w:p>
        </w:tc>
        <w:tc>
          <w:tcPr>
            <w:tcW w:w="2467" w:type="dxa"/>
            <w:shd w:val="clear" w:color="auto" w:fill="auto"/>
          </w:tcPr>
          <w:p w:rsidR="00C409AA" w:rsidRPr="00C72E8D" w:rsidRDefault="00C409AA" w:rsidP="006C37B7">
            <w:pPr>
              <w:suppressAutoHyphens w:val="0"/>
              <w:spacing w:before="40" w:after="40" w:line="220" w:lineRule="exact"/>
              <w:ind w:right="113"/>
              <w:rPr>
                <w:sz w:val="18"/>
                <w:szCs w:val="18"/>
              </w:rPr>
            </w:pPr>
            <w:r w:rsidRPr="00C72E8D">
              <w:rPr>
                <w:sz w:val="18"/>
                <w:szCs w:val="18"/>
              </w:rPr>
              <w:t>Documents</w:t>
            </w:r>
          </w:p>
        </w:tc>
        <w:tc>
          <w:tcPr>
            <w:tcW w:w="377" w:type="dxa"/>
            <w:shd w:val="clear" w:color="auto" w:fill="auto"/>
          </w:tcPr>
          <w:p w:rsidR="00C409AA" w:rsidRPr="00C72E8D" w:rsidRDefault="00431AB0" w:rsidP="006C37B7">
            <w:pPr>
              <w:suppressAutoHyphens w:val="0"/>
              <w:spacing w:before="40" w:after="40" w:line="220" w:lineRule="exact"/>
              <w:ind w:right="113"/>
              <w:jc w:val="right"/>
              <w:rPr>
                <w:sz w:val="18"/>
                <w:szCs w:val="18"/>
              </w:rPr>
            </w:pPr>
            <w:r>
              <w:rPr>
                <w:sz w:val="18"/>
                <w:szCs w:val="18"/>
              </w:rPr>
              <w:t>32</w:t>
            </w:r>
          </w:p>
        </w:tc>
        <w:tc>
          <w:tcPr>
            <w:tcW w:w="622" w:type="dxa"/>
            <w:shd w:val="clear" w:color="auto" w:fill="auto"/>
          </w:tcPr>
          <w:p w:rsidR="00C409AA" w:rsidRPr="00C72E8D" w:rsidRDefault="00D6321D" w:rsidP="006C37B7">
            <w:pPr>
              <w:suppressAutoHyphens w:val="0"/>
              <w:spacing w:before="40" w:after="40" w:line="220" w:lineRule="exact"/>
              <w:ind w:right="113"/>
              <w:jc w:val="right"/>
              <w:rPr>
                <w:sz w:val="18"/>
                <w:szCs w:val="18"/>
              </w:rPr>
            </w:pPr>
            <w:r>
              <w:rPr>
                <w:sz w:val="18"/>
                <w:szCs w:val="18"/>
              </w:rPr>
              <w:t>23</w:t>
            </w:r>
          </w:p>
        </w:tc>
        <w:tc>
          <w:tcPr>
            <w:tcW w:w="509" w:type="dxa"/>
            <w:shd w:val="clear" w:color="auto" w:fill="auto"/>
          </w:tcPr>
          <w:p w:rsidR="00C409AA" w:rsidRPr="00C72E8D" w:rsidRDefault="00C409AA" w:rsidP="006C37B7">
            <w:pPr>
              <w:suppressAutoHyphens w:val="0"/>
              <w:spacing w:before="40" w:after="40" w:line="220" w:lineRule="exact"/>
              <w:ind w:right="113"/>
              <w:jc w:val="right"/>
              <w:rPr>
                <w:sz w:val="18"/>
                <w:szCs w:val="18"/>
              </w:rPr>
            </w:pPr>
            <w:r w:rsidRPr="00C72E8D">
              <w:rPr>
                <w:sz w:val="18"/>
                <w:szCs w:val="18"/>
              </w:rPr>
              <w:t>22</w:t>
            </w:r>
          </w:p>
        </w:tc>
        <w:tc>
          <w:tcPr>
            <w:tcW w:w="709" w:type="dxa"/>
            <w:shd w:val="clear" w:color="auto" w:fill="auto"/>
          </w:tcPr>
          <w:p w:rsidR="00C409AA" w:rsidRPr="00C72E8D" w:rsidRDefault="00E64EF7" w:rsidP="006C37B7">
            <w:pPr>
              <w:suppressAutoHyphens w:val="0"/>
              <w:spacing w:before="40" w:after="40" w:line="220" w:lineRule="exact"/>
              <w:ind w:right="113"/>
              <w:jc w:val="right"/>
              <w:rPr>
                <w:sz w:val="18"/>
                <w:szCs w:val="18"/>
              </w:rPr>
            </w:pPr>
            <w:r w:rsidRPr="00C72E8D">
              <w:rPr>
                <w:sz w:val="18"/>
                <w:szCs w:val="18"/>
              </w:rPr>
              <w:t>2</w:t>
            </w:r>
          </w:p>
        </w:tc>
        <w:tc>
          <w:tcPr>
            <w:tcW w:w="850" w:type="dxa"/>
            <w:shd w:val="clear" w:color="auto" w:fill="auto"/>
          </w:tcPr>
          <w:p w:rsidR="00C409AA" w:rsidRPr="00C72E8D" w:rsidRDefault="00C409AA" w:rsidP="006C37B7">
            <w:pPr>
              <w:suppressAutoHyphens w:val="0"/>
              <w:spacing w:before="40" w:after="40" w:line="220" w:lineRule="exact"/>
              <w:ind w:right="113"/>
              <w:jc w:val="right"/>
              <w:rPr>
                <w:sz w:val="18"/>
                <w:szCs w:val="18"/>
              </w:rPr>
            </w:pPr>
            <w:r w:rsidRPr="00C72E8D">
              <w:rPr>
                <w:sz w:val="18"/>
                <w:szCs w:val="18"/>
              </w:rPr>
              <w:t>1</w:t>
            </w:r>
          </w:p>
        </w:tc>
        <w:tc>
          <w:tcPr>
            <w:tcW w:w="851" w:type="dxa"/>
            <w:shd w:val="clear" w:color="auto" w:fill="auto"/>
          </w:tcPr>
          <w:p w:rsidR="00C409AA" w:rsidRPr="00C72E8D" w:rsidRDefault="00C409AA" w:rsidP="006C37B7">
            <w:pPr>
              <w:suppressAutoHyphens w:val="0"/>
              <w:spacing w:before="40" w:after="40" w:line="220" w:lineRule="exact"/>
              <w:ind w:right="113"/>
              <w:jc w:val="right"/>
              <w:rPr>
                <w:sz w:val="18"/>
                <w:szCs w:val="18"/>
              </w:rPr>
            </w:pPr>
            <w:r w:rsidRPr="00C72E8D">
              <w:rPr>
                <w:sz w:val="18"/>
                <w:szCs w:val="18"/>
              </w:rPr>
              <w:t>1</w:t>
            </w:r>
          </w:p>
        </w:tc>
        <w:tc>
          <w:tcPr>
            <w:tcW w:w="707" w:type="dxa"/>
            <w:shd w:val="clear" w:color="auto" w:fill="auto"/>
          </w:tcPr>
          <w:p w:rsidR="00C409AA" w:rsidRPr="00C72E8D" w:rsidRDefault="00D6321D" w:rsidP="006C37B7">
            <w:pPr>
              <w:suppressAutoHyphens w:val="0"/>
              <w:spacing w:before="40" w:after="40" w:line="220" w:lineRule="exact"/>
              <w:ind w:right="113"/>
              <w:jc w:val="right"/>
              <w:rPr>
                <w:sz w:val="18"/>
                <w:szCs w:val="18"/>
              </w:rPr>
            </w:pPr>
            <w:r>
              <w:rPr>
                <w:sz w:val="18"/>
                <w:szCs w:val="18"/>
              </w:rPr>
              <w:t>4</w:t>
            </w:r>
          </w:p>
        </w:tc>
      </w:tr>
      <w:tr w:rsidR="00C409AA" w:rsidRPr="00C72E8D" w:rsidTr="008935EE">
        <w:tc>
          <w:tcPr>
            <w:tcW w:w="278" w:type="dxa"/>
            <w:shd w:val="clear" w:color="auto" w:fill="auto"/>
          </w:tcPr>
          <w:p w:rsidR="00C409AA" w:rsidRPr="00C72E8D" w:rsidRDefault="00C409AA" w:rsidP="006C37B7">
            <w:pPr>
              <w:suppressAutoHyphens w:val="0"/>
              <w:spacing w:before="40" w:after="40" w:line="220" w:lineRule="exact"/>
              <w:ind w:right="113"/>
              <w:rPr>
                <w:sz w:val="18"/>
                <w:szCs w:val="18"/>
              </w:rPr>
            </w:pPr>
            <w:r w:rsidRPr="00C72E8D">
              <w:rPr>
                <w:sz w:val="18"/>
                <w:szCs w:val="18"/>
              </w:rPr>
              <w:t>8</w:t>
            </w:r>
          </w:p>
        </w:tc>
        <w:tc>
          <w:tcPr>
            <w:tcW w:w="2467" w:type="dxa"/>
            <w:shd w:val="clear" w:color="auto" w:fill="auto"/>
          </w:tcPr>
          <w:p w:rsidR="00C409AA" w:rsidRPr="00C72E8D" w:rsidRDefault="00C409AA" w:rsidP="006C37B7">
            <w:pPr>
              <w:suppressAutoHyphens w:val="0"/>
              <w:spacing w:before="40" w:after="40" w:line="220" w:lineRule="exact"/>
              <w:ind w:right="113"/>
              <w:rPr>
                <w:sz w:val="18"/>
                <w:szCs w:val="18"/>
              </w:rPr>
            </w:pPr>
            <w:r w:rsidRPr="00C72E8D">
              <w:rPr>
                <w:sz w:val="18"/>
                <w:szCs w:val="18"/>
              </w:rPr>
              <w:t>Hazards and measures of prevention</w:t>
            </w:r>
          </w:p>
        </w:tc>
        <w:tc>
          <w:tcPr>
            <w:tcW w:w="377" w:type="dxa"/>
            <w:shd w:val="clear" w:color="auto" w:fill="auto"/>
          </w:tcPr>
          <w:p w:rsidR="00C409AA" w:rsidRPr="00C72E8D" w:rsidRDefault="00D6321D" w:rsidP="006C37B7">
            <w:pPr>
              <w:suppressAutoHyphens w:val="0"/>
              <w:spacing w:before="40" w:after="40" w:line="220" w:lineRule="exact"/>
              <w:ind w:right="113"/>
              <w:jc w:val="right"/>
              <w:rPr>
                <w:sz w:val="18"/>
                <w:szCs w:val="18"/>
              </w:rPr>
            </w:pPr>
            <w:r>
              <w:rPr>
                <w:sz w:val="18"/>
                <w:szCs w:val="18"/>
              </w:rPr>
              <w:t>73</w:t>
            </w:r>
          </w:p>
        </w:tc>
        <w:tc>
          <w:tcPr>
            <w:tcW w:w="622" w:type="dxa"/>
            <w:shd w:val="clear" w:color="auto" w:fill="auto"/>
          </w:tcPr>
          <w:p w:rsidR="00C409AA" w:rsidRPr="00C72E8D" w:rsidRDefault="00D6321D" w:rsidP="006C37B7">
            <w:pPr>
              <w:suppressAutoHyphens w:val="0"/>
              <w:spacing w:before="40" w:after="40" w:line="220" w:lineRule="exact"/>
              <w:ind w:right="113"/>
              <w:jc w:val="right"/>
              <w:rPr>
                <w:sz w:val="18"/>
                <w:szCs w:val="18"/>
              </w:rPr>
            </w:pPr>
            <w:r>
              <w:rPr>
                <w:sz w:val="18"/>
                <w:szCs w:val="18"/>
              </w:rPr>
              <w:t>36</w:t>
            </w:r>
          </w:p>
        </w:tc>
        <w:tc>
          <w:tcPr>
            <w:tcW w:w="509" w:type="dxa"/>
            <w:shd w:val="clear" w:color="auto" w:fill="auto"/>
          </w:tcPr>
          <w:p w:rsidR="00C409AA" w:rsidRPr="00C72E8D" w:rsidRDefault="00C409AA" w:rsidP="006C37B7">
            <w:pPr>
              <w:suppressAutoHyphens w:val="0"/>
              <w:spacing w:before="40" w:after="40" w:line="220" w:lineRule="exact"/>
              <w:ind w:right="113"/>
              <w:jc w:val="right"/>
              <w:rPr>
                <w:sz w:val="18"/>
                <w:szCs w:val="18"/>
              </w:rPr>
            </w:pPr>
            <w:r w:rsidRPr="00C72E8D">
              <w:rPr>
                <w:sz w:val="18"/>
                <w:szCs w:val="18"/>
              </w:rPr>
              <w:t>27</w:t>
            </w:r>
          </w:p>
        </w:tc>
        <w:tc>
          <w:tcPr>
            <w:tcW w:w="709" w:type="dxa"/>
            <w:shd w:val="clear" w:color="auto" w:fill="auto"/>
          </w:tcPr>
          <w:p w:rsidR="00C409AA" w:rsidRPr="00C72E8D" w:rsidRDefault="00E64EF7" w:rsidP="006C37B7">
            <w:pPr>
              <w:suppressAutoHyphens w:val="0"/>
              <w:spacing w:before="40" w:after="40" w:line="220" w:lineRule="exact"/>
              <w:ind w:right="113"/>
              <w:jc w:val="right"/>
              <w:rPr>
                <w:sz w:val="18"/>
                <w:szCs w:val="18"/>
              </w:rPr>
            </w:pPr>
            <w:r w:rsidRPr="00C72E8D">
              <w:rPr>
                <w:sz w:val="18"/>
                <w:szCs w:val="18"/>
              </w:rPr>
              <w:t>2</w:t>
            </w:r>
          </w:p>
        </w:tc>
        <w:tc>
          <w:tcPr>
            <w:tcW w:w="850" w:type="dxa"/>
            <w:shd w:val="clear" w:color="auto" w:fill="auto"/>
          </w:tcPr>
          <w:p w:rsidR="00C409AA" w:rsidRPr="00C72E8D" w:rsidRDefault="00C409AA" w:rsidP="006C37B7">
            <w:pPr>
              <w:suppressAutoHyphens w:val="0"/>
              <w:spacing w:before="40" w:after="40" w:line="220" w:lineRule="exact"/>
              <w:ind w:right="113"/>
              <w:jc w:val="right"/>
              <w:rPr>
                <w:sz w:val="18"/>
                <w:szCs w:val="18"/>
              </w:rPr>
            </w:pPr>
            <w:r w:rsidRPr="00C72E8D">
              <w:rPr>
                <w:sz w:val="18"/>
                <w:szCs w:val="18"/>
              </w:rPr>
              <w:t>2</w:t>
            </w:r>
          </w:p>
        </w:tc>
        <w:tc>
          <w:tcPr>
            <w:tcW w:w="851" w:type="dxa"/>
            <w:shd w:val="clear" w:color="auto" w:fill="auto"/>
          </w:tcPr>
          <w:p w:rsidR="00C409AA" w:rsidRPr="00C72E8D" w:rsidRDefault="00C409AA" w:rsidP="006C37B7">
            <w:pPr>
              <w:suppressAutoHyphens w:val="0"/>
              <w:spacing w:before="40" w:after="40" w:line="220" w:lineRule="exact"/>
              <w:ind w:right="113"/>
              <w:jc w:val="right"/>
              <w:rPr>
                <w:sz w:val="18"/>
                <w:szCs w:val="18"/>
              </w:rPr>
            </w:pPr>
            <w:r w:rsidRPr="00C72E8D">
              <w:rPr>
                <w:sz w:val="18"/>
                <w:szCs w:val="18"/>
              </w:rPr>
              <w:t>1</w:t>
            </w:r>
          </w:p>
        </w:tc>
        <w:tc>
          <w:tcPr>
            <w:tcW w:w="707" w:type="dxa"/>
            <w:shd w:val="clear" w:color="auto" w:fill="auto"/>
          </w:tcPr>
          <w:p w:rsidR="00C409AA" w:rsidRPr="00C72E8D" w:rsidRDefault="00D6321D" w:rsidP="006C37B7">
            <w:pPr>
              <w:suppressAutoHyphens w:val="0"/>
              <w:spacing w:before="40" w:after="40" w:line="220" w:lineRule="exact"/>
              <w:ind w:right="113"/>
              <w:jc w:val="right"/>
              <w:rPr>
                <w:sz w:val="18"/>
                <w:szCs w:val="18"/>
              </w:rPr>
            </w:pPr>
            <w:r>
              <w:rPr>
                <w:sz w:val="18"/>
                <w:szCs w:val="18"/>
              </w:rPr>
              <w:t>5</w:t>
            </w:r>
          </w:p>
        </w:tc>
      </w:tr>
      <w:tr w:rsidR="00E64EF7" w:rsidRPr="00C72E8D" w:rsidTr="008935EE">
        <w:tc>
          <w:tcPr>
            <w:tcW w:w="278" w:type="dxa"/>
            <w:tcBorders>
              <w:bottom w:val="single" w:sz="2" w:space="0" w:color="auto"/>
            </w:tcBorders>
            <w:shd w:val="clear" w:color="auto" w:fill="auto"/>
          </w:tcPr>
          <w:p w:rsidR="00E64EF7" w:rsidRPr="00C72E8D" w:rsidRDefault="00E64EF7" w:rsidP="006C37B7">
            <w:pPr>
              <w:suppressAutoHyphens w:val="0"/>
              <w:spacing w:before="40" w:after="40" w:line="220" w:lineRule="exact"/>
              <w:ind w:right="113"/>
              <w:rPr>
                <w:sz w:val="18"/>
                <w:szCs w:val="18"/>
              </w:rPr>
            </w:pPr>
            <w:r w:rsidRPr="00C72E8D">
              <w:rPr>
                <w:sz w:val="18"/>
                <w:szCs w:val="18"/>
              </w:rPr>
              <w:t>9</w:t>
            </w:r>
          </w:p>
        </w:tc>
        <w:tc>
          <w:tcPr>
            <w:tcW w:w="2467" w:type="dxa"/>
            <w:tcBorders>
              <w:bottom w:val="single" w:sz="2" w:space="0" w:color="auto"/>
            </w:tcBorders>
            <w:shd w:val="clear" w:color="auto" w:fill="auto"/>
          </w:tcPr>
          <w:p w:rsidR="00E64EF7" w:rsidRPr="00C72E8D" w:rsidRDefault="00E64EF7" w:rsidP="006C37B7">
            <w:pPr>
              <w:suppressAutoHyphens w:val="0"/>
              <w:spacing w:before="40" w:after="40" w:line="220" w:lineRule="exact"/>
              <w:ind w:right="113"/>
              <w:rPr>
                <w:sz w:val="18"/>
                <w:szCs w:val="18"/>
              </w:rPr>
            </w:pPr>
            <w:r w:rsidRPr="00C72E8D">
              <w:rPr>
                <w:sz w:val="18"/>
                <w:szCs w:val="18"/>
              </w:rPr>
              <w:t>Stability</w:t>
            </w:r>
          </w:p>
        </w:tc>
        <w:tc>
          <w:tcPr>
            <w:tcW w:w="377" w:type="dxa"/>
            <w:tcBorders>
              <w:bottom w:val="single" w:sz="2" w:space="0" w:color="auto"/>
            </w:tcBorders>
            <w:shd w:val="clear" w:color="auto" w:fill="auto"/>
          </w:tcPr>
          <w:p w:rsidR="00E64EF7" w:rsidRPr="00C72E8D" w:rsidRDefault="00D6321D" w:rsidP="006C37B7">
            <w:pPr>
              <w:suppressAutoHyphens w:val="0"/>
              <w:spacing w:before="40" w:after="40" w:line="220" w:lineRule="exact"/>
              <w:ind w:right="113"/>
              <w:jc w:val="right"/>
              <w:rPr>
                <w:sz w:val="18"/>
                <w:szCs w:val="18"/>
              </w:rPr>
            </w:pPr>
            <w:r>
              <w:rPr>
                <w:sz w:val="18"/>
                <w:szCs w:val="18"/>
              </w:rPr>
              <w:t>21</w:t>
            </w:r>
          </w:p>
        </w:tc>
        <w:tc>
          <w:tcPr>
            <w:tcW w:w="622" w:type="dxa"/>
            <w:tcBorders>
              <w:bottom w:val="single" w:sz="2" w:space="0" w:color="auto"/>
            </w:tcBorders>
            <w:shd w:val="clear" w:color="auto" w:fill="auto"/>
          </w:tcPr>
          <w:p w:rsidR="00E64EF7" w:rsidRPr="00C72E8D" w:rsidRDefault="00E64EF7" w:rsidP="006C37B7">
            <w:pPr>
              <w:suppressAutoHyphens w:val="0"/>
              <w:spacing w:before="40" w:after="40" w:line="220" w:lineRule="exact"/>
              <w:ind w:right="113"/>
              <w:jc w:val="right"/>
              <w:rPr>
                <w:sz w:val="18"/>
                <w:szCs w:val="18"/>
              </w:rPr>
            </w:pPr>
          </w:p>
        </w:tc>
        <w:tc>
          <w:tcPr>
            <w:tcW w:w="509" w:type="dxa"/>
            <w:tcBorders>
              <w:bottom w:val="single" w:sz="2" w:space="0" w:color="auto"/>
            </w:tcBorders>
            <w:shd w:val="clear" w:color="auto" w:fill="auto"/>
          </w:tcPr>
          <w:p w:rsidR="00E64EF7" w:rsidRPr="00C72E8D" w:rsidRDefault="00E64EF7" w:rsidP="006C37B7">
            <w:pPr>
              <w:suppressAutoHyphens w:val="0"/>
              <w:spacing w:before="40" w:after="40" w:line="220" w:lineRule="exact"/>
              <w:ind w:right="113"/>
              <w:jc w:val="right"/>
              <w:rPr>
                <w:sz w:val="18"/>
                <w:szCs w:val="18"/>
              </w:rPr>
            </w:pPr>
          </w:p>
        </w:tc>
        <w:tc>
          <w:tcPr>
            <w:tcW w:w="709" w:type="dxa"/>
            <w:tcBorders>
              <w:bottom w:val="single" w:sz="2" w:space="0" w:color="auto"/>
            </w:tcBorders>
            <w:shd w:val="clear" w:color="auto" w:fill="auto"/>
          </w:tcPr>
          <w:p w:rsidR="00E64EF7" w:rsidRPr="00C72E8D" w:rsidDel="00E64EF7" w:rsidRDefault="00E64EF7" w:rsidP="006C37B7">
            <w:pPr>
              <w:suppressAutoHyphens w:val="0"/>
              <w:spacing w:before="40" w:after="40" w:line="220" w:lineRule="exact"/>
              <w:ind w:right="113"/>
              <w:jc w:val="right"/>
              <w:rPr>
                <w:sz w:val="18"/>
                <w:szCs w:val="18"/>
              </w:rPr>
            </w:pPr>
            <w:r w:rsidRPr="00C72E8D">
              <w:rPr>
                <w:sz w:val="18"/>
                <w:szCs w:val="18"/>
              </w:rPr>
              <w:t>2</w:t>
            </w:r>
          </w:p>
        </w:tc>
        <w:tc>
          <w:tcPr>
            <w:tcW w:w="850" w:type="dxa"/>
            <w:tcBorders>
              <w:bottom w:val="single" w:sz="2" w:space="0" w:color="auto"/>
            </w:tcBorders>
            <w:shd w:val="clear" w:color="auto" w:fill="auto"/>
          </w:tcPr>
          <w:p w:rsidR="00E64EF7" w:rsidRPr="00C72E8D" w:rsidRDefault="00E64EF7" w:rsidP="006C37B7">
            <w:pPr>
              <w:suppressAutoHyphens w:val="0"/>
              <w:spacing w:before="40" w:after="40" w:line="220" w:lineRule="exact"/>
              <w:ind w:right="113"/>
              <w:jc w:val="right"/>
              <w:rPr>
                <w:sz w:val="18"/>
                <w:szCs w:val="18"/>
              </w:rPr>
            </w:pPr>
          </w:p>
        </w:tc>
        <w:tc>
          <w:tcPr>
            <w:tcW w:w="851" w:type="dxa"/>
            <w:tcBorders>
              <w:bottom w:val="single" w:sz="2" w:space="0" w:color="auto"/>
            </w:tcBorders>
            <w:shd w:val="clear" w:color="auto" w:fill="auto"/>
          </w:tcPr>
          <w:p w:rsidR="00E64EF7" w:rsidRPr="00C72E8D" w:rsidRDefault="00E64EF7" w:rsidP="006C37B7">
            <w:pPr>
              <w:suppressAutoHyphens w:val="0"/>
              <w:spacing w:before="40" w:after="40" w:line="220" w:lineRule="exact"/>
              <w:ind w:right="113"/>
              <w:jc w:val="right"/>
              <w:rPr>
                <w:sz w:val="18"/>
                <w:szCs w:val="18"/>
              </w:rPr>
            </w:pPr>
          </w:p>
        </w:tc>
        <w:tc>
          <w:tcPr>
            <w:tcW w:w="707" w:type="dxa"/>
            <w:tcBorders>
              <w:bottom w:val="single" w:sz="2" w:space="0" w:color="auto"/>
            </w:tcBorders>
            <w:shd w:val="clear" w:color="auto" w:fill="auto"/>
          </w:tcPr>
          <w:p w:rsidR="00E64EF7" w:rsidRPr="00C72E8D" w:rsidRDefault="000A6FFA" w:rsidP="006C37B7">
            <w:pPr>
              <w:suppressAutoHyphens w:val="0"/>
              <w:spacing w:before="40" w:after="40" w:line="220" w:lineRule="exact"/>
              <w:ind w:right="113"/>
              <w:jc w:val="right"/>
              <w:rPr>
                <w:sz w:val="18"/>
                <w:szCs w:val="18"/>
              </w:rPr>
            </w:pPr>
            <w:r w:rsidRPr="00C72E8D">
              <w:rPr>
                <w:sz w:val="18"/>
                <w:szCs w:val="18"/>
              </w:rPr>
              <w:t>2</w:t>
            </w:r>
          </w:p>
        </w:tc>
      </w:tr>
      <w:tr w:rsidR="00C409AA" w:rsidRPr="00C72E8D" w:rsidTr="008935EE">
        <w:tc>
          <w:tcPr>
            <w:tcW w:w="2745" w:type="dxa"/>
            <w:gridSpan w:val="2"/>
            <w:tcBorders>
              <w:top w:val="single" w:sz="2" w:space="0" w:color="auto"/>
              <w:bottom w:val="single" w:sz="12" w:space="0" w:color="auto"/>
            </w:tcBorders>
            <w:shd w:val="clear" w:color="auto" w:fill="auto"/>
          </w:tcPr>
          <w:p w:rsidR="00C409AA" w:rsidRPr="00C72E8D" w:rsidRDefault="00C409AA" w:rsidP="006C37B7">
            <w:pPr>
              <w:suppressAutoHyphens w:val="0"/>
              <w:spacing w:before="40" w:after="40" w:line="220" w:lineRule="exact"/>
              <w:ind w:right="113"/>
              <w:rPr>
                <w:b/>
                <w:sz w:val="18"/>
                <w:szCs w:val="18"/>
              </w:rPr>
            </w:pPr>
            <w:r w:rsidRPr="00C72E8D">
              <w:rPr>
                <w:b/>
                <w:sz w:val="18"/>
                <w:szCs w:val="18"/>
              </w:rPr>
              <w:tab/>
              <w:t>Total</w:t>
            </w:r>
          </w:p>
        </w:tc>
        <w:tc>
          <w:tcPr>
            <w:tcW w:w="377" w:type="dxa"/>
            <w:tcBorders>
              <w:top w:val="single" w:sz="2" w:space="0" w:color="auto"/>
              <w:bottom w:val="single" w:sz="12" w:space="0" w:color="auto"/>
            </w:tcBorders>
            <w:shd w:val="clear" w:color="auto" w:fill="auto"/>
          </w:tcPr>
          <w:p w:rsidR="00C409AA" w:rsidRPr="00C72E8D" w:rsidRDefault="00C409AA" w:rsidP="006C37B7">
            <w:pPr>
              <w:suppressAutoHyphens w:val="0"/>
              <w:spacing w:before="40" w:after="40" w:line="220" w:lineRule="exact"/>
              <w:ind w:right="113"/>
              <w:jc w:val="right"/>
              <w:rPr>
                <w:b/>
                <w:sz w:val="18"/>
                <w:szCs w:val="18"/>
              </w:rPr>
            </w:pPr>
          </w:p>
        </w:tc>
        <w:tc>
          <w:tcPr>
            <w:tcW w:w="622" w:type="dxa"/>
            <w:tcBorders>
              <w:top w:val="single" w:sz="2" w:space="0" w:color="auto"/>
              <w:bottom w:val="single" w:sz="12" w:space="0" w:color="auto"/>
            </w:tcBorders>
            <w:shd w:val="clear" w:color="auto" w:fill="auto"/>
          </w:tcPr>
          <w:p w:rsidR="00C409AA" w:rsidRPr="00C72E8D" w:rsidRDefault="00C409AA" w:rsidP="006C37B7">
            <w:pPr>
              <w:suppressAutoHyphens w:val="0"/>
              <w:spacing w:before="40" w:after="40" w:line="220" w:lineRule="exact"/>
              <w:ind w:right="113"/>
              <w:jc w:val="right"/>
              <w:rPr>
                <w:b/>
                <w:sz w:val="18"/>
                <w:szCs w:val="18"/>
              </w:rPr>
            </w:pPr>
          </w:p>
        </w:tc>
        <w:tc>
          <w:tcPr>
            <w:tcW w:w="509" w:type="dxa"/>
            <w:tcBorders>
              <w:top w:val="single" w:sz="2" w:space="0" w:color="auto"/>
              <w:bottom w:val="single" w:sz="12" w:space="0" w:color="auto"/>
            </w:tcBorders>
            <w:shd w:val="clear" w:color="auto" w:fill="auto"/>
          </w:tcPr>
          <w:p w:rsidR="00C409AA" w:rsidRPr="00C72E8D" w:rsidRDefault="00C409AA" w:rsidP="006C37B7">
            <w:pPr>
              <w:suppressAutoHyphens w:val="0"/>
              <w:spacing w:before="40" w:after="40" w:line="220" w:lineRule="exact"/>
              <w:ind w:right="113"/>
              <w:jc w:val="right"/>
              <w:rPr>
                <w:b/>
                <w:sz w:val="18"/>
                <w:szCs w:val="18"/>
              </w:rPr>
            </w:pPr>
          </w:p>
        </w:tc>
        <w:tc>
          <w:tcPr>
            <w:tcW w:w="709" w:type="dxa"/>
            <w:tcBorders>
              <w:top w:val="single" w:sz="2" w:space="0" w:color="auto"/>
              <w:bottom w:val="single" w:sz="12" w:space="0" w:color="auto"/>
            </w:tcBorders>
            <w:shd w:val="clear" w:color="auto" w:fill="auto"/>
          </w:tcPr>
          <w:p w:rsidR="00C409AA" w:rsidRPr="00C72E8D" w:rsidRDefault="00C409AA" w:rsidP="006C37B7">
            <w:pPr>
              <w:suppressAutoHyphens w:val="0"/>
              <w:spacing w:before="40" w:after="40" w:line="220" w:lineRule="exact"/>
              <w:ind w:right="113"/>
              <w:jc w:val="right"/>
              <w:rPr>
                <w:b/>
                <w:sz w:val="18"/>
                <w:szCs w:val="18"/>
              </w:rPr>
            </w:pPr>
            <w:r w:rsidRPr="00C72E8D">
              <w:rPr>
                <w:b/>
                <w:sz w:val="18"/>
                <w:szCs w:val="18"/>
              </w:rPr>
              <w:t>15</w:t>
            </w:r>
          </w:p>
        </w:tc>
        <w:tc>
          <w:tcPr>
            <w:tcW w:w="850" w:type="dxa"/>
            <w:tcBorders>
              <w:top w:val="single" w:sz="2" w:space="0" w:color="auto"/>
              <w:bottom w:val="single" w:sz="12" w:space="0" w:color="auto"/>
            </w:tcBorders>
            <w:shd w:val="clear" w:color="auto" w:fill="auto"/>
          </w:tcPr>
          <w:p w:rsidR="00C409AA" w:rsidRPr="00C72E8D" w:rsidRDefault="00C409AA" w:rsidP="006C37B7">
            <w:pPr>
              <w:suppressAutoHyphens w:val="0"/>
              <w:spacing w:before="40" w:after="40" w:line="220" w:lineRule="exact"/>
              <w:ind w:right="113"/>
              <w:jc w:val="right"/>
              <w:rPr>
                <w:b/>
                <w:sz w:val="18"/>
                <w:szCs w:val="18"/>
              </w:rPr>
            </w:pPr>
            <w:r w:rsidRPr="00C72E8D">
              <w:rPr>
                <w:b/>
                <w:sz w:val="18"/>
                <w:szCs w:val="18"/>
              </w:rPr>
              <w:t>8</w:t>
            </w:r>
          </w:p>
        </w:tc>
        <w:tc>
          <w:tcPr>
            <w:tcW w:w="851" w:type="dxa"/>
            <w:tcBorders>
              <w:top w:val="single" w:sz="2" w:space="0" w:color="auto"/>
              <w:bottom w:val="single" w:sz="12" w:space="0" w:color="auto"/>
            </w:tcBorders>
            <w:shd w:val="clear" w:color="auto" w:fill="auto"/>
          </w:tcPr>
          <w:p w:rsidR="00C409AA" w:rsidRPr="00C72E8D" w:rsidRDefault="00C409AA" w:rsidP="006C37B7">
            <w:pPr>
              <w:suppressAutoHyphens w:val="0"/>
              <w:spacing w:before="40" w:after="40" w:line="220" w:lineRule="exact"/>
              <w:ind w:right="113"/>
              <w:jc w:val="right"/>
              <w:rPr>
                <w:b/>
                <w:sz w:val="18"/>
                <w:szCs w:val="18"/>
              </w:rPr>
            </w:pPr>
            <w:r w:rsidRPr="00C72E8D">
              <w:rPr>
                <w:b/>
                <w:sz w:val="18"/>
                <w:szCs w:val="18"/>
              </w:rPr>
              <w:t>7</w:t>
            </w:r>
          </w:p>
        </w:tc>
        <w:tc>
          <w:tcPr>
            <w:tcW w:w="707" w:type="dxa"/>
            <w:tcBorders>
              <w:top w:val="single" w:sz="2" w:space="0" w:color="auto"/>
              <w:bottom w:val="single" w:sz="12" w:space="0" w:color="auto"/>
            </w:tcBorders>
            <w:shd w:val="clear" w:color="auto" w:fill="auto"/>
          </w:tcPr>
          <w:p w:rsidR="00C409AA" w:rsidRPr="00C72E8D" w:rsidRDefault="00C409AA" w:rsidP="006C37B7">
            <w:pPr>
              <w:suppressAutoHyphens w:val="0"/>
              <w:spacing w:before="40" w:after="40" w:line="220" w:lineRule="exact"/>
              <w:ind w:right="113"/>
              <w:jc w:val="right"/>
              <w:rPr>
                <w:b/>
                <w:sz w:val="18"/>
                <w:szCs w:val="18"/>
              </w:rPr>
            </w:pPr>
            <w:r w:rsidRPr="00C72E8D">
              <w:rPr>
                <w:b/>
                <w:sz w:val="18"/>
                <w:szCs w:val="18"/>
              </w:rPr>
              <w:t>30</w:t>
            </w:r>
          </w:p>
        </w:tc>
      </w:tr>
    </w:tbl>
    <w:p w:rsidR="00D42917" w:rsidRPr="00D42917" w:rsidRDefault="00E64EF7" w:rsidP="004F5AAC">
      <w:pPr>
        <w:pStyle w:val="H23G"/>
      </w:pPr>
      <w:r>
        <w:tab/>
        <w:t>3.1.2.</w:t>
      </w:r>
      <w:r>
        <w:tab/>
      </w:r>
      <w:r w:rsidR="00D42917" w:rsidRPr="00D42917">
        <w:rPr>
          <w:lang w:val="en"/>
        </w:rPr>
        <w:t>Matri</w:t>
      </w:r>
      <w:r w:rsidR="007C445E">
        <w:rPr>
          <w:lang w:val="en"/>
        </w:rPr>
        <w:t>ces</w:t>
      </w:r>
      <w:r w:rsidR="00D42917" w:rsidRPr="00D42917">
        <w:rPr>
          <w:lang w:val="en"/>
        </w:rPr>
        <w:t xml:space="preserve"> for </w:t>
      </w:r>
      <w:r w:rsidR="007C445E">
        <w:rPr>
          <w:lang w:val="en"/>
        </w:rPr>
        <w:t xml:space="preserve">the </w:t>
      </w:r>
      <w:del w:id="20" w:author="Croo Henk" w:date="2015-08-21T12:45:00Z">
        <w:r w:rsidR="007C445E" w:rsidDel="00615E2A">
          <w:rPr>
            <w:lang w:val="en"/>
          </w:rPr>
          <w:delText>examinations</w:delText>
        </w:r>
        <w:r w:rsidR="00D42917" w:rsidRPr="00D42917" w:rsidDel="00615E2A">
          <w:rPr>
            <w:lang w:val="en"/>
          </w:rPr>
          <w:delText xml:space="preserve"> </w:delText>
        </w:r>
      </w:del>
      <w:ins w:id="21" w:author="Croo Henk" w:date="2015-08-21T12:45:00Z">
        <w:r w:rsidR="00615E2A">
          <w:rPr>
            <w:lang w:val="en"/>
          </w:rPr>
          <w:t xml:space="preserve">tests </w:t>
        </w:r>
      </w:ins>
      <w:r w:rsidR="00D42917" w:rsidRPr="00D42917">
        <w:rPr>
          <w:lang w:val="en"/>
        </w:rPr>
        <w:t xml:space="preserve">after </w:t>
      </w:r>
      <w:r w:rsidR="007C445E">
        <w:rPr>
          <w:lang w:val="en"/>
        </w:rPr>
        <w:t>refresher and advanced</w:t>
      </w:r>
      <w:r w:rsidR="00D42917">
        <w:rPr>
          <w:lang w:val="en"/>
        </w:rPr>
        <w:t xml:space="preserve"> </w:t>
      </w:r>
      <w:r w:rsidR="00D42917" w:rsidRPr="00D42917">
        <w:rPr>
          <w:lang w:val="en"/>
        </w:rPr>
        <w:t>training</w:t>
      </w:r>
    </w:p>
    <w:p w:rsidR="00E64EF7" w:rsidRDefault="00D42917" w:rsidP="00891D32">
      <w:pPr>
        <w:pStyle w:val="SingleTxtG"/>
        <w:rPr>
          <w:lang w:val="en"/>
        </w:rPr>
      </w:pPr>
      <w:r w:rsidRPr="00D42917">
        <w:rPr>
          <w:lang w:val="en"/>
        </w:rPr>
        <w:t xml:space="preserve">The following matrices in accordance with 8.2.2.7.3.2 and 8.2.2.7.3.3 </w:t>
      </w:r>
      <w:r w:rsidR="007C445E">
        <w:rPr>
          <w:lang w:val="en"/>
        </w:rPr>
        <w:t>of ADN</w:t>
      </w:r>
      <w:r w:rsidRPr="00D42917">
        <w:rPr>
          <w:lang w:val="en"/>
        </w:rPr>
        <w:t xml:space="preserve"> indicate the number of questions in the catalog</w:t>
      </w:r>
      <w:r w:rsidR="007C445E">
        <w:rPr>
          <w:lang w:val="en"/>
        </w:rPr>
        <w:t>ue</w:t>
      </w:r>
      <w:r w:rsidRPr="00D42917">
        <w:rPr>
          <w:lang w:val="en"/>
        </w:rPr>
        <w:t xml:space="preserve"> of questions for each exam objective. They indicate the number of questions to </w:t>
      </w:r>
      <w:r w:rsidR="007C445E">
        <w:rPr>
          <w:lang w:val="en"/>
        </w:rPr>
        <w:t>be selected</w:t>
      </w:r>
      <w:r w:rsidRPr="00D42917">
        <w:rPr>
          <w:lang w:val="en"/>
        </w:rPr>
        <w:t xml:space="preserve"> for </w:t>
      </w:r>
      <w:r w:rsidR="007C445E">
        <w:rPr>
          <w:lang w:val="en"/>
        </w:rPr>
        <w:t xml:space="preserve">the </w:t>
      </w:r>
      <w:r w:rsidRPr="00D42917">
        <w:rPr>
          <w:lang w:val="en"/>
        </w:rPr>
        <w:t>different exam</w:t>
      </w:r>
      <w:r w:rsidR="007C445E">
        <w:rPr>
          <w:lang w:val="en"/>
        </w:rPr>
        <w:t>ination</w:t>
      </w:r>
      <w:r w:rsidRPr="00D42917">
        <w:rPr>
          <w:lang w:val="en"/>
        </w:rPr>
        <w:t xml:space="preserve"> objectives </w:t>
      </w:r>
      <w:r w:rsidR="007C445E">
        <w:rPr>
          <w:lang w:val="en"/>
        </w:rPr>
        <w:t xml:space="preserve">when the </w:t>
      </w:r>
      <w:del w:id="22" w:author="Croo Henk" w:date="2015-08-21T12:55:00Z">
        <w:r w:rsidR="007C445E" w:rsidDel="00850387">
          <w:rPr>
            <w:lang w:val="en"/>
          </w:rPr>
          <w:delText xml:space="preserve">examination </w:delText>
        </w:r>
      </w:del>
      <w:ins w:id="23" w:author="Croo Henk" w:date="2015-08-21T12:55:00Z">
        <w:r w:rsidR="00850387">
          <w:rPr>
            <w:lang w:val="en"/>
          </w:rPr>
          <w:t xml:space="preserve">test </w:t>
        </w:r>
      </w:ins>
      <w:r w:rsidR="007C445E">
        <w:rPr>
          <w:lang w:val="en"/>
        </w:rPr>
        <w:t>is being set</w:t>
      </w:r>
      <w:r w:rsidRPr="00D42917">
        <w:rPr>
          <w:lang w:val="en"/>
        </w:rPr>
        <w:t>.</w:t>
      </w:r>
    </w:p>
    <w:p w:rsidR="00306C12" w:rsidRPr="00D3665F" w:rsidRDefault="00306C12" w:rsidP="00281225">
      <w:pPr>
        <w:pStyle w:val="SingleTxtG"/>
        <w:keepNext/>
        <w:keepLines/>
      </w:pPr>
      <w:r w:rsidRPr="00D3665F">
        <w:t>(a)</w:t>
      </w:r>
      <w:r w:rsidRPr="00D3665F">
        <w:tab/>
        <w:t>Dry cargo vessels</w:t>
      </w:r>
    </w:p>
    <w:tbl>
      <w:tblPr>
        <w:tblW w:w="7370" w:type="dxa"/>
        <w:tblInd w:w="1134" w:type="dxa"/>
        <w:tblBorders>
          <w:top w:val="single" w:sz="4" w:space="0" w:color="auto"/>
          <w:bottom w:val="single" w:sz="12" w:space="0" w:color="auto"/>
        </w:tblBorders>
        <w:tblLayout w:type="fixed"/>
        <w:tblCellMar>
          <w:left w:w="0" w:type="dxa"/>
          <w:right w:w="0" w:type="dxa"/>
        </w:tblCellMar>
        <w:tblLook w:val="01E0" w:firstRow="1" w:lastRow="1" w:firstColumn="1" w:lastColumn="1" w:noHBand="0" w:noVBand="0"/>
      </w:tblPr>
      <w:tblGrid>
        <w:gridCol w:w="322"/>
        <w:gridCol w:w="2430"/>
        <w:gridCol w:w="842"/>
        <w:gridCol w:w="988"/>
        <w:gridCol w:w="1003"/>
        <w:gridCol w:w="988"/>
        <w:gridCol w:w="797"/>
      </w:tblGrid>
      <w:tr w:rsidR="00306C12" w:rsidRPr="008F7175" w:rsidTr="000E7D08">
        <w:trPr>
          <w:tblHeader/>
        </w:trPr>
        <w:tc>
          <w:tcPr>
            <w:tcW w:w="3603" w:type="dxa"/>
            <w:gridSpan w:val="2"/>
            <w:tcBorders>
              <w:top w:val="single" w:sz="4" w:space="0" w:color="auto"/>
              <w:bottom w:val="single" w:sz="2" w:space="0" w:color="auto"/>
            </w:tcBorders>
            <w:shd w:val="clear" w:color="auto" w:fill="auto"/>
            <w:vAlign w:val="bottom"/>
          </w:tcPr>
          <w:p w:rsidR="00306C12" w:rsidRPr="008F7175" w:rsidRDefault="00306C12" w:rsidP="00281225">
            <w:pPr>
              <w:keepNext/>
              <w:keepLines/>
              <w:suppressAutoHyphens w:val="0"/>
              <w:spacing w:before="80" w:after="80" w:line="200" w:lineRule="exact"/>
              <w:ind w:right="113"/>
              <w:rPr>
                <w:i/>
                <w:sz w:val="16"/>
              </w:rPr>
            </w:pPr>
            <w:r w:rsidRPr="008F7175">
              <w:rPr>
                <w:i/>
                <w:sz w:val="16"/>
              </w:rPr>
              <w:t>Examination objective</w:t>
            </w:r>
          </w:p>
        </w:tc>
        <w:tc>
          <w:tcPr>
            <w:tcW w:w="2392" w:type="dxa"/>
            <w:gridSpan w:val="2"/>
            <w:tcBorders>
              <w:top w:val="single" w:sz="4" w:space="0" w:color="auto"/>
              <w:bottom w:val="single" w:sz="2" w:space="0" w:color="auto"/>
            </w:tcBorders>
            <w:shd w:val="clear" w:color="auto" w:fill="auto"/>
            <w:vAlign w:val="bottom"/>
          </w:tcPr>
          <w:p w:rsidR="00306C12" w:rsidRPr="008F7175" w:rsidRDefault="00306C12" w:rsidP="00281225">
            <w:pPr>
              <w:keepNext/>
              <w:keepLines/>
              <w:suppressAutoHyphens w:val="0"/>
              <w:spacing w:before="80" w:after="80" w:line="200" w:lineRule="exact"/>
              <w:ind w:right="113"/>
              <w:jc w:val="right"/>
              <w:rPr>
                <w:i/>
                <w:sz w:val="16"/>
              </w:rPr>
            </w:pPr>
            <w:r w:rsidRPr="008F7175">
              <w:rPr>
                <w:i/>
                <w:sz w:val="16"/>
              </w:rPr>
              <w:t>Number of questions in the catalogue</w:t>
            </w:r>
          </w:p>
        </w:tc>
        <w:tc>
          <w:tcPr>
            <w:tcW w:w="1311" w:type="dxa"/>
            <w:tcBorders>
              <w:top w:val="single" w:sz="4" w:space="0" w:color="auto"/>
              <w:bottom w:val="single" w:sz="2" w:space="0" w:color="auto"/>
            </w:tcBorders>
            <w:shd w:val="clear" w:color="auto" w:fill="auto"/>
            <w:vAlign w:val="bottom"/>
          </w:tcPr>
          <w:p w:rsidR="00306C12" w:rsidRPr="008F7175" w:rsidRDefault="00306C12" w:rsidP="00281225">
            <w:pPr>
              <w:keepNext/>
              <w:keepLines/>
              <w:suppressAutoHyphens w:val="0"/>
              <w:spacing w:before="80" w:after="80" w:line="200" w:lineRule="exact"/>
              <w:ind w:right="113"/>
              <w:jc w:val="right"/>
              <w:rPr>
                <w:i/>
                <w:sz w:val="16"/>
              </w:rPr>
            </w:pPr>
            <w:r w:rsidRPr="008F7175">
              <w:rPr>
                <w:i/>
                <w:sz w:val="16"/>
              </w:rPr>
              <w:t>General</w:t>
            </w:r>
          </w:p>
        </w:tc>
        <w:tc>
          <w:tcPr>
            <w:tcW w:w="1291" w:type="dxa"/>
            <w:tcBorders>
              <w:top w:val="single" w:sz="4" w:space="0" w:color="auto"/>
              <w:bottom w:val="single" w:sz="2" w:space="0" w:color="auto"/>
            </w:tcBorders>
            <w:shd w:val="clear" w:color="auto" w:fill="auto"/>
            <w:vAlign w:val="bottom"/>
          </w:tcPr>
          <w:p w:rsidR="00306C12" w:rsidRPr="008F7175" w:rsidRDefault="00306C12" w:rsidP="00281225">
            <w:pPr>
              <w:keepNext/>
              <w:keepLines/>
              <w:suppressAutoHyphens w:val="0"/>
              <w:spacing w:before="80" w:after="80" w:line="200" w:lineRule="exact"/>
              <w:ind w:right="113"/>
              <w:jc w:val="right"/>
              <w:rPr>
                <w:i/>
                <w:sz w:val="16"/>
              </w:rPr>
            </w:pPr>
            <w:r w:rsidRPr="008F7175">
              <w:rPr>
                <w:i/>
                <w:sz w:val="16"/>
              </w:rPr>
              <w:t>Specific to dry cargo vessels</w:t>
            </w:r>
          </w:p>
        </w:tc>
        <w:tc>
          <w:tcPr>
            <w:tcW w:w="1040" w:type="dxa"/>
            <w:tcBorders>
              <w:top w:val="single" w:sz="4" w:space="0" w:color="auto"/>
              <w:bottom w:val="single" w:sz="2" w:space="0" w:color="auto"/>
            </w:tcBorders>
            <w:shd w:val="clear" w:color="auto" w:fill="auto"/>
            <w:vAlign w:val="bottom"/>
          </w:tcPr>
          <w:p w:rsidR="00306C12" w:rsidRPr="008F7175" w:rsidRDefault="00306C12" w:rsidP="00281225">
            <w:pPr>
              <w:keepNext/>
              <w:keepLines/>
              <w:suppressAutoHyphens w:val="0"/>
              <w:spacing w:before="80" w:after="80" w:line="200" w:lineRule="exact"/>
              <w:ind w:right="113"/>
              <w:jc w:val="right"/>
              <w:rPr>
                <w:i/>
                <w:sz w:val="16"/>
              </w:rPr>
            </w:pPr>
            <w:r w:rsidRPr="008F7175">
              <w:rPr>
                <w:i/>
                <w:sz w:val="16"/>
              </w:rPr>
              <w:t>Total</w:t>
            </w:r>
          </w:p>
        </w:tc>
      </w:tr>
      <w:tr w:rsidR="00306C12" w:rsidRPr="008F7175" w:rsidTr="000E7D08">
        <w:trPr>
          <w:tblHeader/>
        </w:trPr>
        <w:tc>
          <w:tcPr>
            <w:tcW w:w="3603" w:type="dxa"/>
            <w:gridSpan w:val="2"/>
            <w:tcBorders>
              <w:top w:val="single" w:sz="2" w:space="0" w:color="auto"/>
              <w:bottom w:val="single" w:sz="12" w:space="0" w:color="auto"/>
            </w:tcBorders>
            <w:shd w:val="clear" w:color="auto" w:fill="auto"/>
          </w:tcPr>
          <w:p w:rsidR="00306C12" w:rsidRPr="008F7175" w:rsidRDefault="00306C12" w:rsidP="00281225">
            <w:pPr>
              <w:keepNext/>
              <w:keepLines/>
              <w:suppressAutoHyphens w:val="0"/>
              <w:spacing w:before="40" w:after="120" w:line="220" w:lineRule="exact"/>
              <w:ind w:right="113"/>
              <w:rPr>
                <w:i/>
              </w:rPr>
            </w:pPr>
          </w:p>
        </w:tc>
        <w:tc>
          <w:tcPr>
            <w:tcW w:w="1100" w:type="dxa"/>
            <w:tcBorders>
              <w:top w:val="single" w:sz="2" w:space="0" w:color="auto"/>
              <w:bottom w:val="single" w:sz="12" w:space="0" w:color="auto"/>
            </w:tcBorders>
            <w:shd w:val="clear" w:color="auto" w:fill="auto"/>
          </w:tcPr>
          <w:p w:rsidR="00306C12" w:rsidRPr="008F7175" w:rsidRDefault="00306C12" w:rsidP="00281225">
            <w:pPr>
              <w:keepNext/>
              <w:keepLines/>
              <w:suppressAutoHyphens w:val="0"/>
              <w:spacing w:before="40" w:after="120" w:line="220" w:lineRule="exact"/>
              <w:ind w:right="113"/>
              <w:jc w:val="right"/>
              <w:rPr>
                <w:i/>
                <w:sz w:val="16"/>
                <w:szCs w:val="16"/>
              </w:rPr>
            </w:pPr>
            <w:r w:rsidRPr="008F7175">
              <w:rPr>
                <w:i/>
                <w:sz w:val="16"/>
                <w:szCs w:val="16"/>
              </w:rPr>
              <w:t xml:space="preserve">General </w:t>
            </w:r>
          </w:p>
        </w:tc>
        <w:tc>
          <w:tcPr>
            <w:tcW w:w="1292" w:type="dxa"/>
            <w:tcBorders>
              <w:top w:val="single" w:sz="2" w:space="0" w:color="auto"/>
              <w:bottom w:val="single" w:sz="12" w:space="0" w:color="auto"/>
            </w:tcBorders>
            <w:shd w:val="clear" w:color="auto" w:fill="auto"/>
          </w:tcPr>
          <w:p w:rsidR="00306C12" w:rsidRPr="008F7175" w:rsidRDefault="00306C12" w:rsidP="00281225">
            <w:pPr>
              <w:keepNext/>
              <w:keepLines/>
              <w:suppressAutoHyphens w:val="0"/>
              <w:spacing w:before="40" w:after="120" w:line="220" w:lineRule="exact"/>
              <w:ind w:right="113"/>
              <w:jc w:val="right"/>
              <w:rPr>
                <w:i/>
                <w:sz w:val="16"/>
                <w:szCs w:val="16"/>
              </w:rPr>
            </w:pPr>
            <w:r w:rsidRPr="008F7175">
              <w:rPr>
                <w:i/>
                <w:sz w:val="16"/>
                <w:szCs w:val="16"/>
              </w:rPr>
              <w:t>Specific to dry cargo vessels</w:t>
            </w:r>
          </w:p>
        </w:tc>
        <w:tc>
          <w:tcPr>
            <w:tcW w:w="1311" w:type="dxa"/>
            <w:tcBorders>
              <w:top w:val="single" w:sz="2" w:space="0" w:color="auto"/>
              <w:bottom w:val="single" w:sz="12" w:space="0" w:color="auto"/>
            </w:tcBorders>
            <w:shd w:val="clear" w:color="auto" w:fill="auto"/>
          </w:tcPr>
          <w:p w:rsidR="00306C12" w:rsidRPr="008F7175" w:rsidRDefault="00306C12" w:rsidP="00281225">
            <w:pPr>
              <w:keepNext/>
              <w:keepLines/>
              <w:suppressAutoHyphens w:val="0"/>
              <w:spacing w:before="40" w:after="120" w:line="220" w:lineRule="exact"/>
              <w:ind w:right="113"/>
              <w:jc w:val="right"/>
              <w:rPr>
                <w:i/>
                <w:sz w:val="16"/>
                <w:szCs w:val="16"/>
              </w:rPr>
            </w:pPr>
            <w:r w:rsidRPr="008F7175">
              <w:rPr>
                <w:i/>
                <w:sz w:val="16"/>
                <w:szCs w:val="16"/>
              </w:rPr>
              <w:t>Number of questions to be selected</w:t>
            </w:r>
          </w:p>
        </w:tc>
        <w:tc>
          <w:tcPr>
            <w:tcW w:w="1291" w:type="dxa"/>
            <w:tcBorders>
              <w:top w:val="single" w:sz="2" w:space="0" w:color="auto"/>
              <w:bottom w:val="single" w:sz="12" w:space="0" w:color="auto"/>
            </w:tcBorders>
            <w:shd w:val="clear" w:color="auto" w:fill="auto"/>
          </w:tcPr>
          <w:p w:rsidR="00306C12" w:rsidRPr="008F7175" w:rsidRDefault="00306C12" w:rsidP="00281225">
            <w:pPr>
              <w:keepNext/>
              <w:keepLines/>
              <w:suppressAutoHyphens w:val="0"/>
              <w:spacing w:before="40" w:after="120" w:line="220" w:lineRule="exact"/>
              <w:ind w:right="113"/>
              <w:jc w:val="right"/>
              <w:rPr>
                <w:i/>
                <w:sz w:val="16"/>
                <w:szCs w:val="16"/>
              </w:rPr>
            </w:pPr>
            <w:r w:rsidRPr="008F7175">
              <w:rPr>
                <w:i/>
                <w:sz w:val="16"/>
                <w:szCs w:val="16"/>
              </w:rPr>
              <w:t>Number of questions to be selected</w:t>
            </w:r>
          </w:p>
        </w:tc>
        <w:tc>
          <w:tcPr>
            <w:tcW w:w="1040" w:type="dxa"/>
            <w:tcBorders>
              <w:top w:val="single" w:sz="2" w:space="0" w:color="auto"/>
              <w:bottom w:val="single" w:sz="12" w:space="0" w:color="auto"/>
            </w:tcBorders>
            <w:shd w:val="clear" w:color="auto" w:fill="auto"/>
          </w:tcPr>
          <w:p w:rsidR="00306C12" w:rsidRPr="008F7175" w:rsidRDefault="00306C12" w:rsidP="00281225">
            <w:pPr>
              <w:keepNext/>
              <w:keepLines/>
              <w:suppressAutoHyphens w:val="0"/>
              <w:spacing w:before="40" w:after="120" w:line="220" w:lineRule="exact"/>
              <w:ind w:right="113"/>
              <w:jc w:val="right"/>
              <w:rPr>
                <w:i/>
                <w:sz w:val="16"/>
                <w:szCs w:val="16"/>
              </w:rPr>
            </w:pPr>
            <w:r w:rsidRPr="008F7175">
              <w:rPr>
                <w:i/>
                <w:sz w:val="16"/>
                <w:szCs w:val="16"/>
              </w:rPr>
              <w:t>Number of questions to be selected</w:t>
            </w:r>
          </w:p>
        </w:tc>
      </w:tr>
      <w:tr w:rsidR="00306C12" w:rsidRPr="008F7175" w:rsidTr="000E7D08">
        <w:tc>
          <w:tcPr>
            <w:tcW w:w="417" w:type="dxa"/>
            <w:tcBorders>
              <w:top w:val="single" w:sz="12" w:space="0" w:color="auto"/>
            </w:tcBorders>
            <w:shd w:val="clear" w:color="auto" w:fill="auto"/>
          </w:tcPr>
          <w:p w:rsidR="00306C12" w:rsidRPr="008F7175" w:rsidRDefault="00306C12" w:rsidP="006C37B7">
            <w:pPr>
              <w:suppressAutoHyphens w:val="0"/>
              <w:spacing w:before="40" w:after="40" w:line="220" w:lineRule="exact"/>
              <w:ind w:right="113"/>
              <w:rPr>
                <w:sz w:val="18"/>
                <w:szCs w:val="18"/>
              </w:rPr>
            </w:pPr>
            <w:r w:rsidRPr="008F7175">
              <w:rPr>
                <w:sz w:val="18"/>
                <w:szCs w:val="18"/>
              </w:rPr>
              <w:t>1</w:t>
            </w:r>
          </w:p>
        </w:tc>
        <w:tc>
          <w:tcPr>
            <w:tcW w:w="3186" w:type="dxa"/>
            <w:tcBorders>
              <w:top w:val="single" w:sz="12" w:space="0" w:color="auto"/>
            </w:tcBorders>
            <w:shd w:val="clear" w:color="auto" w:fill="auto"/>
          </w:tcPr>
          <w:p w:rsidR="00306C12" w:rsidRPr="008F7175" w:rsidRDefault="00306C12" w:rsidP="006C37B7">
            <w:pPr>
              <w:suppressAutoHyphens w:val="0"/>
              <w:spacing w:before="40" w:after="40" w:line="220" w:lineRule="exact"/>
              <w:ind w:right="113"/>
              <w:rPr>
                <w:sz w:val="18"/>
                <w:szCs w:val="18"/>
              </w:rPr>
            </w:pPr>
            <w:r w:rsidRPr="008F7175">
              <w:rPr>
                <w:sz w:val="18"/>
                <w:szCs w:val="18"/>
              </w:rPr>
              <w:t>General</w:t>
            </w:r>
          </w:p>
        </w:tc>
        <w:tc>
          <w:tcPr>
            <w:tcW w:w="1100" w:type="dxa"/>
            <w:tcBorders>
              <w:top w:val="single" w:sz="12" w:space="0" w:color="auto"/>
            </w:tcBorders>
            <w:shd w:val="clear" w:color="auto" w:fill="auto"/>
          </w:tcPr>
          <w:p w:rsidR="00306C12" w:rsidRPr="008F7175" w:rsidRDefault="00306C12" w:rsidP="006C37B7">
            <w:pPr>
              <w:suppressAutoHyphens w:val="0"/>
              <w:spacing w:before="40" w:after="40" w:line="220" w:lineRule="exact"/>
              <w:ind w:right="113"/>
              <w:jc w:val="right"/>
              <w:rPr>
                <w:sz w:val="18"/>
                <w:szCs w:val="18"/>
              </w:rPr>
            </w:pPr>
            <w:r w:rsidRPr="008F7175">
              <w:rPr>
                <w:sz w:val="18"/>
                <w:szCs w:val="18"/>
              </w:rPr>
              <w:t>14</w:t>
            </w:r>
          </w:p>
        </w:tc>
        <w:tc>
          <w:tcPr>
            <w:tcW w:w="1292" w:type="dxa"/>
            <w:tcBorders>
              <w:top w:val="single" w:sz="12" w:space="0" w:color="auto"/>
            </w:tcBorders>
            <w:shd w:val="clear" w:color="auto" w:fill="auto"/>
          </w:tcPr>
          <w:p w:rsidR="00306C12" w:rsidRPr="008F7175" w:rsidRDefault="00306C12" w:rsidP="006C37B7">
            <w:pPr>
              <w:suppressAutoHyphens w:val="0"/>
              <w:spacing w:before="40" w:after="40" w:line="220" w:lineRule="exact"/>
              <w:ind w:right="113"/>
              <w:jc w:val="right"/>
              <w:rPr>
                <w:sz w:val="18"/>
                <w:szCs w:val="18"/>
              </w:rPr>
            </w:pPr>
            <w:r w:rsidRPr="008F7175">
              <w:rPr>
                <w:sz w:val="18"/>
                <w:szCs w:val="18"/>
              </w:rPr>
              <w:t>--</w:t>
            </w:r>
          </w:p>
        </w:tc>
        <w:tc>
          <w:tcPr>
            <w:tcW w:w="1311" w:type="dxa"/>
            <w:tcBorders>
              <w:top w:val="single" w:sz="12" w:space="0" w:color="auto"/>
            </w:tcBorders>
            <w:shd w:val="clear" w:color="auto" w:fill="auto"/>
          </w:tcPr>
          <w:p w:rsidR="00306C12" w:rsidRPr="008F7175" w:rsidRDefault="00306C12" w:rsidP="006C37B7">
            <w:pPr>
              <w:suppressAutoHyphens w:val="0"/>
              <w:spacing w:before="40" w:after="40" w:line="220" w:lineRule="exact"/>
              <w:ind w:right="113"/>
              <w:jc w:val="right"/>
              <w:rPr>
                <w:sz w:val="18"/>
                <w:szCs w:val="18"/>
              </w:rPr>
            </w:pPr>
            <w:r w:rsidRPr="008F7175">
              <w:rPr>
                <w:sz w:val="18"/>
                <w:szCs w:val="18"/>
              </w:rPr>
              <w:t>1</w:t>
            </w:r>
          </w:p>
        </w:tc>
        <w:tc>
          <w:tcPr>
            <w:tcW w:w="1291" w:type="dxa"/>
            <w:tcBorders>
              <w:top w:val="single" w:sz="12" w:space="0" w:color="auto"/>
            </w:tcBorders>
            <w:shd w:val="clear" w:color="auto" w:fill="auto"/>
          </w:tcPr>
          <w:p w:rsidR="00306C12" w:rsidRPr="008F7175" w:rsidRDefault="00306C12" w:rsidP="006C37B7">
            <w:pPr>
              <w:suppressAutoHyphens w:val="0"/>
              <w:spacing w:before="40" w:after="40" w:line="220" w:lineRule="exact"/>
              <w:ind w:right="113"/>
              <w:jc w:val="right"/>
              <w:rPr>
                <w:sz w:val="18"/>
                <w:szCs w:val="18"/>
              </w:rPr>
            </w:pPr>
            <w:r w:rsidRPr="008F7175">
              <w:rPr>
                <w:sz w:val="18"/>
                <w:szCs w:val="18"/>
              </w:rPr>
              <w:t>-</w:t>
            </w:r>
          </w:p>
        </w:tc>
        <w:tc>
          <w:tcPr>
            <w:tcW w:w="1040" w:type="dxa"/>
            <w:tcBorders>
              <w:top w:val="single" w:sz="12" w:space="0" w:color="auto"/>
            </w:tcBorders>
            <w:shd w:val="clear" w:color="auto" w:fill="auto"/>
          </w:tcPr>
          <w:p w:rsidR="00306C12" w:rsidRPr="008F7175" w:rsidRDefault="00306C12" w:rsidP="006C37B7">
            <w:pPr>
              <w:suppressAutoHyphens w:val="0"/>
              <w:spacing w:before="40" w:after="40" w:line="220" w:lineRule="exact"/>
              <w:ind w:right="113"/>
              <w:jc w:val="right"/>
              <w:rPr>
                <w:sz w:val="18"/>
                <w:szCs w:val="18"/>
              </w:rPr>
            </w:pPr>
            <w:r w:rsidRPr="008F7175">
              <w:rPr>
                <w:sz w:val="18"/>
                <w:szCs w:val="18"/>
              </w:rPr>
              <w:t>1</w:t>
            </w:r>
          </w:p>
        </w:tc>
      </w:tr>
      <w:tr w:rsidR="00306C12" w:rsidRPr="008F7175" w:rsidTr="008F7175">
        <w:tc>
          <w:tcPr>
            <w:tcW w:w="417" w:type="dxa"/>
            <w:shd w:val="clear" w:color="auto" w:fill="auto"/>
          </w:tcPr>
          <w:p w:rsidR="00306C12" w:rsidRPr="008F7175" w:rsidRDefault="00306C12" w:rsidP="006C37B7">
            <w:pPr>
              <w:suppressAutoHyphens w:val="0"/>
              <w:spacing w:before="40" w:after="40" w:line="220" w:lineRule="exact"/>
              <w:ind w:right="113"/>
              <w:rPr>
                <w:sz w:val="18"/>
                <w:szCs w:val="18"/>
              </w:rPr>
            </w:pPr>
            <w:r w:rsidRPr="008F7175">
              <w:rPr>
                <w:sz w:val="18"/>
                <w:szCs w:val="18"/>
              </w:rPr>
              <w:t>2</w:t>
            </w:r>
          </w:p>
        </w:tc>
        <w:tc>
          <w:tcPr>
            <w:tcW w:w="3186" w:type="dxa"/>
            <w:shd w:val="clear" w:color="auto" w:fill="auto"/>
          </w:tcPr>
          <w:p w:rsidR="00306C12" w:rsidRPr="008F7175" w:rsidRDefault="00306C12" w:rsidP="006C37B7">
            <w:pPr>
              <w:suppressAutoHyphens w:val="0"/>
              <w:spacing w:before="40" w:after="40" w:line="220" w:lineRule="exact"/>
              <w:ind w:right="113"/>
              <w:rPr>
                <w:sz w:val="18"/>
                <w:szCs w:val="18"/>
              </w:rPr>
            </w:pPr>
            <w:r w:rsidRPr="008F7175">
              <w:rPr>
                <w:sz w:val="18"/>
                <w:szCs w:val="18"/>
              </w:rPr>
              <w:t>Construction and equipment</w:t>
            </w:r>
          </w:p>
        </w:tc>
        <w:tc>
          <w:tcPr>
            <w:tcW w:w="1100" w:type="dxa"/>
            <w:shd w:val="clear" w:color="auto" w:fill="auto"/>
          </w:tcPr>
          <w:p w:rsidR="00306C12" w:rsidRPr="008F7175" w:rsidRDefault="00306C12" w:rsidP="006C37B7">
            <w:pPr>
              <w:suppressAutoHyphens w:val="0"/>
              <w:spacing w:before="40" w:after="40" w:line="220" w:lineRule="exact"/>
              <w:ind w:right="113"/>
              <w:jc w:val="right"/>
              <w:rPr>
                <w:sz w:val="18"/>
                <w:szCs w:val="18"/>
              </w:rPr>
            </w:pPr>
            <w:r w:rsidRPr="008F7175">
              <w:rPr>
                <w:sz w:val="18"/>
                <w:szCs w:val="18"/>
              </w:rPr>
              <w:t>21</w:t>
            </w:r>
          </w:p>
        </w:tc>
        <w:tc>
          <w:tcPr>
            <w:tcW w:w="1292" w:type="dxa"/>
            <w:shd w:val="clear" w:color="auto" w:fill="auto"/>
          </w:tcPr>
          <w:p w:rsidR="00306C12" w:rsidRPr="008F7175" w:rsidRDefault="00DF67B1" w:rsidP="006C37B7">
            <w:pPr>
              <w:suppressAutoHyphens w:val="0"/>
              <w:spacing w:before="40" w:after="40" w:line="220" w:lineRule="exact"/>
              <w:ind w:right="113"/>
              <w:jc w:val="right"/>
              <w:rPr>
                <w:sz w:val="18"/>
                <w:szCs w:val="18"/>
              </w:rPr>
            </w:pPr>
            <w:r>
              <w:rPr>
                <w:sz w:val="18"/>
                <w:szCs w:val="18"/>
              </w:rPr>
              <w:t>26</w:t>
            </w:r>
          </w:p>
        </w:tc>
        <w:tc>
          <w:tcPr>
            <w:tcW w:w="1311" w:type="dxa"/>
            <w:shd w:val="clear" w:color="auto" w:fill="auto"/>
          </w:tcPr>
          <w:p w:rsidR="00306C12" w:rsidRPr="008F7175" w:rsidRDefault="00A11354" w:rsidP="006C37B7">
            <w:pPr>
              <w:suppressAutoHyphens w:val="0"/>
              <w:spacing w:before="40" w:after="40" w:line="220" w:lineRule="exact"/>
              <w:ind w:right="113"/>
              <w:jc w:val="right"/>
              <w:rPr>
                <w:sz w:val="18"/>
                <w:szCs w:val="18"/>
              </w:rPr>
            </w:pPr>
            <w:r w:rsidRPr="008F7175">
              <w:rPr>
                <w:sz w:val="18"/>
                <w:szCs w:val="18"/>
              </w:rPr>
              <w:t>1</w:t>
            </w:r>
          </w:p>
        </w:tc>
        <w:tc>
          <w:tcPr>
            <w:tcW w:w="1291" w:type="dxa"/>
            <w:shd w:val="clear" w:color="auto" w:fill="auto"/>
          </w:tcPr>
          <w:p w:rsidR="00306C12" w:rsidRPr="008F7175" w:rsidRDefault="00A11354" w:rsidP="006C37B7">
            <w:pPr>
              <w:suppressAutoHyphens w:val="0"/>
              <w:spacing w:before="40" w:after="40" w:line="220" w:lineRule="exact"/>
              <w:ind w:right="113"/>
              <w:jc w:val="right"/>
              <w:rPr>
                <w:sz w:val="18"/>
                <w:szCs w:val="18"/>
              </w:rPr>
            </w:pPr>
            <w:r w:rsidRPr="008F7175">
              <w:rPr>
                <w:sz w:val="18"/>
                <w:szCs w:val="18"/>
              </w:rPr>
              <w:t>2</w:t>
            </w:r>
          </w:p>
        </w:tc>
        <w:tc>
          <w:tcPr>
            <w:tcW w:w="1040" w:type="dxa"/>
            <w:shd w:val="clear" w:color="auto" w:fill="auto"/>
          </w:tcPr>
          <w:p w:rsidR="00306C12" w:rsidRPr="008F7175" w:rsidRDefault="00A11354" w:rsidP="006C37B7">
            <w:pPr>
              <w:suppressAutoHyphens w:val="0"/>
              <w:spacing w:before="40" w:after="40" w:line="220" w:lineRule="exact"/>
              <w:ind w:right="113"/>
              <w:jc w:val="right"/>
              <w:rPr>
                <w:sz w:val="18"/>
                <w:szCs w:val="18"/>
              </w:rPr>
            </w:pPr>
            <w:r w:rsidRPr="008F7175">
              <w:rPr>
                <w:sz w:val="18"/>
                <w:szCs w:val="18"/>
              </w:rPr>
              <w:t>3</w:t>
            </w:r>
          </w:p>
        </w:tc>
      </w:tr>
      <w:tr w:rsidR="00306C12" w:rsidRPr="008F7175" w:rsidTr="008F7175">
        <w:tc>
          <w:tcPr>
            <w:tcW w:w="417" w:type="dxa"/>
            <w:shd w:val="clear" w:color="auto" w:fill="auto"/>
          </w:tcPr>
          <w:p w:rsidR="00306C12" w:rsidRPr="008F7175" w:rsidRDefault="00306C12" w:rsidP="006C37B7">
            <w:pPr>
              <w:suppressAutoHyphens w:val="0"/>
              <w:spacing w:before="40" w:after="40" w:line="220" w:lineRule="exact"/>
              <w:ind w:right="113"/>
              <w:rPr>
                <w:sz w:val="18"/>
                <w:szCs w:val="18"/>
              </w:rPr>
            </w:pPr>
            <w:r w:rsidRPr="008F7175">
              <w:rPr>
                <w:sz w:val="18"/>
                <w:szCs w:val="18"/>
              </w:rPr>
              <w:t>3</w:t>
            </w:r>
          </w:p>
        </w:tc>
        <w:tc>
          <w:tcPr>
            <w:tcW w:w="3186" w:type="dxa"/>
            <w:shd w:val="clear" w:color="auto" w:fill="auto"/>
          </w:tcPr>
          <w:p w:rsidR="00306C12" w:rsidRPr="008F7175" w:rsidRDefault="00306C12" w:rsidP="006C37B7">
            <w:pPr>
              <w:suppressAutoHyphens w:val="0"/>
              <w:spacing w:before="40" w:after="40" w:line="220" w:lineRule="exact"/>
              <w:ind w:right="113"/>
              <w:rPr>
                <w:sz w:val="18"/>
                <w:szCs w:val="18"/>
              </w:rPr>
            </w:pPr>
            <w:r w:rsidRPr="008F7175">
              <w:rPr>
                <w:sz w:val="18"/>
                <w:szCs w:val="18"/>
              </w:rPr>
              <w:t>Treatment of holds and adjacent spaces</w:t>
            </w:r>
          </w:p>
        </w:tc>
        <w:tc>
          <w:tcPr>
            <w:tcW w:w="1100" w:type="dxa"/>
            <w:shd w:val="clear" w:color="auto" w:fill="auto"/>
          </w:tcPr>
          <w:p w:rsidR="00306C12" w:rsidRPr="008F7175" w:rsidRDefault="00306C12" w:rsidP="006C37B7">
            <w:pPr>
              <w:suppressAutoHyphens w:val="0"/>
              <w:spacing w:before="40" w:after="40" w:line="220" w:lineRule="exact"/>
              <w:ind w:right="113"/>
              <w:jc w:val="right"/>
              <w:rPr>
                <w:sz w:val="18"/>
                <w:szCs w:val="18"/>
              </w:rPr>
            </w:pPr>
            <w:r w:rsidRPr="008F7175">
              <w:rPr>
                <w:sz w:val="18"/>
                <w:szCs w:val="18"/>
              </w:rPr>
              <w:t>--</w:t>
            </w:r>
          </w:p>
        </w:tc>
        <w:tc>
          <w:tcPr>
            <w:tcW w:w="1292" w:type="dxa"/>
            <w:shd w:val="clear" w:color="auto" w:fill="auto"/>
          </w:tcPr>
          <w:p w:rsidR="00306C12" w:rsidRPr="008F7175" w:rsidRDefault="00306C12" w:rsidP="006C37B7">
            <w:pPr>
              <w:suppressAutoHyphens w:val="0"/>
              <w:spacing w:before="40" w:after="40" w:line="220" w:lineRule="exact"/>
              <w:ind w:right="113"/>
              <w:jc w:val="right"/>
              <w:rPr>
                <w:sz w:val="18"/>
                <w:szCs w:val="18"/>
              </w:rPr>
            </w:pPr>
            <w:r w:rsidRPr="008F7175">
              <w:rPr>
                <w:sz w:val="18"/>
                <w:szCs w:val="18"/>
              </w:rPr>
              <w:t>19</w:t>
            </w:r>
          </w:p>
        </w:tc>
        <w:tc>
          <w:tcPr>
            <w:tcW w:w="1311" w:type="dxa"/>
            <w:shd w:val="clear" w:color="auto" w:fill="auto"/>
          </w:tcPr>
          <w:p w:rsidR="00306C12" w:rsidRPr="008F7175" w:rsidRDefault="00306C12" w:rsidP="006C37B7">
            <w:pPr>
              <w:suppressAutoHyphens w:val="0"/>
              <w:spacing w:before="40" w:after="40" w:line="220" w:lineRule="exact"/>
              <w:ind w:right="113"/>
              <w:jc w:val="right"/>
              <w:rPr>
                <w:sz w:val="18"/>
                <w:szCs w:val="18"/>
              </w:rPr>
            </w:pPr>
            <w:r w:rsidRPr="008F7175">
              <w:rPr>
                <w:sz w:val="18"/>
                <w:szCs w:val="18"/>
              </w:rPr>
              <w:t>-</w:t>
            </w:r>
          </w:p>
        </w:tc>
        <w:tc>
          <w:tcPr>
            <w:tcW w:w="1291" w:type="dxa"/>
            <w:shd w:val="clear" w:color="auto" w:fill="auto"/>
          </w:tcPr>
          <w:p w:rsidR="00306C12" w:rsidRPr="008F7175" w:rsidRDefault="00A11354" w:rsidP="006C37B7">
            <w:pPr>
              <w:suppressAutoHyphens w:val="0"/>
              <w:spacing w:before="40" w:after="40" w:line="220" w:lineRule="exact"/>
              <w:ind w:right="113"/>
              <w:jc w:val="right"/>
              <w:rPr>
                <w:sz w:val="18"/>
                <w:szCs w:val="18"/>
              </w:rPr>
            </w:pPr>
            <w:r w:rsidRPr="008F7175">
              <w:rPr>
                <w:sz w:val="18"/>
                <w:szCs w:val="18"/>
              </w:rPr>
              <w:t>1</w:t>
            </w:r>
          </w:p>
        </w:tc>
        <w:tc>
          <w:tcPr>
            <w:tcW w:w="1040" w:type="dxa"/>
            <w:shd w:val="clear" w:color="auto" w:fill="auto"/>
          </w:tcPr>
          <w:p w:rsidR="00306C12" w:rsidRPr="008F7175" w:rsidRDefault="00A11354" w:rsidP="006C37B7">
            <w:pPr>
              <w:suppressAutoHyphens w:val="0"/>
              <w:spacing w:before="40" w:after="40" w:line="220" w:lineRule="exact"/>
              <w:ind w:right="113"/>
              <w:jc w:val="right"/>
              <w:rPr>
                <w:sz w:val="18"/>
                <w:szCs w:val="18"/>
              </w:rPr>
            </w:pPr>
            <w:r w:rsidRPr="008F7175">
              <w:rPr>
                <w:sz w:val="18"/>
                <w:szCs w:val="18"/>
              </w:rPr>
              <w:t>1</w:t>
            </w:r>
          </w:p>
        </w:tc>
      </w:tr>
      <w:tr w:rsidR="00306C12" w:rsidRPr="008F7175" w:rsidTr="008F7175">
        <w:tc>
          <w:tcPr>
            <w:tcW w:w="417" w:type="dxa"/>
            <w:shd w:val="clear" w:color="auto" w:fill="auto"/>
          </w:tcPr>
          <w:p w:rsidR="00306C12" w:rsidRPr="008F7175" w:rsidRDefault="00306C12" w:rsidP="006C37B7">
            <w:pPr>
              <w:suppressAutoHyphens w:val="0"/>
              <w:spacing w:before="40" w:after="40" w:line="220" w:lineRule="exact"/>
              <w:ind w:right="113"/>
              <w:rPr>
                <w:sz w:val="18"/>
                <w:szCs w:val="18"/>
              </w:rPr>
            </w:pPr>
            <w:r w:rsidRPr="008F7175">
              <w:rPr>
                <w:sz w:val="18"/>
                <w:szCs w:val="18"/>
              </w:rPr>
              <w:t>4</w:t>
            </w:r>
          </w:p>
        </w:tc>
        <w:tc>
          <w:tcPr>
            <w:tcW w:w="3186" w:type="dxa"/>
            <w:shd w:val="clear" w:color="auto" w:fill="auto"/>
          </w:tcPr>
          <w:p w:rsidR="00306C12" w:rsidRPr="008F7175" w:rsidRDefault="00306C12" w:rsidP="006C37B7">
            <w:pPr>
              <w:suppressAutoHyphens w:val="0"/>
              <w:spacing w:before="40" w:after="40" w:line="220" w:lineRule="exact"/>
              <w:ind w:right="113"/>
              <w:rPr>
                <w:sz w:val="18"/>
                <w:szCs w:val="18"/>
              </w:rPr>
            </w:pPr>
            <w:r w:rsidRPr="008F7175">
              <w:rPr>
                <w:sz w:val="18"/>
                <w:szCs w:val="18"/>
              </w:rPr>
              <w:t>Measurement techniques</w:t>
            </w:r>
          </w:p>
        </w:tc>
        <w:tc>
          <w:tcPr>
            <w:tcW w:w="1100" w:type="dxa"/>
            <w:shd w:val="clear" w:color="auto" w:fill="auto"/>
          </w:tcPr>
          <w:p w:rsidR="00306C12" w:rsidRPr="008F7175" w:rsidRDefault="00DF67B1" w:rsidP="006C37B7">
            <w:pPr>
              <w:suppressAutoHyphens w:val="0"/>
              <w:spacing w:before="40" w:after="40" w:line="220" w:lineRule="exact"/>
              <w:ind w:right="113"/>
              <w:jc w:val="right"/>
              <w:rPr>
                <w:sz w:val="18"/>
                <w:szCs w:val="18"/>
              </w:rPr>
            </w:pPr>
            <w:r>
              <w:rPr>
                <w:sz w:val="18"/>
                <w:szCs w:val="18"/>
              </w:rPr>
              <w:t>19</w:t>
            </w:r>
          </w:p>
        </w:tc>
        <w:tc>
          <w:tcPr>
            <w:tcW w:w="1292" w:type="dxa"/>
            <w:shd w:val="clear" w:color="auto" w:fill="auto"/>
          </w:tcPr>
          <w:p w:rsidR="00306C12" w:rsidRPr="008F7175" w:rsidRDefault="00306C12" w:rsidP="006C37B7">
            <w:pPr>
              <w:suppressAutoHyphens w:val="0"/>
              <w:spacing w:before="40" w:after="40" w:line="220" w:lineRule="exact"/>
              <w:ind w:right="113"/>
              <w:jc w:val="right"/>
              <w:rPr>
                <w:sz w:val="18"/>
                <w:szCs w:val="18"/>
              </w:rPr>
            </w:pPr>
            <w:r w:rsidRPr="008F7175">
              <w:rPr>
                <w:sz w:val="18"/>
                <w:szCs w:val="18"/>
              </w:rPr>
              <w:t>--</w:t>
            </w:r>
          </w:p>
        </w:tc>
        <w:tc>
          <w:tcPr>
            <w:tcW w:w="1311" w:type="dxa"/>
            <w:shd w:val="clear" w:color="auto" w:fill="auto"/>
          </w:tcPr>
          <w:p w:rsidR="00306C12" w:rsidRPr="008F7175" w:rsidRDefault="00A11354" w:rsidP="006C37B7">
            <w:pPr>
              <w:suppressAutoHyphens w:val="0"/>
              <w:spacing w:before="40" w:after="40" w:line="220" w:lineRule="exact"/>
              <w:ind w:right="113"/>
              <w:jc w:val="right"/>
              <w:rPr>
                <w:sz w:val="18"/>
                <w:szCs w:val="18"/>
              </w:rPr>
            </w:pPr>
            <w:r w:rsidRPr="008F7175">
              <w:rPr>
                <w:sz w:val="18"/>
                <w:szCs w:val="18"/>
              </w:rPr>
              <w:t>1</w:t>
            </w:r>
          </w:p>
        </w:tc>
        <w:tc>
          <w:tcPr>
            <w:tcW w:w="1291" w:type="dxa"/>
            <w:shd w:val="clear" w:color="auto" w:fill="auto"/>
          </w:tcPr>
          <w:p w:rsidR="00306C12" w:rsidRPr="008F7175" w:rsidRDefault="00306C12" w:rsidP="006C37B7">
            <w:pPr>
              <w:suppressAutoHyphens w:val="0"/>
              <w:spacing w:before="40" w:after="40" w:line="220" w:lineRule="exact"/>
              <w:ind w:right="113"/>
              <w:jc w:val="right"/>
              <w:rPr>
                <w:sz w:val="18"/>
                <w:szCs w:val="18"/>
              </w:rPr>
            </w:pPr>
            <w:r w:rsidRPr="008F7175">
              <w:rPr>
                <w:sz w:val="18"/>
                <w:szCs w:val="18"/>
              </w:rPr>
              <w:t>-</w:t>
            </w:r>
          </w:p>
        </w:tc>
        <w:tc>
          <w:tcPr>
            <w:tcW w:w="1040" w:type="dxa"/>
            <w:shd w:val="clear" w:color="auto" w:fill="auto"/>
          </w:tcPr>
          <w:p w:rsidR="00306C12" w:rsidRPr="008F7175" w:rsidRDefault="00A11354" w:rsidP="006C37B7">
            <w:pPr>
              <w:suppressAutoHyphens w:val="0"/>
              <w:spacing w:before="40" w:after="40" w:line="220" w:lineRule="exact"/>
              <w:ind w:right="113"/>
              <w:jc w:val="right"/>
              <w:rPr>
                <w:sz w:val="18"/>
                <w:szCs w:val="18"/>
              </w:rPr>
            </w:pPr>
            <w:r w:rsidRPr="008F7175">
              <w:rPr>
                <w:sz w:val="18"/>
                <w:szCs w:val="18"/>
              </w:rPr>
              <w:t>1</w:t>
            </w:r>
          </w:p>
        </w:tc>
      </w:tr>
      <w:tr w:rsidR="00306C12" w:rsidRPr="008F7175" w:rsidTr="008F7175">
        <w:tc>
          <w:tcPr>
            <w:tcW w:w="417" w:type="dxa"/>
            <w:shd w:val="clear" w:color="auto" w:fill="auto"/>
          </w:tcPr>
          <w:p w:rsidR="00306C12" w:rsidRPr="008F7175" w:rsidRDefault="00306C12" w:rsidP="006C37B7">
            <w:pPr>
              <w:suppressAutoHyphens w:val="0"/>
              <w:spacing w:before="40" w:after="40" w:line="220" w:lineRule="exact"/>
              <w:ind w:right="113"/>
              <w:rPr>
                <w:sz w:val="18"/>
                <w:szCs w:val="18"/>
              </w:rPr>
            </w:pPr>
            <w:r w:rsidRPr="008F7175">
              <w:rPr>
                <w:sz w:val="18"/>
                <w:szCs w:val="18"/>
              </w:rPr>
              <w:t>5</w:t>
            </w:r>
          </w:p>
        </w:tc>
        <w:tc>
          <w:tcPr>
            <w:tcW w:w="3186" w:type="dxa"/>
            <w:shd w:val="clear" w:color="auto" w:fill="auto"/>
          </w:tcPr>
          <w:p w:rsidR="00306C12" w:rsidRPr="008F7175" w:rsidRDefault="00306C12" w:rsidP="006C37B7">
            <w:pPr>
              <w:suppressAutoHyphens w:val="0"/>
              <w:spacing w:before="40" w:after="40" w:line="220" w:lineRule="exact"/>
              <w:ind w:right="113"/>
              <w:rPr>
                <w:sz w:val="18"/>
                <w:szCs w:val="18"/>
              </w:rPr>
            </w:pPr>
            <w:r w:rsidRPr="008F7175">
              <w:rPr>
                <w:sz w:val="18"/>
                <w:szCs w:val="18"/>
              </w:rPr>
              <w:t>Knowledge of products</w:t>
            </w:r>
          </w:p>
        </w:tc>
        <w:tc>
          <w:tcPr>
            <w:tcW w:w="1100" w:type="dxa"/>
            <w:shd w:val="clear" w:color="auto" w:fill="auto"/>
          </w:tcPr>
          <w:p w:rsidR="00306C12" w:rsidRPr="008F7175" w:rsidRDefault="00306C12" w:rsidP="006C37B7">
            <w:pPr>
              <w:suppressAutoHyphens w:val="0"/>
              <w:spacing w:before="40" w:after="40" w:line="220" w:lineRule="exact"/>
              <w:ind w:right="113"/>
              <w:jc w:val="right"/>
              <w:rPr>
                <w:sz w:val="18"/>
                <w:szCs w:val="18"/>
              </w:rPr>
            </w:pPr>
            <w:r w:rsidRPr="008F7175">
              <w:rPr>
                <w:sz w:val="18"/>
                <w:szCs w:val="18"/>
              </w:rPr>
              <w:t>78</w:t>
            </w:r>
          </w:p>
        </w:tc>
        <w:tc>
          <w:tcPr>
            <w:tcW w:w="1292" w:type="dxa"/>
            <w:shd w:val="clear" w:color="auto" w:fill="auto"/>
          </w:tcPr>
          <w:p w:rsidR="00306C12" w:rsidRPr="008F7175" w:rsidRDefault="00306C12" w:rsidP="006C37B7">
            <w:pPr>
              <w:suppressAutoHyphens w:val="0"/>
              <w:spacing w:before="40" w:after="40" w:line="220" w:lineRule="exact"/>
              <w:ind w:right="113"/>
              <w:jc w:val="right"/>
              <w:rPr>
                <w:sz w:val="18"/>
                <w:szCs w:val="18"/>
              </w:rPr>
            </w:pPr>
            <w:r w:rsidRPr="008F7175">
              <w:rPr>
                <w:sz w:val="18"/>
                <w:szCs w:val="18"/>
              </w:rPr>
              <w:t>--</w:t>
            </w:r>
          </w:p>
        </w:tc>
        <w:tc>
          <w:tcPr>
            <w:tcW w:w="1311" w:type="dxa"/>
            <w:shd w:val="clear" w:color="auto" w:fill="auto"/>
          </w:tcPr>
          <w:p w:rsidR="00306C12" w:rsidRPr="008F7175" w:rsidRDefault="00A11354" w:rsidP="006C37B7">
            <w:pPr>
              <w:suppressAutoHyphens w:val="0"/>
              <w:spacing w:before="40" w:after="40" w:line="220" w:lineRule="exact"/>
              <w:ind w:right="113"/>
              <w:jc w:val="right"/>
              <w:rPr>
                <w:sz w:val="18"/>
                <w:szCs w:val="18"/>
              </w:rPr>
            </w:pPr>
            <w:r w:rsidRPr="008F7175">
              <w:rPr>
                <w:sz w:val="18"/>
                <w:szCs w:val="18"/>
              </w:rPr>
              <w:t>1</w:t>
            </w:r>
          </w:p>
        </w:tc>
        <w:tc>
          <w:tcPr>
            <w:tcW w:w="1291" w:type="dxa"/>
            <w:shd w:val="clear" w:color="auto" w:fill="auto"/>
          </w:tcPr>
          <w:p w:rsidR="00306C12" w:rsidRPr="008F7175" w:rsidRDefault="00306C12" w:rsidP="006C37B7">
            <w:pPr>
              <w:suppressAutoHyphens w:val="0"/>
              <w:spacing w:before="40" w:after="40" w:line="220" w:lineRule="exact"/>
              <w:ind w:right="113"/>
              <w:jc w:val="right"/>
              <w:rPr>
                <w:sz w:val="18"/>
                <w:szCs w:val="18"/>
              </w:rPr>
            </w:pPr>
            <w:r w:rsidRPr="008F7175">
              <w:rPr>
                <w:sz w:val="18"/>
                <w:szCs w:val="18"/>
              </w:rPr>
              <w:t>-</w:t>
            </w:r>
          </w:p>
        </w:tc>
        <w:tc>
          <w:tcPr>
            <w:tcW w:w="1040" w:type="dxa"/>
            <w:shd w:val="clear" w:color="auto" w:fill="auto"/>
          </w:tcPr>
          <w:p w:rsidR="00306C12" w:rsidRPr="008F7175" w:rsidRDefault="00A11354" w:rsidP="006C37B7">
            <w:pPr>
              <w:suppressAutoHyphens w:val="0"/>
              <w:spacing w:before="40" w:after="40" w:line="220" w:lineRule="exact"/>
              <w:ind w:right="113"/>
              <w:jc w:val="right"/>
              <w:rPr>
                <w:sz w:val="18"/>
                <w:szCs w:val="18"/>
              </w:rPr>
            </w:pPr>
            <w:r w:rsidRPr="008F7175">
              <w:rPr>
                <w:sz w:val="18"/>
                <w:szCs w:val="18"/>
              </w:rPr>
              <w:t>1</w:t>
            </w:r>
          </w:p>
        </w:tc>
      </w:tr>
      <w:tr w:rsidR="00306C12" w:rsidRPr="008F7175" w:rsidTr="008F7175">
        <w:tc>
          <w:tcPr>
            <w:tcW w:w="417" w:type="dxa"/>
            <w:shd w:val="clear" w:color="auto" w:fill="auto"/>
          </w:tcPr>
          <w:p w:rsidR="00306C12" w:rsidRPr="008F7175" w:rsidRDefault="00306C12" w:rsidP="006C37B7">
            <w:pPr>
              <w:suppressAutoHyphens w:val="0"/>
              <w:spacing w:before="40" w:after="40" w:line="220" w:lineRule="exact"/>
              <w:ind w:right="113"/>
              <w:rPr>
                <w:sz w:val="18"/>
                <w:szCs w:val="18"/>
              </w:rPr>
            </w:pPr>
            <w:r w:rsidRPr="008F7175">
              <w:rPr>
                <w:sz w:val="18"/>
                <w:szCs w:val="18"/>
              </w:rPr>
              <w:t>6</w:t>
            </w:r>
          </w:p>
        </w:tc>
        <w:tc>
          <w:tcPr>
            <w:tcW w:w="3186" w:type="dxa"/>
            <w:shd w:val="clear" w:color="auto" w:fill="auto"/>
          </w:tcPr>
          <w:p w:rsidR="00306C12" w:rsidRPr="008F7175" w:rsidRDefault="00306C12" w:rsidP="006C37B7">
            <w:pPr>
              <w:suppressAutoHyphens w:val="0"/>
              <w:spacing w:before="40" w:after="40" w:line="220" w:lineRule="exact"/>
              <w:ind w:right="113"/>
              <w:rPr>
                <w:sz w:val="18"/>
                <w:szCs w:val="18"/>
              </w:rPr>
            </w:pPr>
            <w:r w:rsidRPr="008F7175">
              <w:rPr>
                <w:sz w:val="18"/>
                <w:szCs w:val="18"/>
              </w:rPr>
              <w:t>Loading, unloading and transport</w:t>
            </w:r>
          </w:p>
        </w:tc>
        <w:tc>
          <w:tcPr>
            <w:tcW w:w="1100" w:type="dxa"/>
            <w:shd w:val="clear" w:color="auto" w:fill="auto"/>
          </w:tcPr>
          <w:p w:rsidR="00306C12" w:rsidRPr="008F7175" w:rsidRDefault="00431AB0" w:rsidP="006C37B7">
            <w:pPr>
              <w:suppressAutoHyphens w:val="0"/>
              <w:spacing w:before="40" w:after="40" w:line="220" w:lineRule="exact"/>
              <w:ind w:right="113"/>
              <w:jc w:val="right"/>
              <w:rPr>
                <w:sz w:val="18"/>
                <w:szCs w:val="18"/>
              </w:rPr>
            </w:pPr>
            <w:r>
              <w:rPr>
                <w:sz w:val="18"/>
                <w:szCs w:val="18"/>
              </w:rPr>
              <w:t>19</w:t>
            </w:r>
          </w:p>
        </w:tc>
        <w:tc>
          <w:tcPr>
            <w:tcW w:w="1292" w:type="dxa"/>
            <w:shd w:val="clear" w:color="auto" w:fill="auto"/>
          </w:tcPr>
          <w:p w:rsidR="00306C12" w:rsidRPr="008F7175" w:rsidRDefault="00306C12" w:rsidP="006C37B7">
            <w:pPr>
              <w:suppressAutoHyphens w:val="0"/>
              <w:spacing w:before="40" w:after="40" w:line="220" w:lineRule="exact"/>
              <w:ind w:right="113"/>
              <w:jc w:val="right"/>
              <w:rPr>
                <w:sz w:val="18"/>
                <w:szCs w:val="18"/>
              </w:rPr>
            </w:pPr>
            <w:r w:rsidRPr="008F7175">
              <w:rPr>
                <w:sz w:val="18"/>
                <w:szCs w:val="18"/>
              </w:rPr>
              <w:t>70</w:t>
            </w:r>
          </w:p>
        </w:tc>
        <w:tc>
          <w:tcPr>
            <w:tcW w:w="1311" w:type="dxa"/>
            <w:shd w:val="clear" w:color="auto" w:fill="auto"/>
          </w:tcPr>
          <w:p w:rsidR="00306C12" w:rsidRPr="008F7175" w:rsidRDefault="00A11354" w:rsidP="006C37B7">
            <w:pPr>
              <w:suppressAutoHyphens w:val="0"/>
              <w:spacing w:before="40" w:after="40" w:line="220" w:lineRule="exact"/>
              <w:ind w:right="113"/>
              <w:jc w:val="right"/>
              <w:rPr>
                <w:sz w:val="18"/>
                <w:szCs w:val="18"/>
              </w:rPr>
            </w:pPr>
            <w:r w:rsidRPr="008F7175">
              <w:rPr>
                <w:sz w:val="18"/>
                <w:szCs w:val="18"/>
              </w:rPr>
              <w:t>1</w:t>
            </w:r>
          </w:p>
        </w:tc>
        <w:tc>
          <w:tcPr>
            <w:tcW w:w="1291" w:type="dxa"/>
            <w:shd w:val="clear" w:color="auto" w:fill="auto"/>
          </w:tcPr>
          <w:p w:rsidR="00306C12" w:rsidRPr="008F7175" w:rsidRDefault="00A11354" w:rsidP="006C37B7">
            <w:pPr>
              <w:suppressAutoHyphens w:val="0"/>
              <w:spacing w:before="40" w:after="40" w:line="220" w:lineRule="exact"/>
              <w:ind w:right="113"/>
              <w:jc w:val="right"/>
              <w:rPr>
                <w:sz w:val="18"/>
                <w:szCs w:val="18"/>
              </w:rPr>
            </w:pPr>
            <w:r w:rsidRPr="008F7175">
              <w:rPr>
                <w:sz w:val="18"/>
                <w:szCs w:val="18"/>
              </w:rPr>
              <w:t>4</w:t>
            </w:r>
          </w:p>
        </w:tc>
        <w:tc>
          <w:tcPr>
            <w:tcW w:w="1040" w:type="dxa"/>
            <w:shd w:val="clear" w:color="auto" w:fill="auto"/>
          </w:tcPr>
          <w:p w:rsidR="00306C12" w:rsidRPr="008F7175" w:rsidRDefault="00A11354" w:rsidP="006C37B7">
            <w:pPr>
              <w:suppressAutoHyphens w:val="0"/>
              <w:spacing w:before="40" w:after="40" w:line="220" w:lineRule="exact"/>
              <w:ind w:right="113"/>
              <w:jc w:val="right"/>
              <w:rPr>
                <w:sz w:val="18"/>
                <w:szCs w:val="18"/>
              </w:rPr>
            </w:pPr>
            <w:r w:rsidRPr="008F7175">
              <w:rPr>
                <w:sz w:val="18"/>
                <w:szCs w:val="18"/>
              </w:rPr>
              <w:t>5</w:t>
            </w:r>
          </w:p>
        </w:tc>
      </w:tr>
      <w:tr w:rsidR="00306C12" w:rsidRPr="008F7175" w:rsidTr="008F7175">
        <w:tc>
          <w:tcPr>
            <w:tcW w:w="417" w:type="dxa"/>
            <w:shd w:val="clear" w:color="auto" w:fill="auto"/>
          </w:tcPr>
          <w:p w:rsidR="00306C12" w:rsidRPr="008F7175" w:rsidRDefault="00306C12" w:rsidP="006C37B7">
            <w:pPr>
              <w:suppressAutoHyphens w:val="0"/>
              <w:spacing w:before="40" w:after="40" w:line="220" w:lineRule="exact"/>
              <w:ind w:right="113"/>
              <w:rPr>
                <w:sz w:val="18"/>
                <w:szCs w:val="18"/>
              </w:rPr>
            </w:pPr>
            <w:r w:rsidRPr="008F7175">
              <w:rPr>
                <w:sz w:val="18"/>
                <w:szCs w:val="18"/>
              </w:rPr>
              <w:lastRenderedPageBreak/>
              <w:t>7</w:t>
            </w:r>
          </w:p>
        </w:tc>
        <w:tc>
          <w:tcPr>
            <w:tcW w:w="3186" w:type="dxa"/>
            <w:shd w:val="clear" w:color="auto" w:fill="auto"/>
          </w:tcPr>
          <w:p w:rsidR="00306C12" w:rsidRPr="008F7175" w:rsidRDefault="00306C12" w:rsidP="006C37B7">
            <w:pPr>
              <w:suppressAutoHyphens w:val="0"/>
              <w:spacing w:before="40" w:after="40" w:line="220" w:lineRule="exact"/>
              <w:ind w:right="113"/>
              <w:rPr>
                <w:sz w:val="18"/>
                <w:szCs w:val="18"/>
              </w:rPr>
            </w:pPr>
            <w:r w:rsidRPr="008F7175">
              <w:rPr>
                <w:sz w:val="18"/>
                <w:szCs w:val="18"/>
              </w:rPr>
              <w:t>Documents</w:t>
            </w:r>
          </w:p>
        </w:tc>
        <w:tc>
          <w:tcPr>
            <w:tcW w:w="1100" w:type="dxa"/>
            <w:shd w:val="clear" w:color="auto" w:fill="auto"/>
          </w:tcPr>
          <w:p w:rsidR="00306C12" w:rsidRPr="008F7175" w:rsidRDefault="00431AB0" w:rsidP="006C37B7">
            <w:pPr>
              <w:suppressAutoHyphens w:val="0"/>
              <w:spacing w:before="40" w:after="40" w:line="220" w:lineRule="exact"/>
              <w:ind w:right="113"/>
              <w:jc w:val="right"/>
              <w:rPr>
                <w:sz w:val="18"/>
                <w:szCs w:val="18"/>
              </w:rPr>
            </w:pPr>
            <w:r>
              <w:rPr>
                <w:sz w:val="18"/>
                <w:szCs w:val="18"/>
              </w:rPr>
              <w:t>32</w:t>
            </w:r>
          </w:p>
        </w:tc>
        <w:tc>
          <w:tcPr>
            <w:tcW w:w="1292" w:type="dxa"/>
            <w:shd w:val="clear" w:color="auto" w:fill="auto"/>
          </w:tcPr>
          <w:p w:rsidR="00306C12" w:rsidRPr="008F7175" w:rsidRDefault="00306C12" w:rsidP="006C37B7">
            <w:pPr>
              <w:suppressAutoHyphens w:val="0"/>
              <w:spacing w:before="40" w:after="40" w:line="220" w:lineRule="exact"/>
              <w:ind w:right="113"/>
              <w:jc w:val="right"/>
              <w:rPr>
                <w:sz w:val="18"/>
                <w:szCs w:val="18"/>
              </w:rPr>
            </w:pPr>
            <w:r w:rsidRPr="008F7175">
              <w:rPr>
                <w:sz w:val="18"/>
                <w:szCs w:val="18"/>
              </w:rPr>
              <w:t>22</w:t>
            </w:r>
          </w:p>
        </w:tc>
        <w:tc>
          <w:tcPr>
            <w:tcW w:w="1311" w:type="dxa"/>
            <w:shd w:val="clear" w:color="auto" w:fill="auto"/>
          </w:tcPr>
          <w:p w:rsidR="00306C12" w:rsidRPr="008F7175" w:rsidRDefault="00A11354" w:rsidP="006C37B7">
            <w:pPr>
              <w:suppressAutoHyphens w:val="0"/>
              <w:spacing w:before="40" w:after="40" w:line="220" w:lineRule="exact"/>
              <w:ind w:right="113"/>
              <w:jc w:val="right"/>
              <w:rPr>
                <w:sz w:val="18"/>
                <w:szCs w:val="18"/>
              </w:rPr>
            </w:pPr>
            <w:r w:rsidRPr="008F7175">
              <w:rPr>
                <w:sz w:val="18"/>
                <w:szCs w:val="18"/>
              </w:rPr>
              <w:t>1</w:t>
            </w:r>
          </w:p>
        </w:tc>
        <w:tc>
          <w:tcPr>
            <w:tcW w:w="1291" w:type="dxa"/>
            <w:shd w:val="clear" w:color="auto" w:fill="auto"/>
          </w:tcPr>
          <w:p w:rsidR="00306C12" w:rsidRPr="008F7175" w:rsidRDefault="00A11354" w:rsidP="006C37B7">
            <w:pPr>
              <w:suppressAutoHyphens w:val="0"/>
              <w:spacing w:before="40" w:after="40" w:line="220" w:lineRule="exact"/>
              <w:ind w:right="113"/>
              <w:jc w:val="right"/>
              <w:rPr>
                <w:sz w:val="18"/>
                <w:szCs w:val="18"/>
              </w:rPr>
            </w:pPr>
            <w:r w:rsidRPr="008F7175">
              <w:rPr>
                <w:sz w:val="18"/>
                <w:szCs w:val="18"/>
              </w:rPr>
              <w:t>1</w:t>
            </w:r>
          </w:p>
        </w:tc>
        <w:tc>
          <w:tcPr>
            <w:tcW w:w="1040" w:type="dxa"/>
            <w:shd w:val="clear" w:color="auto" w:fill="auto"/>
          </w:tcPr>
          <w:p w:rsidR="00306C12" w:rsidRPr="008F7175" w:rsidRDefault="00A11354" w:rsidP="006C37B7">
            <w:pPr>
              <w:suppressAutoHyphens w:val="0"/>
              <w:spacing w:before="40" w:after="40" w:line="220" w:lineRule="exact"/>
              <w:ind w:right="113"/>
              <w:jc w:val="right"/>
              <w:rPr>
                <w:sz w:val="18"/>
                <w:szCs w:val="18"/>
              </w:rPr>
            </w:pPr>
            <w:r w:rsidRPr="008F7175">
              <w:rPr>
                <w:sz w:val="18"/>
                <w:szCs w:val="18"/>
              </w:rPr>
              <w:t>2</w:t>
            </w:r>
          </w:p>
        </w:tc>
      </w:tr>
      <w:tr w:rsidR="00306C12" w:rsidRPr="008F7175" w:rsidTr="008F7175">
        <w:tc>
          <w:tcPr>
            <w:tcW w:w="417" w:type="dxa"/>
            <w:shd w:val="clear" w:color="auto" w:fill="auto"/>
          </w:tcPr>
          <w:p w:rsidR="00306C12" w:rsidRPr="008F7175" w:rsidRDefault="00306C12" w:rsidP="006C37B7">
            <w:pPr>
              <w:suppressAutoHyphens w:val="0"/>
              <w:spacing w:before="40" w:after="40" w:line="220" w:lineRule="exact"/>
              <w:ind w:right="113"/>
              <w:rPr>
                <w:sz w:val="18"/>
                <w:szCs w:val="18"/>
              </w:rPr>
            </w:pPr>
            <w:r w:rsidRPr="008F7175">
              <w:rPr>
                <w:sz w:val="18"/>
                <w:szCs w:val="18"/>
              </w:rPr>
              <w:t>8</w:t>
            </w:r>
          </w:p>
        </w:tc>
        <w:tc>
          <w:tcPr>
            <w:tcW w:w="3186" w:type="dxa"/>
            <w:shd w:val="clear" w:color="auto" w:fill="auto"/>
          </w:tcPr>
          <w:p w:rsidR="00306C12" w:rsidRPr="008F7175" w:rsidRDefault="00306C12" w:rsidP="006C37B7">
            <w:pPr>
              <w:suppressAutoHyphens w:val="0"/>
              <w:spacing w:before="40" w:after="40" w:line="220" w:lineRule="exact"/>
              <w:ind w:right="113"/>
              <w:rPr>
                <w:sz w:val="18"/>
                <w:szCs w:val="18"/>
              </w:rPr>
            </w:pPr>
            <w:r w:rsidRPr="008F7175">
              <w:rPr>
                <w:sz w:val="18"/>
                <w:szCs w:val="18"/>
              </w:rPr>
              <w:t>Hazards and measures of prevention</w:t>
            </w:r>
          </w:p>
        </w:tc>
        <w:tc>
          <w:tcPr>
            <w:tcW w:w="1100" w:type="dxa"/>
            <w:shd w:val="clear" w:color="auto" w:fill="auto"/>
          </w:tcPr>
          <w:p w:rsidR="00306C12" w:rsidRPr="008F7175" w:rsidRDefault="00DF67B1" w:rsidP="006C37B7">
            <w:pPr>
              <w:suppressAutoHyphens w:val="0"/>
              <w:spacing w:before="40" w:after="40" w:line="220" w:lineRule="exact"/>
              <w:ind w:right="113"/>
              <w:jc w:val="right"/>
              <w:rPr>
                <w:sz w:val="18"/>
                <w:szCs w:val="18"/>
              </w:rPr>
            </w:pPr>
            <w:r>
              <w:rPr>
                <w:sz w:val="18"/>
                <w:szCs w:val="18"/>
              </w:rPr>
              <w:t>73</w:t>
            </w:r>
          </w:p>
        </w:tc>
        <w:tc>
          <w:tcPr>
            <w:tcW w:w="1292" w:type="dxa"/>
            <w:shd w:val="clear" w:color="auto" w:fill="auto"/>
          </w:tcPr>
          <w:p w:rsidR="00306C12" w:rsidRPr="008F7175" w:rsidRDefault="00306C12" w:rsidP="006C37B7">
            <w:pPr>
              <w:suppressAutoHyphens w:val="0"/>
              <w:spacing w:before="40" w:after="40" w:line="220" w:lineRule="exact"/>
              <w:ind w:right="113"/>
              <w:jc w:val="right"/>
              <w:rPr>
                <w:sz w:val="18"/>
                <w:szCs w:val="18"/>
              </w:rPr>
            </w:pPr>
            <w:r w:rsidRPr="008F7175">
              <w:rPr>
                <w:sz w:val="18"/>
                <w:szCs w:val="18"/>
              </w:rPr>
              <w:t>27</w:t>
            </w:r>
          </w:p>
        </w:tc>
        <w:tc>
          <w:tcPr>
            <w:tcW w:w="1311" w:type="dxa"/>
            <w:shd w:val="clear" w:color="auto" w:fill="auto"/>
          </w:tcPr>
          <w:p w:rsidR="00306C12" w:rsidRPr="008F7175" w:rsidRDefault="00306C12" w:rsidP="006C37B7">
            <w:pPr>
              <w:suppressAutoHyphens w:val="0"/>
              <w:spacing w:before="40" w:after="40" w:line="220" w:lineRule="exact"/>
              <w:ind w:right="113"/>
              <w:jc w:val="right"/>
              <w:rPr>
                <w:sz w:val="18"/>
                <w:szCs w:val="18"/>
              </w:rPr>
            </w:pPr>
            <w:r w:rsidRPr="008F7175">
              <w:rPr>
                <w:sz w:val="18"/>
                <w:szCs w:val="18"/>
              </w:rPr>
              <w:t>2</w:t>
            </w:r>
          </w:p>
        </w:tc>
        <w:tc>
          <w:tcPr>
            <w:tcW w:w="1291" w:type="dxa"/>
            <w:shd w:val="clear" w:color="auto" w:fill="auto"/>
          </w:tcPr>
          <w:p w:rsidR="00306C12" w:rsidRPr="008F7175" w:rsidRDefault="00A11354" w:rsidP="006C37B7">
            <w:pPr>
              <w:suppressAutoHyphens w:val="0"/>
              <w:spacing w:before="40" w:after="40" w:line="220" w:lineRule="exact"/>
              <w:ind w:right="113"/>
              <w:jc w:val="right"/>
              <w:rPr>
                <w:sz w:val="18"/>
                <w:szCs w:val="18"/>
              </w:rPr>
            </w:pPr>
            <w:r w:rsidRPr="008F7175">
              <w:rPr>
                <w:sz w:val="18"/>
                <w:szCs w:val="18"/>
              </w:rPr>
              <w:t>2</w:t>
            </w:r>
          </w:p>
        </w:tc>
        <w:tc>
          <w:tcPr>
            <w:tcW w:w="1040" w:type="dxa"/>
            <w:shd w:val="clear" w:color="auto" w:fill="auto"/>
          </w:tcPr>
          <w:p w:rsidR="00306C12" w:rsidRPr="008F7175" w:rsidRDefault="00A11354" w:rsidP="006C37B7">
            <w:pPr>
              <w:suppressAutoHyphens w:val="0"/>
              <w:spacing w:before="40" w:after="40" w:line="220" w:lineRule="exact"/>
              <w:ind w:right="113"/>
              <w:jc w:val="right"/>
              <w:rPr>
                <w:sz w:val="18"/>
                <w:szCs w:val="18"/>
              </w:rPr>
            </w:pPr>
            <w:r w:rsidRPr="008F7175">
              <w:rPr>
                <w:sz w:val="18"/>
                <w:szCs w:val="18"/>
              </w:rPr>
              <w:t>4</w:t>
            </w:r>
          </w:p>
        </w:tc>
      </w:tr>
      <w:tr w:rsidR="00306C12" w:rsidRPr="008F7175" w:rsidTr="005E46DA">
        <w:tc>
          <w:tcPr>
            <w:tcW w:w="417" w:type="dxa"/>
            <w:tcBorders>
              <w:bottom w:val="single" w:sz="2" w:space="0" w:color="auto"/>
            </w:tcBorders>
            <w:shd w:val="clear" w:color="auto" w:fill="auto"/>
          </w:tcPr>
          <w:p w:rsidR="00306C12" w:rsidRPr="008F7175" w:rsidRDefault="00306C12" w:rsidP="006C37B7">
            <w:pPr>
              <w:suppressAutoHyphens w:val="0"/>
              <w:spacing w:before="40" w:after="40" w:line="220" w:lineRule="exact"/>
              <w:ind w:right="113"/>
              <w:rPr>
                <w:sz w:val="18"/>
                <w:szCs w:val="18"/>
              </w:rPr>
            </w:pPr>
            <w:r w:rsidRPr="008F7175">
              <w:rPr>
                <w:sz w:val="18"/>
                <w:szCs w:val="18"/>
              </w:rPr>
              <w:t>9</w:t>
            </w:r>
          </w:p>
        </w:tc>
        <w:tc>
          <w:tcPr>
            <w:tcW w:w="3186" w:type="dxa"/>
            <w:tcBorders>
              <w:bottom w:val="single" w:sz="2" w:space="0" w:color="auto"/>
            </w:tcBorders>
            <w:shd w:val="clear" w:color="auto" w:fill="auto"/>
          </w:tcPr>
          <w:p w:rsidR="00306C12" w:rsidRPr="008F7175" w:rsidRDefault="00306C12" w:rsidP="006C37B7">
            <w:pPr>
              <w:suppressAutoHyphens w:val="0"/>
              <w:spacing w:before="40" w:after="40" w:line="220" w:lineRule="exact"/>
              <w:ind w:right="113"/>
              <w:rPr>
                <w:sz w:val="18"/>
                <w:szCs w:val="18"/>
              </w:rPr>
            </w:pPr>
            <w:r w:rsidRPr="008F7175">
              <w:rPr>
                <w:sz w:val="18"/>
                <w:szCs w:val="18"/>
              </w:rPr>
              <w:t>Stability</w:t>
            </w:r>
          </w:p>
        </w:tc>
        <w:tc>
          <w:tcPr>
            <w:tcW w:w="1100" w:type="dxa"/>
            <w:tcBorders>
              <w:bottom w:val="single" w:sz="2" w:space="0" w:color="auto"/>
            </w:tcBorders>
            <w:shd w:val="clear" w:color="auto" w:fill="auto"/>
          </w:tcPr>
          <w:p w:rsidR="00306C12" w:rsidRPr="008F7175" w:rsidRDefault="00DF67B1" w:rsidP="006C37B7">
            <w:pPr>
              <w:suppressAutoHyphens w:val="0"/>
              <w:spacing w:before="40" w:after="40" w:line="220" w:lineRule="exact"/>
              <w:ind w:right="113"/>
              <w:jc w:val="right"/>
              <w:rPr>
                <w:sz w:val="18"/>
                <w:szCs w:val="18"/>
              </w:rPr>
            </w:pPr>
            <w:r>
              <w:rPr>
                <w:sz w:val="18"/>
                <w:szCs w:val="18"/>
              </w:rPr>
              <w:t>21</w:t>
            </w:r>
          </w:p>
        </w:tc>
        <w:tc>
          <w:tcPr>
            <w:tcW w:w="1292" w:type="dxa"/>
            <w:tcBorders>
              <w:bottom w:val="single" w:sz="2" w:space="0" w:color="auto"/>
            </w:tcBorders>
            <w:shd w:val="clear" w:color="auto" w:fill="auto"/>
          </w:tcPr>
          <w:p w:rsidR="00306C12" w:rsidRPr="008F7175" w:rsidRDefault="00306C12" w:rsidP="006C37B7">
            <w:pPr>
              <w:suppressAutoHyphens w:val="0"/>
              <w:spacing w:before="40" w:after="40" w:line="220" w:lineRule="exact"/>
              <w:ind w:right="113"/>
              <w:jc w:val="right"/>
              <w:rPr>
                <w:sz w:val="18"/>
                <w:szCs w:val="18"/>
              </w:rPr>
            </w:pPr>
          </w:p>
        </w:tc>
        <w:tc>
          <w:tcPr>
            <w:tcW w:w="1311" w:type="dxa"/>
            <w:tcBorders>
              <w:bottom w:val="single" w:sz="2" w:space="0" w:color="auto"/>
            </w:tcBorders>
            <w:shd w:val="clear" w:color="auto" w:fill="auto"/>
          </w:tcPr>
          <w:p w:rsidR="00306C12" w:rsidRPr="008F7175" w:rsidRDefault="00306C12" w:rsidP="006C37B7">
            <w:pPr>
              <w:suppressAutoHyphens w:val="0"/>
              <w:spacing w:before="40" w:after="40" w:line="220" w:lineRule="exact"/>
              <w:ind w:right="113"/>
              <w:jc w:val="right"/>
              <w:rPr>
                <w:sz w:val="18"/>
                <w:szCs w:val="18"/>
              </w:rPr>
            </w:pPr>
            <w:r w:rsidRPr="008F7175">
              <w:rPr>
                <w:sz w:val="18"/>
                <w:szCs w:val="18"/>
              </w:rPr>
              <w:t>2</w:t>
            </w:r>
          </w:p>
        </w:tc>
        <w:tc>
          <w:tcPr>
            <w:tcW w:w="1291" w:type="dxa"/>
            <w:tcBorders>
              <w:bottom w:val="single" w:sz="2" w:space="0" w:color="auto"/>
            </w:tcBorders>
            <w:shd w:val="clear" w:color="auto" w:fill="auto"/>
          </w:tcPr>
          <w:p w:rsidR="00306C12" w:rsidRPr="008F7175" w:rsidRDefault="00306C12" w:rsidP="006C37B7">
            <w:pPr>
              <w:suppressAutoHyphens w:val="0"/>
              <w:spacing w:before="40" w:after="40" w:line="220" w:lineRule="exact"/>
              <w:ind w:right="113"/>
              <w:jc w:val="right"/>
              <w:rPr>
                <w:sz w:val="18"/>
                <w:szCs w:val="18"/>
              </w:rPr>
            </w:pPr>
          </w:p>
        </w:tc>
        <w:tc>
          <w:tcPr>
            <w:tcW w:w="1040" w:type="dxa"/>
            <w:tcBorders>
              <w:bottom w:val="single" w:sz="2" w:space="0" w:color="auto"/>
            </w:tcBorders>
            <w:shd w:val="clear" w:color="auto" w:fill="auto"/>
          </w:tcPr>
          <w:p w:rsidR="00306C12" w:rsidRPr="008F7175" w:rsidRDefault="00431AB0" w:rsidP="006C37B7">
            <w:pPr>
              <w:suppressAutoHyphens w:val="0"/>
              <w:spacing w:before="40" w:after="40" w:line="220" w:lineRule="exact"/>
              <w:ind w:right="113"/>
              <w:jc w:val="right"/>
              <w:rPr>
                <w:sz w:val="18"/>
                <w:szCs w:val="18"/>
              </w:rPr>
            </w:pPr>
            <w:r>
              <w:rPr>
                <w:sz w:val="18"/>
                <w:szCs w:val="18"/>
              </w:rPr>
              <w:t>2</w:t>
            </w:r>
          </w:p>
        </w:tc>
      </w:tr>
      <w:tr w:rsidR="00306C12" w:rsidRPr="008F7175" w:rsidTr="005E46DA">
        <w:tc>
          <w:tcPr>
            <w:tcW w:w="3603" w:type="dxa"/>
            <w:gridSpan w:val="2"/>
            <w:tcBorders>
              <w:top w:val="single" w:sz="2" w:space="0" w:color="auto"/>
              <w:bottom w:val="single" w:sz="12" w:space="0" w:color="auto"/>
            </w:tcBorders>
            <w:shd w:val="clear" w:color="auto" w:fill="auto"/>
          </w:tcPr>
          <w:p w:rsidR="00306C12" w:rsidRPr="008F7175" w:rsidRDefault="00306C12" w:rsidP="006C37B7">
            <w:pPr>
              <w:suppressAutoHyphens w:val="0"/>
              <w:spacing w:before="40" w:after="40" w:line="220" w:lineRule="exact"/>
              <w:ind w:right="113"/>
              <w:rPr>
                <w:b/>
                <w:sz w:val="18"/>
                <w:szCs w:val="18"/>
              </w:rPr>
            </w:pPr>
            <w:r w:rsidRPr="008F7175">
              <w:rPr>
                <w:b/>
                <w:sz w:val="18"/>
                <w:szCs w:val="18"/>
              </w:rPr>
              <w:tab/>
              <w:t>Total</w:t>
            </w:r>
          </w:p>
        </w:tc>
        <w:tc>
          <w:tcPr>
            <w:tcW w:w="1100" w:type="dxa"/>
            <w:tcBorders>
              <w:top w:val="single" w:sz="2" w:space="0" w:color="auto"/>
              <w:bottom w:val="single" w:sz="12" w:space="0" w:color="auto"/>
            </w:tcBorders>
            <w:shd w:val="clear" w:color="auto" w:fill="auto"/>
          </w:tcPr>
          <w:p w:rsidR="00306C12" w:rsidRPr="008F7175" w:rsidRDefault="00306C12" w:rsidP="006C37B7">
            <w:pPr>
              <w:suppressAutoHyphens w:val="0"/>
              <w:spacing w:before="40" w:after="40" w:line="220" w:lineRule="exact"/>
              <w:ind w:right="113"/>
              <w:jc w:val="right"/>
              <w:rPr>
                <w:b/>
                <w:sz w:val="18"/>
                <w:szCs w:val="18"/>
              </w:rPr>
            </w:pPr>
          </w:p>
        </w:tc>
        <w:tc>
          <w:tcPr>
            <w:tcW w:w="1292" w:type="dxa"/>
            <w:tcBorders>
              <w:top w:val="single" w:sz="2" w:space="0" w:color="auto"/>
              <w:bottom w:val="single" w:sz="12" w:space="0" w:color="auto"/>
            </w:tcBorders>
            <w:shd w:val="clear" w:color="auto" w:fill="auto"/>
          </w:tcPr>
          <w:p w:rsidR="00306C12" w:rsidRPr="008F7175" w:rsidRDefault="00306C12" w:rsidP="006C37B7">
            <w:pPr>
              <w:suppressAutoHyphens w:val="0"/>
              <w:spacing w:before="40" w:after="40" w:line="220" w:lineRule="exact"/>
              <w:ind w:right="113"/>
              <w:jc w:val="right"/>
              <w:rPr>
                <w:b/>
                <w:sz w:val="18"/>
                <w:szCs w:val="18"/>
              </w:rPr>
            </w:pPr>
          </w:p>
        </w:tc>
        <w:tc>
          <w:tcPr>
            <w:tcW w:w="1311" w:type="dxa"/>
            <w:tcBorders>
              <w:top w:val="single" w:sz="2" w:space="0" w:color="auto"/>
              <w:bottom w:val="single" w:sz="12" w:space="0" w:color="auto"/>
            </w:tcBorders>
            <w:shd w:val="clear" w:color="auto" w:fill="auto"/>
          </w:tcPr>
          <w:p w:rsidR="00306C12" w:rsidRPr="008F7175" w:rsidRDefault="00A11354" w:rsidP="006C37B7">
            <w:pPr>
              <w:suppressAutoHyphens w:val="0"/>
              <w:spacing w:before="40" w:after="40" w:line="220" w:lineRule="exact"/>
              <w:ind w:right="113"/>
              <w:jc w:val="right"/>
              <w:rPr>
                <w:b/>
                <w:sz w:val="18"/>
                <w:szCs w:val="18"/>
              </w:rPr>
            </w:pPr>
            <w:r w:rsidRPr="008F7175">
              <w:rPr>
                <w:b/>
                <w:sz w:val="18"/>
                <w:szCs w:val="18"/>
              </w:rPr>
              <w:t>10</w:t>
            </w:r>
          </w:p>
        </w:tc>
        <w:tc>
          <w:tcPr>
            <w:tcW w:w="1291" w:type="dxa"/>
            <w:tcBorders>
              <w:top w:val="single" w:sz="2" w:space="0" w:color="auto"/>
              <w:bottom w:val="single" w:sz="12" w:space="0" w:color="auto"/>
            </w:tcBorders>
            <w:shd w:val="clear" w:color="auto" w:fill="auto"/>
          </w:tcPr>
          <w:p w:rsidR="00306C12" w:rsidRPr="008F7175" w:rsidRDefault="00306C12" w:rsidP="006C37B7">
            <w:pPr>
              <w:suppressAutoHyphens w:val="0"/>
              <w:spacing w:before="40" w:after="40" w:line="220" w:lineRule="exact"/>
              <w:ind w:right="113"/>
              <w:jc w:val="right"/>
              <w:rPr>
                <w:b/>
                <w:sz w:val="18"/>
                <w:szCs w:val="18"/>
              </w:rPr>
            </w:pPr>
            <w:r w:rsidRPr="008F7175">
              <w:rPr>
                <w:b/>
                <w:sz w:val="18"/>
                <w:szCs w:val="18"/>
              </w:rPr>
              <w:t>1</w:t>
            </w:r>
            <w:r w:rsidR="00A11354" w:rsidRPr="008F7175">
              <w:rPr>
                <w:b/>
                <w:sz w:val="18"/>
                <w:szCs w:val="18"/>
              </w:rPr>
              <w:t>0</w:t>
            </w:r>
          </w:p>
        </w:tc>
        <w:tc>
          <w:tcPr>
            <w:tcW w:w="1040" w:type="dxa"/>
            <w:tcBorders>
              <w:top w:val="single" w:sz="2" w:space="0" w:color="auto"/>
              <w:bottom w:val="single" w:sz="12" w:space="0" w:color="auto"/>
            </w:tcBorders>
            <w:shd w:val="clear" w:color="auto" w:fill="auto"/>
          </w:tcPr>
          <w:p w:rsidR="00306C12" w:rsidRPr="008F7175" w:rsidRDefault="00A11354" w:rsidP="006C37B7">
            <w:pPr>
              <w:suppressAutoHyphens w:val="0"/>
              <w:spacing w:before="40" w:after="40" w:line="220" w:lineRule="exact"/>
              <w:ind w:right="113"/>
              <w:jc w:val="right"/>
              <w:rPr>
                <w:b/>
                <w:sz w:val="18"/>
                <w:szCs w:val="18"/>
              </w:rPr>
            </w:pPr>
            <w:r w:rsidRPr="008F7175">
              <w:rPr>
                <w:b/>
                <w:sz w:val="18"/>
                <w:szCs w:val="18"/>
              </w:rPr>
              <w:t>20</w:t>
            </w:r>
          </w:p>
        </w:tc>
      </w:tr>
    </w:tbl>
    <w:p w:rsidR="00306C12" w:rsidRPr="00D3665F" w:rsidRDefault="00306C12" w:rsidP="000E7D08">
      <w:pPr>
        <w:pStyle w:val="SingleTxtG"/>
        <w:keepNext/>
        <w:keepLines/>
        <w:spacing w:before="120"/>
      </w:pPr>
      <w:r w:rsidRPr="00D3665F">
        <w:t>(b)</w:t>
      </w:r>
      <w:r w:rsidRPr="00D3665F">
        <w:tab/>
        <w:t>Tank vessels</w:t>
      </w:r>
    </w:p>
    <w:tbl>
      <w:tblPr>
        <w:tblW w:w="7370" w:type="dxa"/>
        <w:tblInd w:w="1134" w:type="dxa"/>
        <w:tblBorders>
          <w:top w:val="single" w:sz="4" w:space="0" w:color="auto"/>
          <w:bottom w:val="single" w:sz="12" w:space="0" w:color="auto"/>
        </w:tblBorders>
        <w:tblLayout w:type="fixed"/>
        <w:tblCellMar>
          <w:left w:w="0" w:type="dxa"/>
          <w:right w:w="0" w:type="dxa"/>
        </w:tblCellMar>
        <w:tblLook w:val="01E0" w:firstRow="1" w:lastRow="1" w:firstColumn="1" w:lastColumn="1" w:noHBand="0" w:noVBand="0"/>
      </w:tblPr>
      <w:tblGrid>
        <w:gridCol w:w="313"/>
        <w:gridCol w:w="2446"/>
        <w:gridCol w:w="836"/>
        <w:gridCol w:w="985"/>
        <w:gridCol w:w="1017"/>
        <w:gridCol w:w="976"/>
        <w:gridCol w:w="797"/>
      </w:tblGrid>
      <w:tr w:rsidR="00306C12" w:rsidRPr="00F64FF1" w:rsidTr="000E7D08">
        <w:trPr>
          <w:tblHeader/>
        </w:trPr>
        <w:tc>
          <w:tcPr>
            <w:tcW w:w="3612" w:type="dxa"/>
            <w:gridSpan w:val="2"/>
            <w:tcBorders>
              <w:top w:val="single" w:sz="4" w:space="0" w:color="auto"/>
              <w:bottom w:val="single" w:sz="2" w:space="0" w:color="auto"/>
            </w:tcBorders>
            <w:shd w:val="clear" w:color="auto" w:fill="auto"/>
            <w:vAlign w:val="bottom"/>
          </w:tcPr>
          <w:p w:rsidR="00306C12" w:rsidRPr="00F64FF1" w:rsidRDefault="00306C12" w:rsidP="006C37B7">
            <w:pPr>
              <w:keepNext/>
              <w:keepLines/>
              <w:suppressAutoHyphens w:val="0"/>
              <w:spacing w:before="80" w:after="80" w:line="200" w:lineRule="exact"/>
              <w:ind w:right="113"/>
              <w:rPr>
                <w:i/>
                <w:sz w:val="16"/>
              </w:rPr>
            </w:pPr>
            <w:r w:rsidRPr="00F64FF1">
              <w:rPr>
                <w:i/>
                <w:sz w:val="16"/>
              </w:rPr>
              <w:t>Examination objective</w:t>
            </w:r>
          </w:p>
        </w:tc>
        <w:tc>
          <w:tcPr>
            <w:tcW w:w="2379" w:type="dxa"/>
            <w:gridSpan w:val="2"/>
            <w:tcBorders>
              <w:top w:val="single" w:sz="4" w:space="0" w:color="auto"/>
              <w:bottom w:val="single" w:sz="2" w:space="0" w:color="auto"/>
            </w:tcBorders>
            <w:shd w:val="clear" w:color="auto" w:fill="auto"/>
            <w:vAlign w:val="bottom"/>
          </w:tcPr>
          <w:p w:rsidR="00306C12" w:rsidRPr="00F64FF1" w:rsidRDefault="00306C12" w:rsidP="006C37B7">
            <w:pPr>
              <w:keepNext/>
              <w:keepLines/>
              <w:suppressAutoHyphens w:val="0"/>
              <w:spacing w:before="80" w:after="80" w:line="200" w:lineRule="exact"/>
              <w:ind w:right="113"/>
              <w:jc w:val="right"/>
              <w:rPr>
                <w:i/>
                <w:sz w:val="16"/>
              </w:rPr>
            </w:pPr>
            <w:r w:rsidRPr="00F64FF1">
              <w:rPr>
                <w:i/>
                <w:sz w:val="16"/>
              </w:rPr>
              <w:t>Number of questions in the catalogue</w:t>
            </w:r>
          </w:p>
        </w:tc>
        <w:tc>
          <w:tcPr>
            <w:tcW w:w="1330" w:type="dxa"/>
            <w:tcBorders>
              <w:top w:val="single" w:sz="4" w:space="0" w:color="auto"/>
              <w:bottom w:val="single" w:sz="2" w:space="0" w:color="auto"/>
            </w:tcBorders>
            <w:shd w:val="clear" w:color="auto" w:fill="auto"/>
            <w:vAlign w:val="bottom"/>
          </w:tcPr>
          <w:p w:rsidR="00306C12" w:rsidRPr="00F64FF1" w:rsidRDefault="00306C12" w:rsidP="006C37B7">
            <w:pPr>
              <w:keepNext/>
              <w:keepLines/>
              <w:suppressAutoHyphens w:val="0"/>
              <w:spacing w:before="80" w:after="80" w:line="200" w:lineRule="exact"/>
              <w:ind w:right="113"/>
              <w:jc w:val="right"/>
              <w:rPr>
                <w:i/>
                <w:sz w:val="16"/>
              </w:rPr>
            </w:pPr>
            <w:r w:rsidRPr="00F64FF1">
              <w:rPr>
                <w:i/>
                <w:sz w:val="16"/>
              </w:rPr>
              <w:t>General</w:t>
            </w:r>
          </w:p>
        </w:tc>
        <w:tc>
          <w:tcPr>
            <w:tcW w:w="1276" w:type="dxa"/>
            <w:tcBorders>
              <w:top w:val="single" w:sz="4" w:space="0" w:color="auto"/>
              <w:bottom w:val="single" w:sz="2" w:space="0" w:color="auto"/>
            </w:tcBorders>
            <w:shd w:val="clear" w:color="auto" w:fill="auto"/>
            <w:vAlign w:val="bottom"/>
          </w:tcPr>
          <w:p w:rsidR="00306C12" w:rsidRPr="00F64FF1" w:rsidRDefault="00306C12" w:rsidP="006C37B7">
            <w:pPr>
              <w:keepNext/>
              <w:keepLines/>
              <w:suppressAutoHyphens w:val="0"/>
              <w:spacing w:before="80" w:after="80" w:line="200" w:lineRule="exact"/>
              <w:ind w:right="113"/>
              <w:jc w:val="right"/>
              <w:rPr>
                <w:i/>
                <w:sz w:val="16"/>
              </w:rPr>
            </w:pPr>
            <w:r w:rsidRPr="00F64FF1">
              <w:rPr>
                <w:i/>
                <w:sz w:val="16"/>
              </w:rPr>
              <w:t>Specific to tank vessels</w:t>
            </w:r>
          </w:p>
        </w:tc>
        <w:tc>
          <w:tcPr>
            <w:tcW w:w="1040" w:type="dxa"/>
            <w:tcBorders>
              <w:top w:val="single" w:sz="4" w:space="0" w:color="auto"/>
              <w:bottom w:val="single" w:sz="2" w:space="0" w:color="auto"/>
            </w:tcBorders>
            <w:shd w:val="clear" w:color="auto" w:fill="auto"/>
            <w:vAlign w:val="bottom"/>
          </w:tcPr>
          <w:p w:rsidR="00306C12" w:rsidRPr="00F64FF1" w:rsidRDefault="00306C12" w:rsidP="006C37B7">
            <w:pPr>
              <w:keepNext/>
              <w:keepLines/>
              <w:suppressAutoHyphens w:val="0"/>
              <w:spacing w:before="80" w:after="80" w:line="200" w:lineRule="exact"/>
              <w:ind w:right="113"/>
              <w:jc w:val="right"/>
              <w:rPr>
                <w:i/>
                <w:sz w:val="16"/>
              </w:rPr>
            </w:pPr>
            <w:r w:rsidRPr="00F64FF1">
              <w:rPr>
                <w:i/>
                <w:sz w:val="16"/>
              </w:rPr>
              <w:t>Total</w:t>
            </w:r>
          </w:p>
        </w:tc>
      </w:tr>
      <w:tr w:rsidR="00306C12" w:rsidRPr="00F64FF1" w:rsidTr="000E7D08">
        <w:trPr>
          <w:tblHeader/>
        </w:trPr>
        <w:tc>
          <w:tcPr>
            <w:tcW w:w="3612" w:type="dxa"/>
            <w:gridSpan w:val="2"/>
            <w:tcBorders>
              <w:top w:val="single" w:sz="2" w:space="0" w:color="auto"/>
              <w:bottom w:val="single" w:sz="12" w:space="0" w:color="auto"/>
            </w:tcBorders>
            <w:shd w:val="clear" w:color="auto" w:fill="auto"/>
          </w:tcPr>
          <w:p w:rsidR="00306C12" w:rsidRPr="00F64FF1" w:rsidRDefault="00306C12" w:rsidP="006C37B7">
            <w:pPr>
              <w:keepNext/>
              <w:keepLines/>
              <w:suppressAutoHyphens w:val="0"/>
              <w:spacing w:before="40" w:after="120" w:line="220" w:lineRule="exact"/>
              <w:ind w:right="113"/>
              <w:rPr>
                <w:i/>
                <w:sz w:val="16"/>
                <w:szCs w:val="16"/>
              </w:rPr>
            </w:pPr>
          </w:p>
        </w:tc>
        <w:tc>
          <w:tcPr>
            <w:tcW w:w="1092" w:type="dxa"/>
            <w:tcBorders>
              <w:top w:val="single" w:sz="2" w:space="0" w:color="auto"/>
              <w:bottom w:val="single" w:sz="12" w:space="0" w:color="auto"/>
            </w:tcBorders>
            <w:shd w:val="clear" w:color="auto" w:fill="auto"/>
          </w:tcPr>
          <w:p w:rsidR="00306C12" w:rsidRPr="00F64FF1" w:rsidRDefault="00306C12" w:rsidP="006C37B7">
            <w:pPr>
              <w:keepNext/>
              <w:keepLines/>
              <w:suppressAutoHyphens w:val="0"/>
              <w:spacing w:before="40" w:after="120" w:line="220" w:lineRule="exact"/>
              <w:ind w:right="113"/>
              <w:jc w:val="right"/>
              <w:rPr>
                <w:i/>
                <w:sz w:val="16"/>
                <w:szCs w:val="16"/>
              </w:rPr>
            </w:pPr>
            <w:r w:rsidRPr="00F64FF1">
              <w:rPr>
                <w:i/>
                <w:sz w:val="16"/>
                <w:szCs w:val="16"/>
              </w:rPr>
              <w:t>General</w:t>
            </w:r>
          </w:p>
        </w:tc>
        <w:tc>
          <w:tcPr>
            <w:tcW w:w="1287" w:type="dxa"/>
            <w:tcBorders>
              <w:top w:val="single" w:sz="2" w:space="0" w:color="auto"/>
              <w:bottom w:val="single" w:sz="12" w:space="0" w:color="auto"/>
            </w:tcBorders>
            <w:shd w:val="clear" w:color="auto" w:fill="auto"/>
          </w:tcPr>
          <w:p w:rsidR="00306C12" w:rsidRPr="00F64FF1" w:rsidRDefault="00306C12" w:rsidP="006C37B7">
            <w:pPr>
              <w:keepNext/>
              <w:keepLines/>
              <w:suppressAutoHyphens w:val="0"/>
              <w:spacing w:before="40" w:after="120" w:line="220" w:lineRule="exact"/>
              <w:ind w:right="113"/>
              <w:jc w:val="right"/>
              <w:rPr>
                <w:i/>
                <w:sz w:val="16"/>
                <w:szCs w:val="16"/>
              </w:rPr>
            </w:pPr>
            <w:r w:rsidRPr="00F64FF1">
              <w:rPr>
                <w:i/>
                <w:sz w:val="16"/>
                <w:szCs w:val="16"/>
              </w:rPr>
              <w:t>Specific to tank vessels</w:t>
            </w:r>
          </w:p>
        </w:tc>
        <w:tc>
          <w:tcPr>
            <w:tcW w:w="1330" w:type="dxa"/>
            <w:tcBorders>
              <w:top w:val="single" w:sz="2" w:space="0" w:color="auto"/>
              <w:bottom w:val="single" w:sz="12" w:space="0" w:color="auto"/>
            </w:tcBorders>
            <w:shd w:val="clear" w:color="auto" w:fill="auto"/>
          </w:tcPr>
          <w:p w:rsidR="00306C12" w:rsidRPr="00F64FF1" w:rsidRDefault="00306C12" w:rsidP="006C37B7">
            <w:pPr>
              <w:keepNext/>
              <w:keepLines/>
              <w:suppressAutoHyphens w:val="0"/>
              <w:spacing w:before="40" w:after="120" w:line="220" w:lineRule="exact"/>
              <w:ind w:right="113"/>
              <w:jc w:val="right"/>
              <w:rPr>
                <w:i/>
                <w:sz w:val="16"/>
                <w:szCs w:val="16"/>
              </w:rPr>
            </w:pPr>
            <w:r w:rsidRPr="00F64FF1">
              <w:rPr>
                <w:i/>
                <w:sz w:val="16"/>
                <w:szCs w:val="16"/>
              </w:rPr>
              <w:t>Number of questions to be selected</w:t>
            </w:r>
          </w:p>
        </w:tc>
        <w:tc>
          <w:tcPr>
            <w:tcW w:w="1276" w:type="dxa"/>
            <w:tcBorders>
              <w:top w:val="single" w:sz="2" w:space="0" w:color="auto"/>
              <w:bottom w:val="single" w:sz="12" w:space="0" w:color="auto"/>
            </w:tcBorders>
            <w:shd w:val="clear" w:color="auto" w:fill="auto"/>
          </w:tcPr>
          <w:p w:rsidR="00306C12" w:rsidRPr="00F64FF1" w:rsidRDefault="00306C12" w:rsidP="006C37B7">
            <w:pPr>
              <w:keepNext/>
              <w:keepLines/>
              <w:suppressAutoHyphens w:val="0"/>
              <w:spacing w:before="40" w:after="120" w:line="220" w:lineRule="exact"/>
              <w:ind w:right="113"/>
              <w:jc w:val="right"/>
              <w:rPr>
                <w:i/>
                <w:sz w:val="16"/>
                <w:szCs w:val="16"/>
              </w:rPr>
            </w:pPr>
            <w:r w:rsidRPr="00F64FF1">
              <w:rPr>
                <w:i/>
                <w:sz w:val="16"/>
                <w:szCs w:val="16"/>
              </w:rPr>
              <w:t>Number of questions to be selected</w:t>
            </w:r>
          </w:p>
        </w:tc>
        <w:tc>
          <w:tcPr>
            <w:tcW w:w="1040" w:type="dxa"/>
            <w:tcBorders>
              <w:top w:val="single" w:sz="2" w:space="0" w:color="auto"/>
              <w:bottom w:val="single" w:sz="12" w:space="0" w:color="auto"/>
            </w:tcBorders>
            <w:shd w:val="clear" w:color="auto" w:fill="auto"/>
          </w:tcPr>
          <w:p w:rsidR="00306C12" w:rsidRPr="00F64FF1" w:rsidRDefault="00306C12" w:rsidP="006C37B7">
            <w:pPr>
              <w:keepNext/>
              <w:keepLines/>
              <w:suppressAutoHyphens w:val="0"/>
              <w:spacing w:before="40" w:after="120" w:line="220" w:lineRule="exact"/>
              <w:ind w:right="113"/>
              <w:jc w:val="right"/>
              <w:rPr>
                <w:i/>
                <w:sz w:val="16"/>
                <w:szCs w:val="16"/>
              </w:rPr>
            </w:pPr>
            <w:r w:rsidRPr="00F64FF1">
              <w:rPr>
                <w:i/>
                <w:sz w:val="16"/>
                <w:szCs w:val="16"/>
              </w:rPr>
              <w:t>Number of questions to be selected</w:t>
            </w:r>
          </w:p>
        </w:tc>
      </w:tr>
      <w:tr w:rsidR="00306C12" w:rsidRPr="00F64FF1" w:rsidTr="000E7D08">
        <w:tc>
          <w:tcPr>
            <w:tcW w:w="405" w:type="dxa"/>
            <w:tcBorders>
              <w:top w:val="single" w:sz="12" w:space="0" w:color="auto"/>
            </w:tcBorders>
            <w:shd w:val="clear" w:color="auto" w:fill="auto"/>
          </w:tcPr>
          <w:p w:rsidR="00306C12" w:rsidRPr="00F64FF1" w:rsidRDefault="00306C12" w:rsidP="006C37B7">
            <w:pPr>
              <w:suppressAutoHyphens w:val="0"/>
              <w:spacing w:before="40" w:after="40" w:line="220" w:lineRule="exact"/>
              <w:ind w:right="113"/>
              <w:rPr>
                <w:sz w:val="18"/>
                <w:szCs w:val="18"/>
              </w:rPr>
            </w:pPr>
            <w:r w:rsidRPr="00F64FF1">
              <w:rPr>
                <w:sz w:val="18"/>
                <w:szCs w:val="18"/>
              </w:rPr>
              <w:t>1</w:t>
            </w:r>
          </w:p>
        </w:tc>
        <w:tc>
          <w:tcPr>
            <w:tcW w:w="3207" w:type="dxa"/>
            <w:tcBorders>
              <w:top w:val="single" w:sz="12" w:space="0" w:color="auto"/>
            </w:tcBorders>
            <w:shd w:val="clear" w:color="auto" w:fill="auto"/>
          </w:tcPr>
          <w:p w:rsidR="00306C12" w:rsidRPr="00F64FF1" w:rsidRDefault="00306C12" w:rsidP="006C37B7">
            <w:pPr>
              <w:suppressAutoHyphens w:val="0"/>
              <w:spacing w:before="40" w:after="40" w:line="220" w:lineRule="exact"/>
              <w:ind w:right="113"/>
              <w:rPr>
                <w:sz w:val="18"/>
                <w:szCs w:val="18"/>
              </w:rPr>
            </w:pPr>
            <w:r w:rsidRPr="00F64FF1">
              <w:rPr>
                <w:sz w:val="18"/>
                <w:szCs w:val="18"/>
              </w:rPr>
              <w:t>General</w:t>
            </w:r>
          </w:p>
        </w:tc>
        <w:tc>
          <w:tcPr>
            <w:tcW w:w="1092" w:type="dxa"/>
            <w:tcBorders>
              <w:top w:val="single" w:sz="12" w:space="0" w:color="auto"/>
            </w:tcBorders>
            <w:shd w:val="clear" w:color="auto" w:fill="auto"/>
          </w:tcPr>
          <w:p w:rsidR="00306C12" w:rsidRPr="00F64FF1" w:rsidRDefault="00306C12" w:rsidP="006C37B7">
            <w:pPr>
              <w:suppressAutoHyphens w:val="0"/>
              <w:spacing w:before="40" w:after="40" w:line="220" w:lineRule="exact"/>
              <w:ind w:right="113"/>
              <w:jc w:val="right"/>
              <w:rPr>
                <w:sz w:val="18"/>
                <w:szCs w:val="18"/>
              </w:rPr>
            </w:pPr>
            <w:r w:rsidRPr="00F64FF1">
              <w:rPr>
                <w:sz w:val="18"/>
                <w:szCs w:val="18"/>
              </w:rPr>
              <w:t>14</w:t>
            </w:r>
          </w:p>
        </w:tc>
        <w:tc>
          <w:tcPr>
            <w:tcW w:w="1287" w:type="dxa"/>
            <w:tcBorders>
              <w:top w:val="single" w:sz="12" w:space="0" w:color="auto"/>
            </w:tcBorders>
            <w:shd w:val="clear" w:color="auto" w:fill="auto"/>
          </w:tcPr>
          <w:p w:rsidR="00306C12" w:rsidRPr="00F64FF1" w:rsidRDefault="00306C12" w:rsidP="006C37B7">
            <w:pPr>
              <w:suppressAutoHyphens w:val="0"/>
              <w:spacing w:before="40" w:after="40" w:line="220" w:lineRule="exact"/>
              <w:ind w:right="113"/>
              <w:jc w:val="right"/>
              <w:rPr>
                <w:sz w:val="18"/>
                <w:szCs w:val="18"/>
              </w:rPr>
            </w:pPr>
            <w:r w:rsidRPr="00F64FF1">
              <w:rPr>
                <w:sz w:val="18"/>
                <w:szCs w:val="18"/>
              </w:rPr>
              <w:t>--</w:t>
            </w:r>
          </w:p>
        </w:tc>
        <w:tc>
          <w:tcPr>
            <w:tcW w:w="1330" w:type="dxa"/>
            <w:tcBorders>
              <w:top w:val="single" w:sz="12" w:space="0" w:color="auto"/>
            </w:tcBorders>
            <w:shd w:val="clear" w:color="auto" w:fill="auto"/>
          </w:tcPr>
          <w:p w:rsidR="00306C12" w:rsidRPr="00F64FF1" w:rsidRDefault="00306C12" w:rsidP="006C37B7">
            <w:pPr>
              <w:suppressAutoHyphens w:val="0"/>
              <w:spacing w:before="40" w:after="40" w:line="220" w:lineRule="exact"/>
              <w:ind w:right="113"/>
              <w:jc w:val="right"/>
              <w:rPr>
                <w:sz w:val="18"/>
                <w:szCs w:val="18"/>
              </w:rPr>
            </w:pPr>
            <w:r w:rsidRPr="00F64FF1">
              <w:rPr>
                <w:sz w:val="18"/>
                <w:szCs w:val="18"/>
              </w:rPr>
              <w:t>1</w:t>
            </w:r>
          </w:p>
        </w:tc>
        <w:tc>
          <w:tcPr>
            <w:tcW w:w="1276" w:type="dxa"/>
            <w:tcBorders>
              <w:top w:val="single" w:sz="12" w:space="0" w:color="auto"/>
            </w:tcBorders>
            <w:shd w:val="clear" w:color="auto" w:fill="auto"/>
          </w:tcPr>
          <w:p w:rsidR="00306C12" w:rsidRPr="00F64FF1" w:rsidRDefault="00306C12" w:rsidP="006C37B7">
            <w:pPr>
              <w:suppressAutoHyphens w:val="0"/>
              <w:spacing w:before="40" w:after="40" w:line="220" w:lineRule="exact"/>
              <w:ind w:right="113"/>
              <w:jc w:val="right"/>
              <w:rPr>
                <w:sz w:val="18"/>
                <w:szCs w:val="18"/>
              </w:rPr>
            </w:pPr>
            <w:r w:rsidRPr="00F64FF1">
              <w:rPr>
                <w:sz w:val="18"/>
                <w:szCs w:val="18"/>
              </w:rPr>
              <w:t>-</w:t>
            </w:r>
          </w:p>
        </w:tc>
        <w:tc>
          <w:tcPr>
            <w:tcW w:w="1040" w:type="dxa"/>
            <w:tcBorders>
              <w:top w:val="single" w:sz="12" w:space="0" w:color="auto"/>
            </w:tcBorders>
            <w:shd w:val="clear" w:color="auto" w:fill="auto"/>
          </w:tcPr>
          <w:p w:rsidR="00306C12" w:rsidRPr="00F64FF1" w:rsidRDefault="00306C12" w:rsidP="006C37B7">
            <w:pPr>
              <w:suppressAutoHyphens w:val="0"/>
              <w:spacing w:before="40" w:after="40" w:line="220" w:lineRule="exact"/>
              <w:ind w:right="113"/>
              <w:jc w:val="right"/>
              <w:rPr>
                <w:sz w:val="18"/>
                <w:szCs w:val="18"/>
              </w:rPr>
            </w:pPr>
            <w:r w:rsidRPr="00F64FF1">
              <w:rPr>
                <w:sz w:val="18"/>
                <w:szCs w:val="18"/>
              </w:rPr>
              <w:t>1</w:t>
            </w:r>
          </w:p>
        </w:tc>
      </w:tr>
      <w:tr w:rsidR="00306C12" w:rsidRPr="00F64FF1" w:rsidTr="00F64FF1">
        <w:tc>
          <w:tcPr>
            <w:tcW w:w="405" w:type="dxa"/>
            <w:shd w:val="clear" w:color="auto" w:fill="auto"/>
          </w:tcPr>
          <w:p w:rsidR="00306C12" w:rsidRPr="00F64FF1" w:rsidRDefault="00306C12" w:rsidP="006C37B7">
            <w:pPr>
              <w:suppressAutoHyphens w:val="0"/>
              <w:spacing w:before="40" w:after="40" w:line="220" w:lineRule="exact"/>
              <w:ind w:right="113"/>
              <w:rPr>
                <w:sz w:val="18"/>
                <w:szCs w:val="18"/>
              </w:rPr>
            </w:pPr>
            <w:r w:rsidRPr="00F64FF1">
              <w:rPr>
                <w:sz w:val="18"/>
                <w:szCs w:val="18"/>
              </w:rPr>
              <w:t>2</w:t>
            </w:r>
          </w:p>
        </w:tc>
        <w:tc>
          <w:tcPr>
            <w:tcW w:w="3207" w:type="dxa"/>
            <w:shd w:val="clear" w:color="auto" w:fill="auto"/>
          </w:tcPr>
          <w:p w:rsidR="00306C12" w:rsidRPr="00F64FF1" w:rsidRDefault="00306C12" w:rsidP="006C37B7">
            <w:pPr>
              <w:suppressAutoHyphens w:val="0"/>
              <w:spacing w:before="40" w:after="40" w:line="220" w:lineRule="exact"/>
              <w:ind w:right="113"/>
              <w:rPr>
                <w:sz w:val="18"/>
                <w:szCs w:val="18"/>
              </w:rPr>
            </w:pPr>
            <w:r w:rsidRPr="00F64FF1">
              <w:rPr>
                <w:sz w:val="18"/>
                <w:szCs w:val="18"/>
              </w:rPr>
              <w:t>Construction and equipment</w:t>
            </w:r>
          </w:p>
        </w:tc>
        <w:tc>
          <w:tcPr>
            <w:tcW w:w="1092" w:type="dxa"/>
            <w:shd w:val="clear" w:color="auto" w:fill="auto"/>
          </w:tcPr>
          <w:p w:rsidR="00306C12" w:rsidRPr="00F64FF1" w:rsidRDefault="00306C12" w:rsidP="006C37B7">
            <w:pPr>
              <w:suppressAutoHyphens w:val="0"/>
              <w:spacing w:before="40" w:after="40" w:line="220" w:lineRule="exact"/>
              <w:ind w:right="113"/>
              <w:jc w:val="right"/>
              <w:rPr>
                <w:sz w:val="18"/>
                <w:szCs w:val="18"/>
              </w:rPr>
            </w:pPr>
            <w:r w:rsidRPr="00F64FF1">
              <w:rPr>
                <w:sz w:val="18"/>
                <w:szCs w:val="18"/>
              </w:rPr>
              <w:t>21</w:t>
            </w:r>
          </w:p>
        </w:tc>
        <w:tc>
          <w:tcPr>
            <w:tcW w:w="1287" w:type="dxa"/>
            <w:shd w:val="clear" w:color="auto" w:fill="auto"/>
          </w:tcPr>
          <w:p w:rsidR="00306C12" w:rsidRPr="00F64FF1" w:rsidRDefault="00DF67B1" w:rsidP="006C37B7">
            <w:pPr>
              <w:suppressAutoHyphens w:val="0"/>
              <w:spacing w:before="40" w:after="40" w:line="220" w:lineRule="exact"/>
              <w:ind w:right="113"/>
              <w:jc w:val="right"/>
              <w:rPr>
                <w:sz w:val="18"/>
                <w:szCs w:val="18"/>
              </w:rPr>
            </w:pPr>
            <w:r>
              <w:rPr>
                <w:sz w:val="18"/>
                <w:szCs w:val="18"/>
              </w:rPr>
              <w:t>49</w:t>
            </w:r>
          </w:p>
        </w:tc>
        <w:tc>
          <w:tcPr>
            <w:tcW w:w="1330" w:type="dxa"/>
            <w:shd w:val="clear" w:color="auto" w:fill="auto"/>
          </w:tcPr>
          <w:p w:rsidR="00306C12" w:rsidRPr="00F64FF1" w:rsidRDefault="00A11354" w:rsidP="006C37B7">
            <w:pPr>
              <w:suppressAutoHyphens w:val="0"/>
              <w:spacing w:before="40" w:after="40" w:line="220" w:lineRule="exact"/>
              <w:ind w:right="113"/>
              <w:jc w:val="right"/>
              <w:rPr>
                <w:sz w:val="18"/>
                <w:szCs w:val="18"/>
              </w:rPr>
            </w:pPr>
            <w:r w:rsidRPr="00F64FF1">
              <w:rPr>
                <w:sz w:val="18"/>
                <w:szCs w:val="18"/>
              </w:rPr>
              <w:t>1</w:t>
            </w:r>
          </w:p>
        </w:tc>
        <w:tc>
          <w:tcPr>
            <w:tcW w:w="1276" w:type="dxa"/>
            <w:shd w:val="clear" w:color="auto" w:fill="auto"/>
          </w:tcPr>
          <w:p w:rsidR="00306C12" w:rsidRPr="00F64FF1" w:rsidRDefault="00A11354" w:rsidP="006C37B7">
            <w:pPr>
              <w:suppressAutoHyphens w:val="0"/>
              <w:spacing w:before="40" w:after="40" w:line="220" w:lineRule="exact"/>
              <w:ind w:right="113"/>
              <w:jc w:val="right"/>
              <w:rPr>
                <w:sz w:val="18"/>
                <w:szCs w:val="18"/>
              </w:rPr>
            </w:pPr>
            <w:r w:rsidRPr="00F64FF1">
              <w:rPr>
                <w:sz w:val="18"/>
                <w:szCs w:val="18"/>
              </w:rPr>
              <w:t>1</w:t>
            </w:r>
          </w:p>
        </w:tc>
        <w:tc>
          <w:tcPr>
            <w:tcW w:w="1040" w:type="dxa"/>
            <w:shd w:val="clear" w:color="auto" w:fill="auto"/>
          </w:tcPr>
          <w:p w:rsidR="00306C12" w:rsidRPr="00F64FF1" w:rsidRDefault="00A11354" w:rsidP="006C37B7">
            <w:pPr>
              <w:suppressAutoHyphens w:val="0"/>
              <w:spacing w:before="40" w:after="40" w:line="220" w:lineRule="exact"/>
              <w:ind w:right="113"/>
              <w:jc w:val="right"/>
              <w:rPr>
                <w:sz w:val="18"/>
                <w:szCs w:val="18"/>
              </w:rPr>
            </w:pPr>
            <w:r w:rsidRPr="00F64FF1">
              <w:rPr>
                <w:sz w:val="18"/>
                <w:szCs w:val="18"/>
              </w:rPr>
              <w:t>2</w:t>
            </w:r>
          </w:p>
        </w:tc>
      </w:tr>
      <w:tr w:rsidR="00306C12" w:rsidRPr="00F64FF1" w:rsidTr="00F64FF1">
        <w:tc>
          <w:tcPr>
            <w:tcW w:w="405" w:type="dxa"/>
            <w:shd w:val="clear" w:color="auto" w:fill="auto"/>
          </w:tcPr>
          <w:p w:rsidR="00306C12" w:rsidRPr="00F64FF1" w:rsidRDefault="00306C12" w:rsidP="006C37B7">
            <w:pPr>
              <w:suppressAutoHyphens w:val="0"/>
              <w:spacing w:before="40" w:after="40" w:line="220" w:lineRule="exact"/>
              <w:ind w:right="113"/>
              <w:rPr>
                <w:sz w:val="18"/>
                <w:szCs w:val="18"/>
              </w:rPr>
            </w:pPr>
            <w:r w:rsidRPr="00F64FF1">
              <w:rPr>
                <w:sz w:val="18"/>
                <w:szCs w:val="18"/>
              </w:rPr>
              <w:t>3</w:t>
            </w:r>
          </w:p>
        </w:tc>
        <w:tc>
          <w:tcPr>
            <w:tcW w:w="3207" w:type="dxa"/>
            <w:shd w:val="clear" w:color="auto" w:fill="auto"/>
          </w:tcPr>
          <w:p w:rsidR="00306C12" w:rsidRPr="00F64FF1" w:rsidRDefault="00306C12" w:rsidP="006C37B7">
            <w:pPr>
              <w:suppressAutoHyphens w:val="0"/>
              <w:spacing w:before="40" w:after="40" w:line="220" w:lineRule="exact"/>
              <w:ind w:right="113"/>
              <w:rPr>
                <w:sz w:val="18"/>
                <w:szCs w:val="18"/>
              </w:rPr>
            </w:pPr>
            <w:r w:rsidRPr="00F64FF1">
              <w:rPr>
                <w:sz w:val="18"/>
                <w:szCs w:val="18"/>
              </w:rPr>
              <w:t>Treatment of holds and adjacent spaces</w:t>
            </w:r>
          </w:p>
        </w:tc>
        <w:tc>
          <w:tcPr>
            <w:tcW w:w="1092" w:type="dxa"/>
            <w:shd w:val="clear" w:color="auto" w:fill="auto"/>
          </w:tcPr>
          <w:p w:rsidR="00306C12" w:rsidRPr="00F64FF1" w:rsidRDefault="00306C12" w:rsidP="006C37B7">
            <w:pPr>
              <w:suppressAutoHyphens w:val="0"/>
              <w:spacing w:before="40" w:after="40" w:line="220" w:lineRule="exact"/>
              <w:ind w:right="113"/>
              <w:jc w:val="right"/>
              <w:rPr>
                <w:sz w:val="18"/>
                <w:szCs w:val="18"/>
              </w:rPr>
            </w:pPr>
            <w:r w:rsidRPr="00F64FF1">
              <w:rPr>
                <w:sz w:val="18"/>
                <w:szCs w:val="18"/>
              </w:rPr>
              <w:t>--</w:t>
            </w:r>
          </w:p>
        </w:tc>
        <w:tc>
          <w:tcPr>
            <w:tcW w:w="1287" w:type="dxa"/>
            <w:shd w:val="clear" w:color="auto" w:fill="auto"/>
          </w:tcPr>
          <w:p w:rsidR="00306C12" w:rsidRPr="00F64FF1" w:rsidRDefault="00306C12" w:rsidP="006C37B7">
            <w:pPr>
              <w:suppressAutoHyphens w:val="0"/>
              <w:spacing w:before="40" w:after="40" w:line="220" w:lineRule="exact"/>
              <w:ind w:right="113"/>
              <w:jc w:val="right"/>
              <w:rPr>
                <w:sz w:val="18"/>
                <w:szCs w:val="18"/>
              </w:rPr>
            </w:pPr>
            <w:r w:rsidRPr="00F64FF1">
              <w:rPr>
                <w:sz w:val="18"/>
                <w:szCs w:val="18"/>
              </w:rPr>
              <w:t>33</w:t>
            </w:r>
          </w:p>
        </w:tc>
        <w:tc>
          <w:tcPr>
            <w:tcW w:w="1330" w:type="dxa"/>
            <w:shd w:val="clear" w:color="auto" w:fill="auto"/>
          </w:tcPr>
          <w:p w:rsidR="00306C12" w:rsidRPr="00F64FF1" w:rsidRDefault="00306C12" w:rsidP="006C37B7">
            <w:pPr>
              <w:suppressAutoHyphens w:val="0"/>
              <w:spacing w:before="40" w:after="40" w:line="220" w:lineRule="exact"/>
              <w:ind w:right="113"/>
              <w:jc w:val="right"/>
              <w:rPr>
                <w:sz w:val="18"/>
                <w:szCs w:val="18"/>
              </w:rPr>
            </w:pPr>
            <w:r w:rsidRPr="00F64FF1">
              <w:rPr>
                <w:sz w:val="18"/>
                <w:szCs w:val="18"/>
              </w:rPr>
              <w:t>-</w:t>
            </w:r>
          </w:p>
        </w:tc>
        <w:tc>
          <w:tcPr>
            <w:tcW w:w="1276" w:type="dxa"/>
            <w:shd w:val="clear" w:color="auto" w:fill="auto"/>
          </w:tcPr>
          <w:p w:rsidR="00306C12" w:rsidRPr="00F64FF1" w:rsidRDefault="00A11354" w:rsidP="006C37B7">
            <w:pPr>
              <w:suppressAutoHyphens w:val="0"/>
              <w:spacing w:before="40" w:after="40" w:line="220" w:lineRule="exact"/>
              <w:ind w:right="113"/>
              <w:jc w:val="right"/>
              <w:rPr>
                <w:sz w:val="18"/>
                <w:szCs w:val="18"/>
              </w:rPr>
            </w:pPr>
            <w:r w:rsidRPr="00F64FF1">
              <w:rPr>
                <w:sz w:val="18"/>
                <w:szCs w:val="18"/>
              </w:rPr>
              <w:t>2</w:t>
            </w:r>
          </w:p>
        </w:tc>
        <w:tc>
          <w:tcPr>
            <w:tcW w:w="1040" w:type="dxa"/>
            <w:shd w:val="clear" w:color="auto" w:fill="auto"/>
          </w:tcPr>
          <w:p w:rsidR="00306C12" w:rsidRPr="00F64FF1" w:rsidRDefault="00A11354" w:rsidP="006C37B7">
            <w:pPr>
              <w:suppressAutoHyphens w:val="0"/>
              <w:spacing w:before="40" w:after="40" w:line="220" w:lineRule="exact"/>
              <w:ind w:right="113"/>
              <w:jc w:val="right"/>
              <w:rPr>
                <w:sz w:val="18"/>
                <w:szCs w:val="18"/>
              </w:rPr>
            </w:pPr>
            <w:r w:rsidRPr="00F64FF1">
              <w:rPr>
                <w:sz w:val="18"/>
                <w:szCs w:val="18"/>
              </w:rPr>
              <w:t>2</w:t>
            </w:r>
          </w:p>
        </w:tc>
      </w:tr>
      <w:tr w:rsidR="00306C12" w:rsidRPr="00F64FF1" w:rsidTr="00F64FF1">
        <w:tc>
          <w:tcPr>
            <w:tcW w:w="405" w:type="dxa"/>
            <w:shd w:val="clear" w:color="auto" w:fill="auto"/>
          </w:tcPr>
          <w:p w:rsidR="00306C12" w:rsidRPr="00F64FF1" w:rsidRDefault="00306C12" w:rsidP="006C37B7">
            <w:pPr>
              <w:suppressAutoHyphens w:val="0"/>
              <w:spacing w:before="40" w:after="40" w:line="220" w:lineRule="exact"/>
              <w:ind w:right="113"/>
              <w:rPr>
                <w:sz w:val="18"/>
                <w:szCs w:val="18"/>
              </w:rPr>
            </w:pPr>
            <w:r w:rsidRPr="00F64FF1">
              <w:rPr>
                <w:sz w:val="18"/>
                <w:szCs w:val="18"/>
              </w:rPr>
              <w:t>4</w:t>
            </w:r>
          </w:p>
        </w:tc>
        <w:tc>
          <w:tcPr>
            <w:tcW w:w="3207" w:type="dxa"/>
            <w:shd w:val="clear" w:color="auto" w:fill="auto"/>
          </w:tcPr>
          <w:p w:rsidR="00306C12" w:rsidRPr="00F64FF1" w:rsidRDefault="00306C12" w:rsidP="006C37B7">
            <w:pPr>
              <w:suppressAutoHyphens w:val="0"/>
              <w:spacing w:before="40" w:after="40" w:line="220" w:lineRule="exact"/>
              <w:ind w:right="113"/>
              <w:rPr>
                <w:sz w:val="18"/>
                <w:szCs w:val="18"/>
              </w:rPr>
            </w:pPr>
            <w:r w:rsidRPr="00F64FF1">
              <w:rPr>
                <w:sz w:val="18"/>
                <w:szCs w:val="18"/>
              </w:rPr>
              <w:t>Measurement techniques</w:t>
            </w:r>
          </w:p>
        </w:tc>
        <w:tc>
          <w:tcPr>
            <w:tcW w:w="1092" w:type="dxa"/>
            <w:shd w:val="clear" w:color="auto" w:fill="auto"/>
          </w:tcPr>
          <w:p w:rsidR="00306C12" w:rsidRPr="00F64FF1" w:rsidRDefault="00306C12" w:rsidP="006C37B7">
            <w:pPr>
              <w:suppressAutoHyphens w:val="0"/>
              <w:spacing w:before="40" w:after="40" w:line="220" w:lineRule="exact"/>
              <w:ind w:right="113"/>
              <w:jc w:val="right"/>
              <w:rPr>
                <w:sz w:val="18"/>
                <w:szCs w:val="18"/>
              </w:rPr>
            </w:pPr>
            <w:r w:rsidRPr="00F64FF1">
              <w:rPr>
                <w:sz w:val="18"/>
                <w:szCs w:val="18"/>
              </w:rPr>
              <w:t>21</w:t>
            </w:r>
          </w:p>
        </w:tc>
        <w:tc>
          <w:tcPr>
            <w:tcW w:w="1287" w:type="dxa"/>
            <w:shd w:val="clear" w:color="auto" w:fill="auto"/>
          </w:tcPr>
          <w:p w:rsidR="00306C12" w:rsidRPr="00F64FF1" w:rsidRDefault="00306C12" w:rsidP="006C37B7">
            <w:pPr>
              <w:suppressAutoHyphens w:val="0"/>
              <w:spacing w:before="40" w:after="40" w:line="220" w:lineRule="exact"/>
              <w:ind w:right="113"/>
              <w:jc w:val="right"/>
              <w:rPr>
                <w:sz w:val="18"/>
                <w:szCs w:val="18"/>
              </w:rPr>
            </w:pPr>
            <w:r w:rsidRPr="00F64FF1">
              <w:rPr>
                <w:sz w:val="18"/>
                <w:szCs w:val="18"/>
              </w:rPr>
              <w:t>13</w:t>
            </w:r>
          </w:p>
        </w:tc>
        <w:tc>
          <w:tcPr>
            <w:tcW w:w="1330" w:type="dxa"/>
            <w:shd w:val="clear" w:color="auto" w:fill="auto"/>
          </w:tcPr>
          <w:p w:rsidR="00306C12" w:rsidRPr="00F64FF1" w:rsidRDefault="00A11354" w:rsidP="006C37B7">
            <w:pPr>
              <w:suppressAutoHyphens w:val="0"/>
              <w:spacing w:before="40" w:after="40" w:line="220" w:lineRule="exact"/>
              <w:ind w:right="113"/>
              <w:jc w:val="right"/>
              <w:rPr>
                <w:sz w:val="18"/>
                <w:szCs w:val="18"/>
              </w:rPr>
            </w:pPr>
            <w:r w:rsidRPr="00F64FF1">
              <w:rPr>
                <w:sz w:val="18"/>
                <w:szCs w:val="18"/>
              </w:rPr>
              <w:t>1</w:t>
            </w:r>
          </w:p>
        </w:tc>
        <w:tc>
          <w:tcPr>
            <w:tcW w:w="1276" w:type="dxa"/>
            <w:shd w:val="clear" w:color="auto" w:fill="auto"/>
          </w:tcPr>
          <w:p w:rsidR="00306C12" w:rsidRPr="00F64FF1" w:rsidRDefault="00306C12" w:rsidP="006C37B7">
            <w:pPr>
              <w:suppressAutoHyphens w:val="0"/>
              <w:spacing w:before="40" w:after="40" w:line="220" w:lineRule="exact"/>
              <w:ind w:right="113"/>
              <w:jc w:val="right"/>
              <w:rPr>
                <w:sz w:val="18"/>
                <w:szCs w:val="18"/>
              </w:rPr>
            </w:pPr>
            <w:r w:rsidRPr="00F64FF1">
              <w:rPr>
                <w:sz w:val="18"/>
                <w:szCs w:val="18"/>
              </w:rPr>
              <w:t>1</w:t>
            </w:r>
          </w:p>
        </w:tc>
        <w:tc>
          <w:tcPr>
            <w:tcW w:w="1040" w:type="dxa"/>
            <w:shd w:val="clear" w:color="auto" w:fill="auto"/>
          </w:tcPr>
          <w:p w:rsidR="00306C12" w:rsidRPr="00F64FF1" w:rsidRDefault="00A11354" w:rsidP="006C37B7">
            <w:pPr>
              <w:suppressAutoHyphens w:val="0"/>
              <w:spacing w:before="40" w:after="40" w:line="220" w:lineRule="exact"/>
              <w:ind w:right="113"/>
              <w:jc w:val="right"/>
              <w:rPr>
                <w:sz w:val="18"/>
                <w:szCs w:val="18"/>
              </w:rPr>
            </w:pPr>
            <w:r w:rsidRPr="00F64FF1">
              <w:rPr>
                <w:sz w:val="18"/>
                <w:szCs w:val="18"/>
              </w:rPr>
              <w:t>2</w:t>
            </w:r>
          </w:p>
        </w:tc>
      </w:tr>
      <w:tr w:rsidR="00306C12" w:rsidRPr="00F64FF1" w:rsidTr="00F64FF1">
        <w:tc>
          <w:tcPr>
            <w:tcW w:w="405" w:type="dxa"/>
            <w:shd w:val="clear" w:color="auto" w:fill="auto"/>
          </w:tcPr>
          <w:p w:rsidR="00306C12" w:rsidRPr="00F64FF1" w:rsidRDefault="00306C12" w:rsidP="006C37B7">
            <w:pPr>
              <w:suppressAutoHyphens w:val="0"/>
              <w:spacing w:before="40" w:after="40" w:line="220" w:lineRule="exact"/>
              <w:ind w:right="113"/>
              <w:rPr>
                <w:sz w:val="18"/>
                <w:szCs w:val="18"/>
              </w:rPr>
            </w:pPr>
            <w:r w:rsidRPr="00F64FF1">
              <w:rPr>
                <w:sz w:val="18"/>
                <w:szCs w:val="18"/>
              </w:rPr>
              <w:t>5</w:t>
            </w:r>
          </w:p>
        </w:tc>
        <w:tc>
          <w:tcPr>
            <w:tcW w:w="3207" w:type="dxa"/>
            <w:shd w:val="clear" w:color="auto" w:fill="auto"/>
          </w:tcPr>
          <w:p w:rsidR="00306C12" w:rsidRPr="00F64FF1" w:rsidRDefault="00306C12" w:rsidP="006C37B7">
            <w:pPr>
              <w:suppressAutoHyphens w:val="0"/>
              <w:spacing w:before="40" w:after="40" w:line="220" w:lineRule="exact"/>
              <w:ind w:right="113"/>
              <w:rPr>
                <w:sz w:val="18"/>
                <w:szCs w:val="18"/>
              </w:rPr>
            </w:pPr>
            <w:r w:rsidRPr="00F64FF1">
              <w:rPr>
                <w:sz w:val="18"/>
                <w:szCs w:val="18"/>
              </w:rPr>
              <w:t>Knowledge of products</w:t>
            </w:r>
          </w:p>
        </w:tc>
        <w:tc>
          <w:tcPr>
            <w:tcW w:w="1092" w:type="dxa"/>
            <w:shd w:val="clear" w:color="auto" w:fill="auto"/>
          </w:tcPr>
          <w:p w:rsidR="00306C12" w:rsidRPr="00F64FF1" w:rsidRDefault="00306C12" w:rsidP="006C37B7">
            <w:pPr>
              <w:suppressAutoHyphens w:val="0"/>
              <w:spacing w:before="40" w:after="40" w:line="220" w:lineRule="exact"/>
              <w:ind w:right="113"/>
              <w:jc w:val="right"/>
              <w:rPr>
                <w:sz w:val="18"/>
                <w:szCs w:val="18"/>
              </w:rPr>
            </w:pPr>
            <w:r w:rsidRPr="00F64FF1">
              <w:rPr>
                <w:sz w:val="18"/>
                <w:szCs w:val="18"/>
              </w:rPr>
              <w:t>78</w:t>
            </w:r>
          </w:p>
        </w:tc>
        <w:tc>
          <w:tcPr>
            <w:tcW w:w="1287" w:type="dxa"/>
            <w:shd w:val="clear" w:color="auto" w:fill="auto"/>
          </w:tcPr>
          <w:p w:rsidR="00306C12" w:rsidRPr="00F64FF1" w:rsidRDefault="00306C12" w:rsidP="006C37B7">
            <w:pPr>
              <w:suppressAutoHyphens w:val="0"/>
              <w:spacing w:before="40" w:after="40" w:line="220" w:lineRule="exact"/>
              <w:ind w:right="113"/>
              <w:jc w:val="right"/>
              <w:rPr>
                <w:sz w:val="18"/>
                <w:szCs w:val="18"/>
              </w:rPr>
            </w:pPr>
            <w:r w:rsidRPr="00F64FF1">
              <w:rPr>
                <w:sz w:val="18"/>
                <w:szCs w:val="18"/>
              </w:rPr>
              <w:t>--</w:t>
            </w:r>
          </w:p>
        </w:tc>
        <w:tc>
          <w:tcPr>
            <w:tcW w:w="1330" w:type="dxa"/>
            <w:shd w:val="clear" w:color="auto" w:fill="auto"/>
          </w:tcPr>
          <w:p w:rsidR="00306C12" w:rsidRPr="00F64FF1" w:rsidRDefault="00A11354" w:rsidP="006C37B7">
            <w:pPr>
              <w:suppressAutoHyphens w:val="0"/>
              <w:spacing w:before="40" w:after="40" w:line="220" w:lineRule="exact"/>
              <w:ind w:right="113"/>
              <w:jc w:val="right"/>
              <w:rPr>
                <w:sz w:val="18"/>
                <w:szCs w:val="18"/>
              </w:rPr>
            </w:pPr>
            <w:r w:rsidRPr="00F64FF1">
              <w:rPr>
                <w:sz w:val="18"/>
                <w:szCs w:val="18"/>
              </w:rPr>
              <w:t>1</w:t>
            </w:r>
          </w:p>
        </w:tc>
        <w:tc>
          <w:tcPr>
            <w:tcW w:w="1276" w:type="dxa"/>
            <w:shd w:val="clear" w:color="auto" w:fill="auto"/>
          </w:tcPr>
          <w:p w:rsidR="00306C12" w:rsidRPr="00F64FF1" w:rsidRDefault="00306C12" w:rsidP="006C37B7">
            <w:pPr>
              <w:suppressAutoHyphens w:val="0"/>
              <w:spacing w:before="40" w:after="40" w:line="220" w:lineRule="exact"/>
              <w:ind w:right="113"/>
              <w:jc w:val="right"/>
              <w:rPr>
                <w:sz w:val="18"/>
                <w:szCs w:val="18"/>
              </w:rPr>
            </w:pPr>
            <w:r w:rsidRPr="00F64FF1">
              <w:rPr>
                <w:sz w:val="18"/>
                <w:szCs w:val="18"/>
              </w:rPr>
              <w:t>-</w:t>
            </w:r>
          </w:p>
        </w:tc>
        <w:tc>
          <w:tcPr>
            <w:tcW w:w="1040" w:type="dxa"/>
            <w:shd w:val="clear" w:color="auto" w:fill="auto"/>
          </w:tcPr>
          <w:p w:rsidR="00306C12" w:rsidRPr="00F64FF1" w:rsidRDefault="00A11354" w:rsidP="006C37B7">
            <w:pPr>
              <w:suppressAutoHyphens w:val="0"/>
              <w:spacing w:before="40" w:after="40" w:line="220" w:lineRule="exact"/>
              <w:ind w:right="113"/>
              <w:jc w:val="right"/>
              <w:rPr>
                <w:sz w:val="18"/>
                <w:szCs w:val="18"/>
              </w:rPr>
            </w:pPr>
            <w:r w:rsidRPr="00F64FF1">
              <w:rPr>
                <w:sz w:val="18"/>
                <w:szCs w:val="18"/>
              </w:rPr>
              <w:t>1</w:t>
            </w:r>
          </w:p>
        </w:tc>
      </w:tr>
      <w:tr w:rsidR="00306C12" w:rsidRPr="00F64FF1" w:rsidTr="00F64FF1">
        <w:tc>
          <w:tcPr>
            <w:tcW w:w="405" w:type="dxa"/>
            <w:shd w:val="clear" w:color="auto" w:fill="auto"/>
          </w:tcPr>
          <w:p w:rsidR="00306C12" w:rsidRPr="00F64FF1" w:rsidRDefault="00306C12" w:rsidP="006C37B7">
            <w:pPr>
              <w:suppressAutoHyphens w:val="0"/>
              <w:spacing w:before="40" w:after="40" w:line="220" w:lineRule="exact"/>
              <w:ind w:right="113"/>
              <w:rPr>
                <w:sz w:val="18"/>
                <w:szCs w:val="18"/>
              </w:rPr>
            </w:pPr>
            <w:r w:rsidRPr="00F64FF1">
              <w:rPr>
                <w:sz w:val="18"/>
                <w:szCs w:val="18"/>
              </w:rPr>
              <w:t>6</w:t>
            </w:r>
          </w:p>
        </w:tc>
        <w:tc>
          <w:tcPr>
            <w:tcW w:w="3207" w:type="dxa"/>
            <w:shd w:val="clear" w:color="auto" w:fill="auto"/>
          </w:tcPr>
          <w:p w:rsidR="00306C12" w:rsidRPr="00F64FF1" w:rsidRDefault="00306C12" w:rsidP="006C37B7">
            <w:pPr>
              <w:suppressAutoHyphens w:val="0"/>
              <w:spacing w:before="40" w:after="40" w:line="220" w:lineRule="exact"/>
              <w:ind w:right="113"/>
              <w:rPr>
                <w:sz w:val="18"/>
                <w:szCs w:val="18"/>
              </w:rPr>
            </w:pPr>
            <w:r w:rsidRPr="00F64FF1">
              <w:rPr>
                <w:sz w:val="18"/>
                <w:szCs w:val="18"/>
              </w:rPr>
              <w:t>Loading, unloading and transport</w:t>
            </w:r>
          </w:p>
        </w:tc>
        <w:tc>
          <w:tcPr>
            <w:tcW w:w="1092" w:type="dxa"/>
            <w:shd w:val="clear" w:color="auto" w:fill="auto"/>
          </w:tcPr>
          <w:p w:rsidR="00306C12" w:rsidRPr="00F64FF1" w:rsidRDefault="00306C12" w:rsidP="006C37B7">
            <w:pPr>
              <w:suppressAutoHyphens w:val="0"/>
              <w:spacing w:before="40" w:after="40" w:line="220" w:lineRule="exact"/>
              <w:ind w:right="113"/>
              <w:jc w:val="right"/>
              <w:rPr>
                <w:sz w:val="18"/>
                <w:szCs w:val="18"/>
              </w:rPr>
            </w:pPr>
            <w:r w:rsidRPr="00F64FF1">
              <w:rPr>
                <w:sz w:val="18"/>
                <w:szCs w:val="18"/>
              </w:rPr>
              <w:t>19</w:t>
            </w:r>
          </w:p>
        </w:tc>
        <w:tc>
          <w:tcPr>
            <w:tcW w:w="1287" w:type="dxa"/>
            <w:shd w:val="clear" w:color="auto" w:fill="auto"/>
          </w:tcPr>
          <w:p w:rsidR="00306C12" w:rsidRPr="00F64FF1" w:rsidRDefault="00DF67B1" w:rsidP="006C37B7">
            <w:pPr>
              <w:suppressAutoHyphens w:val="0"/>
              <w:spacing w:before="40" w:after="40" w:line="220" w:lineRule="exact"/>
              <w:ind w:right="113"/>
              <w:jc w:val="right"/>
              <w:rPr>
                <w:sz w:val="18"/>
                <w:szCs w:val="18"/>
              </w:rPr>
            </w:pPr>
            <w:r>
              <w:rPr>
                <w:sz w:val="18"/>
                <w:szCs w:val="18"/>
              </w:rPr>
              <w:t>55</w:t>
            </w:r>
          </w:p>
        </w:tc>
        <w:tc>
          <w:tcPr>
            <w:tcW w:w="1330" w:type="dxa"/>
            <w:shd w:val="clear" w:color="auto" w:fill="auto"/>
          </w:tcPr>
          <w:p w:rsidR="00306C12" w:rsidRPr="00F64FF1" w:rsidRDefault="00A11354" w:rsidP="006C37B7">
            <w:pPr>
              <w:suppressAutoHyphens w:val="0"/>
              <w:spacing w:before="40" w:after="40" w:line="220" w:lineRule="exact"/>
              <w:ind w:right="113"/>
              <w:jc w:val="right"/>
              <w:rPr>
                <w:sz w:val="18"/>
                <w:szCs w:val="18"/>
              </w:rPr>
            </w:pPr>
            <w:r w:rsidRPr="00F64FF1">
              <w:rPr>
                <w:sz w:val="18"/>
                <w:szCs w:val="18"/>
              </w:rPr>
              <w:t>1</w:t>
            </w:r>
          </w:p>
        </w:tc>
        <w:tc>
          <w:tcPr>
            <w:tcW w:w="1276" w:type="dxa"/>
            <w:shd w:val="clear" w:color="auto" w:fill="auto"/>
          </w:tcPr>
          <w:p w:rsidR="00306C12" w:rsidRPr="00F64FF1" w:rsidRDefault="00A11354" w:rsidP="006C37B7">
            <w:pPr>
              <w:suppressAutoHyphens w:val="0"/>
              <w:spacing w:before="40" w:after="40" w:line="220" w:lineRule="exact"/>
              <w:ind w:right="113"/>
              <w:jc w:val="right"/>
              <w:rPr>
                <w:sz w:val="18"/>
                <w:szCs w:val="18"/>
              </w:rPr>
            </w:pPr>
            <w:r w:rsidRPr="00F64FF1">
              <w:rPr>
                <w:sz w:val="18"/>
                <w:szCs w:val="18"/>
              </w:rPr>
              <w:t>3</w:t>
            </w:r>
          </w:p>
        </w:tc>
        <w:tc>
          <w:tcPr>
            <w:tcW w:w="1040" w:type="dxa"/>
            <w:shd w:val="clear" w:color="auto" w:fill="auto"/>
          </w:tcPr>
          <w:p w:rsidR="00306C12" w:rsidRPr="00F64FF1" w:rsidRDefault="00A11354" w:rsidP="006C37B7">
            <w:pPr>
              <w:suppressAutoHyphens w:val="0"/>
              <w:spacing w:before="40" w:after="40" w:line="220" w:lineRule="exact"/>
              <w:ind w:right="113"/>
              <w:jc w:val="right"/>
              <w:rPr>
                <w:sz w:val="18"/>
                <w:szCs w:val="18"/>
              </w:rPr>
            </w:pPr>
            <w:r w:rsidRPr="00F64FF1">
              <w:rPr>
                <w:sz w:val="18"/>
                <w:szCs w:val="18"/>
              </w:rPr>
              <w:t>4</w:t>
            </w:r>
          </w:p>
        </w:tc>
      </w:tr>
      <w:tr w:rsidR="00306C12" w:rsidRPr="00F64FF1" w:rsidTr="00F64FF1">
        <w:tc>
          <w:tcPr>
            <w:tcW w:w="405" w:type="dxa"/>
            <w:shd w:val="clear" w:color="auto" w:fill="auto"/>
          </w:tcPr>
          <w:p w:rsidR="00306C12" w:rsidRPr="00F64FF1" w:rsidRDefault="00306C12" w:rsidP="006C37B7">
            <w:pPr>
              <w:suppressAutoHyphens w:val="0"/>
              <w:spacing w:before="40" w:after="40" w:line="220" w:lineRule="exact"/>
              <w:ind w:right="113"/>
              <w:rPr>
                <w:sz w:val="18"/>
                <w:szCs w:val="18"/>
              </w:rPr>
            </w:pPr>
            <w:r w:rsidRPr="00F64FF1">
              <w:rPr>
                <w:sz w:val="18"/>
                <w:szCs w:val="18"/>
              </w:rPr>
              <w:t>7</w:t>
            </w:r>
          </w:p>
        </w:tc>
        <w:tc>
          <w:tcPr>
            <w:tcW w:w="3207" w:type="dxa"/>
            <w:shd w:val="clear" w:color="auto" w:fill="auto"/>
          </w:tcPr>
          <w:p w:rsidR="00306C12" w:rsidRPr="00F64FF1" w:rsidRDefault="00306C12" w:rsidP="006C37B7">
            <w:pPr>
              <w:suppressAutoHyphens w:val="0"/>
              <w:spacing w:before="40" w:after="40" w:line="220" w:lineRule="exact"/>
              <w:ind w:right="113"/>
              <w:rPr>
                <w:sz w:val="18"/>
                <w:szCs w:val="18"/>
              </w:rPr>
            </w:pPr>
            <w:r w:rsidRPr="00F64FF1">
              <w:rPr>
                <w:sz w:val="18"/>
                <w:szCs w:val="18"/>
              </w:rPr>
              <w:t>Documents</w:t>
            </w:r>
          </w:p>
        </w:tc>
        <w:tc>
          <w:tcPr>
            <w:tcW w:w="1092" w:type="dxa"/>
            <w:shd w:val="clear" w:color="auto" w:fill="auto"/>
          </w:tcPr>
          <w:p w:rsidR="00306C12" w:rsidRPr="00F64FF1" w:rsidRDefault="00431AB0" w:rsidP="006C37B7">
            <w:pPr>
              <w:suppressAutoHyphens w:val="0"/>
              <w:spacing w:before="40" w:after="40" w:line="220" w:lineRule="exact"/>
              <w:ind w:right="113"/>
              <w:jc w:val="right"/>
              <w:rPr>
                <w:sz w:val="18"/>
                <w:szCs w:val="18"/>
              </w:rPr>
            </w:pPr>
            <w:r>
              <w:rPr>
                <w:sz w:val="18"/>
                <w:szCs w:val="18"/>
              </w:rPr>
              <w:t>32</w:t>
            </w:r>
          </w:p>
        </w:tc>
        <w:tc>
          <w:tcPr>
            <w:tcW w:w="1287" w:type="dxa"/>
            <w:shd w:val="clear" w:color="auto" w:fill="auto"/>
          </w:tcPr>
          <w:p w:rsidR="00306C12" w:rsidRPr="00F64FF1" w:rsidRDefault="00DF67B1" w:rsidP="006C37B7">
            <w:pPr>
              <w:suppressAutoHyphens w:val="0"/>
              <w:spacing w:before="40" w:after="40" w:line="220" w:lineRule="exact"/>
              <w:ind w:right="113"/>
              <w:jc w:val="right"/>
              <w:rPr>
                <w:sz w:val="18"/>
                <w:szCs w:val="18"/>
              </w:rPr>
            </w:pPr>
            <w:r>
              <w:rPr>
                <w:sz w:val="18"/>
                <w:szCs w:val="18"/>
              </w:rPr>
              <w:t>23</w:t>
            </w:r>
          </w:p>
        </w:tc>
        <w:tc>
          <w:tcPr>
            <w:tcW w:w="1330" w:type="dxa"/>
            <w:shd w:val="clear" w:color="auto" w:fill="auto"/>
          </w:tcPr>
          <w:p w:rsidR="00306C12" w:rsidRPr="00F64FF1" w:rsidRDefault="00A11354" w:rsidP="006C37B7">
            <w:pPr>
              <w:suppressAutoHyphens w:val="0"/>
              <w:spacing w:before="40" w:after="40" w:line="220" w:lineRule="exact"/>
              <w:ind w:right="113"/>
              <w:jc w:val="right"/>
              <w:rPr>
                <w:sz w:val="18"/>
                <w:szCs w:val="18"/>
              </w:rPr>
            </w:pPr>
            <w:r w:rsidRPr="00F64FF1">
              <w:rPr>
                <w:sz w:val="18"/>
                <w:szCs w:val="18"/>
              </w:rPr>
              <w:t>1</w:t>
            </w:r>
          </w:p>
        </w:tc>
        <w:tc>
          <w:tcPr>
            <w:tcW w:w="1276" w:type="dxa"/>
            <w:shd w:val="clear" w:color="auto" w:fill="auto"/>
          </w:tcPr>
          <w:p w:rsidR="00306C12" w:rsidRPr="00F64FF1" w:rsidRDefault="00A11354" w:rsidP="006C37B7">
            <w:pPr>
              <w:suppressAutoHyphens w:val="0"/>
              <w:spacing w:before="40" w:after="40" w:line="220" w:lineRule="exact"/>
              <w:ind w:right="113"/>
              <w:jc w:val="right"/>
              <w:rPr>
                <w:sz w:val="18"/>
                <w:szCs w:val="18"/>
              </w:rPr>
            </w:pPr>
            <w:r w:rsidRPr="00F64FF1">
              <w:rPr>
                <w:sz w:val="18"/>
                <w:szCs w:val="18"/>
              </w:rPr>
              <w:t>1</w:t>
            </w:r>
          </w:p>
        </w:tc>
        <w:tc>
          <w:tcPr>
            <w:tcW w:w="1040" w:type="dxa"/>
            <w:shd w:val="clear" w:color="auto" w:fill="auto"/>
          </w:tcPr>
          <w:p w:rsidR="00306C12" w:rsidRPr="00F64FF1" w:rsidRDefault="00A11354" w:rsidP="006C37B7">
            <w:pPr>
              <w:suppressAutoHyphens w:val="0"/>
              <w:spacing w:before="40" w:after="40" w:line="220" w:lineRule="exact"/>
              <w:ind w:right="113"/>
              <w:jc w:val="right"/>
              <w:rPr>
                <w:sz w:val="18"/>
                <w:szCs w:val="18"/>
              </w:rPr>
            </w:pPr>
            <w:r w:rsidRPr="00F64FF1">
              <w:rPr>
                <w:sz w:val="18"/>
                <w:szCs w:val="18"/>
              </w:rPr>
              <w:t>2</w:t>
            </w:r>
          </w:p>
        </w:tc>
      </w:tr>
      <w:tr w:rsidR="00306C12" w:rsidRPr="00F64FF1" w:rsidTr="00F64FF1">
        <w:tc>
          <w:tcPr>
            <w:tcW w:w="405" w:type="dxa"/>
            <w:shd w:val="clear" w:color="auto" w:fill="auto"/>
          </w:tcPr>
          <w:p w:rsidR="00306C12" w:rsidRPr="00F64FF1" w:rsidRDefault="00306C12" w:rsidP="006C37B7">
            <w:pPr>
              <w:suppressAutoHyphens w:val="0"/>
              <w:spacing w:before="40" w:after="40" w:line="220" w:lineRule="exact"/>
              <w:ind w:right="113"/>
              <w:rPr>
                <w:sz w:val="18"/>
                <w:szCs w:val="18"/>
              </w:rPr>
            </w:pPr>
            <w:r w:rsidRPr="00F64FF1">
              <w:rPr>
                <w:sz w:val="18"/>
                <w:szCs w:val="18"/>
              </w:rPr>
              <w:t>8</w:t>
            </w:r>
          </w:p>
        </w:tc>
        <w:tc>
          <w:tcPr>
            <w:tcW w:w="3207" w:type="dxa"/>
            <w:shd w:val="clear" w:color="auto" w:fill="auto"/>
          </w:tcPr>
          <w:p w:rsidR="00306C12" w:rsidRPr="00F64FF1" w:rsidRDefault="00306C12" w:rsidP="006C37B7">
            <w:pPr>
              <w:suppressAutoHyphens w:val="0"/>
              <w:spacing w:before="40" w:after="40" w:line="220" w:lineRule="exact"/>
              <w:ind w:right="113"/>
              <w:rPr>
                <w:sz w:val="18"/>
                <w:szCs w:val="18"/>
              </w:rPr>
            </w:pPr>
            <w:r w:rsidRPr="00F64FF1">
              <w:rPr>
                <w:sz w:val="18"/>
                <w:szCs w:val="18"/>
              </w:rPr>
              <w:t>Hazards and measures of prevention</w:t>
            </w:r>
          </w:p>
        </w:tc>
        <w:tc>
          <w:tcPr>
            <w:tcW w:w="1092" w:type="dxa"/>
            <w:shd w:val="clear" w:color="auto" w:fill="auto"/>
          </w:tcPr>
          <w:p w:rsidR="00306C12" w:rsidRPr="00F64FF1" w:rsidRDefault="00431AB0" w:rsidP="006C37B7">
            <w:pPr>
              <w:suppressAutoHyphens w:val="0"/>
              <w:spacing w:before="40" w:after="40" w:line="220" w:lineRule="exact"/>
              <w:ind w:right="113"/>
              <w:jc w:val="right"/>
              <w:rPr>
                <w:sz w:val="18"/>
                <w:szCs w:val="18"/>
              </w:rPr>
            </w:pPr>
            <w:r>
              <w:rPr>
                <w:sz w:val="18"/>
                <w:szCs w:val="18"/>
              </w:rPr>
              <w:t>73</w:t>
            </w:r>
          </w:p>
        </w:tc>
        <w:tc>
          <w:tcPr>
            <w:tcW w:w="1287" w:type="dxa"/>
            <w:shd w:val="clear" w:color="auto" w:fill="auto"/>
          </w:tcPr>
          <w:p w:rsidR="00306C12" w:rsidRPr="00F64FF1" w:rsidRDefault="00DF67B1" w:rsidP="006C37B7">
            <w:pPr>
              <w:suppressAutoHyphens w:val="0"/>
              <w:spacing w:before="40" w:after="40" w:line="220" w:lineRule="exact"/>
              <w:ind w:right="113"/>
              <w:jc w:val="right"/>
              <w:rPr>
                <w:sz w:val="18"/>
                <w:szCs w:val="18"/>
              </w:rPr>
            </w:pPr>
            <w:r>
              <w:rPr>
                <w:sz w:val="18"/>
                <w:szCs w:val="18"/>
              </w:rPr>
              <w:t>36</w:t>
            </w:r>
          </w:p>
        </w:tc>
        <w:tc>
          <w:tcPr>
            <w:tcW w:w="1330" w:type="dxa"/>
            <w:shd w:val="clear" w:color="auto" w:fill="auto"/>
          </w:tcPr>
          <w:p w:rsidR="00306C12" w:rsidRPr="00F64FF1" w:rsidRDefault="00306C12" w:rsidP="006C37B7">
            <w:pPr>
              <w:suppressAutoHyphens w:val="0"/>
              <w:spacing w:before="40" w:after="40" w:line="220" w:lineRule="exact"/>
              <w:ind w:right="113"/>
              <w:jc w:val="right"/>
              <w:rPr>
                <w:sz w:val="18"/>
                <w:szCs w:val="18"/>
              </w:rPr>
            </w:pPr>
            <w:r w:rsidRPr="00F64FF1">
              <w:rPr>
                <w:sz w:val="18"/>
                <w:szCs w:val="18"/>
              </w:rPr>
              <w:t>2</w:t>
            </w:r>
          </w:p>
        </w:tc>
        <w:tc>
          <w:tcPr>
            <w:tcW w:w="1276" w:type="dxa"/>
            <w:shd w:val="clear" w:color="auto" w:fill="auto"/>
          </w:tcPr>
          <w:p w:rsidR="00306C12" w:rsidRPr="00F64FF1" w:rsidRDefault="00A11354" w:rsidP="006C37B7">
            <w:pPr>
              <w:suppressAutoHyphens w:val="0"/>
              <w:spacing w:before="40" w:after="40" w:line="220" w:lineRule="exact"/>
              <w:ind w:right="113"/>
              <w:jc w:val="right"/>
              <w:rPr>
                <w:sz w:val="18"/>
                <w:szCs w:val="18"/>
              </w:rPr>
            </w:pPr>
            <w:r w:rsidRPr="00F64FF1">
              <w:rPr>
                <w:sz w:val="18"/>
                <w:szCs w:val="18"/>
              </w:rPr>
              <w:t>2</w:t>
            </w:r>
          </w:p>
        </w:tc>
        <w:tc>
          <w:tcPr>
            <w:tcW w:w="1040" w:type="dxa"/>
            <w:shd w:val="clear" w:color="auto" w:fill="auto"/>
          </w:tcPr>
          <w:p w:rsidR="00306C12" w:rsidRPr="00F64FF1" w:rsidRDefault="00A11354" w:rsidP="006C37B7">
            <w:pPr>
              <w:suppressAutoHyphens w:val="0"/>
              <w:spacing w:before="40" w:after="40" w:line="220" w:lineRule="exact"/>
              <w:ind w:right="113"/>
              <w:jc w:val="right"/>
              <w:rPr>
                <w:sz w:val="18"/>
                <w:szCs w:val="18"/>
              </w:rPr>
            </w:pPr>
            <w:r w:rsidRPr="00F64FF1">
              <w:rPr>
                <w:sz w:val="18"/>
                <w:szCs w:val="18"/>
              </w:rPr>
              <w:t>4</w:t>
            </w:r>
          </w:p>
        </w:tc>
      </w:tr>
      <w:tr w:rsidR="00306C12" w:rsidRPr="00F64FF1" w:rsidTr="005E46DA">
        <w:tc>
          <w:tcPr>
            <w:tcW w:w="405" w:type="dxa"/>
            <w:tcBorders>
              <w:bottom w:val="single" w:sz="2" w:space="0" w:color="auto"/>
            </w:tcBorders>
            <w:shd w:val="clear" w:color="auto" w:fill="auto"/>
          </w:tcPr>
          <w:p w:rsidR="00306C12" w:rsidRPr="00F64FF1" w:rsidRDefault="00306C12" w:rsidP="006C37B7">
            <w:pPr>
              <w:suppressAutoHyphens w:val="0"/>
              <w:spacing w:before="40" w:after="40" w:line="220" w:lineRule="exact"/>
              <w:ind w:right="113"/>
              <w:rPr>
                <w:sz w:val="18"/>
                <w:szCs w:val="18"/>
              </w:rPr>
            </w:pPr>
            <w:r w:rsidRPr="00F64FF1">
              <w:rPr>
                <w:sz w:val="18"/>
                <w:szCs w:val="18"/>
              </w:rPr>
              <w:t>9</w:t>
            </w:r>
          </w:p>
        </w:tc>
        <w:tc>
          <w:tcPr>
            <w:tcW w:w="3207" w:type="dxa"/>
            <w:tcBorders>
              <w:bottom w:val="single" w:sz="2" w:space="0" w:color="auto"/>
            </w:tcBorders>
            <w:shd w:val="clear" w:color="auto" w:fill="auto"/>
          </w:tcPr>
          <w:p w:rsidR="00306C12" w:rsidRPr="00F64FF1" w:rsidRDefault="00306C12" w:rsidP="006C37B7">
            <w:pPr>
              <w:suppressAutoHyphens w:val="0"/>
              <w:spacing w:before="40" w:after="40" w:line="220" w:lineRule="exact"/>
              <w:ind w:right="113"/>
              <w:rPr>
                <w:sz w:val="18"/>
                <w:szCs w:val="18"/>
              </w:rPr>
            </w:pPr>
            <w:r w:rsidRPr="00F64FF1">
              <w:rPr>
                <w:sz w:val="18"/>
                <w:szCs w:val="18"/>
              </w:rPr>
              <w:t>Stability</w:t>
            </w:r>
          </w:p>
        </w:tc>
        <w:tc>
          <w:tcPr>
            <w:tcW w:w="1092" w:type="dxa"/>
            <w:tcBorders>
              <w:bottom w:val="single" w:sz="2" w:space="0" w:color="auto"/>
            </w:tcBorders>
            <w:shd w:val="clear" w:color="auto" w:fill="auto"/>
          </w:tcPr>
          <w:p w:rsidR="00306C12" w:rsidRPr="00F64FF1" w:rsidRDefault="00DF67B1" w:rsidP="006C37B7">
            <w:pPr>
              <w:suppressAutoHyphens w:val="0"/>
              <w:spacing w:before="40" w:after="40" w:line="220" w:lineRule="exact"/>
              <w:ind w:right="113"/>
              <w:jc w:val="right"/>
              <w:rPr>
                <w:sz w:val="18"/>
                <w:szCs w:val="18"/>
              </w:rPr>
            </w:pPr>
            <w:r>
              <w:rPr>
                <w:sz w:val="18"/>
                <w:szCs w:val="18"/>
              </w:rPr>
              <w:t>21</w:t>
            </w:r>
          </w:p>
        </w:tc>
        <w:tc>
          <w:tcPr>
            <w:tcW w:w="1287" w:type="dxa"/>
            <w:tcBorders>
              <w:bottom w:val="single" w:sz="2" w:space="0" w:color="auto"/>
            </w:tcBorders>
            <w:shd w:val="clear" w:color="auto" w:fill="auto"/>
          </w:tcPr>
          <w:p w:rsidR="00306C12" w:rsidRPr="00F64FF1" w:rsidRDefault="00306C12" w:rsidP="006C37B7">
            <w:pPr>
              <w:suppressAutoHyphens w:val="0"/>
              <w:spacing w:before="40" w:after="40" w:line="220" w:lineRule="exact"/>
              <w:ind w:right="113"/>
              <w:jc w:val="right"/>
              <w:rPr>
                <w:sz w:val="18"/>
                <w:szCs w:val="18"/>
              </w:rPr>
            </w:pPr>
          </w:p>
        </w:tc>
        <w:tc>
          <w:tcPr>
            <w:tcW w:w="1330" w:type="dxa"/>
            <w:tcBorders>
              <w:bottom w:val="single" w:sz="2" w:space="0" w:color="auto"/>
            </w:tcBorders>
            <w:shd w:val="clear" w:color="auto" w:fill="auto"/>
          </w:tcPr>
          <w:p w:rsidR="00306C12" w:rsidRPr="00F64FF1" w:rsidRDefault="00306C12" w:rsidP="006C37B7">
            <w:pPr>
              <w:suppressAutoHyphens w:val="0"/>
              <w:spacing w:before="40" w:after="40" w:line="220" w:lineRule="exact"/>
              <w:ind w:right="113"/>
              <w:jc w:val="right"/>
              <w:rPr>
                <w:sz w:val="18"/>
                <w:szCs w:val="18"/>
              </w:rPr>
            </w:pPr>
            <w:r w:rsidRPr="00F64FF1">
              <w:rPr>
                <w:sz w:val="18"/>
                <w:szCs w:val="18"/>
              </w:rPr>
              <w:t>2</w:t>
            </w:r>
          </w:p>
        </w:tc>
        <w:tc>
          <w:tcPr>
            <w:tcW w:w="1276" w:type="dxa"/>
            <w:tcBorders>
              <w:bottom w:val="single" w:sz="2" w:space="0" w:color="auto"/>
            </w:tcBorders>
            <w:shd w:val="clear" w:color="auto" w:fill="auto"/>
          </w:tcPr>
          <w:p w:rsidR="00306C12" w:rsidRPr="00F64FF1" w:rsidRDefault="00306C12" w:rsidP="006C37B7">
            <w:pPr>
              <w:suppressAutoHyphens w:val="0"/>
              <w:spacing w:before="40" w:after="40" w:line="220" w:lineRule="exact"/>
              <w:ind w:right="113"/>
              <w:jc w:val="right"/>
              <w:rPr>
                <w:sz w:val="18"/>
                <w:szCs w:val="18"/>
              </w:rPr>
            </w:pPr>
          </w:p>
        </w:tc>
        <w:tc>
          <w:tcPr>
            <w:tcW w:w="1040" w:type="dxa"/>
            <w:tcBorders>
              <w:bottom w:val="single" w:sz="2" w:space="0" w:color="auto"/>
            </w:tcBorders>
            <w:shd w:val="clear" w:color="auto" w:fill="auto"/>
          </w:tcPr>
          <w:p w:rsidR="00306C12" w:rsidRPr="00F64FF1" w:rsidRDefault="00431AB0" w:rsidP="006C37B7">
            <w:pPr>
              <w:suppressAutoHyphens w:val="0"/>
              <w:spacing w:before="40" w:after="40" w:line="220" w:lineRule="exact"/>
              <w:ind w:right="113"/>
              <w:jc w:val="right"/>
              <w:rPr>
                <w:sz w:val="18"/>
                <w:szCs w:val="18"/>
              </w:rPr>
            </w:pPr>
            <w:r>
              <w:rPr>
                <w:sz w:val="18"/>
                <w:szCs w:val="18"/>
              </w:rPr>
              <w:t>2</w:t>
            </w:r>
          </w:p>
        </w:tc>
      </w:tr>
      <w:tr w:rsidR="00306C12" w:rsidRPr="00F64FF1" w:rsidTr="005E46DA">
        <w:tc>
          <w:tcPr>
            <w:tcW w:w="3612" w:type="dxa"/>
            <w:gridSpan w:val="2"/>
            <w:tcBorders>
              <w:top w:val="single" w:sz="2" w:space="0" w:color="auto"/>
              <w:bottom w:val="single" w:sz="12" w:space="0" w:color="auto"/>
            </w:tcBorders>
            <w:shd w:val="clear" w:color="auto" w:fill="auto"/>
          </w:tcPr>
          <w:p w:rsidR="00306C12" w:rsidRPr="00F64FF1" w:rsidRDefault="00306C12" w:rsidP="006C37B7">
            <w:pPr>
              <w:suppressAutoHyphens w:val="0"/>
              <w:spacing w:before="40" w:after="40" w:line="220" w:lineRule="exact"/>
              <w:ind w:right="113"/>
              <w:rPr>
                <w:b/>
                <w:sz w:val="18"/>
                <w:szCs w:val="18"/>
              </w:rPr>
            </w:pPr>
            <w:r w:rsidRPr="00F64FF1">
              <w:rPr>
                <w:b/>
                <w:sz w:val="18"/>
                <w:szCs w:val="18"/>
              </w:rPr>
              <w:tab/>
              <w:t>Total</w:t>
            </w:r>
          </w:p>
        </w:tc>
        <w:tc>
          <w:tcPr>
            <w:tcW w:w="1092" w:type="dxa"/>
            <w:tcBorders>
              <w:top w:val="single" w:sz="2" w:space="0" w:color="auto"/>
              <w:bottom w:val="single" w:sz="12" w:space="0" w:color="auto"/>
            </w:tcBorders>
            <w:shd w:val="clear" w:color="auto" w:fill="auto"/>
          </w:tcPr>
          <w:p w:rsidR="00306C12" w:rsidRPr="00F64FF1" w:rsidRDefault="00306C12" w:rsidP="006C37B7">
            <w:pPr>
              <w:suppressAutoHyphens w:val="0"/>
              <w:spacing w:before="40" w:after="40" w:line="220" w:lineRule="exact"/>
              <w:ind w:right="113"/>
              <w:jc w:val="right"/>
              <w:rPr>
                <w:b/>
                <w:sz w:val="18"/>
                <w:szCs w:val="18"/>
              </w:rPr>
            </w:pPr>
          </w:p>
        </w:tc>
        <w:tc>
          <w:tcPr>
            <w:tcW w:w="1287" w:type="dxa"/>
            <w:tcBorders>
              <w:top w:val="single" w:sz="2" w:space="0" w:color="auto"/>
              <w:bottom w:val="single" w:sz="12" w:space="0" w:color="auto"/>
            </w:tcBorders>
            <w:shd w:val="clear" w:color="auto" w:fill="auto"/>
          </w:tcPr>
          <w:p w:rsidR="00306C12" w:rsidRPr="00F64FF1" w:rsidRDefault="00306C12" w:rsidP="006C37B7">
            <w:pPr>
              <w:suppressAutoHyphens w:val="0"/>
              <w:spacing w:before="40" w:after="40" w:line="220" w:lineRule="exact"/>
              <w:ind w:right="113"/>
              <w:jc w:val="right"/>
              <w:rPr>
                <w:b/>
                <w:sz w:val="18"/>
                <w:szCs w:val="18"/>
              </w:rPr>
            </w:pPr>
          </w:p>
        </w:tc>
        <w:tc>
          <w:tcPr>
            <w:tcW w:w="1330" w:type="dxa"/>
            <w:tcBorders>
              <w:top w:val="single" w:sz="2" w:space="0" w:color="auto"/>
              <w:bottom w:val="single" w:sz="12" w:space="0" w:color="auto"/>
            </w:tcBorders>
            <w:shd w:val="clear" w:color="auto" w:fill="auto"/>
          </w:tcPr>
          <w:p w:rsidR="00306C12" w:rsidRPr="00F64FF1" w:rsidRDefault="00A11354" w:rsidP="006C37B7">
            <w:pPr>
              <w:suppressAutoHyphens w:val="0"/>
              <w:spacing w:before="40" w:after="40" w:line="220" w:lineRule="exact"/>
              <w:ind w:right="113"/>
              <w:jc w:val="right"/>
              <w:rPr>
                <w:b/>
                <w:sz w:val="18"/>
                <w:szCs w:val="18"/>
              </w:rPr>
            </w:pPr>
            <w:r w:rsidRPr="00F64FF1">
              <w:rPr>
                <w:b/>
                <w:sz w:val="18"/>
                <w:szCs w:val="18"/>
              </w:rPr>
              <w:t>10</w:t>
            </w:r>
          </w:p>
        </w:tc>
        <w:tc>
          <w:tcPr>
            <w:tcW w:w="1276" w:type="dxa"/>
            <w:tcBorders>
              <w:top w:val="single" w:sz="2" w:space="0" w:color="auto"/>
              <w:bottom w:val="single" w:sz="12" w:space="0" w:color="auto"/>
            </w:tcBorders>
            <w:shd w:val="clear" w:color="auto" w:fill="auto"/>
          </w:tcPr>
          <w:p w:rsidR="00306C12" w:rsidRPr="00F64FF1" w:rsidRDefault="00A11354" w:rsidP="006C37B7">
            <w:pPr>
              <w:suppressAutoHyphens w:val="0"/>
              <w:spacing w:before="40" w:after="40" w:line="220" w:lineRule="exact"/>
              <w:ind w:right="113"/>
              <w:jc w:val="right"/>
              <w:rPr>
                <w:b/>
                <w:sz w:val="18"/>
                <w:szCs w:val="18"/>
              </w:rPr>
            </w:pPr>
            <w:r w:rsidRPr="00F64FF1">
              <w:rPr>
                <w:b/>
                <w:sz w:val="18"/>
                <w:szCs w:val="18"/>
              </w:rPr>
              <w:t>10</w:t>
            </w:r>
          </w:p>
        </w:tc>
        <w:tc>
          <w:tcPr>
            <w:tcW w:w="1040" w:type="dxa"/>
            <w:tcBorders>
              <w:top w:val="single" w:sz="2" w:space="0" w:color="auto"/>
              <w:bottom w:val="single" w:sz="12" w:space="0" w:color="auto"/>
            </w:tcBorders>
            <w:shd w:val="clear" w:color="auto" w:fill="auto"/>
          </w:tcPr>
          <w:p w:rsidR="00306C12" w:rsidRPr="00F64FF1" w:rsidRDefault="00A11354" w:rsidP="006C37B7">
            <w:pPr>
              <w:suppressAutoHyphens w:val="0"/>
              <w:spacing w:before="40" w:after="40" w:line="220" w:lineRule="exact"/>
              <w:ind w:right="113"/>
              <w:jc w:val="right"/>
              <w:rPr>
                <w:b/>
                <w:sz w:val="18"/>
                <w:szCs w:val="18"/>
              </w:rPr>
            </w:pPr>
            <w:r w:rsidRPr="00F64FF1">
              <w:rPr>
                <w:b/>
                <w:sz w:val="18"/>
                <w:szCs w:val="18"/>
              </w:rPr>
              <w:t>20</w:t>
            </w:r>
          </w:p>
        </w:tc>
      </w:tr>
    </w:tbl>
    <w:p w:rsidR="00306C12" w:rsidRPr="00D3665F" w:rsidRDefault="000C0A84" w:rsidP="00306C12">
      <w:pPr>
        <w:pStyle w:val="SingleTxtG"/>
        <w:keepNext/>
        <w:spacing w:before="240"/>
      </w:pPr>
      <w:r>
        <w:br w:type="page"/>
      </w:r>
      <w:r w:rsidR="00306C12">
        <w:lastRenderedPageBreak/>
        <w:t>(</w:t>
      </w:r>
      <w:proofErr w:type="gramStart"/>
      <w:r w:rsidR="00306C12">
        <w:t>c</w:t>
      </w:r>
      <w:proofErr w:type="gramEnd"/>
      <w:r w:rsidR="00306C12" w:rsidRPr="00D3665F">
        <w:t>)</w:t>
      </w:r>
      <w:r w:rsidR="00306C12" w:rsidRPr="00D3665F">
        <w:tab/>
        <w:t>Combined dry cargo/tank vessels</w:t>
      </w:r>
    </w:p>
    <w:tbl>
      <w:tblPr>
        <w:tblW w:w="7370" w:type="dxa"/>
        <w:tblInd w:w="1134" w:type="dxa"/>
        <w:tblBorders>
          <w:top w:val="single" w:sz="4" w:space="0" w:color="auto"/>
          <w:bottom w:val="single" w:sz="12" w:space="0" w:color="auto"/>
        </w:tblBorders>
        <w:tblLayout w:type="fixed"/>
        <w:tblCellMar>
          <w:left w:w="0" w:type="dxa"/>
          <w:right w:w="0" w:type="dxa"/>
        </w:tblCellMar>
        <w:tblLook w:val="01E0" w:firstRow="1" w:lastRow="1" w:firstColumn="1" w:lastColumn="1" w:noHBand="0" w:noVBand="0"/>
      </w:tblPr>
      <w:tblGrid>
        <w:gridCol w:w="278"/>
        <w:gridCol w:w="2467"/>
        <w:gridCol w:w="377"/>
        <w:gridCol w:w="622"/>
        <w:gridCol w:w="717"/>
        <w:gridCol w:w="867"/>
        <w:gridCol w:w="729"/>
        <w:gridCol w:w="729"/>
        <w:gridCol w:w="584"/>
      </w:tblGrid>
      <w:tr w:rsidR="00306C12" w:rsidRPr="00F64FF1" w:rsidTr="000E7D08">
        <w:trPr>
          <w:tblHeader/>
        </w:trPr>
        <w:tc>
          <w:tcPr>
            <w:tcW w:w="3598" w:type="dxa"/>
            <w:gridSpan w:val="2"/>
            <w:tcBorders>
              <w:top w:val="single" w:sz="4" w:space="0" w:color="auto"/>
              <w:bottom w:val="single" w:sz="2" w:space="0" w:color="auto"/>
            </w:tcBorders>
            <w:shd w:val="clear" w:color="auto" w:fill="auto"/>
            <w:vAlign w:val="bottom"/>
          </w:tcPr>
          <w:p w:rsidR="00306C12" w:rsidRPr="00F64FF1" w:rsidRDefault="00306C12" w:rsidP="00F64FF1">
            <w:pPr>
              <w:suppressAutoHyphens w:val="0"/>
              <w:spacing w:before="80" w:after="80" w:line="200" w:lineRule="exact"/>
              <w:ind w:right="113"/>
              <w:rPr>
                <w:i/>
                <w:sz w:val="16"/>
              </w:rPr>
            </w:pPr>
            <w:r w:rsidRPr="00F64FF1">
              <w:rPr>
                <w:i/>
                <w:sz w:val="16"/>
              </w:rPr>
              <w:t>Examination objective</w:t>
            </w:r>
          </w:p>
        </w:tc>
        <w:tc>
          <w:tcPr>
            <w:tcW w:w="2239" w:type="dxa"/>
            <w:gridSpan w:val="3"/>
            <w:tcBorders>
              <w:top w:val="single" w:sz="4" w:space="0" w:color="auto"/>
              <w:bottom w:val="single" w:sz="2" w:space="0" w:color="auto"/>
            </w:tcBorders>
            <w:shd w:val="clear" w:color="auto" w:fill="auto"/>
            <w:vAlign w:val="bottom"/>
          </w:tcPr>
          <w:p w:rsidR="00306C12" w:rsidRPr="00F64FF1" w:rsidRDefault="00306C12" w:rsidP="00F64FF1">
            <w:pPr>
              <w:suppressAutoHyphens w:val="0"/>
              <w:spacing w:before="80" w:after="80" w:line="200" w:lineRule="exact"/>
              <w:ind w:right="113"/>
              <w:jc w:val="right"/>
              <w:rPr>
                <w:i/>
                <w:sz w:val="16"/>
              </w:rPr>
            </w:pPr>
            <w:r w:rsidRPr="00F64FF1">
              <w:rPr>
                <w:i/>
                <w:sz w:val="16"/>
              </w:rPr>
              <w:t>Number of questions in the catalogue</w:t>
            </w:r>
          </w:p>
        </w:tc>
        <w:tc>
          <w:tcPr>
            <w:tcW w:w="1134" w:type="dxa"/>
            <w:tcBorders>
              <w:top w:val="single" w:sz="4" w:space="0" w:color="auto"/>
              <w:bottom w:val="single" w:sz="2" w:space="0" w:color="auto"/>
            </w:tcBorders>
            <w:shd w:val="clear" w:color="auto" w:fill="auto"/>
            <w:vAlign w:val="bottom"/>
          </w:tcPr>
          <w:p w:rsidR="00306C12" w:rsidRPr="00F64FF1" w:rsidRDefault="00306C12" w:rsidP="00F64FF1">
            <w:pPr>
              <w:suppressAutoHyphens w:val="0"/>
              <w:spacing w:before="80" w:after="80" w:line="200" w:lineRule="exact"/>
              <w:ind w:right="113"/>
              <w:jc w:val="right"/>
              <w:rPr>
                <w:i/>
                <w:sz w:val="16"/>
              </w:rPr>
            </w:pPr>
            <w:r w:rsidRPr="00F64FF1">
              <w:rPr>
                <w:i/>
                <w:sz w:val="16"/>
              </w:rPr>
              <w:t>General</w:t>
            </w:r>
          </w:p>
        </w:tc>
        <w:tc>
          <w:tcPr>
            <w:tcW w:w="952" w:type="dxa"/>
            <w:tcBorders>
              <w:top w:val="single" w:sz="4" w:space="0" w:color="auto"/>
              <w:bottom w:val="single" w:sz="2" w:space="0" w:color="auto"/>
            </w:tcBorders>
            <w:shd w:val="clear" w:color="auto" w:fill="auto"/>
            <w:vAlign w:val="bottom"/>
          </w:tcPr>
          <w:p w:rsidR="00306C12" w:rsidRPr="00F64FF1" w:rsidRDefault="00306C12" w:rsidP="00F64FF1">
            <w:pPr>
              <w:suppressAutoHyphens w:val="0"/>
              <w:spacing w:before="80" w:after="80" w:line="200" w:lineRule="exact"/>
              <w:ind w:right="113"/>
              <w:jc w:val="right"/>
              <w:rPr>
                <w:i/>
                <w:sz w:val="16"/>
              </w:rPr>
            </w:pPr>
            <w:r w:rsidRPr="00F64FF1">
              <w:rPr>
                <w:i/>
                <w:sz w:val="16"/>
              </w:rPr>
              <w:t>Specific to tank vessels</w:t>
            </w:r>
          </w:p>
        </w:tc>
        <w:tc>
          <w:tcPr>
            <w:tcW w:w="952" w:type="dxa"/>
            <w:tcBorders>
              <w:top w:val="single" w:sz="4" w:space="0" w:color="auto"/>
              <w:bottom w:val="single" w:sz="2" w:space="0" w:color="auto"/>
            </w:tcBorders>
            <w:shd w:val="clear" w:color="auto" w:fill="auto"/>
            <w:vAlign w:val="bottom"/>
          </w:tcPr>
          <w:p w:rsidR="00306C12" w:rsidRPr="00F64FF1" w:rsidRDefault="00306C12" w:rsidP="00F64FF1">
            <w:pPr>
              <w:suppressAutoHyphens w:val="0"/>
              <w:spacing w:before="80" w:after="80" w:line="200" w:lineRule="exact"/>
              <w:ind w:right="113"/>
              <w:jc w:val="right"/>
              <w:rPr>
                <w:i/>
                <w:sz w:val="16"/>
              </w:rPr>
            </w:pPr>
            <w:r w:rsidRPr="00F64FF1">
              <w:rPr>
                <w:i/>
                <w:sz w:val="16"/>
              </w:rPr>
              <w:t>Specific to dry cargo vessels</w:t>
            </w:r>
          </w:p>
        </w:tc>
        <w:tc>
          <w:tcPr>
            <w:tcW w:w="762" w:type="dxa"/>
            <w:tcBorders>
              <w:top w:val="single" w:sz="4" w:space="0" w:color="auto"/>
              <w:bottom w:val="single" w:sz="2" w:space="0" w:color="auto"/>
            </w:tcBorders>
            <w:shd w:val="clear" w:color="auto" w:fill="auto"/>
            <w:vAlign w:val="bottom"/>
          </w:tcPr>
          <w:p w:rsidR="00306C12" w:rsidRPr="00F64FF1" w:rsidRDefault="00306C12" w:rsidP="00F64FF1">
            <w:pPr>
              <w:suppressAutoHyphens w:val="0"/>
              <w:spacing w:before="80" w:after="80" w:line="200" w:lineRule="exact"/>
              <w:ind w:right="113"/>
              <w:jc w:val="right"/>
              <w:rPr>
                <w:i/>
                <w:sz w:val="16"/>
              </w:rPr>
            </w:pPr>
            <w:r w:rsidRPr="00F64FF1">
              <w:rPr>
                <w:i/>
                <w:sz w:val="16"/>
              </w:rPr>
              <w:t>Total</w:t>
            </w:r>
          </w:p>
        </w:tc>
      </w:tr>
      <w:tr w:rsidR="00306C12" w:rsidRPr="00F64FF1" w:rsidTr="000E7D08">
        <w:trPr>
          <w:cantSplit/>
          <w:trHeight w:val="1531"/>
          <w:tblHeader/>
        </w:trPr>
        <w:tc>
          <w:tcPr>
            <w:tcW w:w="3598" w:type="dxa"/>
            <w:gridSpan w:val="2"/>
            <w:tcBorders>
              <w:top w:val="single" w:sz="2" w:space="0" w:color="auto"/>
              <w:bottom w:val="single" w:sz="12" w:space="0" w:color="auto"/>
            </w:tcBorders>
            <w:shd w:val="clear" w:color="auto" w:fill="auto"/>
          </w:tcPr>
          <w:p w:rsidR="00306C12" w:rsidRPr="00F64FF1" w:rsidRDefault="00306C12" w:rsidP="00F64FF1">
            <w:pPr>
              <w:suppressAutoHyphens w:val="0"/>
              <w:spacing w:before="40" w:after="120" w:line="220" w:lineRule="exact"/>
              <w:ind w:right="113"/>
              <w:rPr>
                <w:i/>
                <w:sz w:val="16"/>
                <w:szCs w:val="16"/>
              </w:rPr>
            </w:pPr>
          </w:p>
        </w:tc>
        <w:tc>
          <w:tcPr>
            <w:tcW w:w="490" w:type="dxa"/>
            <w:tcBorders>
              <w:top w:val="single" w:sz="2" w:space="0" w:color="auto"/>
              <w:bottom w:val="single" w:sz="12" w:space="0" w:color="auto"/>
            </w:tcBorders>
            <w:shd w:val="clear" w:color="auto" w:fill="auto"/>
            <w:textDirection w:val="tbRl"/>
            <w:vAlign w:val="bottom"/>
          </w:tcPr>
          <w:p w:rsidR="00306C12" w:rsidRPr="00F64FF1" w:rsidRDefault="00306C12" w:rsidP="00F64FF1">
            <w:pPr>
              <w:suppressAutoHyphens w:val="0"/>
              <w:spacing w:before="40" w:after="120" w:line="220" w:lineRule="exact"/>
              <w:ind w:right="113"/>
              <w:jc w:val="right"/>
              <w:rPr>
                <w:i/>
                <w:sz w:val="16"/>
                <w:szCs w:val="16"/>
              </w:rPr>
            </w:pPr>
            <w:r w:rsidRPr="00F64FF1">
              <w:rPr>
                <w:i/>
                <w:sz w:val="16"/>
                <w:szCs w:val="16"/>
              </w:rPr>
              <w:t>General</w:t>
            </w:r>
          </w:p>
        </w:tc>
        <w:tc>
          <w:tcPr>
            <w:tcW w:w="812" w:type="dxa"/>
            <w:tcBorders>
              <w:top w:val="single" w:sz="2" w:space="0" w:color="auto"/>
              <w:bottom w:val="single" w:sz="12" w:space="0" w:color="auto"/>
            </w:tcBorders>
            <w:shd w:val="clear" w:color="auto" w:fill="auto"/>
            <w:textDirection w:val="tbRl"/>
            <w:vAlign w:val="bottom"/>
          </w:tcPr>
          <w:p w:rsidR="00306C12" w:rsidRPr="00F64FF1" w:rsidRDefault="00306C12" w:rsidP="00F64FF1">
            <w:pPr>
              <w:suppressAutoHyphens w:val="0"/>
              <w:spacing w:before="40" w:after="120" w:line="220" w:lineRule="exact"/>
              <w:ind w:right="113"/>
              <w:jc w:val="right"/>
              <w:rPr>
                <w:i/>
                <w:sz w:val="16"/>
                <w:szCs w:val="16"/>
              </w:rPr>
            </w:pPr>
            <w:r w:rsidRPr="00F64FF1">
              <w:rPr>
                <w:i/>
                <w:sz w:val="16"/>
                <w:szCs w:val="16"/>
              </w:rPr>
              <w:t>Specific to tank vessels</w:t>
            </w:r>
          </w:p>
        </w:tc>
        <w:tc>
          <w:tcPr>
            <w:tcW w:w="937" w:type="dxa"/>
            <w:tcBorders>
              <w:top w:val="single" w:sz="2" w:space="0" w:color="auto"/>
              <w:bottom w:val="single" w:sz="12" w:space="0" w:color="auto"/>
            </w:tcBorders>
            <w:shd w:val="clear" w:color="auto" w:fill="auto"/>
            <w:textDirection w:val="tbRl"/>
            <w:vAlign w:val="bottom"/>
          </w:tcPr>
          <w:p w:rsidR="00306C12" w:rsidRPr="00F64FF1" w:rsidRDefault="00306C12" w:rsidP="00F64FF1">
            <w:pPr>
              <w:suppressAutoHyphens w:val="0"/>
              <w:spacing w:before="40" w:after="120" w:line="220" w:lineRule="exact"/>
              <w:ind w:right="113"/>
              <w:jc w:val="right"/>
              <w:rPr>
                <w:i/>
                <w:sz w:val="16"/>
                <w:szCs w:val="16"/>
              </w:rPr>
            </w:pPr>
            <w:r w:rsidRPr="00F64FF1">
              <w:rPr>
                <w:i/>
                <w:sz w:val="16"/>
                <w:szCs w:val="16"/>
              </w:rPr>
              <w:t>Specific to dry cargo vessels</w:t>
            </w:r>
          </w:p>
        </w:tc>
        <w:tc>
          <w:tcPr>
            <w:tcW w:w="1134" w:type="dxa"/>
            <w:tcBorders>
              <w:top w:val="single" w:sz="2" w:space="0" w:color="auto"/>
              <w:bottom w:val="single" w:sz="12" w:space="0" w:color="auto"/>
            </w:tcBorders>
            <w:shd w:val="clear" w:color="auto" w:fill="auto"/>
            <w:textDirection w:val="tbRl"/>
            <w:vAlign w:val="bottom"/>
          </w:tcPr>
          <w:p w:rsidR="00306C12" w:rsidRPr="00F64FF1" w:rsidRDefault="00306C12" w:rsidP="00F64FF1">
            <w:pPr>
              <w:suppressAutoHyphens w:val="0"/>
              <w:spacing w:before="40" w:after="120" w:line="220" w:lineRule="exact"/>
              <w:ind w:right="113"/>
              <w:jc w:val="right"/>
              <w:rPr>
                <w:i/>
                <w:sz w:val="16"/>
                <w:szCs w:val="16"/>
              </w:rPr>
            </w:pPr>
            <w:r w:rsidRPr="00F64FF1">
              <w:rPr>
                <w:i/>
                <w:sz w:val="16"/>
                <w:szCs w:val="16"/>
              </w:rPr>
              <w:t>Number of questions to be selected</w:t>
            </w:r>
          </w:p>
        </w:tc>
        <w:tc>
          <w:tcPr>
            <w:tcW w:w="952" w:type="dxa"/>
            <w:tcBorders>
              <w:top w:val="single" w:sz="2" w:space="0" w:color="auto"/>
              <w:bottom w:val="single" w:sz="12" w:space="0" w:color="auto"/>
            </w:tcBorders>
            <w:shd w:val="clear" w:color="auto" w:fill="auto"/>
            <w:textDirection w:val="tbRl"/>
            <w:vAlign w:val="bottom"/>
          </w:tcPr>
          <w:p w:rsidR="00306C12" w:rsidRPr="00F64FF1" w:rsidRDefault="00306C12" w:rsidP="00F64FF1">
            <w:pPr>
              <w:suppressAutoHyphens w:val="0"/>
              <w:spacing w:before="40" w:after="120" w:line="220" w:lineRule="exact"/>
              <w:ind w:right="113"/>
              <w:jc w:val="right"/>
              <w:rPr>
                <w:i/>
                <w:sz w:val="16"/>
                <w:szCs w:val="16"/>
              </w:rPr>
            </w:pPr>
            <w:r w:rsidRPr="00F64FF1">
              <w:rPr>
                <w:i/>
                <w:sz w:val="16"/>
                <w:szCs w:val="16"/>
              </w:rPr>
              <w:t>Number of questions to be selected</w:t>
            </w:r>
          </w:p>
        </w:tc>
        <w:tc>
          <w:tcPr>
            <w:tcW w:w="952" w:type="dxa"/>
            <w:tcBorders>
              <w:top w:val="single" w:sz="2" w:space="0" w:color="auto"/>
              <w:bottom w:val="single" w:sz="12" w:space="0" w:color="auto"/>
            </w:tcBorders>
            <w:shd w:val="clear" w:color="auto" w:fill="auto"/>
            <w:textDirection w:val="tbRl"/>
            <w:vAlign w:val="bottom"/>
          </w:tcPr>
          <w:p w:rsidR="00306C12" w:rsidRPr="00F64FF1" w:rsidRDefault="00306C12" w:rsidP="00F64FF1">
            <w:pPr>
              <w:suppressAutoHyphens w:val="0"/>
              <w:spacing w:before="40" w:after="120" w:line="220" w:lineRule="exact"/>
              <w:ind w:right="113"/>
              <w:jc w:val="right"/>
              <w:rPr>
                <w:i/>
                <w:sz w:val="16"/>
                <w:szCs w:val="16"/>
              </w:rPr>
            </w:pPr>
            <w:r w:rsidRPr="00F64FF1">
              <w:rPr>
                <w:i/>
                <w:sz w:val="16"/>
                <w:szCs w:val="16"/>
              </w:rPr>
              <w:t>Number of questions to be selected</w:t>
            </w:r>
          </w:p>
        </w:tc>
        <w:tc>
          <w:tcPr>
            <w:tcW w:w="762" w:type="dxa"/>
            <w:tcBorders>
              <w:top w:val="single" w:sz="2" w:space="0" w:color="auto"/>
              <w:bottom w:val="single" w:sz="12" w:space="0" w:color="auto"/>
            </w:tcBorders>
            <w:shd w:val="clear" w:color="auto" w:fill="auto"/>
            <w:textDirection w:val="tbRl"/>
            <w:vAlign w:val="bottom"/>
          </w:tcPr>
          <w:p w:rsidR="00306C12" w:rsidRPr="00F64FF1" w:rsidRDefault="00306C12" w:rsidP="00F64FF1">
            <w:pPr>
              <w:suppressAutoHyphens w:val="0"/>
              <w:spacing w:before="40" w:after="120" w:line="220" w:lineRule="exact"/>
              <w:ind w:right="113"/>
              <w:jc w:val="right"/>
              <w:rPr>
                <w:i/>
                <w:sz w:val="16"/>
                <w:szCs w:val="16"/>
              </w:rPr>
            </w:pPr>
            <w:r w:rsidRPr="00F64FF1">
              <w:rPr>
                <w:i/>
                <w:sz w:val="16"/>
                <w:szCs w:val="16"/>
              </w:rPr>
              <w:t>Number of questions to be selected</w:t>
            </w:r>
          </w:p>
        </w:tc>
      </w:tr>
      <w:tr w:rsidR="00306C12" w:rsidRPr="00F64FF1" w:rsidTr="000E7D08">
        <w:tc>
          <w:tcPr>
            <w:tcW w:w="360" w:type="dxa"/>
            <w:tcBorders>
              <w:top w:val="single" w:sz="12" w:space="0" w:color="auto"/>
            </w:tcBorders>
            <w:shd w:val="clear" w:color="auto" w:fill="auto"/>
          </w:tcPr>
          <w:p w:rsidR="00306C12" w:rsidRPr="00F64FF1" w:rsidRDefault="00306C12" w:rsidP="006C37B7">
            <w:pPr>
              <w:suppressAutoHyphens w:val="0"/>
              <w:spacing w:before="40" w:after="40" w:line="220" w:lineRule="exact"/>
              <w:ind w:right="113"/>
              <w:rPr>
                <w:sz w:val="18"/>
                <w:szCs w:val="18"/>
              </w:rPr>
            </w:pPr>
            <w:r w:rsidRPr="00F64FF1">
              <w:rPr>
                <w:sz w:val="18"/>
                <w:szCs w:val="18"/>
              </w:rPr>
              <w:t>1</w:t>
            </w:r>
          </w:p>
        </w:tc>
        <w:tc>
          <w:tcPr>
            <w:tcW w:w="3238" w:type="dxa"/>
            <w:tcBorders>
              <w:top w:val="single" w:sz="12" w:space="0" w:color="auto"/>
            </w:tcBorders>
            <w:shd w:val="clear" w:color="auto" w:fill="auto"/>
          </w:tcPr>
          <w:p w:rsidR="00306C12" w:rsidRPr="00F64FF1" w:rsidRDefault="00306C12" w:rsidP="006C37B7">
            <w:pPr>
              <w:suppressAutoHyphens w:val="0"/>
              <w:spacing w:before="40" w:after="40" w:line="220" w:lineRule="exact"/>
              <w:ind w:right="113"/>
              <w:rPr>
                <w:sz w:val="18"/>
                <w:szCs w:val="18"/>
              </w:rPr>
            </w:pPr>
            <w:r w:rsidRPr="00F64FF1">
              <w:rPr>
                <w:sz w:val="18"/>
                <w:szCs w:val="18"/>
              </w:rPr>
              <w:t>General</w:t>
            </w:r>
          </w:p>
        </w:tc>
        <w:tc>
          <w:tcPr>
            <w:tcW w:w="490" w:type="dxa"/>
            <w:tcBorders>
              <w:top w:val="single" w:sz="12" w:space="0" w:color="auto"/>
            </w:tcBorders>
            <w:shd w:val="clear" w:color="auto" w:fill="auto"/>
          </w:tcPr>
          <w:p w:rsidR="00306C12" w:rsidRPr="00F64FF1" w:rsidRDefault="00306C12" w:rsidP="006C37B7">
            <w:pPr>
              <w:suppressAutoHyphens w:val="0"/>
              <w:spacing w:before="40" w:after="40" w:line="220" w:lineRule="exact"/>
              <w:ind w:right="113"/>
              <w:jc w:val="right"/>
              <w:rPr>
                <w:sz w:val="18"/>
                <w:szCs w:val="18"/>
              </w:rPr>
            </w:pPr>
            <w:r w:rsidRPr="00F64FF1">
              <w:rPr>
                <w:sz w:val="18"/>
                <w:szCs w:val="18"/>
              </w:rPr>
              <w:t>14</w:t>
            </w:r>
          </w:p>
        </w:tc>
        <w:tc>
          <w:tcPr>
            <w:tcW w:w="812" w:type="dxa"/>
            <w:tcBorders>
              <w:top w:val="single" w:sz="12" w:space="0" w:color="auto"/>
            </w:tcBorders>
            <w:shd w:val="clear" w:color="auto" w:fill="auto"/>
          </w:tcPr>
          <w:p w:rsidR="00306C12" w:rsidRPr="00F64FF1" w:rsidRDefault="00306C12" w:rsidP="006C37B7">
            <w:pPr>
              <w:suppressAutoHyphens w:val="0"/>
              <w:spacing w:before="40" w:after="40" w:line="220" w:lineRule="exact"/>
              <w:ind w:right="113"/>
              <w:jc w:val="right"/>
              <w:rPr>
                <w:sz w:val="18"/>
                <w:szCs w:val="18"/>
              </w:rPr>
            </w:pPr>
            <w:r w:rsidRPr="00F64FF1">
              <w:rPr>
                <w:sz w:val="18"/>
                <w:szCs w:val="18"/>
              </w:rPr>
              <w:t>--</w:t>
            </w:r>
          </w:p>
        </w:tc>
        <w:tc>
          <w:tcPr>
            <w:tcW w:w="937" w:type="dxa"/>
            <w:tcBorders>
              <w:top w:val="single" w:sz="12" w:space="0" w:color="auto"/>
            </w:tcBorders>
            <w:shd w:val="clear" w:color="auto" w:fill="auto"/>
          </w:tcPr>
          <w:p w:rsidR="00306C12" w:rsidRPr="00F64FF1" w:rsidRDefault="00306C12" w:rsidP="006C37B7">
            <w:pPr>
              <w:suppressAutoHyphens w:val="0"/>
              <w:spacing w:before="40" w:after="40" w:line="220" w:lineRule="exact"/>
              <w:ind w:right="113"/>
              <w:jc w:val="right"/>
              <w:rPr>
                <w:sz w:val="18"/>
                <w:szCs w:val="18"/>
              </w:rPr>
            </w:pPr>
            <w:r w:rsidRPr="00F64FF1">
              <w:rPr>
                <w:sz w:val="18"/>
                <w:szCs w:val="18"/>
              </w:rPr>
              <w:t>--</w:t>
            </w:r>
          </w:p>
        </w:tc>
        <w:tc>
          <w:tcPr>
            <w:tcW w:w="1134" w:type="dxa"/>
            <w:tcBorders>
              <w:top w:val="single" w:sz="12" w:space="0" w:color="auto"/>
            </w:tcBorders>
            <w:shd w:val="clear" w:color="auto" w:fill="auto"/>
          </w:tcPr>
          <w:p w:rsidR="00306C12" w:rsidRPr="00F64FF1" w:rsidRDefault="00306C12" w:rsidP="006C37B7">
            <w:pPr>
              <w:suppressAutoHyphens w:val="0"/>
              <w:spacing w:before="40" w:after="40" w:line="220" w:lineRule="exact"/>
              <w:ind w:right="113"/>
              <w:jc w:val="right"/>
              <w:rPr>
                <w:sz w:val="18"/>
                <w:szCs w:val="18"/>
              </w:rPr>
            </w:pPr>
            <w:r w:rsidRPr="00F64FF1">
              <w:rPr>
                <w:sz w:val="18"/>
                <w:szCs w:val="18"/>
              </w:rPr>
              <w:t>1</w:t>
            </w:r>
          </w:p>
        </w:tc>
        <w:tc>
          <w:tcPr>
            <w:tcW w:w="952" w:type="dxa"/>
            <w:tcBorders>
              <w:top w:val="single" w:sz="12" w:space="0" w:color="auto"/>
            </w:tcBorders>
            <w:shd w:val="clear" w:color="auto" w:fill="auto"/>
          </w:tcPr>
          <w:p w:rsidR="00306C12" w:rsidRPr="00F64FF1" w:rsidRDefault="00306C12" w:rsidP="006C37B7">
            <w:pPr>
              <w:suppressAutoHyphens w:val="0"/>
              <w:spacing w:before="40" w:after="40" w:line="220" w:lineRule="exact"/>
              <w:ind w:right="113"/>
              <w:jc w:val="right"/>
              <w:rPr>
                <w:sz w:val="18"/>
                <w:szCs w:val="18"/>
              </w:rPr>
            </w:pPr>
            <w:r w:rsidRPr="00F64FF1">
              <w:rPr>
                <w:sz w:val="18"/>
                <w:szCs w:val="18"/>
              </w:rPr>
              <w:t>-</w:t>
            </w:r>
          </w:p>
        </w:tc>
        <w:tc>
          <w:tcPr>
            <w:tcW w:w="952" w:type="dxa"/>
            <w:tcBorders>
              <w:top w:val="single" w:sz="12" w:space="0" w:color="auto"/>
            </w:tcBorders>
            <w:shd w:val="clear" w:color="auto" w:fill="auto"/>
          </w:tcPr>
          <w:p w:rsidR="00306C12" w:rsidRPr="00F64FF1" w:rsidRDefault="00306C12" w:rsidP="006C37B7">
            <w:pPr>
              <w:suppressAutoHyphens w:val="0"/>
              <w:spacing w:before="40" w:after="40" w:line="220" w:lineRule="exact"/>
              <w:ind w:right="113"/>
              <w:jc w:val="right"/>
              <w:rPr>
                <w:sz w:val="18"/>
                <w:szCs w:val="18"/>
              </w:rPr>
            </w:pPr>
            <w:r w:rsidRPr="00F64FF1">
              <w:rPr>
                <w:sz w:val="18"/>
                <w:szCs w:val="18"/>
              </w:rPr>
              <w:t>-</w:t>
            </w:r>
          </w:p>
        </w:tc>
        <w:tc>
          <w:tcPr>
            <w:tcW w:w="762" w:type="dxa"/>
            <w:tcBorders>
              <w:top w:val="single" w:sz="12" w:space="0" w:color="auto"/>
            </w:tcBorders>
            <w:shd w:val="clear" w:color="auto" w:fill="auto"/>
          </w:tcPr>
          <w:p w:rsidR="00306C12" w:rsidRPr="00F64FF1" w:rsidRDefault="00306C12" w:rsidP="006C37B7">
            <w:pPr>
              <w:suppressAutoHyphens w:val="0"/>
              <w:spacing w:before="40" w:after="40" w:line="220" w:lineRule="exact"/>
              <w:ind w:right="113"/>
              <w:jc w:val="right"/>
              <w:rPr>
                <w:sz w:val="18"/>
                <w:szCs w:val="18"/>
              </w:rPr>
            </w:pPr>
            <w:r w:rsidRPr="00F64FF1">
              <w:rPr>
                <w:sz w:val="18"/>
                <w:szCs w:val="18"/>
              </w:rPr>
              <w:t>1</w:t>
            </w:r>
          </w:p>
        </w:tc>
      </w:tr>
      <w:tr w:rsidR="00306C12" w:rsidRPr="00F64FF1" w:rsidTr="00F64FF1">
        <w:tc>
          <w:tcPr>
            <w:tcW w:w="360" w:type="dxa"/>
            <w:shd w:val="clear" w:color="auto" w:fill="auto"/>
          </w:tcPr>
          <w:p w:rsidR="00306C12" w:rsidRPr="00F64FF1" w:rsidRDefault="00306C12" w:rsidP="006C37B7">
            <w:pPr>
              <w:suppressAutoHyphens w:val="0"/>
              <w:spacing w:before="40" w:after="40" w:line="220" w:lineRule="exact"/>
              <w:ind w:right="113"/>
              <w:rPr>
                <w:sz w:val="18"/>
                <w:szCs w:val="18"/>
              </w:rPr>
            </w:pPr>
            <w:r w:rsidRPr="00F64FF1">
              <w:rPr>
                <w:sz w:val="18"/>
                <w:szCs w:val="18"/>
              </w:rPr>
              <w:t>2</w:t>
            </w:r>
          </w:p>
        </w:tc>
        <w:tc>
          <w:tcPr>
            <w:tcW w:w="3238" w:type="dxa"/>
            <w:shd w:val="clear" w:color="auto" w:fill="auto"/>
          </w:tcPr>
          <w:p w:rsidR="00306C12" w:rsidRPr="00F64FF1" w:rsidRDefault="00306C12" w:rsidP="006C37B7">
            <w:pPr>
              <w:suppressAutoHyphens w:val="0"/>
              <w:spacing w:before="40" w:after="40" w:line="220" w:lineRule="exact"/>
              <w:ind w:right="113"/>
              <w:rPr>
                <w:sz w:val="18"/>
                <w:szCs w:val="18"/>
              </w:rPr>
            </w:pPr>
            <w:r w:rsidRPr="00F64FF1">
              <w:rPr>
                <w:sz w:val="18"/>
                <w:szCs w:val="18"/>
              </w:rPr>
              <w:t>Construction and equipment</w:t>
            </w:r>
          </w:p>
        </w:tc>
        <w:tc>
          <w:tcPr>
            <w:tcW w:w="490" w:type="dxa"/>
            <w:shd w:val="clear" w:color="auto" w:fill="auto"/>
          </w:tcPr>
          <w:p w:rsidR="00306C12" w:rsidRPr="00F64FF1" w:rsidRDefault="00306C12" w:rsidP="006C37B7">
            <w:pPr>
              <w:suppressAutoHyphens w:val="0"/>
              <w:spacing w:before="40" w:after="40" w:line="220" w:lineRule="exact"/>
              <w:ind w:right="113"/>
              <w:jc w:val="right"/>
              <w:rPr>
                <w:sz w:val="18"/>
                <w:szCs w:val="18"/>
              </w:rPr>
            </w:pPr>
            <w:r w:rsidRPr="00F64FF1">
              <w:rPr>
                <w:sz w:val="18"/>
                <w:szCs w:val="18"/>
              </w:rPr>
              <w:t>21</w:t>
            </w:r>
          </w:p>
        </w:tc>
        <w:tc>
          <w:tcPr>
            <w:tcW w:w="812" w:type="dxa"/>
            <w:shd w:val="clear" w:color="auto" w:fill="auto"/>
          </w:tcPr>
          <w:p w:rsidR="00306C12" w:rsidRPr="00F64FF1" w:rsidRDefault="00DF67B1" w:rsidP="006C37B7">
            <w:pPr>
              <w:suppressAutoHyphens w:val="0"/>
              <w:spacing w:before="40" w:after="40" w:line="220" w:lineRule="exact"/>
              <w:ind w:right="113"/>
              <w:jc w:val="right"/>
              <w:rPr>
                <w:sz w:val="18"/>
                <w:szCs w:val="18"/>
              </w:rPr>
            </w:pPr>
            <w:r>
              <w:rPr>
                <w:sz w:val="18"/>
                <w:szCs w:val="18"/>
              </w:rPr>
              <w:t>49</w:t>
            </w:r>
          </w:p>
        </w:tc>
        <w:tc>
          <w:tcPr>
            <w:tcW w:w="937" w:type="dxa"/>
            <w:shd w:val="clear" w:color="auto" w:fill="auto"/>
          </w:tcPr>
          <w:p w:rsidR="00306C12" w:rsidRPr="00F64FF1" w:rsidRDefault="00DF67B1" w:rsidP="006C37B7">
            <w:pPr>
              <w:suppressAutoHyphens w:val="0"/>
              <w:spacing w:before="40" w:after="40" w:line="220" w:lineRule="exact"/>
              <w:ind w:right="113"/>
              <w:jc w:val="right"/>
              <w:rPr>
                <w:sz w:val="18"/>
                <w:szCs w:val="18"/>
              </w:rPr>
            </w:pPr>
            <w:r>
              <w:rPr>
                <w:sz w:val="18"/>
                <w:szCs w:val="18"/>
              </w:rPr>
              <w:t>26</w:t>
            </w:r>
          </w:p>
        </w:tc>
        <w:tc>
          <w:tcPr>
            <w:tcW w:w="1134" w:type="dxa"/>
            <w:shd w:val="clear" w:color="auto" w:fill="auto"/>
          </w:tcPr>
          <w:p w:rsidR="00306C12" w:rsidRPr="00F64FF1" w:rsidRDefault="00CC0A8B" w:rsidP="006C37B7">
            <w:pPr>
              <w:suppressAutoHyphens w:val="0"/>
              <w:spacing w:before="40" w:after="40" w:line="220" w:lineRule="exact"/>
              <w:ind w:right="113"/>
              <w:jc w:val="right"/>
              <w:rPr>
                <w:sz w:val="18"/>
                <w:szCs w:val="18"/>
              </w:rPr>
            </w:pPr>
            <w:r w:rsidRPr="00F64FF1">
              <w:rPr>
                <w:sz w:val="18"/>
                <w:szCs w:val="18"/>
              </w:rPr>
              <w:t>1</w:t>
            </w:r>
          </w:p>
        </w:tc>
        <w:tc>
          <w:tcPr>
            <w:tcW w:w="952" w:type="dxa"/>
            <w:shd w:val="clear" w:color="auto" w:fill="auto"/>
          </w:tcPr>
          <w:p w:rsidR="00306C12" w:rsidRPr="00F64FF1" w:rsidRDefault="00D42972" w:rsidP="006C37B7">
            <w:pPr>
              <w:suppressAutoHyphens w:val="0"/>
              <w:spacing w:before="40" w:after="40" w:line="220" w:lineRule="exact"/>
              <w:ind w:right="113"/>
              <w:jc w:val="right"/>
              <w:rPr>
                <w:sz w:val="18"/>
                <w:szCs w:val="18"/>
              </w:rPr>
            </w:pPr>
            <w:r>
              <w:rPr>
                <w:sz w:val="18"/>
                <w:szCs w:val="18"/>
              </w:rPr>
              <w:t>1</w:t>
            </w:r>
          </w:p>
        </w:tc>
        <w:tc>
          <w:tcPr>
            <w:tcW w:w="952" w:type="dxa"/>
            <w:shd w:val="clear" w:color="auto" w:fill="auto"/>
          </w:tcPr>
          <w:p w:rsidR="00306C12" w:rsidRPr="00F64FF1" w:rsidRDefault="00D42972" w:rsidP="006C37B7">
            <w:pPr>
              <w:suppressAutoHyphens w:val="0"/>
              <w:spacing w:before="40" w:after="40" w:line="220" w:lineRule="exact"/>
              <w:ind w:right="113"/>
              <w:jc w:val="right"/>
              <w:rPr>
                <w:sz w:val="18"/>
                <w:szCs w:val="18"/>
              </w:rPr>
            </w:pPr>
            <w:r>
              <w:rPr>
                <w:sz w:val="18"/>
                <w:szCs w:val="18"/>
              </w:rPr>
              <w:t>1</w:t>
            </w:r>
          </w:p>
        </w:tc>
        <w:tc>
          <w:tcPr>
            <w:tcW w:w="762" w:type="dxa"/>
            <w:shd w:val="clear" w:color="auto" w:fill="auto"/>
          </w:tcPr>
          <w:p w:rsidR="00306C12" w:rsidRPr="00F64FF1" w:rsidRDefault="00D42972" w:rsidP="006C37B7">
            <w:pPr>
              <w:suppressAutoHyphens w:val="0"/>
              <w:spacing w:before="40" w:after="40" w:line="220" w:lineRule="exact"/>
              <w:ind w:right="113"/>
              <w:jc w:val="right"/>
              <w:rPr>
                <w:sz w:val="18"/>
                <w:szCs w:val="18"/>
              </w:rPr>
            </w:pPr>
            <w:r>
              <w:rPr>
                <w:sz w:val="18"/>
                <w:szCs w:val="18"/>
              </w:rPr>
              <w:t>3</w:t>
            </w:r>
          </w:p>
        </w:tc>
      </w:tr>
      <w:tr w:rsidR="00306C12" w:rsidRPr="00F64FF1" w:rsidTr="00F64FF1">
        <w:tc>
          <w:tcPr>
            <w:tcW w:w="360" w:type="dxa"/>
            <w:shd w:val="clear" w:color="auto" w:fill="auto"/>
          </w:tcPr>
          <w:p w:rsidR="00306C12" w:rsidRPr="00F64FF1" w:rsidRDefault="00306C12" w:rsidP="006C37B7">
            <w:pPr>
              <w:suppressAutoHyphens w:val="0"/>
              <w:spacing w:before="40" w:after="40" w:line="220" w:lineRule="exact"/>
              <w:ind w:right="113"/>
              <w:rPr>
                <w:sz w:val="18"/>
                <w:szCs w:val="18"/>
              </w:rPr>
            </w:pPr>
            <w:r w:rsidRPr="00F64FF1">
              <w:rPr>
                <w:sz w:val="18"/>
                <w:szCs w:val="18"/>
              </w:rPr>
              <w:t>3</w:t>
            </w:r>
          </w:p>
        </w:tc>
        <w:tc>
          <w:tcPr>
            <w:tcW w:w="3238" w:type="dxa"/>
            <w:shd w:val="clear" w:color="auto" w:fill="auto"/>
          </w:tcPr>
          <w:p w:rsidR="00306C12" w:rsidRPr="00F64FF1" w:rsidRDefault="00306C12" w:rsidP="006C37B7">
            <w:pPr>
              <w:suppressAutoHyphens w:val="0"/>
              <w:spacing w:before="40" w:after="40" w:line="220" w:lineRule="exact"/>
              <w:ind w:right="113"/>
              <w:rPr>
                <w:sz w:val="18"/>
                <w:szCs w:val="18"/>
              </w:rPr>
            </w:pPr>
            <w:r w:rsidRPr="00F64FF1">
              <w:rPr>
                <w:sz w:val="18"/>
                <w:szCs w:val="18"/>
              </w:rPr>
              <w:t>Treatment of holds and adjacent spaces</w:t>
            </w:r>
          </w:p>
        </w:tc>
        <w:tc>
          <w:tcPr>
            <w:tcW w:w="490" w:type="dxa"/>
            <w:shd w:val="clear" w:color="auto" w:fill="auto"/>
          </w:tcPr>
          <w:p w:rsidR="00306C12" w:rsidRPr="00F64FF1" w:rsidRDefault="00306C12" w:rsidP="006C37B7">
            <w:pPr>
              <w:suppressAutoHyphens w:val="0"/>
              <w:spacing w:before="40" w:after="40" w:line="220" w:lineRule="exact"/>
              <w:ind w:right="113"/>
              <w:jc w:val="right"/>
              <w:rPr>
                <w:sz w:val="18"/>
                <w:szCs w:val="18"/>
              </w:rPr>
            </w:pPr>
            <w:r w:rsidRPr="00F64FF1">
              <w:rPr>
                <w:sz w:val="18"/>
                <w:szCs w:val="18"/>
              </w:rPr>
              <w:t>--</w:t>
            </w:r>
          </w:p>
        </w:tc>
        <w:tc>
          <w:tcPr>
            <w:tcW w:w="812" w:type="dxa"/>
            <w:shd w:val="clear" w:color="auto" w:fill="auto"/>
          </w:tcPr>
          <w:p w:rsidR="00306C12" w:rsidRPr="00F64FF1" w:rsidRDefault="00306C12" w:rsidP="006C37B7">
            <w:pPr>
              <w:suppressAutoHyphens w:val="0"/>
              <w:spacing w:before="40" w:after="40" w:line="220" w:lineRule="exact"/>
              <w:ind w:right="113"/>
              <w:jc w:val="right"/>
              <w:rPr>
                <w:sz w:val="18"/>
                <w:szCs w:val="18"/>
              </w:rPr>
            </w:pPr>
            <w:r w:rsidRPr="00F64FF1">
              <w:rPr>
                <w:sz w:val="18"/>
                <w:szCs w:val="18"/>
              </w:rPr>
              <w:t>33</w:t>
            </w:r>
          </w:p>
        </w:tc>
        <w:tc>
          <w:tcPr>
            <w:tcW w:w="937" w:type="dxa"/>
            <w:shd w:val="clear" w:color="auto" w:fill="auto"/>
          </w:tcPr>
          <w:p w:rsidR="00306C12" w:rsidRPr="00F64FF1" w:rsidRDefault="00306C12" w:rsidP="006C37B7">
            <w:pPr>
              <w:suppressAutoHyphens w:val="0"/>
              <w:spacing w:before="40" w:after="40" w:line="220" w:lineRule="exact"/>
              <w:ind w:right="113"/>
              <w:jc w:val="right"/>
              <w:rPr>
                <w:sz w:val="18"/>
                <w:szCs w:val="18"/>
              </w:rPr>
            </w:pPr>
            <w:r w:rsidRPr="00F64FF1">
              <w:rPr>
                <w:sz w:val="18"/>
                <w:szCs w:val="18"/>
              </w:rPr>
              <w:t>19</w:t>
            </w:r>
          </w:p>
        </w:tc>
        <w:tc>
          <w:tcPr>
            <w:tcW w:w="1134" w:type="dxa"/>
            <w:shd w:val="clear" w:color="auto" w:fill="auto"/>
          </w:tcPr>
          <w:p w:rsidR="00306C12" w:rsidRPr="00F64FF1" w:rsidRDefault="00306C12" w:rsidP="006C37B7">
            <w:pPr>
              <w:suppressAutoHyphens w:val="0"/>
              <w:spacing w:before="40" w:after="40" w:line="220" w:lineRule="exact"/>
              <w:ind w:right="113"/>
              <w:jc w:val="right"/>
              <w:rPr>
                <w:sz w:val="18"/>
                <w:szCs w:val="18"/>
              </w:rPr>
            </w:pPr>
            <w:r w:rsidRPr="00F64FF1">
              <w:rPr>
                <w:sz w:val="18"/>
                <w:szCs w:val="18"/>
              </w:rPr>
              <w:t>-</w:t>
            </w:r>
          </w:p>
        </w:tc>
        <w:tc>
          <w:tcPr>
            <w:tcW w:w="952" w:type="dxa"/>
            <w:shd w:val="clear" w:color="auto" w:fill="auto"/>
          </w:tcPr>
          <w:p w:rsidR="00306C12" w:rsidRPr="00F64FF1" w:rsidRDefault="00CC0A8B" w:rsidP="006C37B7">
            <w:pPr>
              <w:suppressAutoHyphens w:val="0"/>
              <w:spacing w:before="40" w:after="40" w:line="220" w:lineRule="exact"/>
              <w:ind w:right="113"/>
              <w:jc w:val="right"/>
              <w:rPr>
                <w:sz w:val="18"/>
                <w:szCs w:val="18"/>
              </w:rPr>
            </w:pPr>
            <w:r w:rsidRPr="00F64FF1">
              <w:rPr>
                <w:sz w:val="18"/>
                <w:szCs w:val="18"/>
              </w:rPr>
              <w:t>1</w:t>
            </w:r>
          </w:p>
        </w:tc>
        <w:tc>
          <w:tcPr>
            <w:tcW w:w="952" w:type="dxa"/>
            <w:shd w:val="clear" w:color="auto" w:fill="auto"/>
          </w:tcPr>
          <w:p w:rsidR="00306C12" w:rsidRPr="00F64FF1" w:rsidRDefault="00306C12" w:rsidP="006C37B7">
            <w:pPr>
              <w:suppressAutoHyphens w:val="0"/>
              <w:spacing w:before="40" w:after="40" w:line="220" w:lineRule="exact"/>
              <w:ind w:right="113"/>
              <w:jc w:val="right"/>
              <w:rPr>
                <w:sz w:val="18"/>
                <w:szCs w:val="18"/>
              </w:rPr>
            </w:pPr>
            <w:r w:rsidRPr="00F64FF1">
              <w:rPr>
                <w:sz w:val="18"/>
                <w:szCs w:val="18"/>
              </w:rPr>
              <w:t>1</w:t>
            </w:r>
          </w:p>
        </w:tc>
        <w:tc>
          <w:tcPr>
            <w:tcW w:w="762" w:type="dxa"/>
            <w:shd w:val="clear" w:color="auto" w:fill="auto"/>
          </w:tcPr>
          <w:p w:rsidR="00306C12" w:rsidRPr="00F64FF1" w:rsidRDefault="00CC0A8B" w:rsidP="006C37B7">
            <w:pPr>
              <w:suppressAutoHyphens w:val="0"/>
              <w:spacing w:before="40" w:after="40" w:line="220" w:lineRule="exact"/>
              <w:ind w:right="113"/>
              <w:jc w:val="right"/>
              <w:rPr>
                <w:sz w:val="18"/>
                <w:szCs w:val="18"/>
              </w:rPr>
            </w:pPr>
            <w:r w:rsidRPr="00F64FF1">
              <w:rPr>
                <w:sz w:val="18"/>
                <w:szCs w:val="18"/>
              </w:rPr>
              <w:t>2</w:t>
            </w:r>
          </w:p>
        </w:tc>
      </w:tr>
      <w:tr w:rsidR="00306C12" w:rsidRPr="00F64FF1" w:rsidTr="00F64FF1">
        <w:tc>
          <w:tcPr>
            <w:tcW w:w="360" w:type="dxa"/>
            <w:shd w:val="clear" w:color="auto" w:fill="auto"/>
          </w:tcPr>
          <w:p w:rsidR="00306C12" w:rsidRPr="00F64FF1" w:rsidRDefault="00306C12" w:rsidP="006C37B7">
            <w:pPr>
              <w:suppressAutoHyphens w:val="0"/>
              <w:spacing w:before="40" w:after="40" w:line="220" w:lineRule="exact"/>
              <w:ind w:right="113"/>
              <w:rPr>
                <w:sz w:val="18"/>
                <w:szCs w:val="18"/>
              </w:rPr>
            </w:pPr>
            <w:r w:rsidRPr="00F64FF1">
              <w:rPr>
                <w:sz w:val="18"/>
                <w:szCs w:val="18"/>
              </w:rPr>
              <w:t>4</w:t>
            </w:r>
          </w:p>
        </w:tc>
        <w:tc>
          <w:tcPr>
            <w:tcW w:w="3238" w:type="dxa"/>
            <w:shd w:val="clear" w:color="auto" w:fill="auto"/>
          </w:tcPr>
          <w:p w:rsidR="00306C12" w:rsidRPr="00F64FF1" w:rsidRDefault="00306C12" w:rsidP="006C37B7">
            <w:pPr>
              <w:suppressAutoHyphens w:val="0"/>
              <w:spacing w:before="40" w:after="40" w:line="220" w:lineRule="exact"/>
              <w:ind w:right="113"/>
              <w:rPr>
                <w:sz w:val="18"/>
                <w:szCs w:val="18"/>
              </w:rPr>
            </w:pPr>
            <w:r w:rsidRPr="00F64FF1">
              <w:rPr>
                <w:sz w:val="18"/>
                <w:szCs w:val="18"/>
              </w:rPr>
              <w:t>Measurement techniques</w:t>
            </w:r>
          </w:p>
        </w:tc>
        <w:tc>
          <w:tcPr>
            <w:tcW w:w="490" w:type="dxa"/>
            <w:shd w:val="clear" w:color="auto" w:fill="auto"/>
          </w:tcPr>
          <w:p w:rsidR="00306C12" w:rsidRPr="00F64FF1" w:rsidRDefault="00DF67B1" w:rsidP="006C37B7">
            <w:pPr>
              <w:suppressAutoHyphens w:val="0"/>
              <w:spacing w:before="40" w:after="40" w:line="220" w:lineRule="exact"/>
              <w:ind w:right="113"/>
              <w:jc w:val="right"/>
              <w:rPr>
                <w:sz w:val="18"/>
                <w:szCs w:val="18"/>
              </w:rPr>
            </w:pPr>
            <w:r>
              <w:rPr>
                <w:sz w:val="18"/>
                <w:szCs w:val="18"/>
              </w:rPr>
              <w:t>19</w:t>
            </w:r>
          </w:p>
        </w:tc>
        <w:tc>
          <w:tcPr>
            <w:tcW w:w="812" w:type="dxa"/>
            <w:shd w:val="clear" w:color="auto" w:fill="auto"/>
          </w:tcPr>
          <w:p w:rsidR="00306C12" w:rsidRPr="00F64FF1" w:rsidRDefault="00306C12" w:rsidP="006C37B7">
            <w:pPr>
              <w:suppressAutoHyphens w:val="0"/>
              <w:spacing w:before="40" w:after="40" w:line="220" w:lineRule="exact"/>
              <w:ind w:right="113"/>
              <w:jc w:val="right"/>
              <w:rPr>
                <w:sz w:val="18"/>
                <w:szCs w:val="18"/>
              </w:rPr>
            </w:pPr>
            <w:r w:rsidRPr="00F64FF1">
              <w:rPr>
                <w:sz w:val="18"/>
                <w:szCs w:val="18"/>
              </w:rPr>
              <w:t>13</w:t>
            </w:r>
          </w:p>
        </w:tc>
        <w:tc>
          <w:tcPr>
            <w:tcW w:w="937" w:type="dxa"/>
            <w:shd w:val="clear" w:color="auto" w:fill="auto"/>
          </w:tcPr>
          <w:p w:rsidR="00306C12" w:rsidRPr="00F64FF1" w:rsidRDefault="00306C12" w:rsidP="006C37B7">
            <w:pPr>
              <w:suppressAutoHyphens w:val="0"/>
              <w:spacing w:before="40" w:after="40" w:line="220" w:lineRule="exact"/>
              <w:ind w:right="113"/>
              <w:jc w:val="right"/>
              <w:rPr>
                <w:sz w:val="18"/>
                <w:szCs w:val="18"/>
              </w:rPr>
            </w:pPr>
            <w:r w:rsidRPr="00F64FF1">
              <w:rPr>
                <w:sz w:val="18"/>
                <w:szCs w:val="18"/>
              </w:rPr>
              <w:t>--</w:t>
            </w:r>
          </w:p>
        </w:tc>
        <w:tc>
          <w:tcPr>
            <w:tcW w:w="1134" w:type="dxa"/>
            <w:shd w:val="clear" w:color="auto" w:fill="auto"/>
          </w:tcPr>
          <w:p w:rsidR="00306C12" w:rsidRPr="00F64FF1" w:rsidRDefault="00CC0A8B" w:rsidP="006C37B7">
            <w:pPr>
              <w:suppressAutoHyphens w:val="0"/>
              <w:spacing w:before="40" w:after="40" w:line="220" w:lineRule="exact"/>
              <w:ind w:right="113"/>
              <w:jc w:val="right"/>
              <w:rPr>
                <w:sz w:val="18"/>
                <w:szCs w:val="18"/>
              </w:rPr>
            </w:pPr>
            <w:r w:rsidRPr="00F64FF1">
              <w:rPr>
                <w:sz w:val="18"/>
                <w:szCs w:val="18"/>
              </w:rPr>
              <w:t>1</w:t>
            </w:r>
          </w:p>
        </w:tc>
        <w:tc>
          <w:tcPr>
            <w:tcW w:w="952" w:type="dxa"/>
            <w:shd w:val="clear" w:color="auto" w:fill="auto"/>
          </w:tcPr>
          <w:p w:rsidR="00306C12" w:rsidRPr="00F64FF1" w:rsidRDefault="00CC0A8B" w:rsidP="006C37B7">
            <w:pPr>
              <w:suppressAutoHyphens w:val="0"/>
              <w:spacing w:before="40" w:after="40" w:line="220" w:lineRule="exact"/>
              <w:ind w:right="113"/>
              <w:jc w:val="right"/>
              <w:rPr>
                <w:sz w:val="18"/>
                <w:szCs w:val="18"/>
              </w:rPr>
            </w:pPr>
            <w:r w:rsidRPr="00F64FF1">
              <w:rPr>
                <w:sz w:val="18"/>
                <w:szCs w:val="18"/>
              </w:rPr>
              <w:t>-</w:t>
            </w:r>
          </w:p>
        </w:tc>
        <w:tc>
          <w:tcPr>
            <w:tcW w:w="952" w:type="dxa"/>
            <w:shd w:val="clear" w:color="auto" w:fill="auto"/>
          </w:tcPr>
          <w:p w:rsidR="00306C12" w:rsidRPr="00F64FF1" w:rsidRDefault="00306C12" w:rsidP="006C37B7">
            <w:pPr>
              <w:suppressAutoHyphens w:val="0"/>
              <w:spacing w:before="40" w:after="40" w:line="220" w:lineRule="exact"/>
              <w:ind w:right="113"/>
              <w:jc w:val="right"/>
              <w:rPr>
                <w:sz w:val="18"/>
                <w:szCs w:val="18"/>
              </w:rPr>
            </w:pPr>
            <w:r w:rsidRPr="00F64FF1">
              <w:rPr>
                <w:sz w:val="18"/>
                <w:szCs w:val="18"/>
              </w:rPr>
              <w:t>-</w:t>
            </w:r>
          </w:p>
        </w:tc>
        <w:tc>
          <w:tcPr>
            <w:tcW w:w="762" w:type="dxa"/>
            <w:shd w:val="clear" w:color="auto" w:fill="auto"/>
          </w:tcPr>
          <w:p w:rsidR="00306C12" w:rsidRPr="00F64FF1" w:rsidRDefault="00CC0A8B" w:rsidP="006C37B7">
            <w:pPr>
              <w:suppressAutoHyphens w:val="0"/>
              <w:spacing w:before="40" w:after="40" w:line="220" w:lineRule="exact"/>
              <w:ind w:right="113"/>
              <w:jc w:val="right"/>
              <w:rPr>
                <w:sz w:val="18"/>
                <w:szCs w:val="18"/>
              </w:rPr>
            </w:pPr>
            <w:r w:rsidRPr="00F64FF1">
              <w:rPr>
                <w:sz w:val="18"/>
                <w:szCs w:val="18"/>
              </w:rPr>
              <w:t>1</w:t>
            </w:r>
          </w:p>
        </w:tc>
      </w:tr>
      <w:tr w:rsidR="00306C12" w:rsidRPr="00F64FF1" w:rsidTr="00F64FF1">
        <w:tc>
          <w:tcPr>
            <w:tcW w:w="360" w:type="dxa"/>
            <w:shd w:val="clear" w:color="auto" w:fill="auto"/>
          </w:tcPr>
          <w:p w:rsidR="00306C12" w:rsidRPr="00F64FF1" w:rsidRDefault="00306C12" w:rsidP="006C37B7">
            <w:pPr>
              <w:suppressAutoHyphens w:val="0"/>
              <w:spacing w:before="40" w:after="40" w:line="220" w:lineRule="exact"/>
              <w:ind w:right="113"/>
              <w:rPr>
                <w:sz w:val="18"/>
                <w:szCs w:val="18"/>
              </w:rPr>
            </w:pPr>
            <w:r w:rsidRPr="00F64FF1">
              <w:rPr>
                <w:sz w:val="18"/>
                <w:szCs w:val="18"/>
              </w:rPr>
              <w:t>5</w:t>
            </w:r>
          </w:p>
        </w:tc>
        <w:tc>
          <w:tcPr>
            <w:tcW w:w="3238" w:type="dxa"/>
            <w:shd w:val="clear" w:color="auto" w:fill="auto"/>
          </w:tcPr>
          <w:p w:rsidR="00306C12" w:rsidRPr="00F64FF1" w:rsidRDefault="00306C12" w:rsidP="006C37B7">
            <w:pPr>
              <w:suppressAutoHyphens w:val="0"/>
              <w:spacing w:before="40" w:after="40" w:line="220" w:lineRule="exact"/>
              <w:ind w:right="113"/>
              <w:rPr>
                <w:sz w:val="18"/>
                <w:szCs w:val="18"/>
              </w:rPr>
            </w:pPr>
            <w:r w:rsidRPr="00F64FF1">
              <w:rPr>
                <w:sz w:val="18"/>
                <w:szCs w:val="18"/>
              </w:rPr>
              <w:t>Knowledge of products</w:t>
            </w:r>
          </w:p>
        </w:tc>
        <w:tc>
          <w:tcPr>
            <w:tcW w:w="490" w:type="dxa"/>
            <w:shd w:val="clear" w:color="auto" w:fill="auto"/>
          </w:tcPr>
          <w:p w:rsidR="00306C12" w:rsidRPr="00F64FF1" w:rsidRDefault="00306C12" w:rsidP="006C37B7">
            <w:pPr>
              <w:suppressAutoHyphens w:val="0"/>
              <w:spacing w:before="40" w:after="40" w:line="220" w:lineRule="exact"/>
              <w:ind w:right="113"/>
              <w:jc w:val="right"/>
              <w:rPr>
                <w:sz w:val="18"/>
                <w:szCs w:val="18"/>
              </w:rPr>
            </w:pPr>
            <w:r w:rsidRPr="00F64FF1">
              <w:rPr>
                <w:sz w:val="18"/>
                <w:szCs w:val="18"/>
              </w:rPr>
              <w:t>78</w:t>
            </w:r>
          </w:p>
        </w:tc>
        <w:tc>
          <w:tcPr>
            <w:tcW w:w="812" w:type="dxa"/>
            <w:shd w:val="clear" w:color="auto" w:fill="auto"/>
          </w:tcPr>
          <w:p w:rsidR="00306C12" w:rsidRPr="00F64FF1" w:rsidRDefault="00306C12" w:rsidP="006C37B7">
            <w:pPr>
              <w:suppressAutoHyphens w:val="0"/>
              <w:spacing w:before="40" w:after="40" w:line="220" w:lineRule="exact"/>
              <w:ind w:right="113"/>
              <w:jc w:val="right"/>
              <w:rPr>
                <w:sz w:val="18"/>
                <w:szCs w:val="18"/>
              </w:rPr>
            </w:pPr>
            <w:r w:rsidRPr="00F64FF1">
              <w:rPr>
                <w:sz w:val="18"/>
                <w:szCs w:val="18"/>
              </w:rPr>
              <w:t>--</w:t>
            </w:r>
          </w:p>
        </w:tc>
        <w:tc>
          <w:tcPr>
            <w:tcW w:w="937" w:type="dxa"/>
            <w:shd w:val="clear" w:color="auto" w:fill="auto"/>
          </w:tcPr>
          <w:p w:rsidR="00306C12" w:rsidRPr="00F64FF1" w:rsidRDefault="00306C12" w:rsidP="006C37B7">
            <w:pPr>
              <w:suppressAutoHyphens w:val="0"/>
              <w:spacing w:before="40" w:after="40" w:line="220" w:lineRule="exact"/>
              <w:ind w:right="113"/>
              <w:jc w:val="right"/>
              <w:rPr>
                <w:sz w:val="18"/>
                <w:szCs w:val="18"/>
              </w:rPr>
            </w:pPr>
            <w:r w:rsidRPr="00F64FF1">
              <w:rPr>
                <w:sz w:val="18"/>
                <w:szCs w:val="18"/>
              </w:rPr>
              <w:t>--</w:t>
            </w:r>
          </w:p>
        </w:tc>
        <w:tc>
          <w:tcPr>
            <w:tcW w:w="1134" w:type="dxa"/>
            <w:shd w:val="clear" w:color="auto" w:fill="auto"/>
          </w:tcPr>
          <w:p w:rsidR="00306C12" w:rsidRPr="00F64FF1" w:rsidRDefault="00CC0A8B" w:rsidP="006C37B7">
            <w:pPr>
              <w:suppressAutoHyphens w:val="0"/>
              <w:spacing w:before="40" w:after="40" w:line="220" w:lineRule="exact"/>
              <w:ind w:right="113"/>
              <w:jc w:val="right"/>
              <w:rPr>
                <w:sz w:val="18"/>
                <w:szCs w:val="18"/>
              </w:rPr>
            </w:pPr>
            <w:r w:rsidRPr="00F64FF1">
              <w:rPr>
                <w:sz w:val="18"/>
                <w:szCs w:val="18"/>
              </w:rPr>
              <w:t>1</w:t>
            </w:r>
          </w:p>
        </w:tc>
        <w:tc>
          <w:tcPr>
            <w:tcW w:w="952" w:type="dxa"/>
            <w:shd w:val="clear" w:color="auto" w:fill="auto"/>
          </w:tcPr>
          <w:p w:rsidR="00306C12" w:rsidRPr="00F64FF1" w:rsidRDefault="00306C12" w:rsidP="006C37B7">
            <w:pPr>
              <w:suppressAutoHyphens w:val="0"/>
              <w:spacing w:before="40" w:after="40" w:line="220" w:lineRule="exact"/>
              <w:ind w:right="113"/>
              <w:jc w:val="right"/>
              <w:rPr>
                <w:sz w:val="18"/>
                <w:szCs w:val="18"/>
              </w:rPr>
            </w:pPr>
            <w:r w:rsidRPr="00F64FF1">
              <w:rPr>
                <w:sz w:val="18"/>
                <w:szCs w:val="18"/>
              </w:rPr>
              <w:t>-</w:t>
            </w:r>
          </w:p>
        </w:tc>
        <w:tc>
          <w:tcPr>
            <w:tcW w:w="952" w:type="dxa"/>
            <w:shd w:val="clear" w:color="auto" w:fill="auto"/>
          </w:tcPr>
          <w:p w:rsidR="00306C12" w:rsidRPr="00F64FF1" w:rsidRDefault="00306C12" w:rsidP="006C37B7">
            <w:pPr>
              <w:suppressAutoHyphens w:val="0"/>
              <w:spacing w:before="40" w:after="40" w:line="220" w:lineRule="exact"/>
              <w:ind w:right="113"/>
              <w:jc w:val="right"/>
              <w:rPr>
                <w:sz w:val="18"/>
                <w:szCs w:val="18"/>
              </w:rPr>
            </w:pPr>
            <w:r w:rsidRPr="00F64FF1">
              <w:rPr>
                <w:sz w:val="18"/>
                <w:szCs w:val="18"/>
              </w:rPr>
              <w:t>-</w:t>
            </w:r>
          </w:p>
        </w:tc>
        <w:tc>
          <w:tcPr>
            <w:tcW w:w="762" w:type="dxa"/>
            <w:shd w:val="clear" w:color="auto" w:fill="auto"/>
          </w:tcPr>
          <w:p w:rsidR="00306C12" w:rsidRPr="00F64FF1" w:rsidRDefault="00CC0A8B" w:rsidP="006C37B7">
            <w:pPr>
              <w:suppressAutoHyphens w:val="0"/>
              <w:spacing w:before="40" w:after="40" w:line="220" w:lineRule="exact"/>
              <w:ind w:right="113"/>
              <w:jc w:val="right"/>
              <w:rPr>
                <w:sz w:val="18"/>
                <w:szCs w:val="18"/>
              </w:rPr>
            </w:pPr>
            <w:r w:rsidRPr="00F64FF1">
              <w:rPr>
                <w:sz w:val="18"/>
                <w:szCs w:val="18"/>
              </w:rPr>
              <w:t>1</w:t>
            </w:r>
          </w:p>
        </w:tc>
      </w:tr>
      <w:tr w:rsidR="00306C12" w:rsidRPr="00F64FF1" w:rsidTr="00F64FF1">
        <w:tc>
          <w:tcPr>
            <w:tcW w:w="360" w:type="dxa"/>
            <w:shd w:val="clear" w:color="auto" w:fill="auto"/>
          </w:tcPr>
          <w:p w:rsidR="00306C12" w:rsidRPr="00F64FF1" w:rsidRDefault="00306C12" w:rsidP="006C37B7">
            <w:pPr>
              <w:suppressAutoHyphens w:val="0"/>
              <w:spacing w:before="40" w:after="40" w:line="220" w:lineRule="exact"/>
              <w:ind w:right="113"/>
              <w:rPr>
                <w:sz w:val="18"/>
                <w:szCs w:val="18"/>
              </w:rPr>
            </w:pPr>
            <w:r w:rsidRPr="00F64FF1">
              <w:rPr>
                <w:sz w:val="18"/>
                <w:szCs w:val="18"/>
              </w:rPr>
              <w:t>6</w:t>
            </w:r>
          </w:p>
        </w:tc>
        <w:tc>
          <w:tcPr>
            <w:tcW w:w="3238" w:type="dxa"/>
            <w:shd w:val="clear" w:color="auto" w:fill="auto"/>
          </w:tcPr>
          <w:p w:rsidR="00306C12" w:rsidRPr="00F64FF1" w:rsidRDefault="00306C12" w:rsidP="006C37B7">
            <w:pPr>
              <w:suppressAutoHyphens w:val="0"/>
              <w:spacing w:before="40" w:after="40" w:line="220" w:lineRule="exact"/>
              <w:ind w:right="113"/>
              <w:rPr>
                <w:sz w:val="18"/>
                <w:szCs w:val="18"/>
              </w:rPr>
            </w:pPr>
            <w:r w:rsidRPr="00F64FF1">
              <w:rPr>
                <w:sz w:val="18"/>
                <w:szCs w:val="18"/>
              </w:rPr>
              <w:t>Loading, unloading and transport</w:t>
            </w:r>
          </w:p>
        </w:tc>
        <w:tc>
          <w:tcPr>
            <w:tcW w:w="490" w:type="dxa"/>
            <w:shd w:val="clear" w:color="auto" w:fill="auto"/>
          </w:tcPr>
          <w:p w:rsidR="00306C12" w:rsidRPr="00F64FF1" w:rsidRDefault="00431AB0" w:rsidP="006C37B7">
            <w:pPr>
              <w:suppressAutoHyphens w:val="0"/>
              <w:spacing w:before="40" w:after="40" w:line="220" w:lineRule="exact"/>
              <w:ind w:right="113"/>
              <w:jc w:val="right"/>
              <w:rPr>
                <w:sz w:val="18"/>
                <w:szCs w:val="18"/>
              </w:rPr>
            </w:pPr>
            <w:r>
              <w:rPr>
                <w:sz w:val="18"/>
                <w:szCs w:val="18"/>
              </w:rPr>
              <w:t>19</w:t>
            </w:r>
          </w:p>
        </w:tc>
        <w:tc>
          <w:tcPr>
            <w:tcW w:w="812" w:type="dxa"/>
            <w:shd w:val="clear" w:color="auto" w:fill="auto"/>
          </w:tcPr>
          <w:p w:rsidR="00306C12" w:rsidRPr="00F64FF1" w:rsidRDefault="00306C12" w:rsidP="00DF67B1">
            <w:pPr>
              <w:suppressAutoHyphens w:val="0"/>
              <w:spacing w:before="40" w:after="40" w:line="220" w:lineRule="exact"/>
              <w:ind w:right="113"/>
              <w:jc w:val="right"/>
              <w:rPr>
                <w:sz w:val="18"/>
                <w:szCs w:val="18"/>
              </w:rPr>
            </w:pPr>
            <w:r w:rsidRPr="00F64FF1">
              <w:rPr>
                <w:sz w:val="18"/>
                <w:szCs w:val="18"/>
              </w:rPr>
              <w:t>5</w:t>
            </w:r>
            <w:r w:rsidR="00DF67B1">
              <w:rPr>
                <w:sz w:val="18"/>
                <w:szCs w:val="18"/>
              </w:rPr>
              <w:t>5</w:t>
            </w:r>
          </w:p>
        </w:tc>
        <w:tc>
          <w:tcPr>
            <w:tcW w:w="937" w:type="dxa"/>
            <w:shd w:val="clear" w:color="auto" w:fill="auto"/>
          </w:tcPr>
          <w:p w:rsidR="00306C12" w:rsidRPr="00F64FF1" w:rsidRDefault="00306C12" w:rsidP="006C37B7">
            <w:pPr>
              <w:suppressAutoHyphens w:val="0"/>
              <w:spacing w:before="40" w:after="40" w:line="220" w:lineRule="exact"/>
              <w:ind w:right="113"/>
              <w:jc w:val="right"/>
              <w:rPr>
                <w:sz w:val="18"/>
                <w:szCs w:val="18"/>
              </w:rPr>
            </w:pPr>
            <w:r w:rsidRPr="00F64FF1">
              <w:rPr>
                <w:sz w:val="18"/>
                <w:szCs w:val="18"/>
              </w:rPr>
              <w:t>70</w:t>
            </w:r>
          </w:p>
        </w:tc>
        <w:tc>
          <w:tcPr>
            <w:tcW w:w="1134" w:type="dxa"/>
            <w:shd w:val="clear" w:color="auto" w:fill="auto"/>
          </w:tcPr>
          <w:p w:rsidR="00306C12" w:rsidRPr="00F64FF1" w:rsidRDefault="00CC0A8B" w:rsidP="006C37B7">
            <w:pPr>
              <w:suppressAutoHyphens w:val="0"/>
              <w:spacing w:before="40" w:after="40" w:line="220" w:lineRule="exact"/>
              <w:ind w:right="113"/>
              <w:jc w:val="right"/>
              <w:rPr>
                <w:sz w:val="18"/>
                <w:szCs w:val="18"/>
              </w:rPr>
            </w:pPr>
            <w:r w:rsidRPr="00F64FF1">
              <w:rPr>
                <w:sz w:val="18"/>
                <w:szCs w:val="18"/>
              </w:rPr>
              <w:t>1</w:t>
            </w:r>
          </w:p>
        </w:tc>
        <w:tc>
          <w:tcPr>
            <w:tcW w:w="952" w:type="dxa"/>
            <w:shd w:val="clear" w:color="auto" w:fill="auto"/>
          </w:tcPr>
          <w:p w:rsidR="00306C12" w:rsidRPr="00F64FF1" w:rsidRDefault="00306C12" w:rsidP="006C37B7">
            <w:pPr>
              <w:suppressAutoHyphens w:val="0"/>
              <w:spacing w:before="40" w:after="40" w:line="220" w:lineRule="exact"/>
              <w:ind w:right="113"/>
              <w:jc w:val="right"/>
              <w:rPr>
                <w:sz w:val="18"/>
                <w:szCs w:val="18"/>
              </w:rPr>
            </w:pPr>
            <w:r w:rsidRPr="00F64FF1">
              <w:rPr>
                <w:sz w:val="18"/>
                <w:szCs w:val="18"/>
              </w:rPr>
              <w:t>1</w:t>
            </w:r>
          </w:p>
        </w:tc>
        <w:tc>
          <w:tcPr>
            <w:tcW w:w="952" w:type="dxa"/>
            <w:shd w:val="clear" w:color="auto" w:fill="auto"/>
          </w:tcPr>
          <w:p w:rsidR="00306C12" w:rsidRPr="00F64FF1" w:rsidRDefault="00CC0A8B" w:rsidP="006C37B7">
            <w:pPr>
              <w:suppressAutoHyphens w:val="0"/>
              <w:spacing w:before="40" w:after="40" w:line="220" w:lineRule="exact"/>
              <w:ind w:right="113"/>
              <w:jc w:val="right"/>
              <w:rPr>
                <w:sz w:val="18"/>
                <w:szCs w:val="18"/>
              </w:rPr>
            </w:pPr>
            <w:r w:rsidRPr="00F64FF1">
              <w:rPr>
                <w:sz w:val="18"/>
                <w:szCs w:val="18"/>
              </w:rPr>
              <w:t>1</w:t>
            </w:r>
          </w:p>
        </w:tc>
        <w:tc>
          <w:tcPr>
            <w:tcW w:w="762" w:type="dxa"/>
            <w:shd w:val="clear" w:color="auto" w:fill="auto"/>
          </w:tcPr>
          <w:p w:rsidR="00306C12" w:rsidRPr="00F64FF1" w:rsidRDefault="00CC0A8B" w:rsidP="006C37B7">
            <w:pPr>
              <w:suppressAutoHyphens w:val="0"/>
              <w:spacing w:before="40" w:after="40" w:line="220" w:lineRule="exact"/>
              <w:ind w:right="113"/>
              <w:jc w:val="right"/>
              <w:rPr>
                <w:sz w:val="18"/>
                <w:szCs w:val="18"/>
              </w:rPr>
            </w:pPr>
            <w:r w:rsidRPr="00F64FF1">
              <w:rPr>
                <w:sz w:val="18"/>
                <w:szCs w:val="18"/>
              </w:rPr>
              <w:t>3</w:t>
            </w:r>
          </w:p>
        </w:tc>
      </w:tr>
      <w:tr w:rsidR="00306C12" w:rsidRPr="00F64FF1" w:rsidTr="00F64FF1">
        <w:tc>
          <w:tcPr>
            <w:tcW w:w="360" w:type="dxa"/>
            <w:shd w:val="clear" w:color="auto" w:fill="auto"/>
          </w:tcPr>
          <w:p w:rsidR="00306C12" w:rsidRPr="00F64FF1" w:rsidRDefault="00306C12" w:rsidP="006C37B7">
            <w:pPr>
              <w:suppressAutoHyphens w:val="0"/>
              <w:spacing w:before="40" w:after="40" w:line="220" w:lineRule="exact"/>
              <w:ind w:right="113"/>
              <w:rPr>
                <w:sz w:val="18"/>
                <w:szCs w:val="18"/>
              </w:rPr>
            </w:pPr>
            <w:r w:rsidRPr="00F64FF1">
              <w:rPr>
                <w:sz w:val="18"/>
                <w:szCs w:val="18"/>
              </w:rPr>
              <w:t>7</w:t>
            </w:r>
          </w:p>
        </w:tc>
        <w:tc>
          <w:tcPr>
            <w:tcW w:w="3238" w:type="dxa"/>
            <w:shd w:val="clear" w:color="auto" w:fill="auto"/>
          </w:tcPr>
          <w:p w:rsidR="00306C12" w:rsidRPr="00F64FF1" w:rsidRDefault="00306C12" w:rsidP="006C37B7">
            <w:pPr>
              <w:suppressAutoHyphens w:val="0"/>
              <w:spacing w:before="40" w:after="40" w:line="220" w:lineRule="exact"/>
              <w:ind w:right="113"/>
              <w:rPr>
                <w:sz w:val="18"/>
                <w:szCs w:val="18"/>
              </w:rPr>
            </w:pPr>
            <w:r w:rsidRPr="00F64FF1">
              <w:rPr>
                <w:sz w:val="18"/>
                <w:szCs w:val="18"/>
              </w:rPr>
              <w:t>Documents</w:t>
            </w:r>
          </w:p>
        </w:tc>
        <w:tc>
          <w:tcPr>
            <w:tcW w:w="490" w:type="dxa"/>
            <w:shd w:val="clear" w:color="auto" w:fill="auto"/>
          </w:tcPr>
          <w:p w:rsidR="00306C12" w:rsidRPr="00F64FF1" w:rsidRDefault="00DF67B1" w:rsidP="006C37B7">
            <w:pPr>
              <w:suppressAutoHyphens w:val="0"/>
              <w:spacing w:before="40" w:after="40" w:line="220" w:lineRule="exact"/>
              <w:ind w:right="113"/>
              <w:jc w:val="right"/>
              <w:rPr>
                <w:sz w:val="18"/>
                <w:szCs w:val="18"/>
              </w:rPr>
            </w:pPr>
            <w:r>
              <w:rPr>
                <w:sz w:val="18"/>
                <w:szCs w:val="18"/>
              </w:rPr>
              <w:t>33</w:t>
            </w:r>
          </w:p>
        </w:tc>
        <w:tc>
          <w:tcPr>
            <w:tcW w:w="812" w:type="dxa"/>
            <w:shd w:val="clear" w:color="auto" w:fill="auto"/>
          </w:tcPr>
          <w:p w:rsidR="00306C12" w:rsidRPr="00F64FF1" w:rsidRDefault="00DF67B1" w:rsidP="006C37B7">
            <w:pPr>
              <w:suppressAutoHyphens w:val="0"/>
              <w:spacing w:before="40" w:after="40" w:line="220" w:lineRule="exact"/>
              <w:ind w:right="113"/>
              <w:jc w:val="right"/>
              <w:rPr>
                <w:sz w:val="18"/>
                <w:szCs w:val="18"/>
              </w:rPr>
            </w:pPr>
            <w:r>
              <w:rPr>
                <w:sz w:val="18"/>
                <w:szCs w:val="18"/>
              </w:rPr>
              <w:t>23</w:t>
            </w:r>
          </w:p>
        </w:tc>
        <w:tc>
          <w:tcPr>
            <w:tcW w:w="937" w:type="dxa"/>
            <w:shd w:val="clear" w:color="auto" w:fill="auto"/>
          </w:tcPr>
          <w:p w:rsidR="00306C12" w:rsidRPr="00F64FF1" w:rsidRDefault="00306C12" w:rsidP="006C37B7">
            <w:pPr>
              <w:suppressAutoHyphens w:val="0"/>
              <w:spacing w:before="40" w:after="40" w:line="220" w:lineRule="exact"/>
              <w:ind w:right="113"/>
              <w:jc w:val="right"/>
              <w:rPr>
                <w:sz w:val="18"/>
                <w:szCs w:val="18"/>
              </w:rPr>
            </w:pPr>
            <w:r w:rsidRPr="00F64FF1">
              <w:rPr>
                <w:sz w:val="18"/>
                <w:szCs w:val="18"/>
              </w:rPr>
              <w:t>22</w:t>
            </w:r>
          </w:p>
        </w:tc>
        <w:tc>
          <w:tcPr>
            <w:tcW w:w="1134" w:type="dxa"/>
            <w:shd w:val="clear" w:color="auto" w:fill="auto"/>
          </w:tcPr>
          <w:p w:rsidR="00306C12" w:rsidRPr="00F64FF1" w:rsidRDefault="00CC0A8B" w:rsidP="006C37B7">
            <w:pPr>
              <w:suppressAutoHyphens w:val="0"/>
              <w:spacing w:before="40" w:after="40" w:line="220" w:lineRule="exact"/>
              <w:ind w:right="113"/>
              <w:jc w:val="right"/>
              <w:rPr>
                <w:sz w:val="18"/>
                <w:szCs w:val="18"/>
              </w:rPr>
            </w:pPr>
            <w:r w:rsidRPr="00F64FF1">
              <w:rPr>
                <w:sz w:val="18"/>
                <w:szCs w:val="18"/>
              </w:rPr>
              <w:t>1</w:t>
            </w:r>
          </w:p>
        </w:tc>
        <w:tc>
          <w:tcPr>
            <w:tcW w:w="952" w:type="dxa"/>
            <w:shd w:val="clear" w:color="auto" w:fill="auto"/>
          </w:tcPr>
          <w:p w:rsidR="00306C12" w:rsidRPr="00F64FF1" w:rsidRDefault="00306C12" w:rsidP="006C37B7">
            <w:pPr>
              <w:suppressAutoHyphens w:val="0"/>
              <w:spacing w:before="40" w:after="40" w:line="220" w:lineRule="exact"/>
              <w:ind w:right="113"/>
              <w:jc w:val="right"/>
              <w:rPr>
                <w:sz w:val="18"/>
                <w:szCs w:val="18"/>
              </w:rPr>
            </w:pPr>
            <w:r w:rsidRPr="00F64FF1">
              <w:rPr>
                <w:sz w:val="18"/>
                <w:szCs w:val="18"/>
              </w:rPr>
              <w:t>1</w:t>
            </w:r>
          </w:p>
        </w:tc>
        <w:tc>
          <w:tcPr>
            <w:tcW w:w="952" w:type="dxa"/>
            <w:shd w:val="clear" w:color="auto" w:fill="auto"/>
          </w:tcPr>
          <w:p w:rsidR="00306C12" w:rsidRPr="00F64FF1" w:rsidRDefault="00306C12" w:rsidP="006C37B7">
            <w:pPr>
              <w:suppressAutoHyphens w:val="0"/>
              <w:spacing w:before="40" w:after="40" w:line="220" w:lineRule="exact"/>
              <w:ind w:right="113"/>
              <w:jc w:val="right"/>
              <w:rPr>
                <w:sz w:val="18"/>
                <w:szCs w:val="18"/>
              </w:rPr>
            </w:pPr>
            <w:r w:rsidRPr="00F64FF1">
              <w:rPr>
                <w:sz w:val="18"/>
                <w:szCs w:val="18"/>
              </w:rPr>
              <w:t>1</w:t>
            </w:r>
          </w:p>
        </w:tc>
        <w:tc>
          <w:tcPr>
            <w:tcW w:w="762" w:type="dxa"/>
            <w:shd w:val="clear" w:color="auto" w:fill="auto"/>
          </w:tcPr>
          <w:p w:rsidR="00306C12" w:rsidRPr="00F64FF1" w:rsidRDefault="00CC0A8B" w:rsidP="006C37B7">
            <w:pPr>
              <w:suppressAutoHyphens w:val="0"/>
              <w:spacing w:before="40" w:after="40" w:line="220" w:lineRule="exact"/>
              <w:ind w:right="113"/>
              <w:jc w:val="right"/>
              <w:rPr>
                <w:sz w:val="18"/>
                <w:szCs w:val="18"/>
              </w:rPr>
            </w:pPr>
            <w:r w:rsidRPr="00F64FF1">
              <w:rPr>
                <w:sz w:val="18"/>
                <w:szCs w:val="18"/>
              </w:rPr>
              <w:t>3</w:t>
            </w:r>
          </w:p>
        </w:tc>
      </w:tr>
      <w:tr w:rsidR="00306C12" w:rsidRPr="00F64FF1" w:rsidTr="00F64FF1">
        <w:tc>
          <w:tcPr>
            <w:tcW w:w="360" w:type="dxa"/>
            <w:shd w:val="clear" w:color="auto" w:fill="auto"/>
          </w:tcPr>
          <w:p w:rsidR="00306C12" w:rsidRPr="00F64FF1" w:rsidRDefault="00306C12" w:rsidP="006C37B7">
            <w:pPr>
              <w:suppressAutoHyphens w:val="0"/>
              <w:spacing w:before="40" w:after="40" w:line="220" w:lineRule="exact"/>
              <w:ind w:right="113"/>
              <w:rPr>
                <w:sz w:val="18"/>
                <w:szCs w:val="18"/>
              </w:rPr>
            </w:pPr>
            <w:r w:rsidRPr="00F64FF1">
              <w:rPr>
                <w:sz w:val="18"/>
                <w:szCs w:val="18"/>
              </w:rPr>
              <w:t>8</w:t>
            </w:r>
          </w:p>
        </w:tc>
        <w:tc>
          <w:tcPr>
            <w:tcW w:w="3238" w:type="dxa"/>
            <w:shd w:val="clear" w:color="auto" w:fill="auto"/>
          </w:tcPr>
          <w:p w:rsidR="00306C12" w:rsidRPr="00F64FF1" w:rsidRDefault="00306C12" w:rsidP="006C37B7">
            <w:pPr>
              <w:suppressAutoHyphens w:val="0"/>
              <w:spacing w:before="40" w:after="40" w:line="220" w:lineRule="exact"/>
              <w:ind w:right="113"/>
              <w:rPr>
                <w:sz w:val="18"/>
                <w:szCs w:val="18"/>
              </w:rPr>
            </w:pPr>
            <w:r w:rsidRPr="00F64FF1">
              <w:rPr>
                <w:sz w:val="18"/>
                <w:szCs w:val="18"/>
              </w:rPr>
              <w:t>Hazards and measures of prevention</w:t>
            </w:r>
          </w:p>
        </w:tc>
        <w:tc>
          <w:tcPr>
            <w:tcW w:w="490" w:type="dxa"/>
            <w:shd w:val="clear" w:color="auto" w:fill="auto"/>
          </w:tcPr>
          <w:p w:rsidR="00306C12" w:rsidRPr="00F64FF1" w:rsidRDefault="00DF67B1" w:rsidP="006C37B7">
            <w:pPr>
              <w:suppressAutoHyphens w:val="0"/>
              <w:spacing w:before="40" w:after="40" w:line="220" w:lineRule="exact"/>
              <w:ind w:right="113"/>
              <w:jc w:val="right"/>
              <w:rPr>
                <w:sz w:val="18"/>
                <w:szCs w:val="18"/>
              </w:rPr>
            </w:pPr>
            <w:r>
              <w:rPr>
                <w:sz w:val="18"/>
                <w:szCs w:val="18"/>
              </w:rPr>
              <w:t>73</w:t>
            </w:r>
          </w:p>
        </w:tc>
        <w:tc>
          <w:tcPr>
            <w:tcW w:w="812" w:type="dxa"/>
            <w:shd w:val="clear" w:color="auto" w:fill="auto"/>
          </w:tcPr>
          <w:p w:rsidR="00306C12" w:rsidRPr="00F64FF1" w:rsidRDefault="00DF67B1" w:rsidP="006C37B7">
            <w:pPr>
              <w:suppressAutoHyphens w:val="0"/>
              <w:spacing w:before="40" w:after="40" w:line="220" w:lineRule="exact"/>
              <w:ind w:right="113"/>
              <w:jc w:val="right"/>
              <w:rPr>
                <w:sz w:val="18"/>
                <w:szCs w:val="18"/>
              </w:rPr>
            </w:pPr>
            <w:r>
              <w:rPr>
                <w:sz w:val="18"/>
                <w:szCs w:val="18"/>
              </w:rPr>
              <w:t>36</w:t>
            </w:r>
          </w:p>
        </w:tc>
        <w:tc>
          <w:tcPr>
            <w:tcW w:w="937" w:type="dxa"/>
            <w:shd w:val="clear" w:color="auto" w:fill="auto"/>
          </w:tcPr>
          <w:p w:rsidR="00306C12" w:rsidRPr="00F64FF1" w:rsidRDefault="00306C12" w:rsidP="006C37B7">
            <w:pPr>
              <w:suppressAutoHyphens w:val="0"/>
              <w:spacing w:before="40" w:after="40" w:line="220" w:lineRule="exact"/>
              <w:ind w:right="113"/>
              <w:jc w:val="right"/>
              <w:rPr>
                <w:sz w:val="18"/>
                <w:szCs w:val="18"/>
              </w:rPr>
            </w:pPr>
            <w:r w:rsidRPr="00F64FF1">
              <w:rPr>
                <w:sz w:val="18"/>
                <w:szCs w:val="18"/>
              </w:rPr>
              <w:t>27</w:t>
            </w:r>
          </w:p>
        </w:tc>
        <w:tc>
          <w:tcPr>
            <w:tcW w:w="1134" w:type="dxa"/>
            <w:shd w:val="clear" w:color="auto" w:fill="auto"/>
          </w:tcPr>
          <w:p w:rsidR="00306C12" w:rsidRPr="00F64FF1" w:rsidRDefault="00306C12" w:rsidP="006C37B7">
            <w:pPr>
              <w:suppressAutoHyphens w:val="0"/>
              <w:spacing w:before="40" w:after="40" w:line="220" w:lineRule="exact"/>
              <w:ind w:right="113"/>
              <w:jc w:val="right"/>
              <w:rPr>
                <w:sz w:val="18"/>
                <w:szCs w:val="18"/>
              </w:rPr>
            </w:pPr>
            <w:r w:rsidRPr="00F64FF1">
              <w:rPr>
                <w:sz w:val="18"/>
                <w:szCs w:val="18"/>
              </w:rPr>
              <w:t>2</w:t>
            </w:r>
          </w:p>
        </w:tc>
        <w:tc>
          <w:tcPr>
            <w:tcW w:w="952" w:type="dxa"/>
            <w:shd w:val="clear" w:color="auto" w:fill="auto"/>
          </w:tcPr>
          <w:p w:rsidR="00306C12" w:rsidRPr="00F64FF1" w:rsidRDefault="00CC0A8B" w:rsidP="006C37B7">
            <w:pPr>
              <w:suppressAutoHyphens w:val="0"/>
              <w:spacing w:before="40" w:after="40" w:line="220" w:lineRule="exact"/>
              <w:ind w:right="113"/>
              <w:jc w:val="right"/>
              <w:rPr>
                <w:sz w:val="18"/>
                <w:szCs w:val="18"/>
              </w:rPr>
            </w:pPr>
            <w:r w:rsidRPr="00F64FF1">
              <w:rPr>
                <w:sz w:val="18"/>
                <w:szCs w:val="18"/>
              </w:rPr>
              <w:t>1</w:t>
            </w:r>
          </w:p>
        </w:tc>
        <w:tc>
          <w:tcPr>
            <w:tcW w:w="952" w:type="dxa"/>
            <w:shd w:val="clear" w:color="auto" w:fill="auto"/>
          </w:tcPr>
          <w:p w:rsidR="00306C12" w:rsidRPr="00F64FF1" w:rsidRDefault="00306C12" w:rsidP="006C37B7">
            <w:pPr>
              <w:suppressAutoHyphens w:val="0"/>
              <w:spacing w:before="40" w:after="40" w:line="220" w:lineRule="exact"/>
              <w:ind w:right="113"/>
              <w:jc w:val="right"/>
              <w:rPr>
                <w:sz w:val="18"/>
                <w:szCs w:val="18"/>
              </w:rPr>
            </w:pPr>
            <w:r w:rsidRPr="00F64FF1">
              <w:rPr>
                <w:sz w:val="18"/>
                <w:szCs w:val="18"/>
              </w:rPr>
              <w:t>1</w:t>
            </w:r>
          </w:p>
        </w:tc>
        <w:tc>
          <w:tcPr>
            <w:tcW w:w="762" w:type="dxa"/>
            <w:shd w:val="clear" w:color="auto" w:fill="auto"/>
          </w:tcPr>
          <w:p w:rsidR="00306C12" w:rsidRPr="00F64FF1" w:rsidRDefault="00CC0A8B" w:rsidP="006C37B7">
            <w:pPr>
              <w:suppressAutoHyphens w:val="0"/>
              <w:spacing w:before="40" w:after="40" w:line="220" w:lineRule="exact"/>
              <w:ind w:right="113"/>
              <w:jc w:val="right"/>
              <w:rPr>
                <w:sz w:val="18"/>
                <w:szCs w:val="18"/>
              </w:rPr>
            </w:pPr>
            <w:r w:rsidRPr="00F64FF1">
              <w:rPr>
                <w:sz w:val="18"/>
                <w:szCs w:val="18"/>
              </w:rPr>
              <w:t>4</w:t>
            </w:r>
          </w:p>
        </w:tc>
      </w:tr>
      <w:tr w:rsidR="00306C12" w:rsidRPr="00F64FF1" w:rsidTr="00F44ED7">
        <w:tc>
          <w:tcPr>
            <w:tcW w:w="360" w:type="dxa"/>
            <w:tcBorders>
              <w:bottom w:val="single" w:sz="2" w:space="0" w:color="auto"/>
            </w:tcBorders>
            <w:shd w:val="clear" w:color="auto" w:fill="auto"/>
          </w:tcPr>
          <w:p w:rsidR="00306C12" w:rsidRPr="00F64FF1" w:rsidRDefault="00306C12" w:rsidP="006C37B7">
            <w:pPr>
              <w:suppressAutoHyphens w:val="0"/>
              <w:spacing w:before="40" w:after="40" w:line="220" w:lineRule="exact"/>
              <w:ind w:right="113"/>
              <w:rPr>
                <w:sz w:val="18"/>
                <w:szCs w:val="18"/>
              </w:rPr>
            </w:pPr>
            <w:r w:rsidRPr="00F64FF1">
              <w:rPr>
                <w:sz w:val="18"/>
                <w:szCs w:val="18"/>
              </w:rPr>
              <w:t>9</w:t>
            </w:r>
          </w:p>
        </w:tc>
        <w:tc>
          <w:tcPr>
            <w:tcW w:w="3238" w:type="dxa"/>
            <w:tcBorders>
              <w:bottom w:val="single" w:sz="2" w:space="0" w:color="auto"/>
            </w:tcBorders>
            <w:shd w:val="clear" w:color="auto" w:fill="auto"/>
          </w:tcPr>
          <w:p w:rsidR="00306C12" w:rsidRPr="00F64FF1" w:rsidRDefault="00306C12" w:rsidP="006C37B7">
            <w:pPr>
              <w:suppressAutoHyphens w:val="0"/>
              <w:spacing w:before="40" w:after="40" w:line="220" w:lineRule="exact"/>
              <w:ind w:right="113"/>
              <w:rPr>
                <w:sz w:val="18"/>
                <w:szCs w:val="18"/>
              </w:rPr>
            </w:pPr>
            <w:r w:rsidRPr="00F64FF1">
              <w:rPr>
                <w:sz w:val="18"/>
                <w:szCs w:val="18"/>
              </w:rPr>
              <w:t>Stability</w:t>
            </w:r>
          </w:p>
        </w:tc>
        <w:tc>
          <w:tcPr>
            <w:tcW w:w="490" w:type="dxa"/>
            <w:tcBorders>
              <w:bottom w:val="single" w:sz="2" w:space="0" w:color="auto"/>
            </w:tcBorders>
            <w:shd w:val="clear" w:color="auto" w:fill="auto"/>
          </w:tcPr>
          <w:p w:rsidR="00306C12" w:rsidRPr="00F64FF1" w:rsidRDefault="00DF67B1" w:rsidP="006C37B7">
            <w:pPr>
              <w:suppressAutoHyphens w:val="0"/>
              <w:spacing w:before="40" w:after="40" w:line="220" w:lineRule="exact"/>
              <w:ind w:right="113"/>
              <w:jc w:val="right"/>
              <w:rPr>
                <w:sz w:val="18"/>
                <w:szCs w:val="18"/>
              </w:rPr>
            </w:pPr>
            <w:r>
              <w:rPr>
                <w:sz w:val="18"/>
                <w:szCs w:val="18"/>
              </w:rPr>
              <w:t>21</w:t>
            </w:r>
          </w:p>
        </w:tc>
        <w:tc>
          <w:tcPr>
            <w:tcW w:w="812" w:type="dxa"/>
            <w:tcBorders>
              <w:bottom w:val="single" w:sz="2" w:space="0" w:color="auto"/>
            </w:tcBorders>
            <w:shd w:val="clear" w:color="auto" w:fill="auto"/>
          </w:tcPr>
          <w:p w:rsidR="00306C12" w:rsidRPr="00F64FF1" w:rsidRDefault="00306C12" w:rsidP="006C37B7">
            <w:pPr>
              <w:suppressAutoHyphens w:val="0"/>
              <w:spacing w:before="40" w:after="40" w:line="220" w:lineRule="exact"/>
              <w:ind w:right="113"/>
              <w:jc w:val="right"/>
              <w:rPr>
                <w:sz w:val="18"/>
                <w:szCs w:val="18"/>
              </w:rPr>
            </w:pPr>
          </w:p>
        </w:tc>
        <w:tc>
          <w:tcPr>
            <w:tcW w:w="937" w:type="dxa"/>
            <w:tcBorders>
              <w:bottom w:val="single" w:sz="2" w:space="0" w:color="auto"/>
            </w:tcBorders>
            <w:shd w:val="clear" w:color="auto" w:fill="auto"/>
          </w:tcPr>
          <w:p w:rsidR="00306C12" w:rsidRPr="00F64FF1" w:rsidRDefault="00306C12" w:rsidP="006C37B7">
            <w:pPr>
              <w:suppressAutoHyphens w:val="0"/>
              <w:spacing w:before="40" w:after="40" w:line="220" w:lineRule="exact"/>
              <w:ind w:right="113"/>
              <w:jc w:val="right"/>
              <w:rPr>
                <w:sz w:val="18"/>
                <w:szCs w:val="18"/>
              </w:rPr>
            </w:pPr>
          </w:p>
        </w:tc>
        <w:tc>
          <w:tcPr>
            <w:tcW w:w="1134" w:type="dxa"/>
            <w:tcBorders>
              <w:bottom w:val="single" w:sz="2" w:space="0" w:color="auto"/>
            </w:tcBorders>
            <w:shd w:val="clear" w:color="auto" w:fill="auto"/>
          </w:tcPr>
          <w:p w:rsidR="00306C12" w:rsidRPr="00F64FF1" w:rsidDel="00E64EF7" w:rsidRDefault="00306C12" w:rsidP="006C37B7">
            <w:pPr>
              <w:suppressAutoHyphens w:val="0"/>
              <w:spacing w:before="40" w:after="40" w:line="220" w:lineRule="exact"/>
              <w:ind w:right="113"/>
              <w:jc w:val="right"/>
              <w:rPr>
                <w:sz w:val="18"/>
                <w:szCs w:val="18"/>
              </w:rPr>
            </w:pPr>
            <w:r w:rsidRPr="00F64FF1">
              <w:rPr>
                <w:sz w:val="18"/>
                <w:szCs w:val="18"/>
              </w:rPr>
              <w:t>2</w:t>
            </w:r>
          </w:p>
        </w:tc>
        <w:tc>
          <w:tcPr>
            <w:tcW w:w="952" w:type="dxa"/>
            <w:tcBorders>
              <w:bottom w:val="single" w:sz="2" w:space="0" w:color="auto"/>
            </w:tcBorders>
            <w:shd w:val="clear" w:color="auto" w:fill="auto"/>
          </w:tcPr>
          <w:p w:rsidR="00306C12" w:rsidRPr="00F64FF1" w:rsidRDefault="00306C12" w:rsidP="006C37B7">
            <w:pPr>
              <w:suppressAutoHyphens w:val="0"/>
              <w:spacing w:before="40" w:after="40" w:line="220" w:lineRule="exact"/>
              <w:ind w:right="113"/>
              <w:jc w:val="right"/>
              <w:rPr>
                <w:sz w:val="18"/>
                <w:szCs w:val="18"/>
              </w:rPr>
            </w:pPr>
          </w:p>
        </w:tc>
        <w:tc>
          <w:tcPr>
            <w:tcW w:w="952" w:type="dxa"/>
            <w:tcBorders>
              <w:bottom w:val="single" w:sz="2" w:space="0" w:color="auto"/>
            </w:tcBorders>
            <w:shd w:val="clear" w:color="auto" w:fill="auto"/>
          </w:tcPr>
          <w:p w:rsidR="00306C12" w:rsidRPr="00F64FF1" w:rsidRDefault="00306C12" w:rsidP="006C37B7">
            <w:pPr>
              <w:suppressAutoHyphens w:val="0"/>
              <w:spacing w:before="40" w:after="40" w:line="220" w:lineRule="exact"/>
              <w:ind w:right="113"/>
              <w:jc w:val="right"/>
              <w:rPr>
                <w:sz w:val="18"/>
                <w:szCs w:val="18"/>
              </w:rPr>
            </w:pPr>
          </w:p>
        </w:tc>
        <w:tc>
          <w:tcPr>
            <w:tcW w:w="762" w:type="dxa"/>
            <w:tcBorders>
              <w:bottom w:val="single" w:sz="2" w:space="0" w:color="auto"/>
            </w:tcBorders>
            <w:shd w:val="clear" w:color="auto" w:fill="auto"/>
          </w:tcPr>
          <w:p w:rsidR="00306C12" w:rsidRPr="00F64FF1" w:rsidRDefault="00431AB0" w:rsidP="006C37B7">
            <w:pPr>
              <w:suppressAutoHyphens w:val="0"/>
              <w:spacing w:before="40" w:after="40" w:line="220" w:lineRule="exact"/>
              <w:ind w:right="113"/>
              <w:jc w:val="right"/>
              <w:rPr>
                <w:sz w:val="18"/>
                <w:szCs w:val="18"/>
              </w:rPr>
            </w:pPr>
            <w:r>
              <w:rPr>
                <w:sz w:val="18"/>
                <w:szCs w:val="18"/>
              </w:rPr>
              <w:t>2</w:t>
            </w:r>
          </w:p>
        </w:tc>
      </w:tr>
      <w:tr w:rsidR="00306C12" w:rsidRPr="00F64FF1" w:rsidTr="00F44ED7">
        <w:tc>
          <w:tcPr>
            <w:tcW w:w="3598" w:type="dxa"/>
            <w:gridSpan w:val="2"/>
            <w:tcBorders>
              <w:top w:val="single" w:sz="2" w:space="0" w:color="auto"/>
              <w:bottom w:val="single" w:sz="12" w:space="0" w:color="auto"/>
            </w:tcBorders>
            <w:shd w:val="clear" w:color="auto" w:fill="auto"/>
          </w:tcPr>
          <w:p w:rsidR="00306C12" w:rsidRPr="00F64FF1" w:rsidRDefault="00306C12" w:rsidP="006C37B7">
            <w:pPr>
              <w:suppressAutoHyphens w:val="0"/>
              <w:spacing w:before="40" w:after="40" w:line="220" w:lineRule="exact"/>
              <w:ind w:right="113"/>
              <w:rPr>
                <w:b/>
                <w:sz w:val="18"/>
                <w:szCs w:val="18"/>
              </w:rPr>
            </w:pPr>
            <w:r w:rsidRPr="00F64FF1">
              <w:rPr>
                <w:b/>
                <w:sz w:val="18"/>
                <w:szCs w:val="18"/>
              </w:rPr>
              <w:tab/>
              <w:t>Total</w:t>
            </w:r>
          </w:p>
        </w:tc>
        <w:tc>
          <w:tcPr>
            <w:tcW w:w="490" w:type="dxa"/>
            <w:tcBorders>
              <w:top w:val="single" w:sz="2" w:space="0" w:color="auto"/>
              <w:bottom w:val="single" w:sz="12" w:space="0" w:color="auto"/>
            </w:tcBorders>
            <w:shd w:val="clear" w:color="auto" w:fill="auto"/>
          </w:tcPr>
          <w:p w:rsidR="00306C12" w:rsidRPr="00F64FF1" w:rsidRDefault="00306C12" w:rsidP="006C37B7">
            <w:pPr>
              <w:suppressAutoHyphens w:val="0"/>
              <w:spacing w:before="40" w:after="40" w:line="220" w:lineRule="exact"/>
              <w:ind w:right="113"/>
              <w:jc w:val="right"/>
              <w:rPr>
                <w:b/>
                <w:sz w:val="18"/>
                <w:szCs w:val="18"/>
              </w:rPr>
            </w:pPr>
          </w:p>
        </w:tc>
        <w:tc>
          <w:tcPr>
            <w:tcW w:w="812" w:type="dxa"/>
            <w:tcBorders>
              <w:top w:val="single" w:sz="2" w:space="0" w:color="auto"/>
              <w:bottom w:val="single" w:sz="12" w:space="0" w:color="auto"/>
            </w:tcBorders>
            <w:shd w:val="clear" w:color="auto" w:fill="auto"/>
          </w:tcPr>
          <w:p w:rsidR="00306C12" w:rsidRPr="00F64FF1" w:rsidRDefault="00306C12" w:rsidP="006C37B7">
            <w:pPr>
              <w:suppressAutoHyphens w:val="0"/>
              <w:spacing w:before="40" w:after="40" w:line="220" w:lineRule="exact"/>
              <w:ind w:right="113"/>
              <w:jc w:val="right"/>
              <w:rPr>
                <w:b/>
                <w:sz w:val="18"/>
                <w:szCs w:val="18"/>
              </w:rPr>
            </w:pPr>
          </w:p>
        </w:tc>
        <w:tc>
          <w:tcPr>
            <w:tcW w:w="937" w:type="dxa"/>
            <w:tcBorders>
              <w:top w:val="single" w:sz="2" w:space="0" w:color="auto"/>
              <w:bottom w:val="single" w:sz="12" w:space="0" w:color="auto"/>
            </w:tcBorders>
            <w:shd w:val="clear" w:color="auto" w:fill="auto"/>
          </w:tcPr>
          <w:p w:rsidR="00306C12" w:rsidRPr="00F64FF1" w:rsidRDefault="00306C12" w:rsidP="006C37B7">
            <w:pPr>
              <w:suppressAutoHyphens w:val="0"/>
              <w:spacing w:before="40" w:after="40" w:line="220" w:lineRule="exact"/>
              <w:ind w:right="113"/>
              <w:jc w:val="right"/>
              <w:rPr>
                <w:b/>
                <w:sz w:val="18"/>
                <w:szCs w:val="18"/>
              </w:rPr>
            </w:pPr>
          </w:p>
        </w:tc>
        <w:tc>
          <w:tcPr>
            <w:tcW w:w="1134" w:type="dxa"/>
            <w:tcBorders>
              <w:top w:val="single" w:sz="2" w:space="0" w:color="auto"/>
              <w:bottom w:val="single" w:sz="12" w:space="0" w:color="auto"/>
            </w:tcBorders>
            <w:shd w:val="clear" w:color="auto" w:fill="auto"/>
          </w:tcPr>
          <w:p w:rsidR="00306C12" w:rsidRPr="00F64FF1" w:rsidRDefault="00CC0A8B" w:rsidP="006C37B7">
            <w:pPr>
              <w:suppressAutoHyphens w:val="0"/>
              <w:spacing w:before="40" w:after="40" w:line="220" w:lineRule="exact"/>
              <w:ind w:right="113"/>
              <w:jc w:val="right"/>
              <w:rPr>
                <w:b/>
                <w:sz w:val="18"/>
                <w:szCs w:val="18"/>
              </w:rPr>
            </w:pPr>
            <w:r w:rsidRPr="00F64FF1">
              <w:rPr>
                <w:b/>
                <w:sz w:val="18"/>
                <w:szCs w:val="18"/>
              </w:rPr>
              <w:t>10</w:t>
            </w:r>
          </w:p>
        </w:tc>
        <w:tc>
          <w:tcPr>
            <w:tcW w:w="952" w:type="dxa"/>
            <w:tcBorders>
              <w:top w:val="single" w:sz="2" w:space="0" w:color="auto"/>
              <w:bottom w:val="single" w:sz="12" w:space="0" w:color="auto"/>
            </w:tcBorders>
            <w:shd w:val="clear" w:color="auto" w:fill="auto"/>
          </w:tcPr>
          <w:p w:rsidR="00306C12" w:rsidRPr="00F64FF1" w:rsidRDefault="00CC0A8B" w:rsidP="006C37B7">
            <w:pPr>
              <w:suppressAutoHyphens w:val="0"/>
              <w:spacing w:before="40" w:after="40" w:line="220" w:lineRule="exact"/>
              <w:ind w:right="113"/>
              <w:jc w:val="right"/>
              <w:rPr>
                <w:b/>
                <w:sz w:val="18"/>
                <w:szCs w:val="18"/>
              </w:rPr>
            </w:pPr>
            <w:r w:rsidRPr="00F64FF1">
              <w:rPr>
                <w:b/>
                <w:sz w:val="18"/>
                <w:szCs w:val="18"/>
              </w:rPr>
              <w:t>5</w:t>
            </w:r>
          </w:p>
        </w:tc>
        <w:tc>
          <w:tcPr>
            <w:tcW w:w="952" w:type="dxa"/>
            <w:tcBorders>
              <w:top w:val="single" w:sz="2" w:space="0" w:color="auto"/>
              <w:bottom w:val="single" w:sz="12" w:space="0" w:color="auto"/>
            </w:tcBorders>
            <w:shd w:val="clear" w:color="auto" w:fill="auto"/>
          </w:tcPr>
          <w:p w:rsidR="00306C12" w:rsidRPr="00F64FF1" w:rsidRDefault="00CC0A8B" w:rsidP="006C37B7">
            <w:pPr>
              <w:suppressAutoHyphens w:val="0"/>
              <w:spacing w:before="40" w:after="40" w:line="220" w:lineRule="exact"/>
              <w:ind w:right="113"/>
              <w:jc w:val="right"/>
              <w:rPr>
                <w:b/>
                <w:sz w:val="18"/>
                <w:szCs w:val="18"/>
              </w:rPr>
            </w:pPr>
            <w:r w:rsidRPr="00F64FF1">
              <w:rPr>
                <w:b/>
                <w:sz w:val="18"/>
                <w:szCs w:val="18"/>
              </w:rPr>
              <w:t>5</w:t>
            </w:r>
          </w:p>
        </w:tc>
        <w:tc>
          <w:tcPr>
            <w:tcW w:w="762" w:type="dxa"/>
            <w:tcBorders>
              <w:top w:val="single" w:sz="2" w:space="0" w:color="auto"/>
              <w:bottom w:val="single" w:sz="12" w:space="0" w:color="auto"/>
            </w:tcBorders>
            <w:shd w:val="clear" w:color="auto" w:fill="auto"/>
          </w:tcPr>
          <w:p w:rsidR="00306C12" w:rsidRPr="00F64FF1" w:rsidRDefault="00CC0A8B" w:rsidP="006C37B7">
            <w:pPr>
              <w:suppressAutoHyphens w:val="0"/>
              <w:spacing w:before="40" w:after="40" w:line="220" w:lineRule="exact"/>
              <w:ind w:right="113"/>
              <w:jc w:val="right"/>
              <w:rPr>
                <w:b/>
                <w:sz w:val="18"/>
                <w:szCs w:val="18"/>
              </w:rPr>
            </w:pPr>
            <w:r w:rsidRPr="00F64FF1">
              <w:rPr>
                <w:b/>
                <w:sz w:val="18"/>
                <w:szCs w:val="18"/>
              </w:rPr>
              <w:t>20</w:t>
            </w:r>
          </w:p>
        </w:tc>
      </w:tr>
    </w:tbl>
    <w:p w:rsidR="00C409AA" w:rsidRPr="00D3665F" w:rsidRDefault="00C409AA" w:rsidP="004F5AAC">
      <w:pPr>
        <w:pStyle w:val="H1G"/>
      </w:pPr>
      <w:r w:rsidRPr="00D3665F">
        <w:tab/>
        <w:t>3.2</w:t>
      </w:r>
      <w:r w:rsidRPr="00D3665F">
        <w:tab/>
        <w:t>Advanced training in gases</w:t>
      </w:r>
    </w:p>
    <w:p w:rsidR="00C409AA" w:rsidRPr="00D3665F" w:rsidRDefault="00C409AA" w:rsidP="00C409AA">
      <w:pPr>
        <w:pStyle w:val="SingleTxtG"/>
      </w:pPr>
      <w:r w:rsidRPr="00D3665F">
        <w:t>Candidates who are successful in the ADN basic training examination may apply for enrolment in a specialization course on gases, to be followed by an examination.</w:t>
      </w:r>
    </w:p>
    <w:p w:rsidR="00C409AA" w:rsidRPr="00D3665F" w:rsidRDefault="00C409AA" w:rsidP="00C409AA">
      <w:pPr>
        <w:pStyle w:val="SingleTxtG"/>
      </w:pPr>
      <w:r w:rsidRPr="00D3665F">
        <w:t>The gas specialization examination shall be held in accordance with the provisions of ADN section 8.2.2.7.2.5.</w:t>
      </w:r>
    </w:p>
    <w:p w:rsidR="00ED6B0E" w:rsidRPr="00D3665F" w:rsidRDefault="00ED6B0E" w:rsidP="000A344F">
      <w:pPr>
        <w:pStyle w:val="SingleTxtG"/>
      </w:pPr>
      <w:r w:rsidRPr="00D3665F">
        <w:t xml:space="preserve">The </w:t>
      </w:r>
      <w:del w:id="24" w:author="Croo Henk" w:date="2015-08-21T12:52:00Z">
        <w:r w:rsidRPr="00D3665F" w:rsidDel="00615E2A">
          <w:delText>model</w:delText>
        </w:r>
      </w:del>
      <w:del w:id="25" w:author="Croo Henk" w:date="2015-08-21T12:47:00Z">
        <w:r w:rsidRPr="00D3665F" w:rsidDel="00615E2A">
          <w:delText xml:space="preserve"> </w:delText>
        </w:r>
      </w:del>
      <w:ins w:id="26" w:author="Croo Henk" w:date="2015-08-21T12:47:00Z">
        <w:r w:rsidR="00615E2A">
          <w:t xml:space="preserve">matrix </w:t>
        </w:r>
      </w:ins>
      <w:r w:rsidRPr="00D3665F">
        <w:t>below (3.2.1) shall be used when preparing the examination questions.</w:t>
      </w:r>
    </w:p>
    <w:p w:rsidR="00ED6B0E" w:rsidRPr="00D3665F" w:rsidRDefault="00ED6B0E" w:rsidP="000A344F">
      <w:pPr>
        <w:pStyle w:val="SingleTxtG"/>
      </w:pPr>
      <w:r w:rsidRPr="00D3665F">
        <w:t>The examination shall be written and shall comprise two parts. The competent authority or examining body may choose the order of the parts.</w:t>
      </w:r>
    </w:p>
    <w:p w:rsidR="00ED6B0E" w:rsidRPr="00052128" w:rsidRDefault="00ED6B0E" w:rsidP="000A344F">
      <w:pPr>
        <w:pStyle w:val="SingleTxtG"/>
        <w:rPr>
          <w:spacing w:val="-2"/>
        </w:rPr>
      </w:pPr>
      <w:r w:rsidRPr="00052128">
        <w:rPr>
          <w:spacing w:val="-2"/>
        </w:rPr>
        <w:t xml:space="preserve">One of the parts of the examination shall comprise 30 multiple-choice questions selected from the catalogue of questions on gases. The questionnaire shall be drawn up in accordance with the </w:t>
      </w:r>
      <w:del w:id="27" w:author="Croo Henk" w:date="2015-08-21T12:52:00Z">
        <w:r w:rsidRPr="00052128" w:rsidDel="00615E2A">
          <w:rPr>
            <w:spacing w:val="-2"/>
          </w:rPr>
          <w:delText>model</w:delText>
        </w:r>
      </w:del>
      <w:ins w:id="28" w:author="Croo Henk" w:date="2015-08-21T12:47:00Z">
        <w:r w:rsidR="00615E2A">
          <w:rPr>
            <w:spacing w:val="-2"/>
          </w:rPr>
          <w:t>matrix</w:t>
        </w:r>
      </w:ins>
      <w:r w:rsidRPr="00052128">
        <w:rPr>
          <w:spacing w:val="-2"/>
        </w:rPr>
        <w:t xml:space="preserve"> in 3.2.1, below. This part of the examination takes 60 minutes. Each correct answer is worth one point. The maximum number of points that may be obtained is 30.</w:t>
      </w:r>
    </w:p>
    <w:p w:rsidR="00ED6B0E" w:rsidRPr="00D3665F" w:rsidRDefault="00ED6B0E" w:rsidP="000A344F">
      <w:pPr>
        <w:pStyle w:val="SingleTxtG"/>
      </w:pPr>
      <w:r w:rsidRPr="00D3665F">
        <w:t>The other part of the examination (3.2.2) shall consist in a substantive exercise, with 15 questions specific to a substance, to be selected by the competent authority or examining body designated by that authority from the catalogue of substantive questions on gas.</w:t>
      </w:r>
    </w:p>
    <w:p w:rsidR="00ED6B0E" w:rsidRPr="00D3665F" w:rsidRDefault="00ED6B0E" w:rsidP="000A344F">
      <w:pPr>
        <w:pStyle w:val="SingleTxtG"/>
      </w:pPr>
      <w:r w:rsidRPr="00D3665F">
        <w:t>The multiple-choice questions on gases are available in English, French and Russian on the ECE website (http://www.unece.org/trans/danger/publi/adn/catalog_of_questions.html). The German version is available on the CCNR website (www.ccr-zkr.org).</w:t>
      </w:r>
    </w:p>
    <w:p w:rsidR="00ED6B0E" w:rsidRPr="00D3665F" w:rsidRDefault="00ED6B0E" w:rsidP="000A344F">
      <w:pPr>
        <w:pStyle w:val="H23G"/>
      </w:pPr>
      <w:r w:rsidRPr="00D3665F">
        <w:lastRenderedPageBreak/>
        <w:tab/>
        <w:t>3.2.1</w:t>
      </w:r>
      <w:r w:rsidRPr="00D3665F">
        <w:tab/>
      </w:r>
      <w:del w:id="29" w:author="Croo Henk" w:date="2015-08-21T12:49:00Z">
        <w:r w:rsidRPr="00D3665F" w:rsidDel="00615E2A">
          <w:delText>Model</w:delText>
        </w:r>
      </w:del>
      <w:ins w:id="30" w:author="Croo Henk" w:date="2015-08-24T10:01:00Z">
        <w:r w:rsidR="00AA18E8">
          <w:t>M</w:t>
        </w:r>
      </w:ins>
      <w:ins w:id="31" w:author="Croo Henk" w:date="2015-08-21T12:47:00Z">
        <w:r w:rsidR="00615E2A">
          <w:t>atrix</w:t>
        </w:r>
      </w:ins>
      <w:r w:rsidRPr="00D3665F">
        <w:t xml:space="preserve"> for the examination</w:t>
      </w:r>
    </w:p>
    <w:p w:rsidR="00ED6B0E" w:rsidRPr="00D3665F" w:rsidRDefault="00ED6B0E" w:rsidP="000A344F">
      <w:pPr>
        <w:pStyle w:val="SingleTxtG"/>
      </w:pPr>
      <w:r w:rsidRPr="00D3665F">
        <w:t xml:space="preserve">The following </w:t>
      </w:r>
      <w:del w:id="32" w:author="Croo Henk" w:date="2015-08-21T12:49:00Z">
        <w:r w:rsidRPr="00D3665F" w:rsidDel="00615E2A">
          <w:delText>models</w:delText>
        </w:r>
      </w:del>
      <w:ins w:id="33" w:author="Croo Henk" w:date="2015-08-21T12:48:00Z">
        <w:r w:rsidR="00615E2A">
          <w:t>matrices</w:t>
        </w:r>
      </w:ins>
      <w:r w:rsidRPr="00D3665F">
        <w:t>, in accordance with 8.2.2.7.1.4, indicate the number of questions in the catalogue of questions for each examination objective and the number of questions to be selected for the various examination objectives when preparing the examination.</w:t>
      </w:r>
    </w:p>
    <w:p w:rsidR="00ED6B0E" w:rsidRPr="00D3665F" w:rsidRDefault="00ED6B0E" w:rsidP="00966502">
      <w:pPr>
        <w:pStyle w:val="SingleTxtG"/>
      </w:pPr>
      <w:r w:rsidRPr="00D3665F">
        <w:t xml:space="preserve">For example, for examination objective 2, </w:t>
      </w:r>
      <w:r w:rsidR="00C47276">
        <w:t>"</w:t>
      </w:r>
      <w:r w:rsidRPr="00D3665F">
        <w:t>Gases: partial pressures and mixtures</w:t>
      </w:r>
      <w:r w:rsidR="00C47276">
        <w:t>"</w:t>
      </w:r>
      <w:r w:rsidRPr="00D3665F">
        <w:t xml:space="preserve">, of part (a), the </w:t>
      </w:r>
      <w:r w:rsidR="00C47276">
        <w:t>"</w:t>
      </w:r>
      <w:r w:rsidRPr="00D3665F">
        <w:t>Knowledge of physics and chemistry</w:t>
      </w:r>
      <w:r w:rsidR="00C47276">
        <w:t>"</w:t>
      </w:r>
      <w:r w:rsidRPr="00D3665F">
        <w:t xml:space="preserve"> part of the examination, one question must be selected from subsections 2.1, Definitions and simple calculations, and 2.2, Pressure increase and gas release from cargo tanks. This part of the examination shall be made up of nine questions in total.</w:t>
      </w:r>
    </w:p>
    <w:p w:rsidR="00ED6B0E" w:rsidRPr="00D3665F" w:rsidRDefault="00ED6B0E" w:rsidP="00966502">
      <w:pPr>
        <w:pStyle w:val="SingleTxtG"/>
        <w:spacing w:line="200" w:lineRule="atLeast"/>
      </w:pPr>
      <w:r w:rsidRPr="00D3665F">
        <w:t>(a)</w:t>
      </w:r>
      <w:r w:rsidRPr="00D3665F">
        <w:tab/>
        <w:t>Knowledge of physics and chemistry</w:t>
      </w:r>
    </w:p>
    <w:tbl>
      <w:tblPr>
        <w:tblW w:w="7370" w:type="dxa"/>
        <w:tblInd w:w="1134" w:type="dxa"/>
        <w:tblBorders>
          <w:top w:val="single" w:sz="4" w:space="0" w:color="auto"/>
          <w:bottom w:val="single" w:sz="12" w:space="0" w:color="auto"/>
        </w:tblBorders>
        <w:tblLayout w:type="fixed"/>
        <w:tblCellMar>
          <w:left w:w="0" w:type="dxa"/>
          <w:right w:w="0" w:type="dxa"/>
        </w:tblCellMar>
        <w:tblLook w:val="01E0" w:firstRow="1" w:lastRow="1" w:firstColumn="1" w:lastColumn="1" w:noHBand="0" w:noVBand="0"/>
      </w:tblPr>
      <w:tblGrid>
        <w:gridCol w:w="517"/>
        <w:gridCol w:w="4586"/>
        <w:gridCol w:w="993"/>
        <w:gridCol w:w="1274"/>
      </w:tblGrid>
      <w:tr w:rsidR="00ED6B0E" w:rsidRPr="00F64FF1" w:rsidTr="00281225">
        <w:trPr>
          <w:tblHeader/>
        </w:trPr>
        <w:tc>
          <w:tcPr>
            <w:tcW w:w="5103" w:type="dxa"/>
            <w:gridSpan w:val="2"/>
            <w:tcBorders>
              <w:top w:val="single" w:sz="4" w:space="0" w:color="auto"/>
              <w:bottom w:val="single" w:sz="12" w:space="0" w:color="auto"/>
            </w:tcBorders>
            <w:shd w:val="clear" w:color="auto" w:fill="auto"/>
            <w:vAlign w:val="bottom"/>
          </w:tcPr>
          <w:p w:rsidR="00ED6B0E" w:rsidRPr="00F64FF1" w:rsidRDefault="00ED6B0E" w:rsidP="00966502">
            <w:pPr>
              <w:suppressAutoHyphens w:val="0"/>
              <w:spacing w:before="80" w:after="80" w:line="200" w:lineRule="exact"/>
              <w:ind w:right="113"/>
              <w:rPr>
                <w:i/>
                <w:sz w:val="16"/>
              </w:rPr>
            </w:pPr>
            <w:r w:rsidRPr="00F64FF1">
              <w:rPr>
                <w:i/>
                <w:sz w:val="16"/>
              </w:rPr>
              <w:t>Examination objective</w:t>
            </w:r>
          </w:p>
        </w:tc>
        <w:tc>
          <w:tcPr>
            <w:tcW w:w="993" w:type="dxa"/>
            <w:tcBorders>
              <w:top w:val="single" w:sz="4" w:space="0" w:color="auto"/>
              <w:bottom w:val="single" w:sz="12" w:space="0" w:color="auto"/>
            </w:tcBorders>
            <w:shd w:val="clear" w:color="auto" w:fill="auto"/>
            <w:vAlign w:val="bottom"/>
          </w:tcPr>
          <w:p w:rsidR="00ED6B0E" w:rsidRPr="00F64FF1" w:rsidRDefault="00ED6B0E" w:rsidP="00966502">
            <w:pPr>
              <w:suppressAutoHyphens w:val="0"/>
              <w:spacing w:before="80" w:after="80" w:line="200" w:lineRule="exact"/>
              <w:ind w:right="113"/>
              <w:jc w:val="right"/>
              <w:rPr>
                <w:i/>
                <w:sz w:val="16"/>
              </w:rPr>
            </w:pPr>
            <w:r w:rsidRPr="00F64FF1">
              <w:rPr>
                <w:i/>
                <w:sz w:val="16"/>
              </w:rPr>
              <w:t>Number of</w:t>
            </w:r>
            <w:r w:rsidRPr="00F64FF1">
              <w:rPr>
                <w:i/>
                <w:sz w:val="16"/>
              </w:rPr>
              <w:br/>
              <w:t>questions in</w:t>
            </w:r>
            <w:r w:rsidRPr="00F64FF1">
              <w:rPr>
                <w:i/>
                <w:sz w:val="16"/>
              </w:rPr>
              <w:br/>
              <w:t>the catalogue</w:t>
            </w:r>
          </w:p>
        </w:tc>
        <w:tc>
          <w:tcPr>
            <w:tcW w:w="1274" w:type="dxa"/>
            <w:tcBorders>
              <w:top w:val="single" w:sz="4" w:space="0" w:color="auto"/>
              <w:bottom w:val="single" w:sz="12" w:space="0" w:color="auto"/>
            </w:tcBorders>
            <w:shd w:val="clear" w:color="auto" w:fill="auto"/>
            <w:vAlign w:val="bottom"/>
          </w:tcPr>
          <w:p w:rsidR="00ED6B0E" w:rsidRPr="00F64FF1" w:rsidRDefault="00ED6B0E" w:rsidP="00966502">
            <w:pPr>
              <w:suppressAutoHyphens w:val="0"/>
              <w:spacing w:before="80" w:after="80" w:line="200" w:lineRule="exact"/>
              <w:ind w:right="113"/>
              <w:jc w:val="right"/>
              <w:rPr>
                <w:i/>
                <w:sz w:val="16"/>
              </w:rPr>
            </w:pPr>
            <w:r w:rsidRPr="00F64FF1">
              <w:rPr>
                <w:i/>
                <w:sz w:val="16"/>
              </w:rPr>
              <w:t xml:space="preserve">Number of questions on </w:t>
            </w:r>
            <w:r w:rsidRPr="00F64FF1">
              <w:rPr>
                <w:i/>
                <w:sz w:val="16"/>
              </w:rPr>
              <w:br/>
              <w:t>the examination</w:t>
            </w:r>
          </w:p>
        </w:tc>
      </w:tr>
      <w:tr w:rsidR="00ED6B0E" w:rsidRPr="00F64FF1" w:rsidTr="00281225">
        <w:tc>
          <w:tcPr>
            <w:tcW w:w="517" w:type="dxa"/>
            <w:tcBorders>
              <w:top w:val="single" w:sz="12" w:space="0" w:color="auto"/>
            </w:tcBorders>
            <w:shd w:val="clear" w:color="auto" w:fill="auto"/>
          </w:tcPr>
          <w:p w:rsidR="00ED6B0E" w:rsidRPr="00F64FF1" w:rsidRDefault="00ED6B0E" w:rsidP="006C37B7">
            <w:pPr>
              <w:suppressAutoHyphens w:val="0"/>
              <w:spacing w:before="40" w:after="40" w:line="220" w:lineRule="exact"/>
              <w:ind w:right="113"/>
              <w:rPr>
                <w:sz w:val="18"/>
                <w:szCs w:val="18"/>
              </w:rPr>
            </w:pPr>
            <w:r w:rsidRPr="00F64FF1">
              <w:rPr>
                <w:sz w:val="18"/>
                <w:szCs w:val="18"/>
              </w:rPr>
              <w:t>1</w:t>
            </w:r>
          </w:p>
        </w:tc>
        <w:tc>
          <w:tcPr>
            <w:tcW w:w="4586" w:type="dxa"/>
            <w:tcBorders>
              <w:top w:val="single" w:sz="12" w:space="0" w:color="auto"/>
            </w:tcBorders>
            <w:shd w:val="clear" w:color="auto" w:fill="auto"/>
          </w:tcPr>
          <w:p w:rsidR="00ED6B0E" w:rsidRPr="00F64FF1" w:rsidRDefault="00ED6B0E" w:rsidP="006C37B7">
            <w:pPr>
              <w:suppressAutoHyphens w:val="0"/>
              <w:spacing w:before="40" w:after="40" w:line="220" w:lineRule="exact"/>
              <w:ind w:right="113"/>
              <w:rPr>
                <w:sz w:val="18"/>
                <w:szCs w:val="18"/>
              </w:rPr>
            </w:pPr>
            <w:r w:rsidRPr="00F64FF1">
              <w:rPr>
                <w:sz w:val="18"/>
                <w:szCs w:val="18"/>
              </w:rPr>
              <w:t>Law of ideal gases</w:t>
            </w:r>
          </w:p>
        </w:tc>
        <w:tc>
          <w:tcPr>
            <w:tcW w:w="993" w:type="dxa"/>
            <w:tcBorders>
              <w:top w:val="single" w:sz="12" w:space="0" w:color="auto"/>
            </w:tcBorders>
            <w:shd w:val="clear" w:color="auto" w:fill="auto"/>
          </w:tcPr>
          <w:p w:rsidR="00ED6B0E" w:rsidRPr="00F64FF1" w:rsidRDefault="00ED6B0E" w:rsidP="006C37B7">
            <w:pPr>
              <w:suppressAutoHyphens w:val="0"/>
              <w:spacing w:before="40" w:after="40" w:line="220" w:lineRule="exact"/>
              <w:ind w:right="113"/>
              <w:jc w:val="right"/>
              <w:rPr>
                <w:sz w:val="18"/>
                <w:szCs w:val="18"/>
              </w:rPr>
            </w:pPr>
          </w:p>
        </w:tc>
        <w:tc>
          <w:tcPr>
            <w:tcW w:w="1274" w:type="dxa"/>
            <w:tcBorders>
              <w:top w:val="single" w:sz="12" w:space="0" w:color="auto"/>
            </w:tcBorders>
            <w:shd w:val="clear" w:color="auto" w:fill="auto"/>
          </w:tcPr>
          <w:p w:rsidR="00ED6B0E" w:rsidRPr="00F64FF1" w:rsidRDefault="00ED6B0E" w:rsidP="006C37B7">
            <w:pPr>
              <w:suppressAutoHyphens w:val="0"/>
              <w:spacing w:before="40" w:after="40" w:line="220" w:lineRule="exact"/>
              <w:ind w:right="113"/>
              <w:jc w:val="right"/>
              <w:rPr>
                <w:sz w:val="18"/>
                <w:szCs w:val="18"/>
              </w:rPr>
            </w:pPr>
          </w:p>
        </w:tc>
      </w:tr>
      <w:tr w:rsidR="00ED6B0E" w:rsidRPr="00F64FF1" w:rsidTr="00281225">
        <w:tc>
          <w:tcPr>
            <w:tcW w:w="517" w:type="dxa"/>
            <w:shd w:val="clear" w:color="auto" w:fill="auto"/>
          </w:tcPr>
          <w:p w:rsidR="00ED6B0E" w:rsidRPr="00F64FF1" w:rsidRDefault="00ED6B0E" w:rsidP="006C37B7">
            <w:pPr>
              <w:suppressAutoHyphens w:val="0"/>
              <w:spacing w:before="40" w:after="40" w:line="220" w:lineRule="exact"/>
              <w:ind w:right="113"/>
              <w:rPr>
                <w:sz w:val="18"/>
                <w:szCs w:val="18"/>
              </w:rPr>
            </w:pPr>
            <w:r w:rsidRPr="00F64FF1">
              <w:rPr>
                <w:sz w:val="18"/>
                <w:szCs w:val="18"/>
              </w:rPr>
              <w:t>1.1</w:t>
            </w:r>
          </w:p>
        </w:tc>
        <w:tc>
          <w:tcPr>
            <w:tcW w:w="4586" w:type="dxa"/>
            <w:shd w:val="clear" w:color="auto" w:fill="auto"/>
          </w:tcPr>
          <w:p w:rsidR="00ED6B0E" w:rsidRPr="00F64FF1" w:rsidRDefault="00ED6B0E" w:rsidP="006C37B7">
            <w:pPr>
              <w:suppressAutoHyphens w:val="0"/>
              <w:spacing w:before="40" w:after="40" w:line="220" w:lineRule="exact"/>
              <w:ind w:right="113"/>
              <w:rPr>
                <w:sz w:val="18"/>
                <w:szCs w:val="18"/>
              </w:rPr>
            </w:pPr>
            <w:r w:rsidRPr="00F64FF1">
              <w:rPr>
                <w:sz w:val="18"/>
                <w:szCs w:val="18"/>
              </w:rPr>
              <w:tab/>
              <w:t>Boyle-</w:t>
            </w:r>
            <w:proofErr w:type="spellStart"/>
            <w:r w:rsidRPr="00F64FF1">
              <w:rPr>
                <w:sz w:val="18"/>
                <w:szCs w:val="18"/>
              </w:rPr>
              <w:t>Mariotte</w:t>
            </w:r>
            <w:proofErr w:type="spellEnd"/>
            <w:r w:rsidRPr="00F64FF1">
              <w:rPr>
                <w:sz w:val="18"/>
                <w:szCs w:val="18"/>
              </w:rPr>
              <w:t>, Gay-Lussac</w:t>
            </w:r>
          </w:p>
        </w:tc>
        <w:tc>
          <w:tcPr>
            <w:tcW w:w="993" w:type="dxa"/>
            <w:shd w:val="clear" w:color="auto" w:fill="auto"/>
          </w:tcPr>
          <w:p w:rsidR="00ED6B0E" w:rsidRPr="00F64FF1" w:rsidRDefault="00ED6B0E" w:rsidP="006C37B7">
            <w:pPr>
              <w:suppressAutoHyphens w:val="0"/>
              <w:spacing w:before="40" w:after="40" w:line="220" w:lineRule="exact"/>
              <w:ind w:right="113"/>
              <w:jc w:val="right"/>
              <w:rPr>
                <w:sz w:val="18"/>
                <w:szCs w:val="18"/>
              </w:rPr>
            </w:pPr>
            <w:r w:rsidRPr="00F64FF1">
              <w:rPr>
                <w:sz w:val="18"/>
                <w:szCs w:val="18"/>
              </w:rPr>
              <w:t>10</w:t>
            </w:r>
          </w:p>
        </w:tc>
        <w:tc>
          <w:tcPr>
            <w:tcW w:w="1274" w:type="dxa"/>
            <w:vMerge w:val="restart"/>
            <w:shd w:val="clear" w:color="auto" w:fill="auto"/>
            <w:vAlign w:val="center"/>
          </w:tcPr>
          <w:p w:rsidR="00ED6B0E" w:rsidRPr="00F64FF1" w:rsidRDefault="00ED6B0E" w:rsidP="001F21B7">
            <w:pPr>
              <w:suppressAutoHyphens w:val="0"/>
              <w:spacing w:before="40" w:after="40" w:line="220" w:lineRule="exact"/>
              <w:ind w:right="113"/>
              <w:jc w:val="right"/>
              <w:rPr>
                <w:sz w:val="18"/>
                <w:szCs w:val="18"/>
              </w:rPr>
            </w:pPr>
            <w:r w:rsidRPr="00F64FF1">
              <w:rPr>
                <w:sz w:val="18"/>
                <w:szCs w:val="18"/>
              </w:rPr>
              <w:t>1</w:t>
            </w:r>
          </w:p>
        </w:tc>
      </w:tr>
      <w:tr w:rsidR="00ED6B0E" w:rsidRPr="00F64FF1" w:rsidTr="00281225">
        <w:tc>
          <w:tcPr>
            <w:tcW w:w="517" w:type="dxa"/>
            <w:shd w:val="clear" w:color="auto" w:fill="auto"/>
          </w:tcPr>
          <w:p w:rsidR="00ED6B0E" w:rsidRPr="00F64FF1" w:rsidRDefault="00ED6B0E" w:rsidP="006C37B7">
            <w:pPr>
              <w:suppressAutoHyphens w:val="0"/>
              <w:spacing w:before="40" w:after="40" w:line="220" w:lineRule="exact"/>
              <w:ind w:right="113"/>
              <w:rPr>
                <w:sz w:val="18"/>
                <w:szCs w:val="18"/>
              </w:rPr>
            </w:pPr>
            <w:r w:rsidRPr="00F64FF1">
              <w:rPr>
                <w:sz w:val="18"/>
                <w:szCs w:val="18"/>
              </w:rPr>
              <w:t>1.2</w:t>
            </w:r>
          </w:p>
        </w:tc>
        <w:tc>
          <w:tcPr>
            <w:tcW w:w="4586" w:type="dxa"/>
            <w:shd w:val="clear" w:color="auto" w:fill="auto"/>
          </w:tcPr>
          <w:p w:rsidR="00ED6B0E" w:rsidRPr="00F64FF1" w:rsidRDefault="00ED6B0E" w:rsidP="006C37B7">
            <w:pPr>
              <w:suppressAutoHyphens w:val="0"/>
              <w:spacing w:before="40" w:after="40" w:line="220" w:lineRule="exact"/>
              <w:ind w:right="113"/>
              <w:rPr>
                <w:sz w:val="18"/>
                <w:szCs w:val="18"/>
              </w:rPr>
            </w:pPr>
            <w:r w:rsidRPr="00F64FF1">
              <w:rPr>
                <w:sz w:val="18"/>
                <w:szCs w:val="18"/>
              </w:rPr>
              <w:tab/>
              <w:t>Fundamental law</w:t>
            </w:r>
          </w:p>
        </w:tc>
        <w:tc>
          <w:tcPr>
            <w:tcW w:w="993" w:type="dxa"/>
            <w:shd w:val="clear" w:color="auto" w:fill="auto"/>
          </w:tcPr>
          <w:p w:rsidR="00ED6B0E" w:rsidRPr="00F64FF1" w:rsidRDefault="00ED6B0E" w:rsidP="006C37B7">
            <w:pPr>
              <w:suppressAutoHyphens w:val="0"/>
              <w:spacing w:before="40" w:after="40" w:line="220" w:lineRule="exact"/>
              <w:ind w:right="113"/>
              <w:jc w:val="right"/>
              <w:rPr>
                <w:sz w:val="18"/>
                <w:szCs w:val="18"/>
              </w:rPr>
            </w:pPr>
            <w:r w:rsidRPr="00F64FF1">
              <w:rPr>
                <w:sz w:val="18"/>
                <w:szCs w:val="18"/>
              </w:rPr>
              <w:t>10</w:t>
            </w:r>
          </w:p>
        </w:tc>
        <w:tc>
          <w:tcPr>
            <w:tcW w:w="1274" w:type="dxa"/>
            <w:vMerge/>
            <w:shd w:val="clear" w:color="auto" w:fill="auto"/>
          </w:tcPr>
          <w:p w:rsidR="00ED6B0E" w:rsidRPr="00F64FF1" w:rsidRDefault="00ED6B0E" w:rsidP="006C37B7">
            <w:pPr>
              <w:suppressAutoHyphens w:val="0"/>
              <w:spacing w:before="40" w:after="40" w:line="220" w:lineRule="exact"/>
              <w:ind w:right="113"/>
              <w:jc w:val="right"/>
              <w:rPr>
                <w:sz w:val="18"/>
                <w:szCs w:val="18"/>
              </w:rPr>
            </w:pPr>
          </w:p>
        </w:tc>
      </w:tr>
      <w:tr w:rsidR="00ED6B0E" w:rsidRPr="00F64FF1" w:rsidTr="00281225">
        <w:tc>
          <w:tcPr>
            <w:tcW w:w="517" w:type="dxa"/>
            <w:shd w:val="clear" w:color="auto" w:fill="auto"/>
          </w:tcPr>
          <w:p w:rsidR="00ED6B0E" w:rsidRPr="00F64FF1" w:rsidRDefault="00ED6B0E" w:rsidP="006C37B7">
            <w:pPr>
              <w:suppressAutoHyphens w:val="0"/>
              <w:spacing w:before="40" w:after="40" w:line="220" w:lineRule="exact"/>
              <w:ind w:right="113"/>
              <w:rPr>
                <w:sz w:val="18"/>
                <w:szCs w:val="18"/>
              </w:rPr>
            </w:pPr>
            <w:r w:rsidRPr="00F64FF1">
              <w:rPr>
                <w:sz w:val="18"/>
                <w:szCs w:val="18"/>
              </w:rPr>
              <w:t>2</w:t>
            </w:r>
          </w:p>
        </w:tc>
        <w:tc>
          <w:tcPr>
            <w:tcW w:w="4586" w:type="dxa"/>
            <w:shd w:val="clear" w:color="auto" w:fill="auto"/>
          </w:tcPr>
          <w:p w:rsidR="00ED6B0E" w:rsidRPr="00F64FF1" w:rsidRDefault="00ED6B0E" w:rsidP="006C37B7">
            <w:pPr>
              <w:suppressAutoHyphens w:val="0"/>
              <w:spacing w:before="40" w:after="40" w:line="220" w:lineRule="exact"/>
              <w:ind w:right="113"/>
              <w:rPr>
                <w:sz w:val="18"/>
                <w:szCs w:val="18"/>
              </w:rPr>
            </w:pPr>
            <w:r w:rsidRPr="00F64FF1">
              <w:rPr>
                <w:sz w:val="18"/>
                <w:szCs w:val="18"/>
              </w:rPr>
              <w:t>Partial pressures and mixtures</w:t>
            </w:r>
          </w:p>
        </w:tc>
        <w:tc>
          <w:tcPr>
            <w:tcW w:w="993" w:type="dxa"/>
            <w:shd w:val="clear" w:color="auto" w:fill="auto"/>
          </w:tcPr>
          <w:p w:rsidR="00ED6B0E" w:rsidRPr="00F64FF1" w:rsidRDefault="00ED6B0E" w:rsidP="006C37B7">
            <w:pPr>
              <w:suppressAutoHyphens w:val="0"/>
              <w:spacing w:before="40" w:after="40" w:line="220" w:lineRule="exact"/>
              <w:ind w:right="113"/>
              <w:jc w:val="right"/>
              <w:rPr>
                <w:sz w:val="18"/>
                <w:szCs w:val="18"/>
              </w:rPr>
            </w:pPr>
          </w:p>
        </w:tc>
        <w:tc>
          <w:tcPr>
            <w:tcW w:w="1274" w:type="dxa"/>
            <w:shd w:val="clear" w:color="auto" w:fill="auto"/>
          </w:tcPr>
          <w:p w:rsidR="00ED6B0E" w:rsidRPr="00F64FF1" w:rsidRDefault="00ED6B0E" w:rsidP="006C37B7">
            <w:pPr>
              <w:suppressAutoHyphens w:val="0"/>
              <w:spacing w:before="40" w:after="40" w:line="220" w:lineRule="exact"/>
              <w:ind w:right="113"/>
              <w:jc w:val="right"/>
              <w:rPr>
                <w:sz w:val="18"/>
                <w:szCs w:val="18"/>
              </w:rPr>
            </w:pPr>
          </w:p>
        </w:tc>
      </w:tr>
      <w:tr w:rsidR="00ED6B0E" w:rsidRPr="00F64FF1" w:rsidTr="00281225">
        <w:tc>
          <w:tcPr>
            <w:tcW w:w="517" w:type="dxa"/>
            <w:shd w:val="clear" w:color="auto" w:fill="auto"/>
          </w:tcPr>
          <w:p w:rsidR="00ED6B0E" w:rsidRPr="00F64FF1" w:rsidRDefault="00ED6B0E" w:rsidP="006C37B7">
            <w:pPr>
              <w:suppressAutoHyphens w:val="0"/>
              <w:spacing w:before="40" w:after="40" w:line="220" w:lineRule="exact"/>
              <w:ind w:right="113"/>
              <w:rPr>
                <w:sz w:val="18"/>
                <w:szCs w:val="18"/>
              </w:rPr>
            </w:pPr>
            <w:r w:rsidRPr="00F64FF1">
              <w:rPr>
                <w:sz w:val="18"/>
                <w:szCs w:val="18"/>
              </w:rPr>
              <w:t>2.1</w:t>
            </w:r>
          </w:p>
        </w:tc>
        <w:tc>
          <w:tcPr>
            <w:tcW w:w="4586" w:type="dxa"/>
            <w:shd w:val="clear" w:color="auto" w:fill="auto"/>
          </w:tcPr>
          <w:p w:rsidR="00ED6B0E" w:rsidRPr="00F64FF1" w:rsidRDefault="00ED6B0E" w:rsidP="006C37B7">
            <w:pPr>
              <w:suppressAutoHyphens w:val="0"/>
              <w:spacing w:before="40" w:after="40" w:line="220" w:lineRule="exact"/>
              <w:ind w:right="113"/>
              <w:rPr>
                <w:sz w:val="18"/>
                <w:szCs w:val="18"/>
              </w:rPr>
            </w:pPr>
            <w:r w:rsidRPr="00F64FF1">
              <w:rPr>
                <w:sz w:val="18"/>
                <w:szCs w:val="18"/>
              </w:rPr>
              <w:tab/>
              <w:t>Definitions and simple calculations</w:t>
            </w:r>
          </w:p>
        </w:tc>
        <w:tc>
          <w:tcPr>
            <w:tcW w:w="993" w:type="dxa"/>
            <w:shd w:val="clear" w:color="auto" w:fill="auto"/>
          </w:tcPr>
          <w:p w:rsidR="00ED6B0E" w:rsidRPr="00F64FF1" w:rsidRDefault="00DF67B1" w:rsidP="006C37B7">
            <w:pPr>
              <w:suppressAutoHyphens w:val="0"/>
              <w:spacing w:before="40" w:after="40" w:line="220" w:lineRule="exact"/>
              <w:ind w:right="113"/>
              <w:jc w:val="right"/>
              <w:rPr>
                <w:sz w:val="18"/>
                <w:szCs w:val="18"/>
              </w:rPr>
            </w:pPr>
            <w:r>
              <w:rPr>
                <w:sz w:val="18"/>
                <w:szCs w:val="18"/>
              </w:rPr>
              <w:t>8</w:t>
            </w:r>
          </w:p>
        </w:tc>
        <w:tc>
          <w:tcPr>
            <w:tcW w:w="1274" w:type="dxa"/>
            <w:vMerge w:val="restart"/>
            <w:shd w:val="clear" w:color="auto" w:fill="auto"/>
            <w:vAlign w:val="center"/>
          </w:tcPr>
          <w:p w:rsidR="00ED6B0E" w:rsidRPr="00F64FF1" w:rsidRDefault="00ED6B0E" w:rsidP="001F21B7">
            <w:pPr>
              <w:suppressAutoHyphens w:val="0"/>
              <w:spacing w:before="40" w:after="40" w:line="220" w:lineRule="exact"/>
              <w:ind w:right="113"/>
              <w:jc w:val="right"/>
              <w:rPr>
                <w:sz w:val="18"/>
                <w:szCs w:val="18"/>
              </w:rPr>
            </w:pPr>
            <w:r w:rsidRPr="00F64FF1">
              <w:rPr>
                <w:sz w:val="18"/>
                <w:szCs w:val="18"/>
              </w:rPr>
              <w:t>1</w:t>
            </w:r>
          </w:p>
        </w:tc>
      </w:tr>
      <w:tr w:rsidR="00ED6B0E" w:rsidRPr="00F64FF1" w:rsidTr="00281225">
        <w:tc>
          <w:tcPr>
            <w:tcW w:w="517" w:type="dxa"/>
            <w:shd w:val="clear" w:color="auto" w:fill="auto"/>
          </w:tcPr>
          <w:p w:rsidR="00ED6B0E" w:rsidRPr="00F64FF1" w:rsidRDefault="00ED6B0E" w:rsidP="006C37B7">
            <w:pPr>
              <w:suppressAutoHyphens w:val="0"/>
              <w:spacing w:before="40" w:after="40" w:line="220" w:lineRule="exact"/>
              <w:ind w:right="113"/>
              <w:rPr>
                <w:sz w:val="18"/>
                <w:szCs w:val="18"/>
              </w:rPr>
            </w:pPr>
            <w:r w:rsidRPr="00F64FF1">
              <w:rPr>
                <w:sz w:val="18"/>
                <w:szCs w:val="18"/>
              </w:rPr>
              <w:t>2.2</w:t>
            </w:r>
          </w:p>
        </w:tc>
        <w:tc>
          <w:tcPr>
            <w:tcW w:w="4586" w:type="dxa"/>
            <w:shd w:val="clear" w:color="auto" w:fill="auto"/>
          </w:tcPr>
          <w:p w:rsidR="00ED6B0E" w:rsidRPr="00F64FF1" w:rsidRDefault="00ED6B0E" w:rsidP="006C37B7">
            <w:pPr>
              <w:suppressAutoHyphens w:val="0"/>
              <w:spacing w:before="40" w:after="40" w:line="220" w:lineRule="exact"/>
              <w:ind w:right="113"/>
              <w:rPr>
                <w:sz w:val="18"/>
                <w:szCs w:val="18"/>
              </w:rPr>
            </w:pPr>
            <w:r w:rsidRPr="00F64FF1">
              <w:rPr>
                <w:sz w:val="18"/>
                <w:szCs w:val="18"/>
              </w:rPr>
              <w:tab/>
              <w:t>Pressure increase and gas release from cargo tanks</w:t>
            </w:r>
          </w:p>
        </w:tc>
        <w:tc>
          <w:tcPr>
            <w:tcW w:w="993" w:type="dxa"/>
            <w:shd w:val="clear" w:color="auto" w:fill="auto"/>
          </w:tcPr>
          <w:p w:rsidR="00ED6B0E" w:rsidRPr="00F64FF1" w:rsidRDefault="002A2E26" w:rsidP="006C37B7">
            <w:pPr>
              <w:suppressAutoHyphens w:val="0"/>
              <w:spacing w:before="40" w:after="40" w:line="220" w:lineRule="exact"/>
              <w:ind w:right="113"/>
              <w:jc w:val="right"/>
              <w:rPr>
                <w:sz w:val="18"/>
                <w:szCs w:val="18"/>
              </w:rPr>
            </w:pPr>
            <w:r>
              <w:rPr>
                <w:sz w:val="18"/>
                <w:szCs w:val="18"/>
              </w:rPr>
              <w:t>8</w:t>
            </w:r>
          </w:p>
        </w:tc>
        <w:tc>
          <w:tcPr>
            <w:tcW w:w="1274" w:type="dxa"/>
            <w:vMerge/>
            <w:shd w:val="clear" w:color="auto" w:fill="auto"/>
          </w:tcPr>
          <w:p w:rsidR="00ED6B0E" w:rsidRPr="00F64FF1" w:rsidRDefault="00ED6B0E" w:rsidP="006C37B7">
            <w:pPr>
              <w:suppressAutoHyphens w:val="0"/>
              <w:spacing w:before="40" w:after="40" w:line="220" w:lineRule="exact"/>
              <w:ind w:right="113"/>
              <w:jc w:val="right"/>
              <w:rPr>
                <w:sz w:val="18"/>
                <w:szCs w:val="18"/>
              </w:rPr>
            </w:pPr>
          </w:p>
        </w:tc>
      </w:tr>
      <w:tr w:rsidR="00ED6B0E" w:rsidRPr="00F64FF1" w:rsidTr="00281225">
        <w:tc>
          <w:tcPr>
            <w:tcW w:w="517" w:type="dxa"/>
            <w:shd w:val="clear" w:color="auto" w:fill="auto"/>
          </w:tcPr>
          <w:p w:rsidR="00ED6B0E" w:rsidRPr="00F64FF1" w:rsidRDefault="00ED6B0E" w:rsidP="006C37B7">
            <w:pPr>
              <w:suppressAutoHyphens w:val="0"/>
              <w:spacing w:before="40" w:after="40" w:line="220" w:lineRule="exact"/>
              <w:ind w:right="113"/>
              <w:rPr>
                <w:sz w:val="18"/>
                <w:szCs w:val="18"/>
              </w:rPr>
            </w:pPr>
            <w:r w:rsidRPr="00F64FF1">
              <w:rPr>
                <w:sz w:val="18"/>
                <w:szCs w:val="18"/>
              </w:rPr>
              <w:t>3</w:t>
            </w:r>
          </w:p>
        </w:tc>
        <w:tc>
          <w:tcPr>
            <w:tcW w:w="4586" w:type="dxa"/>
            <w:shd w:val="clear" w:color="auto" w:fill="auto"/>
          </w:tcPr>
          <w:p w:rsidR="00ED6B0E" w:rsidRPr="00F64FF1" w:rsidRDefault="00ED6B0E" w:rsidP="006C37B7">
            <w:pPr>
              <w:suppressAutoHyphens w:val="0"/>
              <w:spacing w:before="40" w:after="40" w:line="220" w:lineRule="exact"/>
              <w:ind w:right="113"/>
              <w:rPr>
                <w:sz w:val="18"/>
                <w:szCs w:val="18"/>
              </w:rPr>
            </w:pPr>
            <w:r w:rsidRPr="00F64FF1">
              <w:rPr>
                <w:sz w:val="18"/>
                <w:szCs w:val="18"/>
              </w:rPr>
              <w:t>Avogadro’s number and calculation of masses of ideal gases</w:t>
            </w:r>
          </w:p>
        </w:tc>
        <w:tc>
          <w:tcPr>
            <w:tcW w:w="993" w:type="dxa"/>
            <w:shd w:val="clear" w:color="auto" w:fill="auto"/>
          </w:tcPr>
          <w:p w:rsidR="00ED6B0E" w:rsidRPr="00F64FF1" w:rsidRDefault="00ED6B0E" w:rsidP="006C37B7">
            <w:pPr>
              <w:suppressAutoHyphens w:val="0"/>
              <w:spacing w:before="40" w:after="40" w:line="220" w:lineRule="exact"/>
              <w:ind w:right="113"/>
              <w:jc w:val="right"/>
              <w:rPr>
                <w:sz w:val="18"/>
                <w:szCs w:val="18"/>
              </w:rPr>
            </w:pPr>
          </w:p>
        </w:tc>
        <w:tc>
          <w:tcPr>
            <w:tcW w:w="1274" w:type="dxa"/>
            <w:shd w:val="clear" w:color="auto" w:fill="auto"/>
          </w:tcPr>
          <w:p w:rsidR="00ED6B0E" w:rsidRPr="00F64FF1" w:rsidRDefault="00ED6B0E" w:rsidP="006C37B7">
            <w:pPr>
              <w:suppressAutoHyphens w:val="0"/>
              <w:spacing w:before="40" w:after="40" w:line="220" w:lineRule="exact"/>
              <w:ind w:right="113"/>
              <w:jc w:val="right"/>
              <w:rPr>
                <w:sz w:val="18"/>
                <w:szCs w:val="18"/>
              </w:rPr>
            </w:pPr>
          </w:p>
        </w:tc>
      </w:tr>
      <w:tr w:rsidR="00ED6B0E" w:rsidRPr="00F64FF1" w:rsidTr="00281225">
        <w:tc>
          <w:tcPr>
            <w:tcW w:w="517" w:type="dxa"/>
            <w:shd w:val="clear" w:color="auto" w:fill="auto"/>
          </w:tcPr>
          <w:p w:rsidR="00ED6B0E" w:rsidRPr="00F64FF1" w:rsidRDefault="00ED6B0E" w:rsidP="006C37B7">
            <w:pPr>
              <w:suppressAutoHyphens w:val="0"/>
              <w:spacing w:before="40" w:after="40" w:line="220" w:lineRule="exact"/>
              <w:ind w:right="113"/>
              <w:rPr>
                <w:sz w:val="18"/>
                <w:szCs w:val="18"/>
              </w:rPr>
            </w:pPr>
            <w:r w:rsidRPr="00F64FF1">
              <w:rPr>
                <w:sz w:val="18"/>
                <w:szCs w:val="18"/>
              </w:rPr>
              <w:t>3.1</w:t>
            </w:r>
          </w:p>
        </w:tc>
        <w:tc>
          <w:tcPr>
            <w:tcW w:w="4586" w:type="dxa"/>
            <w:shd w:val="clear" w:color="auto" w:fill="auto"/>
          </w:tcPr>
          <w:p w:rsidR="00ED6B0E" w:rsidRPr="00F64FF1" w:rsidRDefault="00ED6B0E" w:rsidP="006C37B7">
            <w:pPr>
              <w:suppressAutoHyphens w:val="0"/>
              <w:spacing w:before="40" w:after="40" w:line="220" w:lineRule="exact"/>
              <w:ind w:right="113"/>
              <w:rPr>
                <w:sz w:val="18"/>
                <w:szCs w:val="18"/>
              </w:rPr>
            </w:pPr>
            <w:r w:rsidRPr="00F64FF1">
              <w:rPr>
                <w:sz w:val="18"/>
                <w:szCs w:val="18"/>
              </w:rPr>
              <w:tab/>
              <w:t>Molecular mass, mass and pressure</w:t>
            </w:r>
          </w:p>
        </w:tc>
        <w:tc>
          <w:tcPr>
            <w:tcW w:w="993" w:type="dxa"/>
            <w:shd w:val="clear" w:color="auto" w:fill="auto"/>
          </w:tcPr>
          <w:p w:rsidR="00ED6B0E" w:rsidRPr="00F64FF1" w:rsidRDefault="00ED6B0E" w:rsidP="006C37B7">
            <w:pPr>
              <w:suppressAutoHyphens w:val="0"/>
              <w:spacing w:before="40" w:after="40" w:line="220" w:lineRule="exact"/>
              <w:ind w:right="113"/>
              <w:jc w:val="right"/>
              <w:rPr>
                <w:sz w:val="18"/>
                <w:szCs w:val="18"/>
              </w:rPr>
            </w:pPr>
            <w:r w:rsidRPr="00F64FF1">
              <w:rPr>
                <w:sz w:val="18"/>
                <w:szCs w:val="18"/>
              </w:rPr>
              <w:t>10</w:t>
            </w:r>
          </w:p>
        </w:tc>
        <w:tc>
          <w:tcPr>
            <w:tcW w:w="1274" w:type="dxa"/>
            <w:vMerge w:val="restart"/>
            <w:shd w:val="clear" w:color="auto" w:fill="auto"/>
            <w:vAlign w:val="center"/>
          </w:tcPr>
          <w:p w:rsidR="00ED6B0E" w:rsidRPr="00F64FF1" w:rsidRDefault="00ED6B0E" w:rsidP="001F21B7">
            <w:pPr>
              <w:suppressAutoHyphens w:val="0"/>
              <w:spacing w:before="40" w:after="40" w:line="220" w:lineRule="exact"/>
              <w:ind w:right="113"/>
              <w:jc w:val="right"/>
              <w:rPr>
                <w:sz w:val="18"/>
                <w:szCs w:val="18"/>
              </w:rPr>
            </w:pPr>
            <w:r w:rsidRPr="00F64FF1">
              <w:rPr>
                <w:sz w:val="18"/>
                <w:szCs w:val="18"/>
              </w:rPr>
              <w:t>1</w:t>
            </w:r>
          </w:p>
        </w:tc>
      </w:tr>
      <w:tr w:rsidR="00ED6B0E" w:rsidRPr="00F64FF1" w:rsidTr="00281225">
        <w:tc>
          <w:tcPr>
            <w:tcW w:w="517" w:type="dxa"/>
            <w:shd w:val="clear" w:color="auto" w:fill="auto"/>
          </w:tcPr>
          <w:p w:rsidR="00ED6B0E" w:rsidRPr="00F64FF1" w:rsidRDefault="00ED6B0E" w:rsidP="006C37B7">
            <w:pPr>
              <w:suppressAutoHyphens w:val="0"/>
              <w:spacing w:before="40" w:after="40" w:line="220" w:lineRule="exact"/>
              <w:ind w:right="113"/>
              <w:rPr>
                <w:sz w:val="18"/>
                <w:szCs w:val="18"/>
              </w:rPr>
            </w:pPr>
            <w:r w:rsidRPr="00F64FF1">
              <w:rPr>
                <w:sz w:val="18"/>
                <w:szCs w:val="18"/>
              </w:rPr>
              <w:t>3.2</w:t>
            </w:r>
          </w:p>
        </w:tc>
        <w:tc>
          <w:tcPr>
            <w:tcW w:w="4586" w:type="dxa"/>
            <w:shd w:val="clear" w:color="auto" w:fill="auto"/>
          </w:tcPr>
          <w:p w:rsidR="00ED6B0E" w:rsidRPr="00F64FF1" w:rsidRDefault="00ED6B0E" w:rsidP="006C37B7">
            <w:pPr>
              <w:suppressAutoHyphens w:val="0"/>
              <w:spacing w:before="40" w:after="40" w:line="220" w:lineRule="exact"/>
              <w:ind w:right="113"/>
              <w:rPr>
                <w:sz w:val="18"/>
                <w:szCs w:val="18"/>
              </w:rPr>
            </w:pPr>
            <w:r w:rsidRPr="00F64FF1">
              <w:rPr>
                <w:sz w:val="18"/>
                <w:szCs w:val="18"/>
              </w:rPr>
              <w:tab/>
              <w:t>Application of the mass formula</w:t>
            </w:r>
          </w:p>
        </w:tc>
        <w:tc>
          <w:tcPr>
            <w:tcW w:w="993" w:type="dxa"/>
            <w:shd w:val="clear" w:color="auto" w:fill="auto"/>
          </w:tcPr>
          <w:p w:rsidR="00ED6B0E" w:rsidRPr="00F64FF1" w:rsidRDefault="00ED6B0E" w:rsidP="006C37B7">
            <w:pPr>
              <w:suppressAutoHyphens w:val="0"/>
              <w:spacing w:before="40" w:after="40" w:line="220" w:lineRule="exact"/>
              <w:ind w:right="113"/>
              <w:jc w:val="right"/>
              <w:rPr>
                <w:sz w:val="18"/>
                <w:szCs w:val="18"/>
              </w:rPr>
            </w:pPr>
            <w:r w:rsidRPr="00F64FF1">
              <w:rPr>
                <w:sz w:val="18"/>
                <w:szCs w:val="18"/>
              </w:rPr>
              <w:t>10</w:t>
            </w:r>
          </w:p>
        </w:tc>
        <w:tc>
          <w:tcPr>
            <w:tcW w:w="1274" w:type="dxa"/>
            <w:vMerge/>
            <w:shd w:val="clear" w:color="auto" w:fill="auto"/>
          </w:tcPr>
          <w:p w:rsidR="00ED6B0E" w:rsidRPr="00F64FF1" w:rsidRDefault="00ED6B0E" w:rsidP="006C37B7">
            <w:pPr>
              <w:suppressAutoHyphens w:val="0"/>
              <w:spacing w:before="40" w:after="40" w:line="220" w:lineRule="exact"/>
              <w:ind w:right="113"/>
              <w:jc w:val="right"/>
              <w:rPr>
                <w:sz w:val="18"/>
                <w:szCs w:val="18"/>
              </w:rPr>
            </w:pPr>
          </w:p>
        </w:tc>
      </w:tr>
      <w:tr w:rsidR="00ED6B0E" w:rsidRPr="00F64FF1" w:rsidTr="00281225">
        <w:tc>
          <w:tcPr>
            <w:tcW w:w="517" w:type="dxa"/>
            <w:shd w:val="clear" w:color="auto" w:fill="auto"/>
          </w:tcPr>
          <w:p w:rsidR="00ED6B0E" w:rsidRPr="00F64FF1" w:rsidRDefault="00ED6B0E" w:rsidP="006C37B7">
            <w:pPr>
              <w:suppressAutoHyphens w:val="0"/>
              <w:spacing w:before="40" w:after="40" w:line="220" w:lineRule="exact"/>
              <w:ind w:right="113"/>
              <w:rPr>
                <w:sz w:val="18"/>
                <w:szCs w:val="18"/>
              </w:rPr>
            </w:pPr>
            <w:r w:rsidRPr="00F64FF1">
              <w:rPr>
                <w:sz w:val="18"/>
                <w:szCs w:val="18"/>
              </w:rPr>
              <w:t>4</w:t>
            </w:r>
          </w:p>
        </w:tc>
        <w:tc>
          <w:tcPr>
            <w:tcW w:w="4586" w:type="dxa"/>
            <w:shd w:val="clear" w:color="auto" w:fill="auto"/>
          </w:tcPr>
          <w:p w:rsidR="00ED6B0E" w:rsidRPr="00F64FF1" w:rsidRDefault="00ED6B0E" w:rsidP="006C37B7">
            <w:pPr>
              <w:suppressAutoHyphens w:val="0"/>
              <w:spacing w:before="40" w:after="40" w:line="220" w:lineRule="exact"/>
              <w:ind w:right="113"/>
              <w:rPr>
                <w:sz w:val="18"/>
                <w:szCs w:val="18"/>
              </w:rPr>
            </w:pPr>
            <w:r w:rsidRPr="00F64FF1">
              <w:rPr>
                <w:sz w:val="18"/>
                <w:szCs w:val="18"/>
              </w:rPr>
              <w:t>Density and volume of liquids</w:t>
            </w:r>
          </w:p>
        </w:tc>
        <w:tc>
          <w:tcPr>
            <w:tcW w:w="993" w:type="dxa"/>
            <w:shd w:val="clear" w:color="auto" w:fill="auto"/>
          </w:tcPr>
          <w:p w:rsidR="00ED6B0E" w:rsidRPr="00F64FF1" w:rsidRDefault="00ED6B0E" w:rsidP="006C37B7">
            <w:pPr>
              <w:suppressAutoHyphens w:val="0"/>
              <w:spacing w:before="40" w:after="40" w:line="220" w:lineRule="exact"/>
              <w:ind w:right="113"/>
              <w:jc w:val="right"/>
              <w:rPr>
                <w:sz w:val="18"/>
                <w:szCs w:val="18"/>
              </w:rPr>
            </w:pPr>
          </w:p>
        </w:tc>
        <w:tc>
          <w:tcPr>
            <w:tcW w:w="1274" w:type="dxa"/>
            <w:shd w:val="clear" w:color="auto" w:fill="auto"/>
          </w:tcPr>
          <w:p w:rsidR="00ED6B0E" w:rsidRPr="00F64FF1" w:rsidRDefault="00ED6B0E" w:rsidP="006C37B7">
            <w:pPr>
              <w:suppressAutoHyphens w:val="0"/>
              <w:spacing w:before="40" w:after="40" w:line="220" w:lineRule="exact"/>
              <w:ind w:right="113"/>
              <w:jc w:val="right"/>
              <w:rPr>
                <w:sz w:val="18"/>
                <w:szCs w:val="18"/>
              </w:rPr>
            </w:pPr>
          </w:p>
        </w:tc>
      </w:tr>
      <w:tr w:rsidR="00ED6B0E" w:rsidRPr="00F64FF1" w:rsidTr="00281225">
        <w:tc>
          <w:tcPr>
            <w:tcW w:w="517" w:type="dxa"/>
            <w:shd w:val="clear" w:color="auto" w:fill="auto"/>
          </w:tcPr>
          <w:p w:rsidR="00ED6B0E" w:rsidRPr="00F64FF1" w:rsidRDefault="00ED6B0E" w:rsidP="006C37B7">
            <w:pPr>
              <w:suppressAutoHyphens w:val="0"/>
              <w:spacing w:before="40" w:after="40" w:line="220" w:lineRule="exact"/>
              <w:ind w:right="113"/>
              <w:rPr>
                <w:sz w:val="18"/>
                <w:szCs w:val="18"/>
              </w:rPr>
            </w:pPr>
            <w:r w:rsidRPr="00F64FF1">
              <w:rPr>
                <w:sz w:val="18"/>
                <w:szCs w:val="18"/>
              </w:rPr>
              <w:t>4.1</w:t>
            </w:r>
          </w:p>
        </w:tc>
        <w:tc>
          <w:tcPr>
            <w:tcW w:w="4586" w:type="dxa"/>
            <w:shd w:val="clear" w:color="auto" w:fill="auto"/>
          </w:tcPr>
          <w:p w:rsidR="00ED6B0E" w:rsidRPr="00F64FF1" w:rsidRDefault="00ED6B0E" w:rsidP="006C37B7">
            <w:pPr>
              <w:suppressAutoHyphens w:val="0"/>
              <w:spacing w:before="40" w:after="40" w:line="220" w:lineRule="exact"/>
              <w:ind w:right="113"/>
              <w:rPr>
                <w:sz w:val="18"/>
                <w:szCs w:val="18"/>
              </w:rPr>
            </w:pPr>
            <w:r w:rsidRPr="00F64FF1">
              <w:rPr>
                <w:sz w:val="18"/>
                <w:szCs w:val="18"/>
              </w:rPr>
              <w:tab/>
              <w:t>Density and volume in terms of temperature increase</w:t>
            </w:r>
          </w:p>
        </w:tc>
        <w:tc>
          <w:tcPr>
            <w:tcW w:w="993" w:type="dxa"/>
            <w:shd w:val="clear" w:color="auto" w:fill="auto"/>
          </w:tcPr>
          <w:p w:rsidR="00ED6B0E" w:rsidRPr="00F64FF1" w:rsidRDefault="00ED6B0E" w:rsidP="006C37B7">
            <w:pPr>
              <w:suppressAutoHyphens w:val="0"/>
              <w:spacing w:before="40" w:after="40" w:line="220" w:lineRule="exact"/>
              <w:ind w:right="113"/>
              <w:jc w:val="right"/>
              <w:rPr>
                <w:sz w:val="18"/>
                <w:szCs w:val="18"/>
              </w:rPr>
            </w:pPr>
            <w:r w:rsidRPr="00F64FF1">
              <w:rPr>
                <w:sz w:val="18"/>
                <w:szCs w:val="18"/>
              </w:rPr>
              <w:t>10</w:t>
            </w:r>
          </w:p>
        </w:tc>
        <w:tc>
          <w:tcPr>
            <w:tcW w:w="1274" w:type="dxa"/>
            <w:vMerge w:val="restart"/>
            <w:shd w:val="clear" w:color="auto" w:fill="auto"/>
            <w:vAlign w:val="center"/>
          </w:tcPr>
          <w:p w:rsidR="00ED6B0E" w:rsidRPr="00F64FF1" w:rsidRDefault="00ED6B0E" w:rsidP="001F21B7">
            <w:pPr>
              <w:suppressAutoHyphens w:val="0"/>
              <w:spacing w:before="40" w:after="40" w:line="220" w:lineRule="exact"/>
              <w:ind w:right="113"/>
              <w:jc w:val="right"/>
              <w:rPr>
                <w:sz w:val="18"/>
                <w:szCs w:val="18"/>
              </w:rPr>
            </w:pPr>
            <w:r w:rsidRPr="00F64FF1">
              <w:rPr>
                <w:sz w:val="18"/>
                <w:szCs w:val="18"/>
              </w:rPr>
              <w:t>1</w:t>
            </w:r>
          </w:p>
        </w:tc>
      </w:tr>
      <w:tr w:rsidR="00ED6B0E" w:rsidRPr="00F64FF1" w:rsidTr="00281225">
        <w:tc>
          <w:tcPr>
            <w:tcW w:w="517" w:type="dxa"/>
            <w:shd w:val="clear" w:color="auto" w:fill="auto"/>
          </w:tcPr>
          <w:p w:rsidR="00ED6B0E" w:rsidRPr="00F64FF1" w:rsidRDefault="00ED6B0E" w:rsidP="006C37B7">
            <w:pPr>
              <w:suppressAutoHyphens w:val="0"/>
              <w:spacing w:before="40" w:after="40" w:line="220" w:lineRule="exact"/>
              <w:ind w:right="113"/>
              <w:rPr>
                <w:sz w:val="18"/>
                <w:szCs w:val="18"/>
              </w:rPr>
            </w:pPr>
            <w:r w:rsidRPr="00F64FF1">
              <w:rPr>
                <w:sz w:val="18"/>
                <w:szCs w:val="18"/>
              </w:rPr>
              <w:t>4.2</w:t>
            </w:r>
          </w:p>
        </w:tc>
        <w:tc>
          <w:tcPr>
            <w:tcW w:w="4586" w:type="dxa"/>
            <w:shd w:val="clear" w:color="auto" w:fill="auto"/>
          </w:tcPr>
          <w:p w:rsidR="00ED6B0E" w:rsidRPr="00F64FF1" w:rsidRDefault="00ED6B0E" w:rsidP="006C37B7">
            <w:pPr>
              <w:suppressAutoHyphens w:val="0"/>
              <w:spacing w:before="40" w:after="40" w:line="220" w:lineRule="exact"/>
              <w:ind w:right="113"/>
              <w:rPr>
                <w:sz w:val="18"/>
                <w:szCs w:val="18"/>
              </w:rPr>
            </w:pPr>
            <w:r w:rsidRPr="00F64FF1">
              <w:rPr>
                <w:sz w:val="18"/>
                <w:szCs w:val="18"/>
              </w:rPr>
              <w:tab/>
              <w:t>Maximum degree of filling</w:t>
            </w:r>
          </w:p>
        </w:tc>
        <w:tc>
          <w:tcPr>
            <w:tcW w:w="993" w:type="dxa"/>
            <w:shd w:val="clear" w:color="auto" w:fill="auto"/>
          </w:tcPr>
          <w:p w:rsidR="00ED6B0E" w:rsidRPr="00F64FF1" w:rsidRDefault="00ED6B0E" w:rsidP="006C37B7">
            <w:pPr>
              <w:suppressAutoHyphens w:val="0"/>
              <w:spacing w:before="40" w:after="40" w:line="220" w:lineRule="exact"/>
              <w:ind w:right="113"/>
              <w:jc w:val="right"/>
              <w:rPr>
                <w:sz w:val="18"/>
                <w:szCs w:val="18"/>
              </w:rPr>
            </w:pPr>
            <w:r w:rsidRPr="00F64FF1">
              <w:rPr>
                <w:sz w:val="18"/>
                <w:szCs w:val="18"/>
              </w:rPr>
              <w:t>0</w:t>
            </w:r>
          </w:p>
        </w:tc>
        <w:tc>
          <w:tcPr>
            <w:tcW w:w="1274" w:type="dxa"/>
            <w:vMerge/>
            <w:shd w:val="clear" w:color="auto" w:fill="auto"/>
          </w:tcPr>
          <w:p w:rsidR="00ED6B0E" w:rsidRPr="00F64FF1" w:rsidRDefault="00ED6B0E" w:rsidP="006C37B7">
            <w:pPr>
              <w:suppressAutoHyphens w:val="0"/>
              <w:spacing w:before="40" w:after="40" w:line="220" w:lineRule="exact"/>
              <w:ind w:right="113"/>
              <w:jc w:val="right"/>
              <w:rPr>
                <w:sz w:val="18"/>
                <w:szCs w:val="18"/>
              </w:rPr>
            </w:pPr>
          </w:p>
        </w:tc>
      </w:tr>
      <w:tr w:rsidR="00ED6B0E" w:rsidRPr="00F64FF1" w:rsidTr="00281225">
        <w:tc>
          <w:tcPr>
            <w:tcW w:w="517" w:type="dxa"/>
            <w:shd w:val="clear" w:color="auto" w:fill="auto"/>
          </w:tcPr>
          <w:p w:rsidR="00ED6B0E" w:rsidRPr="00F64FF1" w:rsidRDefault="00ED6B0E" w:rsidP="006C37B7">
            <w:pPr>
              <w:suppressAutoHyphens w:val="0"/>
              <w:spacing w:before="40" w:after="40" w:line="220" w:lineRule="exact"/>
              <w:ind w:right="113"/>
              <w:rPr>
                <w:sz w:val="18"/>
                <w:szCs w:val="18"/>
              </w:rPr>
            </w:pPr>
            <w:r w:rsidRPr="00F64FF1">
              <w:rPr>
                <w:sz w:val="18"/>
                <w:szCs w:val="18"/>
              </w:rPr>
              <w:t>5</w:t>
            </w:r>
          </w:p>
        </w:tc>
        <w:tc>
          <w:tcPr>
            <w:tcW w:w="4586" w:type="dxa"/>
            <w:shd w:val="clear" w:color="auto" w:fill="auto"/>
          </w:tcPr>
          <w:p w:rsidR="00ED6B0E" w:rsidRPr="00F64FF1" w:rsidRDefault="00ED6B0E" w:rsidP="006C37B7">
            <w:pPr>
              <w:suppressAutoHyphens w:val="0"/>
              <w:spacing w:before="40" w:after="40" w:line="220" w:lineRule="exact"/>
              <w:ind w:right="113"/>
              <w:rPr>
                <w:sz w:val="18"/>
                <w:szCs w:val="18"/>
              </w:rPr>
            </w:pPr>
            <w:r w:rsidRPr="00F64FF1">
              <w:rPr>
                <w:sz w:val="18"/>
                <w:szCs w:val="18"/>
              </w:rPr>
              <w:t>Critical pressure and temperature</w:t>
            </w:r>
          </w:p>
        </w:tc>
        <w:tc>
          <w:tcPr>
            <w:tcW w:w="993" w:type="dxa"/>
            <w:shd w:val="clear" w:color="auto" w:fill="auto"/>
          </w:tcPr>
          <w:p w:rsidR="00ED6B0E" w:rsidRPr="00F64FF1" w:rsidRDefault="00DF67B1" w:rsidP="006C37B7">
            <w:pPr>
              <w:suppressAutoHyphens w:val="0"/>
              <w:spacing w:before="40" w:after="40" w:line="220" w:lineRule="exact"/>
              <w:ind w:right="113"/>
              <w:jc w:val="right"/>
              <w:rPr>
                <w:sz w:val="18"/>
                <w:szCs w:val="18"/>
              </w:rPr>
            </w:pPr>
            <w:r>
              <w:rPr>
                <w:sz w:val="18"/>
                <w:szCs w:val="18"/>
              </w:rPr>
              <w:t>4</w:t>
            </w:r>
          </w:p>
        </w:tc>
        <w:tc>
          <w:tcPr>
            <w:tcW w:w="1274" w:type="dxa"/>
            <w:shd w:val="clear" w:color="auto" w:fill="auto"/>
          </w:tcPr>
          <w:p w:rsidR="00ED6B0E" w:rsidRPr="00F64FF1" w:rsidRDefault="00ED6B0E" w:rsidP="006C37B7">
            <w:pPr>
              <w:suppressAutoHyphens w:val="0"/>
              <w:spacing w:before="40" w:after="40" w:line="220" w:lineRule="exact"/>
              <w:ind w:right="113"/>
              <w:jc w:val="right"/>
              <w:rPr>
                <w:sz w:val="18"/>
                <w:szCs w:val="18"/>
              </w:rPr>
            </w:pPr>
          </w:p>
        </w:tc>
      </w:tr>
      <w:tr w:rsidR="00ED6B0E" w:rsidRPr="00F64FF1" w:rsidTr="00281225">
        <w:tc>
          <w:tcPr>
            <w:tcW w:w="517" w:type="dxa"/>
            <w:shd w:val="clear" w:color="auto" w:fill="auto"/>
          </w:tcPr>
          <w:p w:rsidR="00ED6B0E" w:rsidRPr="00F64FF1" w:rsidRDefault="00ED6B0E" w:rsidP="006C37B7">
            <w:pPr>
              <w:suppressAutoHyphens w:val="0"/>
              <w:spacing w:before="40" w:after="40" w:line="220" w:lineRule="exact"/>
              <w:ind w:right="113"/>
              <w:rPr>
                <w:sz w:val="18"/>
                <w:szCs w:val="18"/>
              </w:rPr>
            </w:pPr>
            <w:r w:rsidRPr="00F64FF1">
              <w:rPr>
                <w:sz w:val="18"/>
                <w:szCs w:val="18"/>
              </w:rPr>
              <w:t>6</w:t>
            </w:r>
          </w:p>
        </w:tc>
        <w:tc>
          <w:tcPr>
            <w:tcW w:w="4586" w:type="dxa"/>
            <w:shd w:val="clear" w:color="auto" w:fill="auto"/>
          </w:tcPr>
          <w:p w:rsidR="00ED6B0E" w:rsidRPr="00F64FF1" w:rsidRDefault="00ED6B0E" w:rsidP="006C37B7">
            <w:pPr>
              <w:suppressAutoHyphens w:val="0"/>
              <w:spacing w:before="40" w:after="40" w:line="220" w:lineRule="exact"/>
              <w:ind w:right="113"/>
              <w:rPr>
                <w:sz w:val="18"/>
                <w:szCs w:val="18"/>
              </w:rPr>
            </w:pPr>
            <w:r w:rsidRPr="00F64FF1">
              <w:rPr>
                <w:sz w:val="18"/>
                <w:szCs w:val="18"/>
              </w:rPr>
              <w:t>Polymerization</w:t>
            </w:r>
          </w:p>
        </w:tc>
        <w:tc>
          <w:tcPr>
            <w:tcW w:w="993" w:type="dxa"/>
            <w:shd w:val="clear" w:color="auto" w:fill="auto"/>
          </w:tcPr>
          <w:p w:rsidR="00ED6B0E" w:rsidRPr="00F64FF1" w:rsidRDefault="00ED6B0E" w:rsidP="006C37B7">
            <w:pPr>
              <w:suppressAutoHyphens w:val="0"/>
              <w:spacing w:before="40" w:after="40" w:line="220" w:lineRule="exact"/>
              <w:ind w:right="113"/>
              <w:jc w:val="right"/>
              <w:rPr>
                <w:sz w:val="18"/>
                <w:szCs w:val="18"/>
              </w:rPr>
            </w:pPr>
          </w:p>
        </w:tc>
        <w:tc>
          <w:tcPr>
            <w:tcW w:w="1274" w:type="dxa"/>
            <w:shd w:val="clear" w:color="auto" w:fill="auto"/>
          </w:tcPr>
          <w:p w:rsidR="00ED6B0E" w:rsidRPr="00F64FF1" w:rsidRDefault="00ED6B0E" w:rsidP="006C37B7">
            <w:pPr>
              <w:suppressAutoHyphens w:val="0"/>
              <w:spacing w:before="40" w:after="40" w:line="220" w:lineRule="exact"/>
              <w:ind w:right="113"/>
              <w:jc w:val="right"/>
              <w:rPr>
                <w:sz w:val="18"/>
                <w:szCs w:val="18"/>
              </w:rPr>
            </w:pPr>
            <w:r w:rsidRPr="00F64FF1">
              <w:rPr>
                <w:sz w:val="18"/>
                <w:szCs w:val="18"/>
              </w:rPr>
              <w:t>1</w:t>
            </w:r>
          </w:p>
        </w:tc>
      </w:tr>
      <w:tr w:rsidR="00ED6B0E" w:rsidRPr="00F64FF1" w:rsidTr="00281225">
        <w:tc>
          <w:tcPr>
            <w:tcW w:w="517" w:type="dxa"/>
            <w:shd w:val="clear" w:color="auto" w:fill="auto"/>
          </w:tcPr>
          <w:p w:rsidR="00ED6B0E" w:rsidRPr="00F64FF1" w:rsidRDefault="00ED6B0E" w:rsidP="006C37B7">
            <w:pPr>
              <w:suppressAutoHyphens w:val="0"/>
              <w:spacing w:before="40" w:after="40" w:line="220" w:lineRule="exact"/>
              <w:ind w:right="113"/>
              <w:rPr>
                <w:sz w:val="18"/>
                <w:szCs w:val="18"/>
              </w:rPr>
            </w:pPr>
            <w:r w:rsidRPr="00F64FF1">
              <w:rPr>
                <w:sz w:val="18"/>
                <w:szCs w:val="18"/>
              </w:rPr>
              <w:t>6.1</w:t>
            </w:r>
          </w:p>
        </w:tc>
        <w:tc>
          <w:tcPr>
            <w:tcW w:w="4586" w:type="dxa"/>
            <w:shd w:val="clear" w:color="auto" w:fill="auto"/>
          </w:tcPr>
          <w:p w:rsidR="00ED6B0E" w:rsidRPr="00F64FF1" w:rsidRDefault="00ED6B0E" w:rsidP="006C37B7">
            <w:pPr>
              <w:suppressAutoHyphens w:val="0"/>
              <w:spacing w:before="40" w:after="40" w:line="220" w:lineRule="exact"/>
              <w:ind w:right="113"/>
              <w:rPr>
                <w:sz w:val="18"/>
                <w:szCs w:val="18"/>
              </w:rPr>
            </w:pPr>
            <w:r w:rsidRPr="00F64FF1">
              <w:rPr>
                <w:sz w:val="18"/>
                <w:szCs w:val="18"/>
              </w:rPr>
              <w:tab/>
              <w:t>Theoretical questions</w:t>
            </w:r>
          </w:p>
        </w:tc>
        <w:tc>
          <w:tcPr>
            <w:tcW w:w="993" w:type="dxa"/>
            <w:shd w:val="clear" w:color="auto" w:fill="auto"/>
          </w:tcPr>
          <w:p w:rsidR="00ED6B0E" w:rsidRPr="00F64FF1" w:rsidRDefault="00ED6B0E" w:rsidP="006C37B7">
            <w:pPr>
              <w:suppressAutoHyphens w:val="0"/>
              <w:spacing w:before="40" w:after="40" w:line="220" w:lineRule="exact"/>
              <w:ind w:right="113"/>
              <w:jc w:val="right"/>
              <w:rPr>
                <w:sz w:val="18"/>
                <w:szCs w:val="18"/>
              </w:rPr>
            </w:pPr>
            <w:r w:rsidRPr="00F64FF1">
              <w:rPr>
                <w:sz w:val="18"/>
                <w:szCs w:val="18"/>
              </w:rPr>
              <w:t>5</w:t>
            </w:r>
          </w:p>
        </w:tc>
        <w:tc>
          <w:tcPr>
            <w:tcW w:w="1274" w:type="dxa"/>
            <w:shd w:val="clear" w:color="auto" w:fill="auto"/>
          </w:tcPr>
          <w:p w:rsidR="00ED6B0E" w:rsidRPr="00F64FF1" w:rsidRDefault="00ED6B0E" w:rsidP="006C37B7">
            <w:pPr>
              <w:suppressAutoHyphens w:val="0"/>
              <w:spacing w:before="40" w:after="40" w:line="220" w:lineRule="exact"/>
              <w:ind w:right="113"/>
              <w:jc w:val="right"/>
              <w:rPr>
                <w:sz w:val="18"/>
                <w:szCs w:val="18"/>
              </w:rPr>
            </w:pPr>
          </w:p>
        </w:tc>
      </w:tr>
      <w:tr w:rsidR="00ED6B0E" w:rsidRPr="00F64FF1" w:rsidTr="00281225">
        <w:tc>
          <w:tcPr>
            <w:tcW w:w="517" w:type="dxa"/>
            <w:shd w:val="clear" w:color="auto" w:fill="auto"/>
          </w:tcPr>
          <w:p w:rsidR="00ED6B0E" w:rsidRPr="00F64FF1" w:rsidRDefault="00ED6B0E" w:rsidP="006C37B7">
            <w:pPr>
              <w:suppressAutoHyphens w:val="0"/>
              <w:spacing w:before="40" w:after="40" w:line="220" w:lineRule="exact"/>
              <w:ind w:right="113"/>
              <w:rPr>
                <w:sz w:val="18"/>
                <w:szCs w:val="18"/>
              </w:rPr>
            </w:pPr>
            <w:r w:rsidRPr="00F64FF1">
              <w:rPr>
                <w:sz w:val="18"/>
                <w:szCs w:val="18"/>
              </w:rPr>
              <w:t>6.2</w:t>
            </w:r>
          </w:p>
        </w:tc>
        <w:tc>
          <w:tcPr>
            <w:tcW w:w="4586" w:type="dxa"/>
            <w:shd w:val="clear" w:color="auto" w:fill="auto"/>
          </w:tcPr>
          <w:p w:rsidR="00ED6B0E" w:rsidRPr="00F64FF1" w:rsidRDefault="00ED6B0E" w:rsidP="006C37B7">
            <w:pPr>
              <w:suppressAutoHyphens w:val="0"/>
              <w:spacing w:before="40" w:after="40" w:line="220" w:lineRule="exact"/>
              <w:ind w:right="113"/>
              <w:rPr>
                <w:sz w:val="18"/>
                <w:szCs w:val="18"/>
              </w:rPr>
            </w:pPr>
            <w:r w:rsidRPr="00F64FF1">
              <w:rPr>
                <w:sz w:val="18"/>
                <w:szCs w:val="18"/>
              </w:rPr>
              <w:tab/>
              <w:t>Practical questions, conditions of carriage</w:t>
            </w:r>
          </w:p>
        </w:tc>
        <w:tc>
          <w:tcPr>
            <w:tcW w:w="993" w:type="dxa"/>
            <w:shd w:val="clear" w:color="auto" w:fill="auto"/>
          </w:tcPr>
          <w:p w:rsidR="00ED6B0E" w:rsidRPr="00F64FF1" w:rsidRDefault="00DF67B1" w:rsidP="006C37B7">
            <w:pPr>
              <w:suppressAutoHyphens w:val="0"/>
              <w:spacing w:before="40" w:after="40" w:line="220" w:lineRule="exact"/>
              <w:ind w:right="113"/>
              <w:jc w:val="right"/>
              <w:rPr>
                <w:sz w:val="18"/>
                <w:szCs w:val="18"/>
              </w:rPr>
            </w:pPr>
            <w:r>
              <w:rPr>
                <w:sz w:val="18"/>
                <w:szCs w:val="18"/>
              </w:rPr>
              <w:t>8</w:t>
            </w:r>
          </w:p>
        </w:tc>
        <w:tc>
          <w:tcPr>
            <w:tcW w:w="1274" w:type="dxa"/>
            <w:shd w:val="clear" w:color="auto" w:fill="auto"/>
          </w:tcPr>
          <w:p w:rsidR="00ED6B0E" w:rsidRPr="00F64FF1" w:rsidRDefault="00ED6B0E" w:rsidP="006C37B7">
            <w:pPr>
              <w:suppressAutoHyphens w:val="0"/>
              <w:spacing w:before="40" w:after="40" w:line="220" w:lineRule="exact"/>
              <w:ind w:right="113"/>
              <w:jc w:val="right"/>
              <w:rPr>
                <w:sz w:val="18"/>
                <w:szCs w:val="18"/>
              </w:rPr>
            </w:pPr>
            <w:r w:rsidRPr="00F64FF1">
              <w:rPr>
                <w:sz w:val="18"/>
                <w:szCs w:val="18"/>
              </w:rPr>
              <w:t>1</w:t>
            </w:r>
          </w:p>
        </w:tc>
      </w:tr>
      <w:tr w:rsidR="00ED6B0E" w:rsidRPr="00F64FF1" w:rsidTr="00281225">
        <w:tc>
          <w:tcPr>
            <w:tcW w:w="517" w:type="dxa"/>
            <w:shd w:val="clear" w:color="auto" w:fill="auto"/>
          </w:tcPr>
          <w:p w:rsidR="00ED6B0E" w:rsidRPr="00F64FF1" w:rsidRDefault="00ED6B0E" w:rsidP="006C37B7">
            <w:pPr>
              <w:suppressAutoHyphens w:val="0"/>
              <w:spacing w:before="40" w:after="40" w:line="220" w:lineRule="exact"/>
              <w:ind w:right="113"/>
              <w:rPr>
                <w:sz w:val="18"/>
                <w:szCs w:val="18"/>
              </w:rPr>
            </w:pPr>
            <w:r w:rsidRPr="00F64FF1">
              <w:rPr>
                <w:sz w:val="18"/>
                <w:szCs w:val="18"/>
              </w:rPr>
              <w:t>7</w:t>
            </w:r>
          </w:p>
        </w:tc>
        <w:tc>
          <w:tcPr>
            <w:tcW w:w="4586" w:type="dxa"/>
            <w:shd w:val="clear" w:color="auto" w:fill="auto"/>
          </w:tcPr>
          <w:p w:rsidR="00ED6B0E" w:rsidRPr="00F64FF1" w:rsidRDefault="00ED6B0E" w:rsidP="006C37B7">
            <w:pPr>
              <w:suppressAutoHyphens w:val="0"/>
              <w:spacing w:before="40" w:after="40" w:line="220" w:lineRule="exact"/>
              <w:ind w:right="113"/>
              <w:rPr>
                <w:sz w:val="18"/>
                <w:szCs w:val="18"/>
              </w:rPr>
            </w:pPr>
            <w:r w:rsidRPr="00F64FF1">
              <w:rPr>
                <w:sz w:val="18"/>
                <w:szCs w:val="18"/>
              </w:rPr>
              <w:t>Evaporation and condensation</w:t>
            </w:r>
          </w:p>
        </w:tc>
        <w:tc>
          <w:tcPr>
            <w:tcW w:w="993" w:type="dxa"/>
            <w:shd w:val="clear" w:color="auto" w:fill="auto"/>
          </w:tcPr>
          <w:p w:rsidR="00ED6B0E" w:rsidRPr="00F64FF1" w:rsidRDefault="00ED6B0E" w:rsidP="006C37B7">
            <w:pPr>
              <w:suppressAutoHyphens w:val="0"/>
              <w:spacing w:before="40" w:after="40" w:line="220" w:lineRule="exact"/>
              <w:ind w:right="113"/>
              <w:jc w:val="right"/>
              <w:rPr>
                <w:sz w:val="18"/>
                <w:szCs w:val="18"/>
              </w:rPr>
            </w:pPr>
          </w:p>
        </w:tc>
        <w:tc>
          <w:tcPr>
            <w:tcW w:w="1274" w:type="dxa"/>
            <w:shd w:val="clear" w:color="auto" w:fill="auto"/>
          </w:tcPr>
          <w:p w:rsidR="00ED6B0E" w:rsidRPr="00F64FF1" w:rsidRDefault="00ED6B0E" w:rsidP="006C37B7">
            <w:pPr>
              <w:suppressAutoHyphens w:val="0"/>
              <w:spacing w:before="40" w:after="40" w:line="220" w:lineRule="exact"/>
              <w:ind w:right="113"/>
              <w:jc w:val="right"/>
              <w:rPr>
                <w:sz w:val="18"/>
                <w:szCs w:val="18"/>
              </w:rPr>
            </w:pPr>
          </w:p>
        </w:tc>
      </w:tr>
      <w:tr w:rsidR="00ED6B0E" w:rsidRPr="00F64FF1" w:rsidTr="00281225">
        <w:tc>
          <w:tcPr>
            <w:tcW w:w="517" w:type="dxa"/>
            <w:shd w:val="clear" w:color="auto" w:fill="auto"/>
          </w:tcPr>
          <w:p w:rsidR="00ED6B0E" w:rsidRPr="00F64FF1" w:rsidRDefault="00ED6B0E" w:rsidP="006C37B7">
            <w:pPr>
              <w:suppressAutoHyphens w:val="0"/>
              <w:spacing w:before="40" w:after="40" w:line="220" w:lineRule="exact"/>
              <w:ind w:right="113"/>
              <w:rPr>
                <w:sz w:val="18"/>
                <w:szCs w:val="18"/>
              </w:rPr>
            </w:pPr>
            <w:r w:rsidRPr="00F64FF1">
              <w:rPr>
                <w:sz w:val="18"/>
                <w:szCs w:val="18"/>
              </w:rPr>
              <w:t>7.1</w:t>
            </w:r>
          </w:p>
        </w:tc>
        <w:tc>
          <w:tcPr>
            <w:tcW w:w="4586" w:type="dxa"/>
            <w:shd w:val="clear" w:color="auto" w:fill="auto"/>
          </w:tcPr>
          <w:p w:rsidR="00ED6B0E" w:rsidRPr="00F64FF1" w:rsidRDefault="00ED6B0E" w:rsidP="006C37B7">
            <w:pPr>
              <w:suppressAutoHyphens w:val="0"/>
              <w:spacing w:before="40" w:after="40" w:line="220" w:lineRule="exact"/>
              <w:ind w:right="113"/>
              <w:rPr>
                <w:sz w:val="18"/>
                <w:szCs w:val="18"/>
              </w:rPr>
            </w:pPr>
            <w:r w:rsidRPr="00F64FF1">
              <w:rPr>
                <w:sz w:val="18"/>
                <w:szCs w:val="18"/>
              </w:rPr>
              <w:tab/>
              <w:t>Definitions, etc.</w:t>
            </w:r>
          </w:p>
        </w:tc>
        <w:tc>
          <w:tcPr>
            <w:tcW w:w="993" w:type="dxa"/>
            <w:shd w:val="clear" w:color="auto" w:fill="auto"/>
          </w:tcPr>
          <w:p w:rsidR="00ED6B0E" w:rsidRPr="00F64FF1" w:rsidRDefault="002A2E26" w:rsidP="006C37B7">
            <w:pPr>
              <w:suppressAutoHyphens w:val="0"/>
              <w:spacing w:before="40" w:after="40" w:line="220" w:lineRule="exact"/>
              <w:ind w:right="113"/>
              <w:jc w:val="right"/>
              <w:rPr>
                <w:sz w:val="18"/>
                <w:szCs w:val="18"/>
              </w:rPr>
            </w:pPr>
            <w:r>
              <w:rPr>
                <w:sz w:val="18"/>
                <w:szCs w:val="18"/>
              </w:rPr>
              <w:t>14</w:t>
            </w:r>
          </w:p>
        </w:tc>
        <w:tc>
          <w:tcPr>
            <w:tcW w:w="1274" w:type="dxa"/>
            <w:vMerge w:val="restart"/>
            <w:shd w:val="clear" w:color="auto" w:fill="auto"/>
            <w:vAlign w:val="center"/>
          </w:tcPr>
          <w:p w:rsidR="00ED6B0E" w:rsidRPr="00F64FF1" w:rsidRDefault="00ED6B0E" w:rsidP="001F21B7">
            <w:pPr>
              <w:suppressAutoHyphens w:val="0"/>
              <w:spacing w:before="40" w:after="40" w:line="220" w:lineRule="exact"/>
              <w:ind w:right="113"/>
              <w:jc w:val="right"/>
              <w:rPr>
                <w:sz w:val="18"/>
                <w:szCs w:val="18"/>
              </w:rPr>
            </w:pPr>
            <w:r w:rsidRPr="00F64FF1">
              <w:rPr>
                <w:sz w:val="18"/>
                <w:szCs w:val="18"/>
              </w:rPr>
              <w:t>1</w:t>
            </w:r>
          </w:p>
        </w:tc>
      </w:tr>
      <w:tr w:rsidR="00ED6B0E" w:rsidRPr="00F64FF1" w:rsidTr="00281225">
        <w:tc>
          <w:tcPr>
            <w:tcW w:w="517" w:type="dxa"/>
            <w:shd w:val="clear" w:color="auto" w:fill="auto"/>
          </w:tcPr>
          <w:p w:rsidR="00ED6B0E" w:rsidRPr="00F64FF1" w:rsidRDefault="00ED6B0E" w:rsidP="006C37B7">
            <w:pPr>
              <w:suppressAutoHyphens w:val="0"/>
              <w:spacing w:before="40" w:after="40" w:line="220" w:lineRule="exact"/>
              <w:ind w:right="113"/>
              <w:rPr>
                <w:sz w:val="18"/>
                <w:szCs w:val="18"/>
              </w:rPr>
            </w:pPr>
            <w:r w:rsidRPr="00F64FF1">
              <w:rPr>
                <w:sz w:val="18"/>
                <w:szCs w:val="18"/>
              </w:rPr>
              <w:t>7.2</w:t>
            </w:r>
          </w:p>
        </w:tc>
        <w:tc>
          <w:tcPr>
            <w:tcW w:w="4586" w:type="dxa"/>
            <w:shd w:val="clear" w:color="auto" w:fill="auto"/>
          </w:tcPr>
          <w:p w:rsidR="00ED6B0E" w:rsidRPr="00F64FF1" w:rsidRDefault="00ED6B0E" w:rsidP="006C37B7">
            <w:pPr>
              <w:suppressAutoHyphens w:val="0"/>
              <w:spacing w:before="40" w:after="40" w:line="220" w:lineRule="exact"/>
              <w:ind w:right="113"/>
              <w:rPr>
                <w:sz w:val="18"/>
                <w:szCs w:val="18"/>
              </w:rPr>
            </w:pPr>
            <w:r w:rsidRPr="00F64FF1">
              <w:rPr>
                <w:sz w:val="18"/>
                <w:szCs w:val="18"/>
              </w:rPr>
              <w:tab/>
              <w:t>Vapour pressure at saturation</w:t>
            </w:r>
          </w:p>
        </w:tc>
        <w:tc>
          <w:tcPr>
            <w:tcW w:w="993" w:type="dxa"/>
            <w:shd w:val="clear" w:color="auto" w:fill="auto"/>
          </w:tcPr>
          <w:p w:rsidR="00ED6B0E" w:rsidRPr="00F64FF1" w:rsidRDefault="00DF67B1" w:rsidP="006C37B7">
            <w:pPr>
              <w:suppressAutoHyphens w:val="0"/>
              <w:spacing w:before="40" w:after="40" w:line="220" w:lineRule="exact"/>
              <w:ind w:right="113"/>
              <w:jc w:val="right"/>
              <w:rPr>
                <w:sz w:val="18"/>
                <w:szCs w:val="18"/>
              </w:rPr>
            </w:pPr>
            <w:r>
              <w:rPr>
                <w:sz w:val="18"/>
                <w:szCs w:val="18"/>
              </w:rPr>
              <w:t>6</w:t>
            </w:r>
          </w:p>
        </w:tc>
        <w:tc>
          <w:tcPr>
            <w:tcW w:w="1274" w:type="dxa"/>
            <w:vMerge/>
            <w:shd w:val="clear" w:color="auto" w:fill="auto"/>
          </w:tcPr>
          <w:p w:rsidR="00ED6B0E" w:rsidRPr="00F64FF1" w:rsidRDefault="00ED6B0E" w:rsidP="006C37B7">
            <w:pPr>
              <w:suppressAutoHyphens w:val="0"/>
              <w:spacing w:before="40" w:after="40" w:line="220" w:lineRule="exact"/>
              <w:ind w:right="113"/>
              <w:jc w:val="right"/>
              <w:rPr>
                <w:sz w:val="18"/>
                <w:szCs w:val="18"/>
              </w:rPr>
            </w:pPr>
          </w:p>
        </w:tc>
      </w:tr>
      <w:tr w:rsidR="00ED6B0E" w:rsidRPr="00F64FF1" w:rsidTr="00281225">
        <w:tc>
          <w:tcPr>
            <w:tcW w:w="517" w:type="dxa"/>
            <w:shd w:val="clear" w:color="auto" w:fill="auto"/>
          </w:tcPr>
          <w:p w:rsidR="00ED6B0E" w:rsidRPr="00F64FF1" w:rsidRDefault="00ED6B0E" w:rsidP="006C37B7">
            <w:pPr>
              <w:suppressAutoHyphens w:val="0"/>
              <w:spacing w:before="40" w:after="40" w:line="220" w:lineRule="exact"/>
              <w:ind w:right="113"/>
              <w:rPr>
                <w:sz w:val="18"/>
                <w:szCs w:val="18"/>
              </w:rPr>
            </w:pPr>
            <w:r w:rsidRPr="00F64FF1">
              <w:rPr>
                <w:sz w:val="18"/>
                <w:szCs w:val="18"/>
              </w:rPr>
              <w:t>8</w:t>
            </w:r>
          </w:p>
        </w:tc>
        <w:tc>
          <w:tcPr>
            <w:tcW w:w="4586" w:type="dxa"/>
            <w:shd w:val="clear" w:color="auto" w:fill="auto"/>
          </w:tcPr>
          <w:p w:rsidR="00ED6B0E" w:rsidRPr="00F64FF1" w:rsidRDefault="00ED6B0E" w:rsidP="006C37B7">
            <w:pPr>
              <w:suppressAutoHyphens w:val="0"/>
              <w:spacing w:before="40" w:after="40" w:line="220" w:lineRule="exact"/>
              <w:ind w:right="113"/>
              <w:rPr>
                <w:sz w:val="18"/>
                <w:szCs w:val="18"/>
              </w:rPr>
            </w:pPr>
            <w:r w:rsidRPr="00F64FF1">
              <w:rPr>
                <w:sz w:val="18"/>
                <w:szCs w:val="18"/>
              </w:rPr>
              <w:t>Mixtures</w:t>
            </w:r>
          </w:p>
        </w:tc>
        <w:tc>
          <w:tcPr>
            <w:tcW w:w="993" w:type="dxa"/>
            <w:shd w:val="clear" w:color="auto" w:fill="auto"/>
          </w:tcPr>
          <w:p w:rsidR="00ED6B0E" w:rsidRPr="00F64FF1" w:rsidRDefault="00ED6B0E" w:rsidP="006C37B7">
            <w:pPr>
              <w:suppressAutoHyphens w:val="0"/>
              <w:spacing w:before="40" w:after="40" w:line="220" w:lineRule="exact"/>
              <w:ind w:right="113"/>
              <w:jc w:val="right"/>
              <w:rPr>
                <w:sz w:val="18"/>
                <w:szCs w:val="18"/>
              </w:rPr>
            </w:pPr>
          </w:p>
        </w:tc>
        <w:tc>
          <w:tcPr>
            <w:tcW w:w="1274" w:type="dxa"/>
            <w:shd w:val="clear" w:color="auto" w:fill="auto"/>
          </w:tcPr>
          <w:p w:rsidR="00ED6B0E" w:rsidRPr="00F64FF1" w:rsidRDefault="00ED6B0E" w:rsidP="006C37B7">
            <w:pPr>
              <w:suppressAutoHyphens w:val="0"/>
              <w:spacing w:before="40" w:after="40" w:line="220" w:lineRule="exact"/>
              <w:ind w:right="113"/>
              <w:jc w:val="right"/>
              <w:rPr>
                <w:sz w:val="18"/>
                <w:szCs w:val="18"/>
              </w:rPr>
            </w:pPr>
          </w:p>
        </w:tc>
      </w:tr>
      <w:tr w:rsidR="00ED6B0E" w:rsidRPr="00F64FF1" w:rsidTr="00281225">
        <w:tc>
          <w:tcPr>
            <w:tcW w:w="517" w:type="dxa"/>
            <w:shd w:val="clear" w:color="auto" w:fill="auto"/>
          </w:tcPr>
          <w:p w:rsidR="00ED6B0E" w:rsidRPr="00F64FF1" w:rsidRDefault="00ED6B0E" w:rsidP="006C37B7">
            <w:pPr>
              <w:suppressAutoHyphens w:val="0"/>
              <w:spacing w:before="40" w:after="40" w:line="220" w:lineRule="exact"/>
              <w:ind w:right="113"/>
              <w:rPr>
                <w:sz w:val="18"/>
                <w:szCs w:val="18"/>
              </w:rPr>
            </w:pPr>
            <w:r w:rsidRPr="00F64FF1">
              <w:rPr>
                <w:sz w:val="18"/>
                <w:szCs w:val="18"/>
              </w:rPr>
              <w:t>8.1</w:t>
            </w:r>
          </w:p>
        </w:tc>
        <w:tc>
          <w:tcPr>
            <w:tcW w:w="4586" w:type="dxa"/>
            <w:shd w:val="clear" w:color="auto" w:fill="auto"/>
          </w:tcPr>
          <w:p w:rsidR="00ED6B0E" w:rsidRPr="00F64FF1" w:rsidRDefault="00ED6B0E" w:rsidP="006C37B7">
            <w:pPr>
              <w:suppressAutoHyphens w:val="0"/>
              <w:spacing w:before="40" w:after="40" w:line="220" w:lineRule="exact"/>
              <w:ind w:right="113"/>
              <w:rPr>
                <w:sz w:val="18"/>
                <w:szCs w:val="18"/>
              </w:rPr>
            </w:pPr>
            <w:r w:rsidRPr="00F64FF1">
              <w:rPr>
                <w:sz w:val="18"/>
                <w:szCs w:val="18"/>
              </w:rPr>
              <w:tab/>
              <w:t>Vapour pressure and composition</w:t>
            </w:r>
          </w:p>
        </w:tc>
        <w:tc>
          <w:tcPr>
            <w:tcW w:w="993" w:type="dxa"/>
            <w:shd w:val="clear" w:color="auto" w:fill="auto"/>
          </w:tcPr>
          <w:p w:rsidR="00ED6B0E" w:rsidRPr="00F64FF1" w:rsidRDefault="00DF67B1" w:rsidP="006C37B7">
            <w:pPr>
              <w:suppressAutoHyphens w:val="0"/>
              <w:spacing w:before="40" w:after="40" w:line="220" w:lineRule="exact"/>
              <w:ind w:right="113"/>
              <w:jc w:val="right"/>
              <w:rPr>
                <w:sz w:val="18"/>
                <w:szCs w:val="18"/>
              </w:rPr>
            </w:pPr>
            <w:r>
              <w:rPr>
                <w:sz w:val="18"/>
                <w:szCs w:val="18"/>
              </w:rPr>
              <w:t>3</w:t>
            </w:r>
          </w:p>
        </w:tc>
        <w:tc>
          <w:tcPr>
            <w:tcW w:w="1274" w:type="dxa"/>
            <w:vMerge w:val="restart"/>
            <w:shd w:val="clear" w:color="auto" w:fill="auto"/>
            <w:vAlign w:val="center"/>
          </w:tcPr>
          <w:p w:rsidR="00ED6B0E" w:rsidRPr="00F64FF1" w:rsidRDefault="00ED6B0E" w:rsidP="001F21B7">
            <w:pPr>
              <w:suppressAutoHyphens w:val="0"/>
              <w:spacing w:before="40" w:after="40" w:line="220" w:lineRule="exact"/>
              <w:ind w:right="113"/>
              <w:jc w:val="right"/>
              <w:rPr>
                <w:sz w:val="18"/>
                <w:szCs w:val="18"/>
              </w:rPr>
            </w:pPr>
            <w:r w:rsidRPr="00F64FF1">
              <w:rPr>
                <w:sz w:val="18"/>
                <w:szCs w:val="18"/>
              </w:rPr>
              <w:t>1</w:t>
            </w:r>
          </w:p>
        </w:tc>
      </w:tr>
      <w:tr w:rsidR="00ED6B0E" w:rsidRPr="00F64FF1" w:rsidTr="00281225">
        <w:tc>
          <w:tcPr>
            <w:tcW w:w="517" w:type="dxa"/>
            <w:shd w:val="clear" w:color="auto" w:fill="auto"/>
          </w:tcPr>
          <w:p w:rsidR="00ED6B0E" w:rsidRPr="00F64FF1" w:rsidRDefault="00ED6B0E" w:rsidP="006C37B7">
            <w:pPr>
              <w:suppressAutoHyphens w:val="0"/>
              <w:spacing w:before="40" w:after="40" w:line="220" w:lineRule="exact"/>
              <w:ind w:right="113"/>
              <w:rPr>
                <w:sz w:val="18"/>
                <w:szCs w:val="18"/>
              </w:rPr>
            </w:pPr>
            <w:r w:rsidRPr="00F64FF1">
              <w:rPr>
                <w:sz w:val="18"/>
                <w:szCs w:val="18"/>
              </w:rPr>
              <w:t>8.2</w:t>
            </w:r>
          </w:p>
        </w:tc>
        <w:tc>
          <w:tcPr>
            <w:tcW w:w="4586" w:type="dxa"/>
            <w:shd w:val="clear" w:color="auto" w:fill="auto"/>
          </w:tcPr>
          <w:p w:rsidR="00ED6B0E" w:rsidRPr="00F64FF1" w:rsidRDefault="00ED6B0E" w:rsidP="006C37B7">
            <w:pPr>
              <w:suppressAutoHyphens w:val="0"/>
              <w:spacing w:before="40" w:after="40" w:line="220" w:lineRule="exact"/>
              <w:ind w:right="113"/>
              <w:rPr>
                <w:sz w:val="18"/>
                <w:szCs w:val="18"/>
              </w:rPr>
            </w:pPr>
            <w:r w:rsidRPr="00F64FF1">
              <w:rPr>
                <w:sz w:val="18"/>
                <w:szCs w:val="18"/>
              </w:rPr>
              <w:tab/>
              <w:t>Hazard characteristics</w:t>
            </w:r>
          </w:p>
        </w:tc>
        <w:tc>
          <w:tcPr>
            <w:tcW w:w="993" w:type="dxa"/>
            <w:shd w:val="clear" w:color="auto" w:fill="auto"/>
          </w:tcPr>
          <w:p w:rsidR="00ED6B0E" w:rsidRPr="00F64FF1" w:rsidRDefault="002A2E26" w:rsidP="006C37B7">
            <w:pPr>
              <w:suppressAutoHyphens w:val="0"/>
              <w:spacing w:before="40" w:after="40" w:line="220" w:lineRule="exact"/>
              <w:ind w:right="113"/>
              <w:jc w:val="right"/>
              <w:rPr>
                <w:sz w:val="18"/>
                <w:szCs w:val="18"/>
              </w:rPr>
            </w:pPr>
            <w:r>
              <w:rPr>
                <w:sz w:val="18"/>
                <w:szCs w:val="18"/>
              </w:rPr>
              <w:t>11</w:t>
            </w:r>
          </w:p>
        </w:tc>
        <w:tc>
          <w:tcPr>
            <w:tcW w:w="1274" w:type="dxa"/>
            <w:vMerge/>
            <w:shd w:val="clear" w:color="auto" w:fill="auto"/>
          </w:tcPr>
          <w:p w:rsidR="00ED6B0E" w:rsidRPr="00F64FF1" w:rsidRDefault="00ED6B0E" w:rsidP="006C37B7">
            <w:pPr>
              <w:suppressAutoHyphens w:val="0"/>
              <w:spacing w:before="40" w:after="40" w:line="220" w:lineRule="exact"/>
              <w:ind w:right="113"/>
              <w:jc w:val="right"/>
              <w:rPr>
                <w:sz w:val="18"/>
                <w:szCs w:val="18"/>
              </w:rPr>
            </w:pPr>
          </w:p>
        </w:tc>
      </w:tr>
      <w:tr w:rsidR="00ED6B0E" w:rsidRPr="00F64FF1" w:rsidTr="00281225">
        <w:tc>
          <w:tcPr>
            <w:tcW w:w="517" w:type="dxa"/>
            <w:tcBorders>
              <w:bottom w:val="single" w:sz="2" w:space="0" w:color="auto"/>
            </w:tcBorders>
            <w:shd w:val="clear" w:color="auto" w:fill="auto"/>
          </w:tcPr>
          <w:p w:rsidR="00ED6B0E" w:rsidRPr="00F64FF1" w:rsidRDefault="00ED6B0E" w:rsidP="006C37B7">
            <w:pPr>
              <w:suppressAutoHyphens w:val="0"/>
              <w:spacing w:before="40" w:after="40" w:line="220" w:lineRule="exact"/>
              <w:ind w:right="113"/>
              <w:rPr>
                <w:sz w:val="18"/>
                <w:szCs w:val="18"/>
              </w:rPr>
            </w:pPr>
            <w:r w:rsidRPr="00F64FF1">
              <w:rPr>
                <w:sz w:val="18"/>
                <w:szCs w:val="18"/>
              </w:rPr>
              <w:t>9</w:t>
            </w:r>
          </w:p>
        </w:tc>
        <w:tc>
          <w:tcPr>
            <w:tcW w:w="4586" w:type="dxa"/>
            <w:tcBorders>
              <w:bottom w:val="single" w:sz="2" w:space="0" w:color="auto"/>
            </w:tcBorders>
            <w:shd w:val="clear" w:color="auto" w:fill="auto"/>
          </w:tcPr>
          <w:p w:rsidR="00ED6B0E" w:rsidRPr="00F64FF1" w:rsidRDefault="00ED6B0E" w:rsidP="006C37B7">
            <w:pPr>
              <w:suppressAutoHyphens w:val="0"/>
              <w:spacing w:before="40" w:after="40" w:line="220" w:lineRule="exact"/>
              <w:ind w:right="113"/>
              <w:rPr>
                <w:sz w:val="18"/>
                <w:szCs w:val="18"/>
              </w:rPr>
            </w:pPr>
            <w:r w:rsidRPr="00F64FF1">
              <w:rPr>
                <w:sz w:val="18"/>
                <w:szCs w:val="18"/>
              </w:rPr>
              <w:t>Chemical bonds and formulae</w:t>
            </w:r>
          </w:p>
        </w:tc>
        <w:tc>
          <w:tcPr>
            <w:tcW w:w="993" w:type="dxa"/>
            <w:tcBorders>
              <w:bottom w:val="single" w:sz="2" w:space="0" w:color="auto"/>
            </w:tcBorders>
            <w:shd w:val="clear" w:color="auto" w:fill="auto"/>
          </w:tcPr>
          <w:p w:rsidR="00ED6B0E" w:rsidRPr="00F64FF1" w:rsidRDefault="00DF67B1" w:rsidP="006C37B7">
            <w:pPr>
              <w:suppressAutoHyphens w:val="0"/>
              <w:spacing w:before="40" w:after="40" w:line="220" w:lineRule="exact"/>
              <w:ind w:right="113"/>
              <w:jc w:val="right"/>
              <w:rPr>
                <w:sz w:val="18"/>
                <w:szCs w:val="18"/>
              </w:rPr>
            </w:pPr>
            <w:r>
              <w:rPr>
                <w:sz w:val="18"/>
                <w:szCs w:val="18"/>
              </w:rPr>
              <w:t>6</w:t>
            </w:r>
          </w:p>
        </w:tc>
        <w:tc>
          <w:tcPr>
            <w:tcW w:w="1274" w:type="dxa"/>
            <w:tcBorders>
              <w:bottom w:val="single" w:sz="2" w:space="0" w:color="auto"/>
            </w:tcBorders>
            <w:shd w:val="clear" w:color="auto" w:fill="auto"/>
          </w:tcPr>
          <w:p w:rsidR="00ED6B0E" w:rsidRPr="00F64FF1" w:rsidRDefault="00ED6B0E" w:rsidP="006C37B7">
            <w:pPr>
              <w:suppressAutoHyphens w:val="0"/>
              <w:spacing w:before="40" w:after="40" w:line="220" w:lineRule="exact"/>
              <w:ind w:right="113"/>
              <w:jc w:val="right"/>
              <w:rPr>
                <w:sz w:val="18"/>
                <w:szCs w:val="18"/>
              </w:rPr>
            </w:pPr>
            <w:r w:rsidRPr="00F64FF1">
              <w:rPr>
                <w:sz w:val="18"/>
                <w:szCs w:val="18"/>
              </w:rPr>
              <w:t>1</w:t>
            </w:r>
          </w:p>
        </w:tc>
      </w:tr>
      <w:tr w:rsidR="00ED6B0E" w:rsidRPr="00F64FF1" w:rsidTr="00281225">
        <w:tc>
          <w:tcPr>
            <w:tcW w:w="6096" w:type="dxa"/>
            <w:gridSpan w:val="3"/>
            <w:tcBorders>
              <w:top w:val="single" w:sz="2" w:space="0" w:color="auto"/>
              <w:bottom w:val="single" w:sz="12" w:space="0" w:color="auto"/>
            </w:tcBorders>
            <w:shd w:val="clear" w:color="auto" w:fill="auto"/>
          </w:tcPr>
          <w:p w:rsidR="00ED6B0E" w:rsidRPr="00F64FF1" w:rsidRDefault="00ED6B0E" w:rsidP="00966502">
            <w:pPr>
              <w:suppressAutoHyphens w:val="0"/>
              <w:spacing w:before="40" w:after="40" w:line="220" w:lineRule="exact"/>
              <w:ind w:right="113"/>
              <w:rPr>
                <w:b/>
                <w:sz w:val="18"/>
                <w:szCs w:val="18"/>
              </w:rPr>
            </w:pPr>
            <w:r w:rsidRPr="00F64FF1">
              <w:rPr>
                <w:b/>
                <w:sz w:val="18"/>
                <w:szCs w:val="18"/>
              </w:rPr>
              <w:tab/>
              <w:t>Total</w:t>
            </w:r>
          </w:p>
        </w:tc>
        <w:tc>
          <w:tcPr>
            <w:tcW w:w="1274" w:type="dxa"/>
            <w:tcBorders>
              <w:top w:val="single" w:sz="2" w:space="0" w:color="auto"/>
              <w:bottom w:val="single" w:sz="12" w:space="0" w:color="auto"/>
            </w:tcBorders>
            <w:shd w:val="clear" w:color="auto" w:fill="auto"/>
          </w:tcPr>
          <w:p w:rsidR="00ED6B0E" w:rsidRPr="00F64FF1" w:rsidRDefault="00ED6B0E" w:rsidP="00966502">
            <w:pPr>
              <w:suppressAutoHyphens w:val="0"/>
              <w:spacing w:before="40" w:after="40" w:line="220" w:lineRule="exact"/>
              <w:ind w:right="113"/>
              <w:jc w:val="right"/>
              <w:rPr>
                <w:b/>
                <w:sz w:val="18"/>
                <w:szCs w:val="18"/>
              </w:rPr>
            </w:pPr>
            <w:r w:rsidRPr="00F64FF1">
              <w:rPr>
                <w:b/>
                <w:sz w:val="18"/>
                <w:szCs w:val="18"/>
              </w:rPr>
              <w:t>9</w:t>
            </w:r>
          </w:p>
        </w:tc>
      </w:tr>
    </w:tbl>
    <w:p w:rsidR="00ED6B0E" w:rsidRPr="00D3665F" w:rsidRDefault="00ED6B0E" w:rsidP="00966502">
      <w:pPr>
        <w:pStyle w:val="SingleTxtG"/>
        <w:keepNext/>
        <w:keepLines/>
        <w:spacing w:before="240"/>
      </w:pPr>
      <w:r w:rsidRPr="00D3665F">
        <w:lastRenderedPageBreak/>
        <w:t>(</w:t>
      </w:r>
      <w:r w:rsidR="00E118F0" w:rsidRPr="00D3665F">
        <w:t>b</w:t>
      </w:r>
      <w:r w:rsidRPr="00D3665F">
        <w:t>)</w:t>
      </w:r>
      <w:r w:rsidR="00E118F0" w:rsidRPr="00D3665F">
        <w:tab/>
      </w:r>
      <w:r w:rsidRPr="00D3665F">
        <w:t>Practice</w:t>
      </w:r>
    </w:p>
    <w:tbl>
      <w:tblPr>
        <w:tblW w:w="7370" w:type="dxa"/>
        <w:tblInd w:w="1134" w:type="dxa"/>
        <w:tblBorders>
          <w:top w:val="single" w:sz="4" w:space="0" w:color="auto"/>
          <w:bottom w:val="single" w:sz="12" w:space="0" w:color="auto"/>
        </w:tblBorders>
        <w:tblLayout w:type="fixed"/>
        <w:tblCellMar>
          <w:left w:w="0" w:type="dxa"/>
          <w:right w:w="0" w:type="dxa"/>
        </w:tblCellMar>
        <w:tblLook w:val="01E0" w:firstRow="1" w:lastRow="1" w:firstColumn="1" w:lastColumn="1" w:noHBand="0" w:noVBand="0"/>
      </w:tblPr>
      <w:tblGrid>
        <w:gridCol w:w="538"/>
        <w:gridCol w:w="4375"/>
        <w:gridCol w:w="1228"/>
        <w:gridCol w:w="1229"/>
      </w:tblGrid>
      <w:tr w:rsidR="00ED6B0E" w:rsidRPr="002A563B" w:rsidTr="002A563B">
        <w:trPr>
          <w:tblHeader/>
        </w:trPr>
        <w:tc>
          <w:tcPr>
            <w:tcW w:w="4913" w:type="dxa"/>
            <w:gridSpan w:val="2"/>
            <w:tcBorders>
              <w:top w:val="single" w:sz="4" w:space="0" w:color="auto"/>
              <w:bottom w:val="single" w:sz="12" w:space="0" w:color="auto"/>
            </w:tcBorders>
            <w:shd w:val="clear" w:color="auto" w:fill="auto"/>
            <w:vAlign w:val="bottom"/>
          </w:tcPr>
          <w:p w:rsidR="00ED6B0E" w:rsidRPr="002A563B" w:rsidRDefault="00ED6B0E" w:rsidP="00966502">
            <w:pPr>
              <w:keepNext/>
              <w:keepLines/>
              <w:suppressAutoHyphens w:val="0"/>
              <w:spacing w:before="80" w:after="80" w:line="200" w:lineRule="exact"/>
              <w:ind w:right="113"/>
              <w:rPr>
                <w:i/>
                <w:sz w:val="16"/>
              </w:rPr>
            </w:pPr>
            <w:r w:rsidRPr="002A563B">
              <w:rPr>
                <w:i/>
                <w:sz w:val="16"/>
                <w:szCs w:val="16"/>
              </w:rPr>
              <w:t>Examination objective</w:t>
            </w:r>
          </w:p>
        </w:tc>
        <w:tc>
          <w:tcPr>
            <w:tcW w:w="1228" w:type="dxa"/>
            <w:tcBorders>
              <w:top w:val="single" w:sz="4" w:space="0" w:color="auto"/>
              <w:bottom w:val="single" w:sz="12" w:space="0" w:color="auto"/>
            </w:tcBorders>
            <w:shd w:val="clear" w:color="auto" w:fill="auto"/>
            <w:vAlign w:val="bottom"/>
          </w:tcPr>
          <w:p w:rsidR="00ED6B0E" w:rsidRPr="002A563B" w:rsidRDefault="00ED6B0E" w:rsidP="00966502">
            <w:pPr>
              <w:keepNext/>
              <w:keepLines/>
              <w:suppressAutoHyphens w:val="0"/>
              <w:spacing w:before="80" w:after="80" w:line="200" w:lineRule="exact"/>
              <w:ind w:right="113"/>
              <w:jc w:val="right"/>
              <w:rPr>
                <w:i/>
                <w:sz w:val="16"/>
                <w:szCs w:val="16"/>
              </w:rPr>
            </w:pPr>
            <w:r w:rsidRPr="002A563B">
              <w:rPr>
                <w:i/>
                <w:sz w:val="16"/>
                <w:szCs w:val="16"/>
              </w:rPr>
              <w:t xml:space="preserve">Number of questions in </w:t>
            </w:r>
            <w:r w:rsidRPr="002A563B">
              <w:rPr>
                <w:i/>
                <w:sz w:val="16"/>
                <w:szCs w:val="16"/>
              </w:rPr>
              <w:br/>
              <w:t>the catalogue</w:t>
            </w:r>
          </w:p>
        </w:tc>
        <w:tc>
          <w:tcPr>
            <w:tcW w:w="1229" w:type="dxa"/>
            <w:tcBorders>
              <w:top w:val="single" w:sz="4" w:space="0" w:color="auto"/>
              <w:bottom w:val="single" w:sz="12" w:space="0" w:color="auto"/>
            </w:tcBorders>
            <w:shd w:val="clear" w:color="auto" w:fill="auto"/>
            <w:vAlign w:val="bottom"/>
          </w:tcPr>
          <w:p w:rsidR="00ED6B0E" w:rsidRPr="002A563B" w:rsidRDefault="00ED6B0E" w:rsidP="00966502">
            <w:pPr>
              <w:keepNext/>
              <w:keepLines/>
              <w:suppressAutoHyphens w:val="0"/>
              <w:spacing w:before="80" w:after="80" w:line="200" w:lineRule="exact"/>
              <w:ind w:right="113"/>
              <w:jc w:val="right"/>
              <w:rPr>
                <w:i/>
                <w:sz w:val="16"/>
                <w:szCs w:val="16"/>
              </w:rPr>
            </w:pPr>
            <w:r w:rsidRPr="002A563B">
              <w:rPr>
                <w:i/>
                <w:sz w:val="16"/>
                <w:szCs w:val="16"/>
              </w:rPr>
              <w:t xml:space="preserve">Number of questions on </w:t>
            </w:r>
            <w:r w:rsidRPr="002A563B">
              <w:rPr>
                <w:i/>
                <w:sz w:val="16"/>
                <w:szCs w:val="16"/>
              </w:rPr>
              <w:br/>
              <w:t>the examination</w:t>
            </w:r>
          </w:p>
        </w:tc>
      </w:tr>
      <w:tr w:rsidR="00ED6B0E" w:rsidRPr="002A563B" w:rsidTr="002A563B">
        <w:tc>
          <w:tcPr>
            <w:tcW w:w="538" w:type="dxa"/>
            <w:tcBorders>
              <w:top w:val="single" w:sz="12" w:space="0" w:color="auto"/>
            </w:tcBorders>
            <w:shd w:val="clear" w:color="auto" w:fill="auto"/>
          </w:tcPr>
          <w:p w:rsidR="00ED6B0E" w:rsidRPr="002A563B" w:rsidRDefault="00ED6B0E" w:rsidP="00966502">
            <w:pPr>
              <w:keepNext/>
              <w:keepLines/>
              <w:suppressAutoHyphens w:val="0"/>
              <w:spacing w:before="40" w:after="40" w:line="220" w:lineRule="exact"/>
              <w:ind w:right="113"/>
              <w:rPr>
                <w:sz w:val="18"/>
                <w:szCs w:val="18"/>
              </w:rPr>
            </w:pPr>
            <w:r w:rsidRPr="002A563B">
              <w:rPr>
                <w:sz w:val="18"/>
                <w:szCs w:val="18"/>
              </w:rPr>
              <w:t>1</w:t>
            </w:r>
          </w:p>
        </w:tc>
        <w:tc>
          <w:tcPr>
            <w:tcW w:w="4375" w:type="dxa"/>
            <w:tcBorders>
              <w:top w:val="single" w:sz="12" w:space="0" w:color="auto"/>
            </w:tcBorders>
            <w:shd w:val="clear" w:color="auto" w:fill="auto"/>
          </w:tcPr>
          <w:p w:rsidR="00ED6B0E" w:rsidRPr="002A563B" w:rsidRDefault="00ED6B0E" w:rsidP="00966502">
            <w:pPr>
              <w:keepNext/>
              <w:keepLines/>
              <w:suppressAutoHyphens w:val="0"/>
              <w:spacing w:before="40" w:after="40" w:line="220" w:lineRule="exact"/>
              <w:ind w:right="113"/>
              <w:rPr>
                <w:sz w:val="18"/>
                <w:szCs w:val="18"/>
              </w:rPr>
            </w:pPr>
            <w:r w:rsidRPr="002A563B">
              <w:rPr>
                <w:sz w:val="18"/>
                <w:szCs w:val="18"/>
              </w:rPr>
              <w:t>Flushing</w:t>
            </w:r>
          </w:p>
        </w:tc>
        <w:tc>
          <w:tcPr>
            <w:tcW w:w="1228" w:type="dxa"/>
            <w:tcBorders>
              <w:top w:val="single" w:sz="12" w:space="0" w:color="auto"/>
            </w:tcBorders>
            <w:shd w:val="clear" w:color="auto" w:fill="auto"/>
          </w:tcPr>
          <w:p w:rsidR="00ED6B0E" w:rsidRPr="002A563B" w:rsidRDefault="00ED6B0E" w:rsidP="00966502">
            <w:pPr>
              <w:keepNext/>
              <w:keepLines/>
              <w:suppressAutoHyphens w:val="0"/>
              <w:spacing w:before="40" w:after="40" w:line="220" w:lineRule="exact"/>
              <w:ind w:right="113"/>
              <w:jc w:val="right"/>
              <w:rPr>
                <w:sz w:val="18"/>
                <w:szCs w:val="18"/>
              </w:rPr>
            </w:pPr>
          </w:p>
        </w:tc>
        <w:tc>
          <w:tcPr>
            <w:tcW w:w="1229" w:type="dxa"/>
            <w:tcBorders>
              <w:top w:val="single" w:sz="12" w:space="0" w:color="auto"/>
            </w:tcBorders>
            <w:shd w:val="clear" w:color="auto" w:fill="auto"/>
          </w:tcPr>
          <w:p w:rsidR="00ED6B0E" w:rsidRPr="002A563B" w:rsidRDefault="00ED6B0E" w:rsidP="00966502">
            <w:pPr>
              <w:keepNext/>
              <w:keepLines/>
              <w:suppressAutoHyphens w:val="0"/>
              <w:spacing w:before="40" w:after="40" w:line="220" w:lineRule="exact"/>
              <w:ind w:right="113"/>
              <w:jc w:val="right"/>
              <w:rPr>
                <w:sz w:val="18"/>
                <w:szCs w:val="18"/>
              </w:rPr>
            </w:pPr>
          </w:p>
        </w:tc>
      </w:tr>
      <w:tr w:rsidR="00ED6B0E" w:rsidRPr="002A563B" w:rsidTr="002A563B">
        <w:tc>
          <w:tcPr>
            <w:tcW w:w="538" w:type="dxa"/>
            <w:shd w:val="clear" w:color="auto" w:fill="auto"/>
          </w:tcPr>
          <w:p w:rsidR="00ED6B0E" w:rsidRPr="002A563B" w:rsidRDefault="00ED6B0E" w:rsidP="00966502">
            <w:pPr>
              <w:keepNext/>
              <w:keepLines/>
              <w:suppressAutoHyphens w:val="0"/>
              <w:spacing w:before="40" w:after="40" w:line="220" w:lineRule="exact"/>
              <w:ind w:right="113"/>
              <w:rPr>
                <w:sz w:val="18"/>
                <w:szCs w:val="18"/>
              </w:rPr>
            </w:pPr>
            <w:r w:rsidRPr="002A563B">
              <w:rPr>
                <w:sz w:val="18"/>
                <w:szCs w:val="18"/>
              </w:rPr>
              <w:t>1.1</w:t>
            </w:r>
          </w:p>
        </w:tc>
        <w:tc>
          <w:tcPr>
            <w:tcW w:w="4375" w:type="dxa"/>
            <w:shd w:val="clear" w:color="auto" w:fill="auto"/>
          </w:tcPr>
          <w:p w:rsidR="00ED6B0E" w:rsidRPr="002A563B" w:rsidRDefault="00ED6B0E" w:rsidP="00966502">
            <w:pPr>
              <w:keepNext/>
              <w:keepLines/>
              <w:suppressAutoHyphens w:val="0"/>
              <w:spacing w:before="40" w:after="40" w:line="220" w:lineRule="exact"/>
              <w:ind w:right="113"/>
              <w:rPr>
                <w:sz w:val="18"/>
                <w:szCs w:val="18"/>
              </w:rPr>
            </w:pPr>
            <w:r w:rsidRPr="002A563B">
              <w:rPr>
                <w:sz w:val="18"/>
                <w:szCs w:val="18"/>
              </w:rPr>
              <w:t>Flushing in the event of a change of cargo</w:t>
            </w:r>
          </w:p>
        </w:tc>
        <w:tc>
          <w:tcPr>
            <w:tcW w:w="1228" w:type="dxa"/>
            <w:shd w:val="clear" w:color="auto" w:fill="auto"/>
          </w:tcPr>
          <w:p w:rsidR="00ED6B0E" w:rsidRPr="002A563B" w:rsidRDefault="002A2E26" w:rsidP="00966502">
            <w:pPr>
              <w:keepNext/>
              <w:keepLines/>
              <w:suppressAutoHyphens w:val="0"/>
              <w:spacing w:before="40" w:after="40" w:line="220" w:lineRule="exact"/>
              <w:ind w:right="113"/>
              <w:jc w:val="right"/>
              <w:rPr>
                <w:sz w:val="18"/>
                <w:szCs w:val="18"/>
              </w:rPr>
            </w:pPr>
            <w:r>
              <w:rPr>
                <w:sz w:val="18"/>
                <w:szCs w:val="18"/>
              </w:rPr>
              <w:t>6</w:t>
            </w:r>
          </w:p>
        </w:tc>
        <w:tc>
          <w:tcPr>
            <w:tcW w:w="1229" w:type="dxa"/>
            <w:shd w:val="clear" w:color="auto" w:fill="auto"/>
          </w:tcPr>
          <w:p w:rsidR="00ED6B0E" w:rsidRPr="002A563B" w:rsidRDefault="00ED6B0E" w:rsidP="00966502">
            <w:pPr>
              <w:keepNext/>
              <w:keepLines/>
              <w:suppressAutoHyphens w:val="0"/>
              <w:spacing w:before="40" w:after="40" w:line="220" w:lineRule="exact"/>
              <w:ind w:right="113"/>
              <w:jc w:val="right"/>
              <w:rPr>
                <w:sz w:val="18"/>
                <w:szCs w:val="18"/>
              </w:rPr>
            </w:pPr>
          </w:p>
        </w:tc>
      </w:tr>
      <w:tr w:rsidR="00ED6B0E" w:rsidRPr="002A563B" w:rsidTr="002A563B">
        <w:tc>
          <w:tcPr>
            <w:tcW w:w="538" w:type="dxa"/>
            <w:shd w:val="clear" w:color="auto" w:fill="auto"/>
          </w:tcPr>
          <w:p w:rsidR="00ED6B0E" w:rsidRPr="002A563B" w:rsidRDefault="00ED6B0E" w:rsidP="00966502">
            <w:pPr>
              <w:keepNext/>
              <w:keepLines/>
              <w:suppressAutoHyphens w:val="0"/>
              <w:spacing w:before="40" w:after="40" w:line="220" w:lineRule="exact"/>
              <w:ind w:right="113"/>
              <w:rPr>
                <w:sz w:val="18"/>
                <w:szCs w:val="18"/>
              </w:rPr>
            </w:pPr>
            <w:r w:rsidRPr="002A563B">
              <w:rPr>
                <w:sz w:val="18"/>
                <w:szCs w:val="18"/>
              </w:rPr>
              <w:t>1.2</w:t>
            </w:r>
          </w:p>
        </w:tc>
        <w:tc>
          <w:tcPr>
            <w:tcW w:w="4375" w:type="dxa"/>
            <w:shd w:val="clear" w:color="auto" w:fill="auto"/>
          </w:tcPr>
          <w:p w:rsidR="00ED6B0E" w:rsidRPr="002A563B" w:rsidRDefault="00ED6B0E" w:rsidP="00966502">
            <w:pPr>
              <w:keepNext/>
              <w:keepLines/>
              <w:suppressAutoHyphens w:val="0"/>
              <w:spacing w:before="40" w:after="40" w:line="220" w:lineRule="exact"/>
              <w:ind w:right="113"/>
              <w:rPr>
                <w:sz w:val="18"/>
                <w:szCs w:val="18"/>
              </w:rPr>
            </w:pPr>
            <w:r w:rsidRPr="002A563B">
              <w:rPr>
                <w:sz w:val="18"/>
                <w:szCs w:val="18"/>
              </w:rPr>
              <w:t>Addition of air to the cargo</w:t>
            </w:r>
          </w:p>
        </w:tc>
        <w:tc>
          <w:tcPr>
            <w:tcW w:w="1228" w:type="dxa"/>
            <w:shd w:val="clear" w:color="auto" w:fill="auto"/>
          </w:tcPr>
          <w:p w:rsidR="00ED6B0E" w:rsidRPr="002A563B" w:rsidRDefault="00ED6B0E" w:rsidP="00966502">
            <w:pPr>
              <w:keepNext/>
              <w:keepLines/>
              <w:suppressAutoHyphens w:val="0"/>
              <w:spacing w:before="40" w:after="40" w:line="220" w:lineRule="exact"/>
              <w:ind w:right="113"/>
              <w:jc w:val="right"/>
              <w:rPr>
                <w:sz w:val="18"/>
                <w:szCs w:val="18"/>
              </w:rPr>
            </w:pPr>
            <w:r w:rsidRPr="002A563B">
              <w:rPr>
                <w:sz w:val="18"/>
                <w:szCs w:val="18"/>
              </w:rPr>
              <w:t>5</w:t>
            </w:r>
          </w:p>
        </w:tc>
        <w:tc>
          <w:tcPr>
            <w:tcW w:w="1229" w:type="dxa"/>
            <w:shd w:val="clear" w:color="auto" w:fill="auto"/>
          </w:tcPr>
          <w:p w:rsidR="00ED6B0E" w:rsidRPr="002A563B" w:rsidRDefault="00ED6B0E" w:rsidP="00966502">
            <w:pPr>
              <w:keepNext/>
              <w:keepLines/>
              <w:suppressAutoHyphens w:val="0"/>
              <w:spacing w:before="40" w:after="40" w:line="220" w:lineRule="exact"/>
              <w:ind w:right="113"/>
              <w:jc w:val="right"/>
              <w:rPr>
                <w:sz w:val="18"/>
                <w:szCs w:val="18"/>
              </w:rPr>
            </w:pPr>
            <w:r w:rsidRPr="002A563B">
              <w:rPr>
                <w:sz w:val="18"/>
                <w:szCs w:val="18"/>
              </w:rPr>
              <w:t>1</w:t>
            </w:r>
          </w:p>
        </w:tc>
      </w:tr>
      <w:tr w:rsidR="00ED6B0E" w:rsidRPr="002A563B" w:rsidTr="002A563B">
        <w:tc>
          <w:tcPr>
            <w:tcW w:w="538" w:type="dxa"/>
            <w:shd w:val="clear" w:color="auto" w:fill="auto"/>
          </w:tcPr>
          <w:p w:rsidR="00ED6B0E" w:rsidRPr="002A563B" w:rsidRDefault="00ED6B0E" w:rsidP="00966502">
            <w:pPr>
              <w:keepNext/>
              <w:keepLines/>
              <w:suppressAutoHyphens w:val="0"/>
              <w:spacing w:before="40" w:after="40" w:line="220" w:lineRule="exact"/>
              <w:ind w:right="113"/>
              <w:rPr>
                <w:sz w:val="18"/>
                <w:szCs w:val="18"/>
              </w:rPr>
            </w:pPr>
            <w:r w:rsidRPr="002A563B">
              <w:rPr>
                <w:sz w:val="18"/>
                <w:szCs w:val="18"/>
              </w:rPr>
              <w:t>1.3</w:t>
            </w:r>
          </w:p>
        </w:tc>
        <w:tc>
          <w:tcPr>
            <w:tcW w:w="4375" w:type="dxa"/>
            <w:shd w:val="clear" w:color="auto" w:fill="auto"/>
          </w:tcPr>
          <w:p w:rsidR="00ED6B0E" w:rsidRPr="002A563B" w:rsidRDefault="00ED6B0E" w:rsidP="00966502">
            <w:pPr>
              <w:keepNext/>
              <w:keepLines/>
              <w:suppressAutoHyphens w:val="0"/>
              <w:spacing w:before="40" w:after="40" w:line="220" w:lineRule="exact"/>
              <w:ind w:right="113"/>
              <w:rPr>
                <w:sz w:val="18"/>
                <w:szCs w:val="18"/>
              </w:rPr>
            </w:pPr>
            <w:r w:rsidRPr="002A563B">
              <w:rPr>
                <w:sz w:val="18"/>
                <w:szCs w:val="18"/>
              </w:rPr>
              <w:t>Methods of flushing and degassing before entering cargo tanks</w:t>
            </w:r>
          </w:p>
        </w:tc>
        <w:tc>
          <w:tcPr>
            <w:tcW w:w="1228" w:type="dxa"/>
            <w:shd w:val="clear" w:color="auto" w:fill="auto"/>
          </w:tcPr>
          <w:p w:rsidR="00ED6B0E" w:rsidRPr="002A563B" w:rsidRDefault="007F3698" w:rsidP="00966502">
            <w:pPr>
              <w:keepNext/>
              <w:keepLines/>
              <w:suppressAutoHyphens w:val="0"/>
              <w:spacing w:before="40" w:after="40" w:line="220" w:lineRule="exact"/>
              <w:ind w:right="113"/>
              <w:jc w:val="right"/>
              <w:rPr>
                <w:sz w:val="18"/>
                <w:szCs w:val="18"/>
              </w:rPr>
            </w:pPr>
            <w:r>
              <w:rPr>
                <w:sz w:val="18"/>
                <w:szCs w:val="18"/>
              </w:rPr>
              <w:t>8</w:t>
            </w:r>
          </w:p>
        </w:tc>
        <w:tc>
          <w:tcPr>
            <w:tcW w:w="1229" w:type="dxa"/>
            <w:shd w:val="clear" w:color="auto" w:fill="auto"/>
          </w:tcPr>
          <w:p w:rsidR="00ED6B0E" w:rsidRPr="002A563B" w:rsidRDefault="00ED6B0E" w:rsidP="00966502">
            <w:pPr>
              <w:keepNext/>
              <w:keepLines/>
              <w:suppressAutoHyphens w:val="0"/>
              <w:spacing w:before="40" w:after="40" w:line="220" w:lineRule="exact"/>
              <w:ind w:right="113"/>
              <w:jc w:val="right"/>
              <w:rPr>
                <w:sz w:val="18"/>
                <w:szCs w:val="18"/>
              </w:rPr>
            </w:pPr>
            <w:r w:rsidRPr="002A563B">
              <w:rPr>
                <w:sz w:val="18"/>
                <w:szCs w:val="18"/>
              </w:rPr>
              <w:t>2</w:t>
            </w:r>
          </w:p>
        </w:tc>
      </w:tr>
      <w:tr w:rsidR="00ED6B0E" w:rsidRPr="002A563B" w:rsidTr="002A563B">
        <w:tc>
          <w:tcPr>
            <w:tcW w:w="538" w:type="dxa"/>
            <w:shd w:val="clear" w:color="auto" w:fill="auto"/>
          </w:tcPr>
          <w:p w:rsidR="00ED6B0E" w:rsidRPr="002A563B" w:rsidRDefault="00ED6B0E" w:rsidP="00966502">
            <w:pPr>
              <w:suppressAutoHyphens w:val="0"/>
              <w:spacing w:before="40" w:after="40" w:line="220" w:lineRule="exact"/>
              <w:ind w:right="113"/>
              <w:rPr>
                <w:sz w:val="18"/>
                <w:szCs w:val="18"/>
              </w:rPr>
            </w:pPr>
            <w:r w:rsidRPr="002A563B">
              <w:rPr>
                <w:sz w:val="18"/>
                <w:szCs w:val="18"/>
              </w:rPr>
              <w:t>2</w:t>
            </w:r>
          </w:p>
        </w:tc>
        <w:tc>
          <w:tcPr>
            <w:tcW w:w="4375" w:type="dxa"/>
            <w:shd w:val="clear" w:color="auto" w:fill="auto"/>
          </w:tcPr>
          <w:p w:rsidR="00ED6B0E" w:rsidRPr="002A563B" w:rsidRDefault="00ED6B0E" w:rsidP="00966502">
            <w:pPr>
              <w:suppressAutoHyphens w:val="0"/>
              <w:spacing w:before="40" w:after="40" w:line="220" w:lineRule="exact"/>
              <w:ind w:right="113"/>
              <w:rPr>
                <w:sz w:val="18"/>
                <w:szCs w:val="18"/>
              </w:rPr>
            </w:pPr>
            <w:r w:rsidRPr="002A563B">
              <w:rPr>
                <w:sz w:val="18"/>
                <w:szCs w:val="18"/>
              </w:rPr>
              <w:t>Sampling</w:t>
            </w:r>
          </w:p>
        </w:tc>
        <w:tc>
          <w:tcPr>
            <w:tcW w:w="1228" w:type="dxa"/>
            <w:shd w:val="clear" w:color="auto" w:fill="auto"/>
          </w:tcPr>
          <w:p w:rsidR="00ED6B0E" w:rsidRPr="002A563B" w:rsidRDefault="007F3698" w:rsidP="00966502">
            <w:pPr>
              <w:suppressAutoHyphens w:val="0"/>
              <w:spacing w:before="40" w:after="40" w:line="220" w:lineRule="exact"/>
              <w:ind w:right="113"/>
              <w:jc w:val="right"/>
              <w:rPr>
                <w:sz w:val="18"/>
                <w:szCs w:val="18"/>
              </w:rPr>
            </w:pPr>
            <w:r>
              <w:rPr>
                <w:sz w:val="18"/>
                <w:szCs w:val="18"/>
              </w:rPr>
              <w:t>6</w:t>
            </w:r>
          </w:p>
        </w:tc>
        <w:tc>
          <w:tcPr>
            <w:tcW w:w="1229" w:type="dxa"/>
            <w:shd w:val="clear" w:color="auto" w:fill="auto"/>
          </w:tcPr>
          <w:p w:rsidR="00ED6B0E" w:rsidRPr="002A563B" w:rsidRDefault="00ED6B0E" w:rsidP="00966502">
            <w:pPr>
              <w:suppressAutoHyphens w:val="0"/>
              <w:spacing w:before="40" w:after="40" w:line="220" w:lineRule="exact"/>
              <w:ind w:right="113"/>
              <w:jc w:val="right"/>
              <w:rPr>
                <w:sz w:val="18"/>
                <w:szCs w:val="18"/>
              </w:rPr>
            </w:pPr>
            <w:r w:rsidRPr="002A563B">
              <w:rPr>
                <w:sz w:val="18"/>
                <w:szCs w:val="18"/>
              </w:rPr>
              <w:t>1</w:t>
            </w:r>
          </w:p>
        </w:tc>
      </w:tr>
      <w:tr w:rsidR="00ED6B0E" w:rsidRPr="002A563B" w:rsidTr="002A563B">
        <w:tc>
          <w:tcPr>
            <w:tcW w:w="538" w:type="dxa"/>
            <w:shd w:val="clear" w:color="auto" w:fill="auto"/>
          </w:tcPr>
          <w:p w:rsidR="00ED6B0E" w:rsidRPr="002A563B" w:rsidRDefault="00ED6B0E" w:rsidP="00966502">
            <w:pPr>
              <w:suppressAutoHyphens w:val="0"/>
              <w:spacing w:before="40" w:after="40" w:line="220" w:lineRule="exact"/>
              <w:ind w:right="113"/>
              <w:rPr>
                <w:sz w:val="18"/>
                <w:szCs w:val="18"/>
              </w:rPr>
            </w:pPr>
            <w:r w:rsidRPr="002A563B">
              <w:rPr>
                <w:sz w:val="18"/>
                <w:szCs w:val="18"/>
              </w:rPr>
              <w:t>3</w:t>
            </w:r>
          </w:p>
        </w:tc>
        <w:tc>
          <w:tcPr>
            <w:tcW w:w="4375" w:type="dxa"/>
            <w:shd w:val="clear" w:color="auto" w:fill="auto"/>
          </w:tcPr>
          <w:p w:rsidR="00ED6B0E" w:rsidRPr="002A563B" w:rsidRDefault="00ED6B0E" w:rsidP="00966502">
            <w:pPr>
              <w:suppressAutoHyphens w:val="0"/>
              <w:spacing w:before="40" w:after="40" w:line="220" w:lineRule="exact"/>
              <w:ind w:right="113"/>
              <w:rPr>
                <w:sz w:val="18"/>
                <w:szCs w:val="18"/>
              </w:rPr>
            </w:pPr>
            <w:r w:rsidRPr="002A563B">
              <w:rPr>
                <w:sz w:val="18"/>
                <w:szCs w:val="18"/>
              </w:rPr>
              <w:t>Danger of explosion</w:t>
            </w:r>
          </w:p>
        </w:tc>
        <w:tc>
          <w:tcPr>
            <w:tcW w:w="1228" w:type="dxa"/>
            <w:shd w:val="clear" w:color="auto" w:fill="auto"/>
          </w:tcPr>
          <w:p w:rsidR="00ED6B0E" w:rsidRPr="002A563B" w:rsidRDefault="007F3698" w:rsidP="00966502">
            <w:pPr>
              <w:suppressAutoHyphens w:val="0"/>
              <w:spacing w:before="40" w:after="40" w:line="220" w:lineRule="exact"/>
              <w:ind w:right="113"/>
              <w:jc w:val="right"/>
              <w:rPr>
                <w:sz w:val="18"/>
                <w:szCs w:val="18"/>
              </w:rPr>
            </w:pPr>
            <w:r>
              <w:rPr>
                <w:sz w:val="18"/>
                <w:szCs w:val="18"/>
              </w:rPr>
              <w:t>9</w:t>
            </w:r>
          </w:p>
        </w:tc>
        <w:tc>
          <w:tcPr>
            <w:tcW w:w="1229" w:type="dxa"/>
            <w:shd w:val="clear" w:color="auto" w:fill="auto"/>
          </w:tcPr>
          <w:p w:rsidR="00ED6B0E" w:rsidRPr="002A563B" w:rsidRDefault="00ED6B0E" w:rsidP="00966502">
            <w:pPr>
              <w:suppressAutoHyphens w:val="0"/>
              <w:spacing w:before="40" w:after="40" w:line="220" w:lineRule="exact"/>
              <w:ind w:right="113"/>
              <w:jc w:val="right"/>
              <w:rPr>
                <w:sz w:val="18"/>
                <w:szCs w:val="18"/>
              </w:rPr>
            </w:pPr>
            <w:r w:rsidRPr="002A563B">
              <w:rPr>
                <w:sz w:val="18"/>
                <w:szCs w:val="18"/>
              </w:rPr>
              <w:t>2</w:t>
            </w:r>
          </w:p>
        </w:tc>
      </w:tr>
      <w:tr w:rsidR="00ED6B0E" w:rsidRPr="002A563B" w:rsidTr="002A563B">
        <w:tc>
          <w:tcPr>
            <w:tcW w:w="538" w:type="dxa"/>
            <w:shd w:val="clear" w:color="auto" w:fill="auto"/>
          </w:tcPr>
          <w:p w:rsidR="00ED6B0E" w:rsidRPr="002A563B" w:rsidRDefault="00ED6B0E" w:rsidP="00966502">
            <w:pPr>
              <w:suppressAutoHyphens w:val="0"/>
              <w:spacing w:before="40" w:after="40" w:line="220" w:lineRule="exact"/>
              <w:ind w:right="113"/>
              <w:rPr>
                <w:sz w:val="18"/>
                <w:szCs w:val="18"/>
              </w:rPr>
            </w:pPr>
            <w:r w:rsidRPr="002A563B">
              <w:rPr>
                <w:sz w:val="18"/>
                <w:szCs w:val="18"/>
              </w:rPr>
              <w:t>4</w:t>
            </w:r>
          </w:p>
        </w:tc>
        <w:tc>
          <w:tcPr>
            <w:tcW w:w="4375" w:type="dxa"/>
            <w:shd w:val="clear" w:color="auto" w:fill="auto"/>
          </w:tcPr>
          <w:p w:rsidR="00ED6B0E" w:rsidRPr="002A563B" w:rsidRDefault="00ED6B0E" w:rsidP="00966502">
            <w:pPr>
              <w:suppressAutoHyphens w:val="0"/>
              <w:spacing w:before="40" w:after="40" w:line="220" w:lineRule="exact"/>
              <w:ind w:right="113"/>
              <w:rPr>
                <w:sz w:val="18"/>
                <w:szCs w:val="18"/>
              </w:rPr>
            </w:pPr>
            <w:r w:rsidRPr="002A563B">
              <w:rPr>
                <w:sz w:val="18"/>
                <w:szCs w:val="18"/>
              </w:rPr>
              <w:t>Health risks</w:t>
            </w:r>
          </w:p>
        </w:tc>
        <w:tc>
          <w:tcPr>
            <w:tcW w:w="1228" w:type="dxa"/>
            <w:shd w:val="clear" w:color="auto" w:fill="auto"/>
          </w:tcPr>
          <w:p w:rsidR="00ED6B0E" w:rsidRPr="002A563B" w:rsidRDefault="007F3698" w:rsidP="00966502">
            <w:pPr>
              <w:suppressAutoHyphens w:val="0"/>
              <w:spacing w:before="40" w:after="40" w:line="220" w:lineRule="exact"/>
              <w:ind w:right="113"/>
              <w:jc w:val="right"/>
              <w:rPr>
                <w:sz w:val="18"/>
                <w:szCs w:val="18"/>
              </w:rPr>
            </w:pPr>
            <w:r>
              <w:rPr>
                <w:sz w:val="18"/>
                <w:szCs w:val="18"/>
              </w:rPr>
              <w:t>8</w:t>
            </w:r>
          </w:p>
        </w:tc>
        <w:tc>
          <w:tcPr>
            <w:tcW w:w="1229" w:type="dxa"/>
            <w:shd w:val="clear" w:color="auto" w:fill="auto"/>
          </w:tcPr>
          <w:p w:rsidR="00ED6B0E" w:rsidRPr="002A563B" w:rsidRDefault="00ED6B0E" w:rsidP="00966502">
            <w:pPr>
              <w:suppressAutoHyphens w:val="0"/>
              <w:spacing w:before="40" w:after="40" w:line="220" w:lineRule="exact"/>
              <w:ind w:right="113"/>
              <w:jc w:val="right"/>
              <w:rPr>
                <w:sz w:val="18"/>
                <w:szCs w:val="18"/>
              </w:rPr>
            </w:pPr>
            <w:r w:rsidRPr="002A563B">
              <w:rPr>
                <w:sz w:val="18"/>
                <w:szCs w:val="18"/>
              </w:rPr>
              <w:t>1</w:t>
            </w:r>
          </w:p>
        </w:tc>
      </w:tr>
      <w:tr w:rsidR="00ED6B0E" w:rsidRPr="002A563B" w:rsidTr="002A563B">
        <w:tc>
          <w:tcPr>
            <w:tcW w:w="538" w:type="dxa"/>
            <w:shd w:val="clear" w:color="auto" w:fill="auto"/>
          </w:tcPr>
          <w:p w:rsidR="00ED6B0E" w:rsidRPr="002A563B" w:rsidRDefault="00ED6B0E" w:rsidP="00966502">
            <w:pPr>
              <w:suppressAutoHyphens w:val="0"/>
              <w:spacing w:before="40" w:after="40" w:line="220" w:lineRule="exact"/>
              <w:ind w:right="113"/>
              <w:rPr>
                <w:sz w:val="18"/>
                <w:szCs w:val="18"/>
              </w:rPr>
            </w:pPr>
            <w:r w:rsidRPr="002A563B">
              <w:rPr>
                <w:sz w:val="18"/>
                <w:szCs w:val="18"/>
              </w:rPr>
              <w:t>5</w:t>
            </w:r>
          </w:p>
        </w:tc>
        <w:tc>
          <w:tcPr>
            <w:tcW w:w="4375" w:type="dxa"/>
            <w:shd w:val="clear" w:color="auto" w:fill="auto"/>
          </w:tcPr>
          <w:p w:rsidR="00ED6B0E" w:rsidRPr="002A563B" w:rsidRDefault="00ED6B0E" w:rsidP="00966502">
            <w:pPr>
              <w:suppressAutoHyphens w:val="0"/>
              <w:spacing w:before="40" w:after="40" w:line="220" w:lineRule="exact"/>
              <w:ind w:right="113"/>
              <w:rPr>
                <w:sz w:val="18"/>
                <w:szCs w:val="18"/>
              </w:rPr>
            </w:pPr>
            <w:r w:rsidRPr="002A563B">
              <w:rPr>
                <w:sz w:val="18"/>
                <w:szCs w:val="18"/>
              </w:rPr>
              <w:t>Measuring gas concentration</w:t>
            </w:r>
          </w:p>
        </w:tc>
        <w:tc>
          <w:tcPr>
            <w:tcW w:w="1228" w:type="dxa"/>
            <w:shd w:val="clear" w:color="auto" w:fill="auto"/>
          </w:tcPr>
          <w:p w:rsidR="00ED6B0E" w:rsidRPr="002A563B" w:rsidRDefault="00ED6B0E" w:rsidP="00966502">
            <w:pPr>
              <w:suppressAutoHyphens w:val="0"/>
              <w:spacing w:before="40" w:after="40" w:line="220" w:lineRule="exact"/>
              <w:ind w:right="113"/>
              <w:jc w:val="right"/>
              <w:rPr>
                <w:sz w:val="18"/>
                <w:szCs w:val="18"/>
              </w:rPr>
            </w:pPr>
          </w:p>
        </w:tc>
        <w:tc>
          <w:tcPr>
            <w:tcW w:w="1229" w:type="dxa"/>
            <w:shd w:val="clear" w:color="auto" w:fill="auto"/>
          </w:tcPr>
          <w:p w:rsidR="00ED6B0E" w:rsidRPr="002A563B" w:rsidRDefault="00ED6B0E" w:rsidP="00966502">
            <w:pPr>
              <w:suppressAutoHyphens w:val="0"/>
              <w:spacing w:before="40" w:after="40" w:line="220" w:lineRule="exact"/>
              <w:ind w:right="113"/>
              <w:jc w:val="right"/>
              <w:rPr>
                <w:sz w:val="18"/>
                <w:szCs w:val="18"/>
              </w:rPr>
            </w:pPr>
          </w:p>
        </w:tc>
      </w:tr>
      <w:tr w:rsidR="00ED6B0E" w:rsidRPr="002A563B" w:rsidTr="002A563B">
        <w:tc>
          <w:tcPr>
            <w:tcW w:w="538" w:type="dxa"/>
            <w:shd w:val="clear" w:color="auto" w:fill="auto"/>
          </w:tcPr>
          <w:p w:rsidR="00ED6B0E" w:rsidRPr="002A563B" w:rsidRDefault="00ED6B0E" w:rsidP="00966502">
            <w:pPr>
              <w:suppressAutoHyphens w:val="0"/>
              <w:spacing w:before="40" w:after="40" w:line="220" w:lineRule="exact"/>
              <w:ind w:right="113"/>
              <w:rPr>
                <w:sz w:val="18"/>
                <w:szCs w:val="18"/>
              </w:rPr>
            </w:pPr>
            <w:r w:rsidRPr="002A563B">
              <w:rPr>
                <w:sz w:val="18"/>
                <w:szCs w:val="18"/>
              </w:rPr>
              <w:t>5.1</w:t>
            </w:r>
          </w:p>
        </w:tc>
        <w:tc>
          <w:tcPr>
            <w:tcW w:w="4375" w:type="dxa"/>
            <w:shd w:val="clear" w:color="auto" w:fill="auto"/>
          </w:tcPr>
          <w:p w:rsidR="00ED6B0E" w:rsidRPr="002A563B" w:rsidRDefault="00ED6B0E" w:rsidP="00966502">
            <w:pPr>
              <w:suppressAutoHyphens w:val="0"/>
              <w:spacing w:before="40" w:after="40" w:line="220" w:lineRule="exact"/>
              <w:ind w:right="113"/>
              <w:rPr>
                <w:sz w:val="18"/>
                <w:szCs w:val="18"/>
              </w:rPr>
            </w:pPr>
            <w:r w:rsidRPr="002A563B">
              <w:rPr>
                <w:sz w:val="18"/>
                <w:szCs w:val="18"/>
              </w:rPr>
              <w:t>Measuring devices</w:t>
            </w:r>
          </w:p>
        </w:tc>
        <w:tc>
          <w:tcPr>
            <w:tcW w:w="1228" w:type="dxa"/>
            <w:shd w:val="clear" w:color="auto" w:fill="auto"/>
          </w:tcPr>
          <w:p w:rsidR="00ED6B0E" w:rsidRPr="002A563B" w:rsidRDefault="00ED6B0E" w:rsidP="00966502">
            <w:pPr>
              <w:suppressAutoHyphens w:val="0"/>
              <w:spacing w:before="40" w:after="40" w:line="220" w:lineRule="exact"/>
              <w:ind w:right="113"/>
              <w:jc w:val="right"/>
              <w:rPr>
                <w:sz w:val="18"/>
                <w:szCs w:val="18"/>
              </w:rPr>
            </w:pPr>
            <w:r w:rsidRPr="002A563B">
              <w:rPr>
                <w:sz w:val="18"/>
                <w:szCs w:val="18"/>
              </w:rPr>
              <w:t>10</w:t>
            </w:r>
          </w:p>
        </w:tc>
        <w:tc>
          <w:tcPr>
            <w:tcW w:w="1229" w:type="dxa"/>
            <w:shd w:val="clear" w:color="auto" w:fill="auto"/>
          </w:tcPr>
          <w:p w:rsidR="00ED6B0E" w:rsidRPr="002A563B" w:rsidRDefault="00ED6B0E" w:rsidP="00966502">
            <w:pPr>
              <w:suppressAutoHyphens w:val="0"/>
              <w:spacing w:before="40" w:after="40" w:line="220" w:lineRule="exact"/>
              <w:ind w:right="113"/>
              <w:jc w:val="right"/>
              <w:rPr>
                <w:sz w:val="18"/>
                <w:szCs w:val="18"/>
              </w:rPr>
            </w:pPr>
            <w:r w:rsidRPr="002A563B">
              <w:rPr>
                <w:sz w:val="18"/>
                <w:szCs w:val="18"/>
              </w:rPr>
              <w:t>2</w:t>
            </w:r>
          </w:p>
        </w:tc>
      </w:tr>
      <w:tr w:rsidR="00ED6B0E" w:rsidRPr="002A563B" w:rsidTr="002A563B">
        <w:tc>
          <w:tcPr>
            <w:tcW w:w="538" w:type="dxa"/>
            <w:shd w:val="clear" w:color="auto" w:fill="auto"/>
          </w:tcPr>
          <w:p w:rsidR="00ED6B0E" w:rsidRPr="002A563B" w:rsidRDefault="00ED6B0E" w:rsidP="00966502">
            <w:pPr>
              <w:suppressAutoHyphens w:val="0"/>
              <w:spacing w:before="40" w:after="40" w:line="220" w:lineRule="exact"/>
              <w:ind w:right="113"/>
              <w:rPr>
                <w:sz w:val="18"/>
                <w:szCs w:val="18"/>
              </w:rPr>
            </w:pPr>
            <w:r w:rsidRPr="002A563B">
              <w:rPr>
                <w:sz w:val="18"/>
                <w:szCs w:val="18"/>
              </w:rPr>
              <w:t>5.2</w:t>
            </w:r>
          </w:p>
        </w:tc>
        <w:tc>
          <w:tcPr>
            <w:tcW w:w="4375" w:type="dxa"/>
            <w:shd w:val="clear" w:color="auto" w:fill="auto"/>
          </w:tcPr>
          <w:p w:rsidR="00ED6B0E" w:rsidRPr="002A563B" w:rsidRDefault="00ED6B0E" w:rsidP="00966502">
            <w:pPr>
              <w:suppressAutoHyphens w:val="0"/>
              <w:spacing w:before="40" w:after="40" w:line="220" w:lineRule="exact"/>
              <w:ind w:right="113"/>
              <w:rPr>
                <w:sz w:val="18"/>
                <w:szCs w:val="18"/>
              </w:rPr>
            </w:pPr>
            <w:r w:rsidRPr="002A563B">
              <w:rPr>
                <w:sz w:val="18"/>
                <w:szCs w:val="18"/>
              </w:rPr>
              <w:t>Use of measuring devices</w:t>
            </w:r>
          </w:p>
        </w:tc>
        <w:tc>
          <w:tcPr>
            <w:tcW w:w="1228" w:type="dxa"/>
            <w:shd w:val="clear" w:color="auto" w:fill="auto"/>
          </w:tcPr>
          <w:p w:rsidR="00ED6B0E" w:rsidRPr="002A563B" w:rsidRDefault="007F3698" w:rsidP="00966502">
            <w:pPr>
              <w:suppressAutoHyphens w:val="0"/>
              <w:spacing w:before="40" w:after="40" w:line="220" w:lineRule="exact"/>
              <w:ind w:right="113"/>
              <w:jc w:val="right"/>
              <w:rPr>
                <w:sz w:val="18"/>
                <w:szCs w:val="18"/>
              </w:rPr>
            </w:pPr>
            <w:r>
              <w:rPr>
                <w:sz w:val="18"/>
                <w:szCs w:val="18"/>
              </w:rPr>
              <w:t>9</w:t>
            </w:r>
          </w:p>
        </w:tc>
        <w:tc>
          <w:tcPr>
            <w:tcW w:w="1229" w:type="dxa"/>
            <w:shd w:val="clear" w:color="auto" w:fill="auto"/>
          </w:tcPr>
          <w:p w:rsidR="00ED6B0E" w:rsidRPr="002A563B" w:rsidRDefault="00ED6B0E" w:rsidP="00966502">
            <w:pPr>
              <w:suppressAutoHyphens w:val="0"/>
              <w:spacing w:before="40" w:after="40" w:line="220" w:lineRule="exact"/>
              <w:ind w:right="113"/>
              <w:jc w:val="right"/>
              <w:rPr>
                <w:sz w:val="18"/>
                <w:szCs w:val="18"/>
              </w:rPr>
            </w:pPr>
            <w:r w:rsidRPr="002A563B">
              <w:rPr>
                <w:sz w:val="18"/>
                <w:szCs w:val="18"/>
              </w:rPr>
              <w:t>2</w:t>
            </w:r>
          </w:p>
        </w:tc>
      </w:tr>
      <w:tr w:rsidR="00ED6B0E" w:rsidRPr="002A563B" w:rsidTr="002A563B">
        <w:tc>
          <w:tcPr>
            <w:tcW w:w="538" w:type="dxa"/>
            <w:shd w:val="clear" w:color="auto" w:fill="auto"/>
          </w:tcPr>
          <w:p w:rsidR="00ED6B0E" w:rsidRPr="002A563B" w:rsidRDefault="00ED6B0E" w:rsidP="00966502">
            <w:pPr>
              <w:suppressAutoHyphens w:val="0"/>
              <w:spacing w:before="40" w:after="40" w:line="220" w:lineRule="exact"/>
              <w:ind w:right="113"/>
              <w:rPr>
                <w:sz w:val="18"/>
                <w:szCs w:val="18"/>
              </w:rPr>
            </w:pPr>
            <w:r w:rsidRPr="002A563B">
              <w:rPr>
                <w:sz w:val="18"/>
                <w:szCs w:val="18"/>
              </w:rPr>
              <w:t>6</w:t>
            </w:r>
          </w:p>
        </w:tc>
        <w:tc>
          <w:tcPr>
            <w:tcW w:w="4375" w:type="dxa"/>
            <w:shd w:val="clear" w:color="auto" w:fill="auto"/>
          </w:tcPr>
          <w:p w:rsidR="00ED6B0E" w:rsidRPr="002A563B" w:rsidRDefault="00ED6B0E" w:rsidP="00966502">
            <w:pPr>
              <w:suppressAutoHyphens w:val="0"/>
              <w:spacing w:before="40" w:after="40" w:line="220" w:lineRule="exact"/>
              <w:ind w:right="113"/>
              <w:rPr>
                <w:sz w:val="18"/>
                <w:szCs w:val="18"/>
              </w:rPr>
            </w:pPr>
            <w:r w:rsidRPr="002A563B">
              <w:rPr>
                <w:sz w:val="18"/>
                <w:szCs w:val="18"/>
              </w:rPr>
              <w:t>Monitoring of closed spaces and entry to these spaces</w:t>
            </w:r>
          </w:p>
        </w:tc>
        <w:tc>
          <w:tcPr>
            <w:tcW w:w="1228" w:type="dxa"/>
            <w:shd w:val="clear" w:color="auto" w:fill="auto"/>
          </w:tcPr>
          <w:p w:rsidR="00ED6B0E" w:rsidRPr="002A563B" w:rsidRDefault="002A2E26" w:rsidP="00966502">
            <w:pPr>
              <w:suppressAutoHyphens w:val="0"/>
              <w:spacing w:before="40" w:after="40" w:line="220" w:lineRule="exact"/>
              <w:ind w:right="113"/>
              <w:jc w:val="right"/>
              <w:rPr>
                <w:sz w:val="18"/>
                <w:szCs w:val="18"/>
              </w:rPr>
            </w:pPr>
            <w:r>
              <w:rPr>
                <w:sz w:val="18"/>
                <w:szCs w:val="18"/>
              </w:rPr>
              <w:t>9</w:t>
            </w:r>
          </w:p>
        </w:tc>
        <w:tc>
          <w:tcPr>
            <w:tcW w:w="1229" w:type="dxa"/>
            <w:shd w:val="clear" w:color="auto" w:fill="auto"/>
          </w:tcPr>
          <w:p w:rsidR="00ED6B0E" w:rsidRPr="002A563B" w:rsidRDefault="00ED6B0E" w:rsidP="00966502">
            <w:pPr>
              <w:suppressAutoHyphens w:val="0"/>
              <w:spacing w:before="40" w:after="40" w:line="220" w:lineRule="exact"/>
              <w:ind w:right="113"/>
              <w:jc w:val="right"/>
              <w:rPr>
                <w:sz w:val="18"/>
                <w:szCs w:val="18"/>
              </w:rPr>
            </w:pPr>
            <w:r w:rsidRPr="002A563B">
              <w:rPr>
                <w:sz w:val="18"/>
                <w:szCs w:val="18"/>
              </w:rPr>
              <w:t>1</w:t>
            </w:r>
          </w:p>
        </w:tc>
      </w:tr>
      <w:tr w:rsidR="00ED6B0E" w:rsidRPr="002A563B" w:rsidTr="002A563B">
        <w:tc>
          <w:tcPr>
            <w:tcW w:w="538" w:type="dxa"/>
            <w:shd w:val="clear" w:color="auto" w:fill="auto"/>
          </w:tcPr>
          <w:p w:rsidR="00ED6B0E" w:rsidRPr="002A563B" w:rsidRDefault="00ED6B0E" w:rsidP="00966502">
            <w:pPr>
              <w:suppressAutoHyphens w:val="0"/>
              <w:spacing w:before="40" w:after="40" w:line="220" w:lineRule="exact"/>
              <w:ind w:right="113"/>
              <w:rPr>
                <w:sz w:val="18"/>
                <w:szCs w:val="18"/>
              </w:rPr>
            </w:pPr>
            <w:r w:rsidRPr="002A563B">
              <w:rPr>
                <w:sz w:val="18"/>
                <w:szCs w:val="18"/>
              </w:rPr>
              <w:t>7</w:t>
            </w:r>
          </w:p>
        </w:tc>
        <w:tc>
          <w:tcPr>
            <w:tcW w:w="4375" w:type="dxa"/>
            <w:shd w:val="clear" w:color="auto" w:fill="auto"/>
          </w:tcPr>
          <w:p w:rsidR="00ED6B0E" w:rsidRPr="002A563B" w:rsidRDefault="00ED6B0E" w:rsidP="00966502">
            <w:pPr>
              <w:suppressAutoHyphens w:val="0"/>
              <w:spacing w:before="40" w:after="40" w:line="220" w:lineRule="exact"/>
              <w:ind w:right="113"/>
              <w:rPr>
                <w:sz w:val="18"/>
                <w:szCs w:val="18"/>
              </w:rPr>
            </w:pPr>
            <w:r w:rsidRPr="002A563B">
              <w:rPr>
                <w:sz w:val="18"/>
                <w:szCs w:val="18"/>
              </w:rPr>
              <w:t>Certificates for degassing and permitted work</w:t>
            </w:r>
          </w:p>
        </w:tc>
        <w:tc>
          <w:tcPr>
            <w:tcW w:w="1228" w:type="dxa"/>
            <w:shd w:val="clear" w:color="auto" w:fill="auto"/>
          </w:tcPr>
          <w:p w:rsidR="00ED6B0E" w:rsidRPr="002A563B" w:rsidRDefault="00ED6B0E" w:rsidP="00966502">
            <w:pPr>
              <w:suppressAutoHyphens w:val="0"/>
              <w:spacing w:before="40" w:after="40" w:line="220" w:lineRule="exact"/>
              <w:ind w:right="113"/>
              <w:jc w:val="right"/>
              <w:rPr>
                <w:sz w:val="18"/>
                <w:szCs w:val="18"/>
              </w:rPr>
            </w:pPr>
            <w:r w:rsidRPr="002A563B">
              <w:rPr>
                <w:sz w:val="18"/>
                <w:szCs w:val="18"/>
              </w:rPr>
              <w:t>10</w:t>
            </w:r>
          </w:p>
        </w:tc>
        <w:tc>
          <w:tcPr>
            <w:tcW w:w="1229" w:type="dxa"/>
            <w:shd w:val="clear" w:color="auto" w:fill="auto"/>
          </w:tcPr>
          <w:p w:rsidR="00ED6B0E" w:rsidRPr="002A563B" w:rsidRDefault="00ED6B0E" w:rsidP="00966502">
            <w:pPr>
              <w:suppressAutoHyphens w:val="0"/>
              <w:spacing w:before="40" w:after="40" w:line="220" w:lineRule="exact"/>
              <w:ind w:right="113"/>
              <w:jc w:val="right"/>
              <w:rPr>
                <w:sz w:val="18"/>
                <w:szCs w:val="18"/>
              </w:rPr>
            </w:pPr>
            <w:r w:rsidRPr="002A563B">
              <w:rPr>
                <w:sz w:val="18"/>
                <w:szCs w:val="18"/>
              </w:rPr>
              <w:t>1</w:t>
            </w:r>
          </w:p>
        </w:tc>
      </w:tr>
      <w:tr w:rsidR="00ED6B0E" w:rsidRPr="002A563B" w:rsidTr="002A563B">
        <w:tc>
          <w:tcPr>
            <w:tcW w:w="538" w:type="dxa"/>
            <w:shd w:val="clear" w:color="auto" w:fill="auto"/>
          </w:tcPr>
          <w:p w:rsidR="00ED6B0E" w:rsidRPr="002A563B" w:rsidRDefault="00ED6B0E" w:rsidP="00966502">
            <w:pPr>
              <w:suppressAutoHyphens w:val="0"/>
              <w:spacing w:before="40" w:after="40" w:line="220" w:lineRule="exact"/>
              <w:ind w:right="113"/>
              <w:rPr>
                <w:sz w:val="18"/>
                <w:szCs w:val="18"/>
              </w:rPr>
            </w:pPr>
            <w:r w:rsidRPr="002A563B">
              <w:rPr>
                <w:sz w:val="18"/>
                <w:szCs w:val="18"/>
              </w:rPr>
              <w:t>8</w:t>
            </w:r>
          </w:p>
        </w:tc>
        <w:tc>
          <w:tcPr>
            <w:tcW w:w="4375" w:type="dxa"/>
            <w:shd w:val="clear" w:color="auto" w:fill="auto"/>
          </w:tcPr>
          <w:p w:rsidR="00ED6B0E" w:rsidRPr="002A563B" w:rsidRDefault="00ED6B0E" w:rsidP="00966502">
            <w:pPr>
              <w:suppressAutoHyphens w:val="0"/>
              <w:spacing w:before="40" w:after="40" w:line="220" w:lineRule="exact"/>
              <w:ind w:right="113"/>
              <w:rPr>
                <w:sz w:val="18"/>
                <w:szCs w:val="18"/>
              </w:rPr>
            </w:pPr>
            <w:r w:rsidRPr="002A563B">
              <w:rPr>
                <w:sz w:val="18"/>
                <w:szCs w:val="18"/>
              </w:rPr>
              <w:t>Degree of filling and overfilling</w:t>
            </w:r>
          </w:p>
        </w:tc>
        <w:tc>
          <w:tcPr>
            <w:tcW w:w="1228" w:type="dxa"/>
            <w:shd w:val="clear" w:color="auto" w:fill="auto"/>
          </w:tcPr>
          <w:p w:rsidR="00ED6B0E" w:rsidRPr="002A563B" w:rsidRDefault="002A2E26" w:rsidP="00966502">
            <w:pPr>
              <w:suppressAutoHyphens w:val="0"/>
              <w:spacing w:before="40" w:after="40" w:line="220" w:lineRule="exact"/>
              <w:ind w:right="113"/>
              <w:jc w:val="right"/>
              <w:rPr>
                <w:sz w:val="18"/>
                <w:szCs w:val="18"/>
              </w:rPr>
            </w:pPr>
            <w:r>
              <w:rPr>
                <w:sz w:val="18"/>
                <w:szCs w:val="18"/>
              </w:rPr>
              <w:t>13</w:t>
            </w:r>
          </w:p>
        </w:tc>
        <w:tc>
          <w:tcPr>
            <w:tcW w:w="1229" w:type="dxa"/>
            <w:shd w:val="clear" w:color="auto" w:fill="auto"/>
          </w:tcPr>
          <w:p w:rsidR="00ED6B0E" w:rsidRPr="002A563B" w:rsidRDefault="00ED6B0E" w:rsidP="00966502">
            <w:pPr>
              <w:suppressAutoHyphens w:val="0"/>
              <w:spacing w:before="40" w:after="40" w:line="220" w:lineRule="exact"/>
              <w:ind w:right="113"/>
              <w:jc w:val="right"/>
              <w:rPr>
                <w:sz w:val="18"/>
                <w:szCs w:val="18"/>
              </w:rPr>
            </w:pPr>
            <w:r w:rsidRPr="002A563B">
              <w:rPr>
                <w:sz w:val="18"/>
                <w:szCs w:val="18"/>
              </w:rPr>
              <w:t>1</w:t>
            </w:r>
          </w:p>
        </w:tc>
      </w:tr>
      <w:tr w:rsidR="00ED6B0E" w:rsidRPr="002A563B" w:rsidTr="002A563B">
        <w:tc>
          <w:tcPr>
            <w:tcW w:w="538" w:type="dxa"/>
            <w:shd w:val="clear" w:color="auto" w:fill="auto"/>
          </w:tcPr>
          <w:p w:rsidR="00ED6B0E" w:rsidRPr="002A563B" w:rsidRDefault="00ED6B0E" w:rsidP="00966502">
            <w:pPr>
              <w:suppressAutoHyphens w:val="0"/>
              <w:spacing w:before="40" w:after="40" w:line="220" w:lineRule="exact"/>
              <w:ind w:right="113"/>
              <w:rPr>
                <w:sz w:val="18"/>
                <w:szCs w:val="18"/>
              </w:rPr>
            </w:pPr>
            <w:r w:rsidRPr="002A563B">
              <w:rPr>
                <w:sz w:val="18"/>
                <w:szCs w:val="18"/>
              </w:rPr>
              <w:t>9</w:t>
            </w:r>
          </w:p>
        </w:tc>
        <w:tc>
          <w:tcPr>
            <w:tcW w:w="4375" w:type="dxa"/>
            <w:shd w:val="clear" w:color="auto" w:fill="auto"/>
          </w:tcPr>
          <w:p w:rsidR="00ED6B0E" w:rsidRPr="002A563B" w:rsidRDefault="00ED6B0E" w:rsidP="00966502">
            <w:pPr>
              <w:suppressAutoHyphens w:val="0"/>
              <w:spacing w:before="40" w:after="40" w:line="220" w:lineRule="exact"/>
              <w:ind w:right="113"/>
              <w:rPr>
                <w:sz w:val="18"/>
                <w:szCs w:val="18"/>
              </w:rPr>
            </w:pPr>
            <w:r w:rsidRPr="002A563B">
              <w:rPr>
                <w:sz w:val="18"/>
                <w:szCs w:val="18"/>
              </w:rPr>
              <w:t>Safety installations</w:t>
            </w:r>
          </w:p>
        </w:tc>
        <w:tc>
          <w:tcPr>
            <w:tcW w:w="1228" w:type="dxa"/>
            <w:shd w:val="clear" w:color="auto" w:fill="auto"/>
          </w:tcPr>
          <w:p w:rsidR="00ED6B0E" w:rsidRPr="002A563B" w:rsidRDefault="002A2E26" w:rsidP="00966502">
            <w:pPr>
              <w:suppressAutoHyphens w:val="0"/>
              <w:spacing w:before="40" w:after="40" w:line="220" w:lineRule="exact"/>
              <w:ind w:right="113"/>
              <w:jc w:val="right"/>
              <w:rPr>
                <w:sz w:val="18"/>
                <w:szCs w:val="18"/>
              </w:rPr>
            </w:pPr>
            <w:r>
              <w:rPr>
                <w:sz w:val="18"/>
                <w:szCs w:val="18"/>
              </w:rPr>
              <w:t>12</w:t>
            </w:r>
          </w:p>
        </w:tc>
        <w:tc>
          <w:tcPr>
            <w:tcW w:w="1229" w:type="dxa"/>
            <w:shd w:val="clear" w:color="auto" w:fill="auto"/>
          </w:tcPr>
          <w:p w:rsidR="00ED6B0E" w:rsidRPr="002A563B" w:rsidRDefault="00ED6B0E" w:rsidP="00966502">
            <w:pPr>
              <w:suppressAutoHyphens w:val="0"/>
              <w:spacing w:before="40" w:after="40" w:line="220" w:lineRule="exact"/>
              <w:ind w:right="113"/>
              <w:jc w:val="right"/>
              <w:rPr>
                <w:sz w:val="18"/>
                <w:szCs w:val="18"/>
              </w:rPr>
            </w:pPr>
            <w:r w:rsidRPr="002A563B">
              <w:rPr>
                <w:sz w:val="18"/>
                <w:szCs w:val="18"/>
              </w:rPr>
              <w:t>2</w:t>
            </w:r>
          </w:p>
        </w:tc>
      </w:tr>
      <w:tr w:rsidR="00ED6B0E" w:rsidRPr="002A563B" w:rsidTr="00F44ED7">
        <w:tc>
          <w:tcPr>
            <w:tcW w:w="538" w:type="dxa"/>
            <w:tcBorders>
              <w:bottom w:val="single" w:sz="2" w:space="0" w:color="auto"/>
            </w:tcBorders>
            <w:shd w:val="clear" w:color="auto" w:fill="auto"/>
          </w:tcPr>
          <w:p w:rsidR="00ED6B0E" w:rsidRPr="002A563B" w:rsidRDefault="00ED6B0E" w:rsidP="00966502">
            <w:pPr>
              <w:suppressAutoHyphens w:val="0"/>
              <w:spacing w:before="40" w:after="40" w:line="220" w:lineRule="exact"/>
              <w:ind w:right="113"/>
              <w:rPr>
                <w:sz w:val="18"/>
                <w:szCs w:val="18"/>
              </w:rPr>
            </w:pPr>
            <w:r w:rsidRPr="002A563B">
              <w:rPr>
                <w:sz w:val="18"/>
                <w:szCs w:val="18"/>
              </w:rPr>
              <w:t>10</w:t>
            </w:r>
          </w:p>
        </w:tc>
        <w:tc>
          <w:tcPr>
            <w:tcW w:w="4375" w:type="dxa"/>
            <w:tcBorders>
              <w:bottom w:val="single" w:sz="2" w:space="0" w:color="auto"/>
            </w:tcBorders>
            <w:shd w:val="clear" w:color="auto" w:fill="auto"/>
          </w:tcPr>
          <w:p w:rsidR="00ED6B0E" w:rsidRPr="002A563B" w:rsidRDefault="00ED6B0E" w:rsidP="00966502">
            <w:pPr>
              <w:suppressAutoHyphens w:val="0"/>
              <w:spacing w:before="40" w:after="40" w:line="220" w:lineRule="exact"/>
              <w:ind w:right="113"/>
              <w:rPr>
                <w:sz w:val="18"/>
                <w:szCs w:val="18"/>
              </w:rPr>
            </w:pPr>
            <w:r w:rsidRPr="002A563B">
              <w:rPr>
                <w:sz w:val="18"/>
                <w:szCs w:val="18"/>
              </w:rPr>
              <w:t>Pumps and compressors</w:t>
            </w:r>
          </w:p>
        </w:tc>
        <w:tc>
          <w:tcPr>
            <w:tcW w:w="1228" w:type="dxa"/>
            <w:tcBorders>
              <w:bottom w:val="single" w:sz="2" w:space="0" w:color="auto"/>
            </w:tcBorders>
            <w:shd w:val="clear" w:color="auto" w:fill="auto"/>
          </w:tcPr>
          <w:p w:rsidR="00ED6B0E" w:rsidRPr="002A563B" w:rsidRDefault="007F3698" w:rsidP="00966502">
            <w:pPr>
              <w:suppressAutoHyphens w:val="0"/>
              <w:spacing w:before="40" w:after="40" w:line="220" w:lineRule="exact"/>
              <w:ind w:right="113"/>
              <w:jc w:val="right"/>
              <w:rPr>
                <w:sz w:val="18"/>
                <w:szCs w:val="18"/>
              </w:rPr>
            </w:pPr>
            <w:r>
              <w:rPr>
                <w:sz w:val="18"/>
                <w:szCs w:val="18"/>
              </w:rPr>
              <w:t>9</w:t>
            </w:r>
          </w:p>
        </w:tc>
        <w:tc>
          <w:tcPr>
            <w:tcW w:w="1229" w:type="dxa"/>
            <w:tcBorders>
              <w:bottom w:val="single" w:sz="2" w:space="0" w:color="auto"/>
            </w:tcBorders>
            <w:shd w:val="clear" w:color="auto" w:fill="auto"/>
          </w:tcPr>
          <w:p w:rsidR="00ED6B0E" w:rsidRPr="002A563B" w:rsidRDefault="00ED6B0E" w:rsidP="00966502">
            <w:pPr>
              <w:suppressAutoHyphens w:val="0"/>
              <w:spacing w:before="40" w:after="40" w:line="220" w:lineRule="exact"/>
              <w:ind w:right="113"/>
              <w:jc w:val="right"/>
              <w:rPr>
                <w:sz w:val="18"/>
                <w:szCs w:val="18"/>
              </w:rPr>
            </w:pPr>
            <w:r w:rsidRPr="002A563B">
              <w:rPr>
                <w:sz w:val="18"/>
                <w:szCs w:val="18"/>
              </w:rPr>
              <w:t>1</w:t>
            </w:r>
          </w:p>
        </w:tc>
      </w:tr>
      <w:tr w:rsidR="00ED6B0E" w:rsidRPr="002A563B" w:rsidTr="00F44ED7">
        <w:tc>
          <w:tcPr>
            <w:tcW w:w="538" w:type="dxa"/>
            <w:tcBorders>
              <w:top w:val="single" w:sz="2" w:space="0" w:color="auto"/>
              <w:bottom w:val="single" w:sz="12" w:space="0" w:color="auto"/>
            </w:tcBorders>
            <w:shd w:val="clear" w:color="auto" w:fill="auto"/>
          </w:tcPr>
          <w:p w:rsidR="00ED6B0E" w:rsidRPr="002A563B" w:rsidRDefault="00ED6B0E" w:rsidP="00966502">
            <w:pPr>
              <w:suppressAutoHyphens w:val="0"/>
              <w:spacing w:before="40" w:after="40" w:line="220" w:lineRule="exact"/>
              <w:ind w:right="113"/>
              <w:rPr>
                <w:b/>
                <w:sz w:val="18"/>
                <w:szCs w:val="18"/>
              </w:rPr>
            </w:pPr>
          </w:p>
        </w:tc>
        <w:tc>
          <w:tcPr>
            <w:tcW w:w="4375" w:type="dxa"/>
            <w:tcBorders>
              <w:top w:val="single" w:sz="2" w:space="0" w:color="auto"/>
              <w:bottom w:val="single" w:sz="12" w:space="0" w:color="auto"/>
            </w:tcBorders>
            <w:shd w:val="clear" w:color="auto" w:fill="auto"/>
          </w:tcPr>
          <w:p w:rsidR="00ED6B0E" w:rsidRPr="002A563B" w:rsidRDefault="00ED6B0E" w:rsidP="00966502">
            <w:pPr>
              <w:suppressAutoHyphens w:val="0"/>
              <w:spacing w:before="40" w:after="40" w:line="220" w:lineRule="exact"/>
              <w:ind w:left="284" w:right="113"/>
              <w:rPr>
                <w:b/>
                <w:sz w:val="18"/>
                <w:szCs w:val="18"/>
              </w:rPr>
            </w:pPr>
            <w:r w:rsidRPr="002A563B">
              <w:rPr>
                <w:b/>
                <w:sz w:val="18"/>
                <w:szCs w:val="18"/>
              </w:rPr>
              <w:t>Total</w:t>
            </w:r>
          </w:p>
        </w:tc>
        <w:tc>
          <w:tcPr>
            <w:tcW w:w="1228" w:type="dxa"/>
            <w:tcBorders>
              <w:top w:val="single" w:sz="2" w:space="0" w:color="auto"/>
              <w:bottom w:val="single" w:sz="12" w:space="0" w:color="auto"/>
            </w:tcBorders>
            <w:shd w:val="clear" w:color="auto" w:fill="auto"/>
          </w:tcPr>
          <w:p w:rsidR="00ED6B0E" w:rsidRPr="002A563B" w:rsidRDefault="00ED6B0E" w:rsidP="00966502">
            <w:pPr>
              <w:suppressAutoHyphens w:val="0"/>
              <w:spacing w:before="40" w:after="40" w:line="220" w:lineRule="exact"/>
              <w:ind w:right="113"/>
              <w:jc w:val="right"/>
              <w:rPr>
                <w:b/>
                <w:sz w:val="18"/>
                <w:szCs w:val="18"/>
              </w:rPr>
            </w:pPr>
          </w:p>
        </w:tc>
        <w:tc>
          <w:tcPr>
            <w:tcW w:w="1229" w:type="dxa"/>
            <w:tcBorders>
              <w:top w:val="single" w:sz="2" w:space="0" w:color="auto"/>
              <w:bottom w:val="single" w:sz="12" w:space="0" w:color="auto"/>
            </w:tcBorders>
            <w:shd w:val="clear" w:color="auto" w:fill="auto"/>
          </w:tcPr>
          <w:p w:rsidR="00ED6B0E" w:rsidRPr="002A563B" w:rsidRDefault="00ED6B0E" w:rsidP="00966502">
            <w:pPr>
              <w:suppressAutoHyphens w:val="0"/>
              <w:spacing w:before="40" w:after="40" w:line="220" w:lineRule="exact"/>
              <w:ind w:right="113"/>
              <w:jc w:val="right"/>
              <w:rPr>
                <w:b/>
                <w:sz w:val="18"/>
                <w:szCs w:val="18"/>
              </w:rPr>
            </w:pPr>
            <w:r w:rsidRPr="002A563B">
              <w:rPr>
                <w:b/>
                <w:sz w:val="18"/>
                <w:szCs w:val="18"/>
              </w:rPr>
              <w:t>17</w:t>
            </w:r>
          </w:p>
        </w:tc>
      </w:tr>
    </w:tbl>
    <w:p w:rsidR="00ED6B0E" w:rsidRPr="00D3665F" w:rsidRDefault="00ED6B0E" w:rsidP="00A36527">
      <w:pPr>
        <w:pStyle w:val="SingleTxtG"/>
        <w:spacing w:before="240"/>
      </w:pPr>
      <w:r w:rsidRPr="00D3665F">
        <w:t>(</w:t>
      </w:r>
      <w:r w:rsidR="00A36527" w:rsidRPr="00D3665F">
        <w:t>c</w:t>
      </w:r>
      <w:r w:rsidRPr="00D3665F">
        <w:t>)</w:t>
      </w:r>
      <w:r w:rsidR="00A36527" w:rsidRPr="00D3665F">
        <w:tab/>
      </w:r>
      <w:r w:rsidRPr="00D3665F">
        <w:t>Emergency measures</w:t>
      </w:r>
    </w:p>
    <w:tbl>
      <w:tblPr>
        <w:tblW w:w="7370" w:type="dxa"/>
        <w:tblInd w:w="1134" w:type="dxa"/>
        <w:tblBorders>
          <w:top w:val="single" w:sz="4" w:space="0" w:color="auto"/>
          <w:bottom w:val="single" w:sz="12" w:space="0" w:color="auto"/>
        </w:tblBorders>
        <w:tblLayout w:type="fixed"/>
        <w:tblCellMar>
          <w:left w:w="0" w:type="dxa"/>
          <w:right w:w="0" w:type="dxa"/>
        </w:tblCellMar>
        <w:tblLook w:val="01E0" w:firstRow="1" w:lastRow="1" w:firstColumn="1" w:lastColumn="1" w:noHBand="0" w:noVBand="0"/>
      </w:tblPr>
      <w:tblGrid>
        <w:gridCol w:w="538"/>
        <w:gridCol w:w="4375"/>
        <w:gridCol w:w="1228"/>
        <w:gridCol w:w="1229"/>
      </w:tblGrid>
      <w:tr w:rsidR="00ED6B0E" w:rsidRPr="00CF1702" w:rsidTr="00CF1702">
        <w:trPr>
          <w:tblHeader/>
        </w:trPr>
        <w:tc>
          <w:tcPr>
            <w:tcW w:w="4913" w:type="dxa"/>
            <w:gridSpan w:val="2"/>
            <w:tcBorders>
              <w:top w:val="single" w:sz="4" w:space="0" w:color="auto"/>
              <w:bottom w:val="single" w:sz="12" w:space="0" w:color="auto"/>
            </w:tcBorders>
            <w:shd w:val="clear" w:color="auto" w:fill="auto"/>
            <w:vAlign w:val="bottom"/>
          </w:tcPr>
          <w:p w:rsidR="00ED6B0E" w:rsidRPr="00CF1702" w:rsidRDefault="00ED6B0E" w:rsidP="00CF1702">
            <w:pPr>
              <w:suppressAutoHyphens w:val="0"/>
              <w:spacing w:before="80" w:after="80" w:line="200" w:lineRule="exact"/>
              <w:ind w:right="113"/>
              <w:rPr>
                <w:i/>
                <w:sz w:val="16"/>
              </w:rPr>
            </w:pPr>
            <w:r w:rsidRPr="00CF1702">
              <w:rPr>
                <w:i/>
                <w:sz w:val="16"/>
              </w:rPr>
              <w:t>Examination objective</w:t>
            </w:r>
          </w:p>
        </w:tc>
        <w:tc>
          <w:tcPr>
            <w:tcW w:w="1228" w:type="dxa"/>
            <w:tcBorders>
              <w:top w:val="single" w:sz="4" w:space="0" w:color="auto"/>
              <w:bottom w:val="single" w:sz="12" w:space="0" w:color="auto"/>
            </w:tcBorders>
            <w:shd w:val="clear" w:color="auto" w:fill="auto"/>
            <w:vAlign w:val="bottom"/>
          </w:tcPr>
          <w:p w:rsidR="00ED6B0E" w:rsidRPr="00CF1702" w:rsidRDefault="00ED6B0E" w:rsidP="00CF1702">
            <w:pPr>
              <w:suppressAutoHyphens w:val="0"/>
              <w:spacing w:before="80" w:after="80" w:line="200" w:lineRule="exact"/>
              <w:ind w:right="113"/>
              <w:jc w:val="right"/>
              <w:rPr>
                <w:i/>
                <w:sz w:val="16"/>
                <w:szCs w:val="16"/>
              </w:rPr>
            </w:pPr>
            <w:r w:rsidRPr="00CF1702">
              <w:rPr>
                <w:i/>
                <w:sz w:val="16"/>
                <w:szCs w:val="16"/>
              </w:rPr>
              <w:t>Number of questions in</w:t>
            </w:r>
            <w:r w:rsidRPr="00CF1702">
              <w:rPr>
                <w:i/>
                <w:sz w:val="16"/>
                <w:szCs w:val="16"/>
              </w:rPr>
              <w:br/>
              <w:t xml:space="preserve"> the catalogue</w:t>
            </w:r>
          </w:p>
        </w:tc>
        <w:tc>
          <w:tcPr>
            <w:tcW w:w="1229" w:type="dxa"/>
            <w:tcBorders>
              <w:top w:val="single" w:sz="4" w:space="0" w:color="auto"/>
              <w:bottom w:val="single" w:sz="12" w:space="0" w:color="auto"/>
            </w:tcBorders>
            <w:shd w:val="clear" w:color="auto" w:fill="auto"/>
            <w:vAlign w:val="bottom"/>
          </w:tcPr>
          <w:p w:rsidR="00ED6B0E" w:rsidRPr="00CF1702" w:rsidRDefault="00ED6B0E" w:rsidP="00CF1702">
            <w:pPr>
              <w:suppressAutoHyphens w:val="0"/>
              <w:spacing w:before="80" w:after="80" w:line="200" w:lineRule="exact"/>
              <w:ind w:right="113"/>
              <w:jc w:val="right"/>
              <w:rPr>
                <w:i/>
                <w:sz w:val="16"/>
                <w:szCs w:val="16"/>
              </w:rPr>
            </w:pPr>
            <w:r w:rsidRPr="00CF1702">
              <w:rPr>
                <w:i/>
                <w:sz w:val="16"/>
                <w:szCs w:val="16"/>
              </w:rPr>
              <w:t xml:space="preserve">Number of questions on </w:t>
            </w:r>
            <w:r w:rsidRPr="00CF1702">
              <w:rPr>
                <w:i/>
                <w:sz w:val="16"/>
                <w:szCs w:val="16"/>
              </w:rPr>
              <w:br/>
              <w:t>the examination</w:t>
            </w:r>
          </w:p>
        </w:tc>
      </w:tr>
      <w:tr w:rsidR="00ED6B0E" w:rsidRPr="00CF1702" w:rsidTr="00CF1702">
        <w:tc>
          <w:tcPr>
            <w:tcW w:w="538" w:type="dxa"/>
            <w:tcBorders>
              <w:top w:val="single" w:sz="12" w:space="0" w:color="auto"/>
            </w:tcBorders>
            <w:shd w:val="clear" w:color="auto" w:fill="auto"/>
          </w:tcPr>
          <w:p w:rsidR="00ED6B0E" w:rsidRPr="00CF1702" w:rsidRDefault="00ED6B0E" w:rsidP="00FF50A4">
            <w:pPr>
              <w:suppressAutoHyphens w:val="0"/>
              <w:spacing w:before="40" w:after="40" w:line="220" w:lineRule="exact"/>
              <w:ind w:right="113"/>
              <w:rPr>
                <w:sz w:val="18"/>
                <w:szCs w:val="18"/>
              </w:rPr>
            </w:pPr>
            <w:r w:rsidRPr="00CF1702">
              <w:rPr>
                <w:sz w:val="18"/>
                <w:szCs w:val="18"/>
              </w:rPr>
              <w:t>1</w:t>
            </w:r>
          </w:p>
        </w:tc>
        <w:tc>
          <w:tcPr>
            <w:tcW w:w="4375" w:type="dxa"/>
            <w:tcBorders>
              <w:top w:val="single" w:sz="12" w:space="0" w:color="auto"/>
            </w:tcBorders>
            <w:shd w:val="clear" w:color="auto" w:fill="auto"/>
          </w:tcPr>
          <w:p w:rsidR="00ED6B0E" w:rsidRPr="00CF1702" w:rsidRDefault="00ED6B0E" w:rsidP="00FF50A4">
            <w:pPr>
              <w:suppressAutoHyphens w:val="0"/>
              <w:spacing w:before="40" w:after="40" w:line="220" w:lineRule="exact"/>
              <w:ind w:right="113"/>
              <w:rPr>
                <w:sz w:val="18"/>
                <w:szCs w:val="18"/>
              </w:rPr>
            </w:pPr>
            <w:r w:rsidRPr="00CF1702">
              <w:rPr>
                <w:sz w:val="18"/>
                <w:szCs w:val="18"/>
              </w:rPr>
              <w:t>Physical injury</w:t>
            </w:r>
          </w:p>
        </w:tc>
        <w:tc>
          <w:tcPr>
            <w:tcW w:w="1228" w:type="dxa"/>
            <w:tcBorders>
              <w:top w:val="single" w:sz="12" w:space="0" w:color="auto"/>
            </w:tcBorders>
            <w:shd w:val="clear" w:color="auto" w:fill="auto"/>
          </w:tcPr>
          <w:p w:rsidR="00ED6B0E" w:rsidRPr="00CF1702" w:rsidRDefault="00ED6B0E" w:rsidP="00FF50A4">
            <w:pPr>
              <w:suppressAutoHyphens w:val="0"/>
              <w:spacing w:before="40" w:after="40" w:line="220" w:lineRule="exact"/>
              <w:ind w:right="113"/>
              <w:jc w:val="right"/>
              <w:rPr>
                <w:sz w:val="18"/>
                <w:szCs w:val="18"/>
              </w:rPr>
            </w:pPr>
          </w:p>
        </w:tc>
        <w:tc>
          <w:tcPr>
            <w:tcW w:w="1229" w:type="dxa"/>
            <w:tcBorders>
              <w:top w:val="single" w:sz="12" w:space="0" w:color="auto"/>
            </w:tcBorders>
            <w:shd w:val="clear" w:color="auto" w:fill="auto"/>
          </w:tcPr>
          <w:p w:rsidR="00ED6B0E" w:rsidRPr="00CF1702" w:rsidRDefault="00ED6B0E" w:rsidP="00FF50A4">
            <w:pPr>
              <w:suppressAutoHyphens w:val="0"/>
              <w:spacing w:before="40" w:after="40" w:line="220" w:lineRule="exact"/>
              <w:ind w:right="113"/>
              <w:jc w:val="right"/>
              <w:rPr>
                <w:sz w:val="18"/>
                <w:szCs w:val="18"/>
              </w:rPr>
            </w:pPr>
          </w:p>
        </w:tc>
      </w:tr>
      <w:tr w:rsidR="00ED6B0E" w:rsidRPr="00CF1702" w:rsidTr="00CF1702">
        <w:tc>
          <w:tcPr>
            <w:tcW w:w="538" w:type="dxa"/>
            <w:shd w:val="clear" w:color="auto" w:fill="auto"/>
          </w:tcPr>
          <w:p w:rsidR="00ED6B0E" w:rsidRPr="00CF1702" w:rsidRDefault="00ED6B0E" w:rsidP="00FF50A4">
            <w:pPr>
              <w:suppressAutoHyphens w:val="0"/>
              <w:spacing w:before="40" w:after="40" w:line="220" w:lineRule="exact"/>
              <w:ind w:right="113"/>
              <w:rPr>
                <w:sz w:val="18"/>
                <w:szCs w:val="18"/>
              </w:rPr>
            </w:pPr>
            <w:r w:rsidRPr="00CF1702">
              <w:rPr>
                <w:sz w:val="18"/>
                <w:szCs w:val="18"/>
              </w:rPr>
              <w:t>1.1</w:t>
            </w:r>
          </w:p>
        </w:tc>
        <w:tc>
          <w:tcPr>
            <w:tcW w:w="4375" w:type="dxa"/>
            <w:shd w:val="clear" w:color="auto" w:fill="auto"/>
          </w:tcPr>
          <w:p w:rsidR="00ED6B0E" w:rsidRPr="00CF1702" w:rsidRDefault="00ED6B0E" w:rsidP="00FF50A4">
            <w:pPr>
              <w:suppressAutoHyphens w:val="0"/>
              <w:spacing w:before="40" w:after="40" w:line="220" w:lineRule="exact"/>
              <w:ind w:right="113"/>
              <w:rPr>
                <w:sz w:val="18"/>
                <w:szCs w:val="18"/>
              </w:rPr>
            </w:pPr>
            <w:r w:rsidRPr="00CF1702">
              <w:rPr>
                <w:sz w:val="18"/>
                <w:szCs w:val="18"/>
              </w:rPr>
              <w:t>Liquefied gasses on skin</w:t>
            </w:r>
          </w:p>
        </w:tc>
        <w:tc>
          <w:tcPr>
            <w:tcW w:w="1228" w:type="dxa"/>
            <w:shd w:val="clear" w:color="auto" w:fill="auto"/>
          </w:tcPr>
          <w:p w:rsidR="00ED6B0E" w:rsidRPr="00CF1702" w:rsidRDefault="007F3698" w:rsidP="00FF50A4">
            <w:pPr>
              <w:suppressAutoHyphens w:val="0"/>
              <w:spacing w:before="40" w:after="40" w:line="220" w:lineRule="exact"/>
              <w:ind w:right="113"/>
              <w:jc w:val="right"/>
              <w:rPr>
                <w:sz w:val="18"/>
                <w:szCs w:val="18"/>
              </w:rPr>
            </w:pPr>
            <w:r>
              <w:rPr>
                <w:sz w:val="18"/>
                <w:szCs w:val="18"/>
              </w:rPr>
              <w:t>4</w:t>
            </w:r>
          </w:p>
        </w:tc>
        <w:tc>
          <w:tcPr>
            <w:tcW w:w="1229" w:type="dxa"/>
            <w:shd w:val="clear" w:color="auto" w:fill="auto"/>
          </w:tcPr>
          <w:p w:rsidR="00ED6B0E" w:rsidRPr="00CF1702" w:rsidRDefault="00ED6B0E" w:rsidP="00FF50A4">
            <w:pPr>
              <w:suppressAutoHyphens w:val="0"/>
              <w:spacing w:before="40" w:after="40" w:line="220" w:lineRule="exact"/>
              <w:ind w:right="113"/>
              <w:jc w:val="right"/>
              <w:rPr>
                <w:sz w:val="18"/>
                <w:szCs w:val="18"/>
              </w:rPr>
            </w:pPr>
          </w:p>
        </w:tc>
      </w:tr>
      <w:tr w:rsidR="00ED6B0E" w:rsidRPr="00CF1702" w:rsidTr="00CF1702">
        <w:tc>
          <w:tcPr>
            <w:tcW w:w="538" w:type="dxa"/>
            <w:shd w:val="clear" w:color="auto" w:fill="auto"/>
          </w:tcPr>
          <w:p w:rsidR="00ED6B0E" w:rsidRPr="00CF1702" w:rsidRDefault="00ED6B0E" w:rsidP="00FF50A4">
            <w:pPr>
              <w:suppressAutoHyphens w:val="0"/>
              <w:spacing w:before="40" w:after="40" w:line="220" w:lineRule="exact"/>
              <w:ind w:right="113"/>
              <w:rPr>
                <w:sz w:val="18"/>
                <w:szCs w:val="18"/>
              </w:rPr>
            </w:pPr>
            <w:r w:rsidRPr="00CF1702">
              <w:rPr>
                <w:sz w:val="18"/>
                <w:szCs w:val="18"/>
              </w:rPr>
              <w:t>1.2</w:t>
            </w:r>
          </w:p>
        </w:tc>
        <w:tc>
          <w:tcPr>
            <w:tcW w:w="4375" w:type="dxa"/>
            <w:shd w:val="clear" w:color="auto" w:fill="auto"/>
          </w:tcPr>
          <w:p w:rsidR="00ED6B0E" w:rsidRPr="00CF1702" w:rsidRDefault="00ED6B0E" w:rsidP="00FF50A4">
            <w:pPr>
              <w:suppressAutoHyphens w:val="0"/>
              <w:spacing w:before="40" w:after="40" w:line="220" w:lineRule="exact"/>
              <w:ind w:right="113"/>
              <w:rPr>
                <w:sz w:val="18"/>
                <w:szCs w:val="18"/>
              </w:rPr>
            </w:pPr>
            <w:r w:rsidRPr="00CF1702">
              <w:rPr>
                <w:sz w:val="18"/>
                <w:szCs w:val="18"/>
              </w:rPr>
              <w:t>Breathing in gas</w:t>
            </w:r>
          </w:p>
        </w:tc>
        <w:tc>
          <w:tcPr>
            <w:tcW w:w="1228" w:type="dxa"/>
            <w:shd w:val="clear" w:color="auto" w:fill="auto"/>
          </w:tcPr>
          <w:p w:rsidR="00ED6B0E" w:rsidRPr="00CF1702" w:rsidRDefault="00ED6B0E" w:rsidP="00FF50A4">
            <w:pPr>
              <w:suppressAutoHyphens w:val="0"/>
              <w:spacing w:before="40" w:after="40" w:line="220" w:lineRule="exact"/>
              <w:ind w:right="113"/>
              <w:jc w:val="right"/>
              <w:rPr>
                <w:sz w:val="18"/>
                <w:szCs w:val="18"/>
              </w:rPr>
            </w:pPr>
            <w:r w:rsidRPr="00CF1702">
              <w:rPr>
                <w:sz w:val="18"/>
                <w:szCs w:val="18"/>
              </w:rPr>
              <w:t>5</w:t>
            </w:r>
          </w:p>
        </w:tc>
        <w:tc>
          <w:tcPr>
            <w:tcW w:w="1229" w:type="dxa"/>
            <w:shd w:val="clear" w:color="auto" w:fill="auto"/>
          </w:tcPr>
          <w:p w:rsidR="00ED6B0E" w:rsidRPr="00CF1702" w:rsidRDefault="00ED6B0E" w:rsidP="00FF50A4">
            <w:pPr>
              <w:suppressAutoHyphens w:val="0"/>
              <w:spacing w:before="40" w:after="40" w:line="220" w:lineRule="exact"/>
              <w:ind w:right="113"/>
              <w:jc w:val="right"/>
              <w:rPr>
                <w:sz w:val="18"/>
                <w:szCs w:val="18"/>
              </w:rPr>
            </w:pPr>
            <w:r w:rsidRPr="00CF1702">
              <w:rPr>
                <w:sz w:val="18"/>
                <w:szCs w:val="18"/>
              </w:rPr>
              <w:t>2*</w:t>
            </w:r>
          </w:p>
        </w:tc>
      </w:tr>
      <w:tr w:rsidR="00ED6B0E" w:rsidRPr="00CF1702" w:rsidTr="00CF1702">
        <w:tc>
          <w:tcPr>
            <w:tcW w:w="538" w:type="dxa"/>
            <w:shd w:val="clear" w:color="auto" w:fill="auto"/>
          </w:tcPr>
          <w:p w:rsidR="00ED6B0E" w:rsidRPr="00CF1702" w:rsidRDefault="00ED6B0E" w:rsidP="00FF50A4">
            <w:pPr>
              <w:suppressAutoHyphens w:val="0"/>
              <w:spacing w:before="40" w:after="40" w:line="220" w:lineRule="exact"/>
              <w:ind w:right="113"/>
              <w:rPr>
                <w:sz w:val="18"/>
                <w:szCs w:val="18"/>
              </w:rPr>
            </w:pPr>
            <w:r w:rsidRPr="00CF1702">
              <w:rPr>
                <w:sz w:val="18"/>
                <w:szCs w:val="18"/>
              </w:rPr>
              <w:t>1.3</w:t>
            </w:r>
          </w:p>
        </w:tc>
        <w:tc>
          <w:tcPr>
            <w:tcW w:w="4375" w:type="dxa"/>
            <w:shd w:val="clear" w:color="auto" w:fill="auto"/>
          </w:tcPr>
          <w:p w:rsidR="00ED6B0E" w:rsidRPr="00CF1702" w:rsidRDefault="00ED6B0E" w:rsidP="00FF50A4">
            <w:pPr>
              <w:suppressAutoHyphens w:val="0"/>
              <w:spacing w:before="40" w:after="40" w:line="220" w:lineRule="exact"/>
              <w:ind w:right="113"/>
              <w:rPr>
                <w:sz w:val="18"/>
                <w:szCs w:val="18"/>
              </w:rPr>
            </w:pPr>
            <w:r w:rsidRPr="00CF1702">
              <w:rPr>
                <w:sz w:val="18"/>
                <w:szCs w:val="18"/>
              </w:rPr>
              <w:t>Emergency assistance, general</w:t>
            </w:r>
          </w:p>
        </w:tc>
        <w:tc>
          <w:tcPr>
            <w:tcW w:w="1228" w:type="dxa"/>
            <w:shd w:val="clear" w:color="auto" w:fill="auto"/>
          </w:tcPr>
          <w:p w:rsidR="00ED6B0E" w:rsidRPr="00CF1702" w:rsidRDefault="007F3698" w:rsidP="00FF50A4">
            <w:pPr>
              <w:suppressAutoHyphens w:val="0"/>
              <w:spacing w:before="40" w:after="40" w:line="220" w:lineRule="exact"/>
              <w:ind w:right="113"/>
              <w:jc w:val="right"/>
              <w:rPr>
                <w:sz w:val="18"/>
                <w:szCs w:val="18"/>
              </w:rPr>
            </w:pPr>
            <w:r>
              <w:rPr>
                <w:sz w:val="18"/>
                <w:szCs w:val="18"/>
              </w:rPr>
              <w:t>4</w:t>
            </w:r>
          </w:p>
        </w:tc>
        <w:tc>
          <w:tcPr>
            <w:tcW w:w="1229" w:type="dxa"/>
            <w:shd w:val="clear" w:color="auto" w:fill="auto"/>
          </w:tcPr>
          <w:p w:rsidR="00ED6B0E" w:rsidRPr="00CF1702" w:rsidRDefault="00ED6B0E" w:rsidP="00FF50A4">
            <w:pPr>
              <w:suppressAutoHyphens w:val="0"/>
              <w:spacing w:before="40" w:after="40" w:line="220" w:lineRule="exact"/>
              <w:ind w:right="113"/>
              <w:jc w:val="right"/>
              <w:rPr>
                <w:sz w:val="18"/>
                <w:szCs w:val="18"/>
              </w:rPr>
            </w:pPr>
          </w:p>
        </w:tc>
      </w:tr>
      <w:tr w:rsidR="00ED6B0E" w:rsidRPr="00CF1702" w:rsidTr="00CF1702">
        <w:tc>
          <w:tcPr>
            <w:tcW w:w="538" w:type="dxa"/>
            <w:shd w:val="clear" w:color="auto" w:fill="auto"/>
          </w:tcPr>
          <w:p w:rsidR="00ED6B0E" w:rsidRPr="00CF1702" w:rsidRDefault="00ED6B0E" w:rsidP="00FF50A4">
            <w:pPr>
              <w:suppressAutoHyphens w:val="0"/>
              <w:spacing w:before="40" w:after="40" w:line="220" w:lineRule="exact"/>
              <w:ind w:right="113"/>
              <w:rPr>
                <w:sz w:val="18"/>
                <w:szCs w:val="18"/>
              </w:rPr>
            </w:pPr>
            <w:r w:rsidRPr="00CF1702">
              <w:rPr>
                <w:sz w:val="18"/>
                <w:szCs w:val="18"/>
              </w:rPr>
              <w:t>2</w:t>
            </w:r>
          </w:p>
        </w:tc>
        <w:tc>
          <w:tcPr>
            <w:tcW w:w="4375" w:type="dxa"/>
            <w:shd w:val="clear" w:color="auto" w:fill="auto"/>
          </w:tcPr>
          <w:p w:rsidR="00ED6B0E" w:rsidRPr="00CF1702" w:rsidRDefault="00ED6B0E" w:rsidP="00FF50A4">
            <w:pPr>
              <w:suppressAutoHyphens w:val="0"/>
              <w:spacing w:before="40" w:after="40" w:line="220" w:lineRule="exact"/>
              <w:ind w:right="113"/>
              <w:rPr>
                <w:sz w:val="18"/>
                <w:szCs w:val="18"/>
              </w:rPr>
            </w:pPr>
            <w:r w:rsidRPr="00CF1702">
              <w:rPr>
                <w:sz w:val="18"/>
                <w:szCs w:val="18"/>
              </w:rPr>
              <w:t>Irregularities relating to the cargo</w:t>
            </w:r>
          </w:p>
        </w:tc>
        <w:tc>
          <w:tcPr>
            <w:tcW w:w="1228" w:type="dxa"/>
            <w:shd w:val="clear" w:color="auto" w:fill="auto"/>
          </w:tcPr>
          <w:p w:rsidR="00ED6B0E" w:rsidRPr="00CF1702" w:rsidRDefault="00ED6B0E" w:rsidP="00FF50A4">
            <w:pPr>
              <w:suppressAutoHyphens w:val="0"/>
              <w:spacing w:before="40" w:after="40" w:line="220" w:lineRule="exact"/>
              <w:ind w:right="113"/>
              <w:jc w:val="right"/>
              <w:rPr>
                <w:sz w:val="18"/>
                <w:szCs w:val="18"/>
              </w:rPr>
            </w:pPr>
          </w:p>
        </w:tc>
        <w:tc>
          <w:tcPr>
            <w:tcW w:w="1229" w:type="dxa"/>
            <w:shd w:val="clear" w:color="auto" w:fill="auto"/>
          </w:tcPr>
          <w:p w:rsidR="00ED6B0E" w:rsidRPr="00CF1702" w:rsidRDefault="00ED6B0E" w:rsidP="00FF50A4">
            <w:pPr>
              <w:suppressAutoHyphens w:val="0"/>
              <w:spacing w:before="40" w:after="40" w:line="220" w:lineRule="exact"/>
              <w:ind w:right="113"/>
              <w:jc w:val="right"/>
              <w:rPr>
                <w:sz w:val="18"/>
                <w:szCs w:val="18"/>
              </w:rPr>
            </w:pPr>
          </w:p>
        </w:tc>
      </w:tr>
      <w:tr w:rsidR="00ED6B0E" w:rsidRPr="00CF1702" w:rsidTr="00CF1702">
        <w:tc>
          <w:tcPr>
            <w:tcW w:w="538" w:type="dxa"/>
            <w:shd w:val="clear" w:color="auto" w:fill="auto"/>
          </w:tcPr>
          <w:p w:rsidR="00ED6B0E" w:rsidRPr="00CF1702" w:rsidRDefault="00ED6B0E" w:rsidP="00FF50A4">
            <w:pPr>
              <w:suppressAutoHyphens w:val="0"/>
              <w:spacing w:before="40" w:after="40" w:line="220" w:lineRule="exact"/>
              <w:ind w:right="113"/>
              <w:rPr>
                <w:sz w:val="18"/>
                <w:szCs w:val="18"/>
              </w:rPr>
            </w:pPr>
            <w:r w:rsidRPr="00CF1702">
              <w:rPr>
                <w:sz w:val="18"/>
                <w:szCs w:val="18"/>
              </w:rPr>
              <w:t>2.1</w:t>
            </w:r>
          </w:p>
        </w:tc>
        <w:tc>
          <w:tcPr>
            <w:tcW w:w="4375" w:type="dxa"/>
            <w:shd w:val="clear" w:color="auto" w:fill="auto"/>
          </w:tcPr>
          <w:p w:rsidR="00ED6B0E" w:rsidRPr="00CF1702" w:rsidRDefault="00ED6B0E" w:rsidP="00FF50A4">
            <w:pPr>
              <w:suppressAutoHyphens w:val="0"/>
              <w:spacing w:before="40" w:after="40" w:line="220" w:lineRule="exact"/>
              <w:ind w:right="113"/>
              <w:rPr>
                <w:sz w:val="18"/>
                <w:szCs w:val="18"/>
              </w:rPr>
            </w:pPr>
            <w:r w:rsidRPr="00CF1702">
              <w:rPr>
                <w:sz w:val="18"/>
                <w:szCs w:val="18"/>
              </w:rPr>
              <w:t>Leak in a connection</w:t>
            </w:r>
          </w:p>
        </w:tc>
        <w:tc>
          <w:tcPr>
            <w:tcW w:w="1228" w:type="dxa"/>
            <w:shd w:val="clear" w:color="auto" w:fill="auto"/>
          </w:tcPr>
          <w:p w:rsidR="00ED6B0E" w:rsidRPr="00CF1702" w:rsidRDefault="00ED6B0E" w:rsidP="00FF50A4">
            <w:pPr>
              <w:suppressAutoHyphens w:val="0"/>
              <w:spacing w:before="40" w:after="40" w:line="220" w:lineRule="exact"/>
              <w:ind w:right="113"/>
              <w:jc w:val="right"/>
              <w:rPr>
                <w:sz w:val="18"/>
                <w:szCs w:val="18"/>
              </w:rPr>
            </w:pPr>
            <w:r w:rsidRPr="00CF1702">
              <w:rPr>
                <w:sz w:val="18"/>
                <w:szCs w:val="18"/>
              </w:rPr>
              <w:t>3</w:t>
            </w:r>
          </w:p>
        </w:tc>
        <w:tc>
          <w:tcPr>
            <w:tcW w:w="1229" w:type="dxa"/>
            <w:shd w:val="clear" w:color="auto" w:fill="auto"/>
          </w:tcPr>
          <w:p w:rsidR="00ED6B0E" w:rsidRPr="00CF1702" w:rsidRDefault="00ED6B0E" w:rsidP="00FF50A4">
            <w:pPr>
              <w:suppressAutoHyphens w:val="0"/>
              <w:spacing w:before="40" w:after="40" w:line="220" w:lineRule="exact"/>
              <w:ind w:right="113"/>
              <w:jc w:val="right"/>
              <w:rPr>
                <w:sz w:val="18"/>
                <w:szCs w:val="18"/>
              </w:rPr>
            </w:pPr>
          </w:p>
        </w:tc>
      </w:tr>
      <w:tr w:rsidR="00ED6B0E" w:rsidRPr="00CF1702" w:rsidTr="00CF1702">
        <w:tc>
          <w:tcPr>
            <w:tcW w:w="538" w:type="dxa"/>
            <w:shd w:val="clear" w:color="auto" w:fill="auto"/>
          </w:tcPr>
          <w:p w:rsidR="00ED6B0E" w:rsidRPr="00CF1702" w:rsidRDefault="00ED6B0E" w:rsidP="00FF50A4">
            <w:pPr>
              <w:suppressAutoHyphens w:val="0"/>
              <w:spacing w:before="40" w:after="40" w:line="220" w:lineRule="exact"/>
              <w:ind w:right="113"/>
              <w:rPr>
                <w:sz w:val="18"/>
                <w:szCs w:val="18"/>
              </w:rPr>
            </w:pPr>
            <w:r w:rsidRPr="00CF1702">
              <w:rPr>
                <w:sz w:val="18"/>
                <w:szCs w:val="18"/>
              </w:rPr>
              <w:t>2.2</w:t>
            </w:r>
          </w:p>
        </w:tc>
        <w:tc>
          <w:tcPr>
            <w:tcW w:w="4375" w:type="dxa"/>
            <w:shd w:val="clear" w:color="auto" w:fill="auto"/>
          </w:tcPr>
          <w:p w:rsidR="00ED6B0E" w:rsidRPr="00CF1702" w:rsidRDefault="00ED6B0E" w:rsidP="00FF50A4">
            <w:pPr>
              <w:suppressAutoHyphens w:val="0"/>
              <w:spacing w:before="40" w:after="40" w:line="220" w:lineRule="exact"/>
              <w:ind w:right="113"/>
              <w:rPr>
                <w:sz w:val="18"/>
                <w:szCs w:val="18"/>
              </w:rPr>
            </w:pPr>
            <w:r w:rsidRPr="00CF1702">
              <w:rPr>
                <w:sz w:val="18"/>
                <w:szCs w:val="18"/>
              </w:rPr>
              <w:t>Fire in the engine room</w:t>
            </w:r>
          </w:p>
        </w:tc>
        <w:tc>
          <w:tcPr>
            <w:tcW w:w="1228" w:type="dxa"/>
            <w:shd w:val="clear" w:color="auto" w:fill="auto"/>
          </w:tcPr>
          <w:p w:rsidR="00ED6B0E" w:rsidRPr="00CF1702" w:rsidRDefault="00ED6B0E" w:rsidP="00FF50A4">
            <w:pPr>
              <w:suppressAutoHyphens w:val="0"/>
              <w:spacing w:before="40" w:after="40" w:line="220" w:lineRule="exact"/>
              <w:ind w:right="113"/>
              <w:jc w:val="right"/>
              <w:rPr>
                <w:sz w:val="18"/>
                <w:szCs w:val="18"/>
              </w:rPr>
            </w:pPr>
            <w:r w:rsidRPr="00CF1702">
              <w:rPr>
                <w:sz w:val="18"/>
                <w:szCs w:val="18"/>
              </w:rPr>
              <w:t>3</w:t>
            </w:r>
          </w:p>
        </w:tc>
        <w:tc>
          <w:tcPr>
            <w:tcW w:w="1229" w:type="dxa"/>
            <w:shd w:val="clear" w:color="auto" w:fill="auto"/>
          </w:tcPr>
          <w:p w:rsidR="00ED6B0E" w:rsidRPr="00CF1702" w:rsidRDefault="00ED6B0E" w:rsidP="00FF50A4">
            <w:pPr>
              <w:suppressAutoHyphens w:val="0"/>
              <w:spacing w:before="40" w:after="40" w:line="220" w:lineRule="exact"/>
              <w:ind w:right="113"/>
              <w:jc w:val="right"/>
              <w:rPr>
                <w:sz w:val="18"/>
                <w:szCs w:val="18"/>
              </w:rPr>
            </w:pPr>
          </w:p>
        </w:tc>
      </w:tr>
      <w:tr w:rsidR="00ED6B0E" w:rsidRPr="00CF1702" w:rsidTr="00CF1702">
        <w:tc>
          <w:tcPr>
            <w:tcW w:w="538" w:type="dxa"/>
            <w:shd w:val="clear" w:color="auto" w:fill="auto"/>
          </w:tcPr>
          <w:p w:rsidR="00ED6B0E" w:rsidRPr="00CF1702" w:rsidRDefault="00ED6B0E" w:rsidP="00FF50A4">
            <w:pPr>
              <w:suppressAutoHyphens w:val="0"/>
              <w:spacing w:before="40" w:after="40" w:line="220" w:lineRule="exact"/>
              <w:ind w:right="113"/>
              <w:rPr>
                <w:sz w:val="18"/>
                <w:szCs w:val="18"/>
              </w:rPr>
            </w:pPr>
            <w:r w:rsidRPr="00CF1702">
              <w:rPr>
                <w:sz w:val="18"/>
                <w:szCs w:val="18"/>
              </w:rPr>
              <w:t>2.3</w:t>
            </w:r>
          </w:p>
        </w:tc>
        <w:tc>
          <w:tcPr>
            <w:tcW w:w="4375" w:type="dxa"/>
            <w:shd w:val="clear" w:color="auto" w:fill="auto"/>
          </w:tcPr>
          <w:p w:rsidR="00ED6B0E" w:rsidRPr="00CF1702" w:rsidRDefault="00ED6B0E" w:rsidP="00FF50A4">
            <w:pPr>
              <w:suppressAutoHyphens w:val="0"/>
              <w:spacing w:before="40" w:after="40" w:line="220" w:lineRule="exact"/>
              <w:ind w:right="113"/>
              <w:rPr>
                <w:sz w:val="18"/>
                <w:szCs w:val="18"/>
              </w:rPr>
            </w:pPr>
            <w:r w:rsidRPr="00CF1702">
              <w:rPr>
                <w:sz w:val="18"/>
                <w:szCs w:val="18"/>
              </w:rPr>
              <w:t>Hazards in the vicinity of the vessel</w:t>
            </w:r>
          </w:p>
        </w:tc>
        <w:tc>
          <w:tcPr>
            <w:tcW w:w="1228" w:type="dxa"/>
            <w:shd w:val="clear" w:color="auto" w:fill="auto"/>
          </w:tcPr>
          <w:p w:rsidR="00ED6B0E" w:rsidRPr="00CF1702" w:rsidRDefault="002A2E26" w:rsidP="00FF50A4">
            <w:pPr>
              <w:suppressAutoHyphens w:val="0"/>
              <w:spacing w:before="40" w:after="40" w:line="220" w:lineRule="exact"/>
              <w:ind w:right="113"/>
              <w:jc w:val="right"/>
              <w:rPr>
                <w:sz w:val="18"/>
                <w:szCs w:val="18"/>
              </w:rPr>
            </w:pPr>
            <w:r>
              <w:rPr>
                <w:sz w:val="18"/>
                <w:szCs w:val="18"/>
              </w:rPr>
              <w:t>4</w:t>
            </w:r>
          </w:p>
        </w:tc>
        <w:tc>
          <w:tcPr>
            <w:tcW w:w="1229" w:type="dxa"/>
            <w:shd w:val="clear" w:color="auto" w:fill="auto"/>
          </w:tcPr>
          <w:p w:rsidR="00ED6B0E" w:rsidRPr="00CF1702" w:rsidRDefault="00ED6B0E" w:rsidP="00FF50A4">
            <w:pPr>
              <w:suppressAutoHyphens w:val="0"/>
              <w:spacing w:before="40" w:after="40" w:line="220" w:lineRule="exact"/>
              <w:ind w:right="113"/>
              <w:jc w:val="right"/>
              <w:rPr>
                <w:sz w:val="18"/>
                <w:szCs w:val="18"/>
              </w:rPr>
            </w:pPr>
            <w:r w:rsidRPr="00CF1702">
              <w:rPr>
                <w:sz w:val="18"/>
                <w:szCs w:val="18"/>
              </w:rPr>
              <w:t>2*</w:t>
            </w:r>
          </w:p>
        </w:tc>
      </w:tr>
      <w:tr w:rsidR="00ED6B0E" w:rsidRPr="00CF1702" w:rsidTr="00CF1702">
        <w:tc>
          <w:tcPr>
            <w:tcW w:w="538" w:type="dxa"/>
            <w:shd w:val="clear" w:color="auto" w:fill="auto"/>
          </w:tcPr>
          <w:p w:rsidR="00ED6B0E" w:rsidRPr="00CF1702" w:rsidRDefault="00ED6B0E" w:rsidP="00FF50A4">
            <w:pPr>
              <w:suppressAutoHyphens w:val="0"/>
              <w:spacing w:before="40" w:after="40" w:line="220" w:lineRule="exact"/>
              <w:ind w:right="113"/>
              <w:rPr>
                <w:sz w:val="18"/>
                <w:szCs w:val="18"/>
              </w:rPr>
            </w:pPr>
            <w:r w:rsidRPr="00CF1702">
              <w:rPr>
                <w:sz w:val="18"/>
                <w:szCs w:val="18"/>
              </w:rPr>
              <w:t>2.4</w:t>
            </w:r>
          </w:p>
        </w:tc>
        <w:tc>
          <w:tcPr>
            <w:tcW w:w="4375" w:type="dxa"/>
            <w:shd w:val="clear" w:color="auto" w:fill="auto"/>
          </w:tcPr>
          <w:p w:rsidR="00ED6B0E" w:rsidRPr="00CF1702" w:rsidRDefault="00ED6B0E" w:rsidP="00FF50A4">
            <w:pPr>
              <w:suppressAutoHyphens w:val="0"/>
              <w:spacing w:before="40" w:after="40" w:line="220" w:lineRule="exact"/>
              <w:ind w:right="113"/>
              <w:rPr>
                <w:sz w:val="18"/>
                <w:szCs w:val="18"/>
              </w:rPr>
            </w:pPr>
            <w:r w:rsidRPr="00CF1702">
              <w:rPr>
                <w:sz w:val="18"/>
                <w:szCs w:val="18"/>
              </w:rPr>
              <w:t>Overfilling</w:t>
            </w:r>
          </w:p>
        </w:tc>
        <w:tc>
          <w:tcPr>
            <w:tcW w:w="1228" w:type="dxa"/>
            <w:shd w:val="clear" w:color="auto" w:fill="auto"/>
          </w:tcPr>
          <w:p w:rsidR="00ED6B0E" w:rsidRPr="00CF1702" w:rsidRDefault="007F3698" w:rsidP="00FF50A4">
            <w:pPr>
              <w:suppressAutoHyphens w:val="0"/>
              <w:spacing w:before="40" w:after="40" w:line="220" w:lineRule="exact"/>
              <w:ind w:right="113"/>
              <w:jc w:val="right"/>
              <w:rPr>
                <w:sz w:val="18"/>
                <w:szCs w:val="18"/>
              </w:rPr>
            </w:pPr>
            <w:r>
              <w:rPr>
                <w:sz w:val="18"/>
                <w:szCs w:val="18"/>
              </w:rPr>
              <w:t>3</w:t>
            </w:r>
          </w:p>
        </w:tc>
        <w:tc>
          <w:tcPr>
            <w:tcW w:w="1229" w:type="dxa"/>
            <w:shd w:val="clear" w:color="auto" w:fill="auto"/>
          </w:tcPr>
          <w:p w:rsidR="00ED6B0E" w:rsidRPr="00CF1702" w:rsidRDefault="00ED6B0E" w:rsidP="00FF50A4">
            <w:pPr>
              <w:suppressAutoHyphens w:val="0"/>
              <w:spacing w:before="40" w:after="40" w:line="220" w:lineRule="exact"/>
              <w:ind w:right="113"/>
              <w:jc w:val="right"/>
              <w:rPr>
                <w:sz w:val="18"/>
                <w:szCs w:val="18"/>
              </w:rPr>
            </w:pPr>
          </w:p>
        </w:tc>
      </w:tr>
      <w:tr w:rsidR="00ED6B0E" w:rsidRPr="00CF1702" w:rsidTr="00F44ED7">
        <w:tc>
          <w:tcPr>
            <w:tcW w:w="538" w:type="dxa"/>
            <w:tcBorders>
              <w:bottom w:val="single" w:sz="2" w:space="0" w:color="auto"/>
            </w:tcBorders>
            <w:shd w:val="clear" w:color="auto" w:fill="auto"/>
          </w:tcPr>
          <w:p w:rsidR="00ED6B0E" w:rsidRPr="00CF1702" w:rsidRDefault="00ED6B0E" w:rsidP="00FF50A4">
            <w:pPr>
              <w:suppressAutoHyphens w:val="0"/>
              <w:spacing w:before="40" w:after="40" w:line="220" w:lineRule="exact"/>
              <w:ind w:right="113"/>
              <w:rPr>
                <w:sz w:val="18"/>
                <w:szCs w:val="18"/>
              </w:rPr>
            </w:pPr>
            <w:r w:rsidRPr="00CF1702">
              <w:rPr>
                <w:sz w:val="18"/>
                <w:szCs w:val="18"/>
              </w:rPr>
              <w:t>2.5</w:t>
            </w:r>
          </w:p>
        </w:tc>
        <w:tc>
          <w:tcPr>
            <w:tcW w:w="4375" w:type="dxa"/>
            <w:tcBorders>
              <w:bottom w:val="single" w:sz="2" w:space="0" w:color="auto"/>
            </w:tcBorders>
            <w:shd w:val="clear" w:color="auto" w:fill="auto"/>
          </w:tcPr>
          <w:p w:rsidR="00ED6B0E" w:rsidRPr="00CF1702" w:rsidRDefault="00ED6B0E" w:rsidP="00FF50A4">
            <w:pPr>
              <w:suppressAutoHyphens w:val="0"/>
              <w:spacing w:before="40" w:after="40" w:line="220" w:lineRule="exact"/>
              <w:ind w:right="113"/>
              <w:rPr>
                <w:sz w:val="18"/>
                <w:szCs w:val="18"/>
              </w:rPr>
            </w:pPr>
            <w:r w:rsidRPr="00CF1702">
              <w:rPr>
                <w:sz w:val="18"/>
                <w:szCs w:val="18"/>
              </w:rPr>
              <w:t>Polymerization</w:t>
            </w:r>
          </w:p>
        </w:tc>
        <w:tc>
          <w:tcPr>
            <w:tcW w:w="1228" w:type="dxa"/>
            <w:tcBorders>
              <w:bottom w:val="single" w:sz="2" w:space="0" w:color="auto"/>
            </w:tcBorders>
            <w:shd w:val="clear" w:color="auto" w:fill="auto"/>
          </w:tcPr>
          <w:p w:rsidR="00ED6B0E" w:rsidRPr="00CF1702" w:rsidRDefault="00ED6B0E" w:rsidP="00FF50A4">
            <w:pPr>
              <w:suppressAutoHyphens w:val="0"/>
              <w:spacing w:before="40" w:after="40" w:line="220" w:lineRule="exact"/>
              <w:ind w:right="113"/>
              <w:jc w:val="right"/>
              <w:rPr>
                <w:sz w:val="18"/>
                <w:szCs w:val="18"/>
              </w:rPr>
            </w:pPr>
            <w:r w:rsidRPr="00CF1702">
              <w:rPr>
                <w:sz w:val="18"/>
                <w:szCs w:val="18"/>
              </w:rPr>
              <w:t>3</w:t>
            </w:r>
          </w:p>
        </w:tc>
        <w:tc>
          <w:tcPr>
            <w:tcW w:w="1229" w:type="dxa"/>
            <w:tcBorders>
              <w:bottom w:val="single" w:sz="2" w:space="0" w:color="auto"/>
            </w:tcBorders>
            <w:shd w:val="clear" w:color="auto" w:fill="auto"/>
          </w:tcPr>
          <w:p w:rsidR="00ED6B0E" w:rsidRPr="00CF1702" w:rsidRDefault="00ED6B0E" w:rsidP="00FF50A4">
            <w:pPr>
              <w:suppressAutoHyphens w:val="0"/>
              <w:spacing w:before="40" w:after="40" w:line="220" w:lineRule="exact"/>
              <w:ind w:right="113"/>
              <w:jc w:val="right"/>
              <w:rPr>
                <w:sz w:val="18"/>
                <w:szCs w:val="18"/>
              </w:rPr>
            </w:pPr>
          </w:p>
        </w:tc>
      </w:tr>
      <w:tr w:rsidR="00ED6B0E" w:rsidRPr="00CF1702" w:rsidTr="00F44ED7">
        <w:tc>
          <w:tcPr>
            <w:tcW w:w="538" w:type="dxa"/>
            <w:tcBorders>
              <w:top w:val="single" w:sz="2" w:space="0" w:color="auto"/>
              <w:bottom w:val="single" w:sz="12" w:space="0" w:color="auto"/>
            </w:tcBorders>
            <w:shd w:val="clear" w:color="auto" w:fill="auto"/>
          </w:tcPr>
          <w:p w:rsidR="00ED6B0E" w:rsidRPr="00CF1702" w:rsidRDefault="00ED6B0E" w:rsidP="00FF50A4">
            <w:pPr>
              <w:suppressAutoHyphens w:val="0"/>
              <w:spacing w:before="40" w:after="40" w:line="220" w:lineRule="exact"/>
              <w:ind w:right="113"/>
              <w:rPr>
                <w:sz w:val="18"/>
                <w:szCs w:val="18"/>
              </w:rPr>
            </w:pPr>
          </w:p>
        </w:tc>
        <w:tc>
          <w:tcPr>
            <w:tcW w:w="4375" w:type="dxa"/>
            <w:tcBorders>
              <w:top w:val="single" w:sz="2" w:space="0" w:color="auto"/>
              <w:bottom w:val="single" w:sz="12" w:space="0" w:color="auto"/>
            </w:tcBorders>
            <w:shd w:val="clear" w:color="auto" w:fill="auto"/>
          </w:tcPr>
          <w:p w:rsidR="00ED6B0E" w:rsidRPr="001D0EB4" w:rsidRDefault="00ED6B0E" w:rsidP="00FF50A4">
            <w:pPr>
              <w:suppressAutoHyphens w:val="0"/>
              <w:spacing w:before="40" w:after="40" w:line="220" w:lineRule="exact"/>
              <w:ind w:left="284" w:right="113"/>
              <w:rPr>
                <w:b/>
                <w:sz w:val="18"/>
                <w:szCs w:val="18"/>
              </w:rPr>
            </w:pPr>
            <w:r w:rsidRPr="001D0EB4">
              <w:rPr>
                <w:b/>
                <w:sz w:val="18"/>
                <w:szCs w:val="18"/>
              </w:rPr>
              <w:t>Total</w:t>
            </w:r>
          </w:p>
        </w:tc>
        <w:tc>
          <w:tcPr>
            <w:tcW w:w="1228" w:type="dxa"/>
            <w:tcBorders>
              <w:top w:val="single" w:sz="2" w:space="0" w:color="auto"/>
              <w:bottom w:val="single" w:sz="12" w:space="0" w:color="auto"/>
            </w:tcBorders>
            <w:shd w:val="clear" w:color="auto" w:fill="auto"/>
          </w:tcPr>
          <w:p w:rsidR="00ED6B0E" w:rsidRPr="001D0EB4" w:rsidRDefault="00ED6B0E" w:rsidP="00FF50A4">
            <w:pPr>
              <w:suppressAutoHyphens w:val="0"/>
              <w:spacing w:before="40" w:after="40" w:line="220" w:lineRule="exact"/>
              <w:ind w:right="113"/>
              <w:jc w:val="right"/>
              <w:rPr>
                <w:b/>
                <w:sz w:val="18"/>
                <w:szCs w:val="18"/>
              </w:rPr>
            </w:pPr>
          </w:p>
        </w:tc>
        <w:tc>
          <w:tcPr>
            <w:tcW w:w="1229" w:type="dxa"/>
            <w:tcBorders>
              <w:top w:val="single" w:sz="2" w:space="0" w:color="auto"/>
              <w:bottom w:val="single" w:sz="12" w:space="0" w:color="auto"/>
            </w:tcBorders>
            <w:shd w:val="clear" w:color="auto" w:fill="auto"/>
          </w:tcPr>
          <w:p w:rsidR="00ED6B0E" w:rsidRPr="001D0EB4" w:rsidRDefault="00ED6B0E" w:rsidP="00FF50A4">
            <w:pPr>
              <w:suppressAutoHyphens w:val="0"/>
              <w:spacing w:before="40" w:after="40" w:line="220" w:lineRule="exact"/>
              <w:ind w:right="113"/>
              <w:jc w:val="right"/>
              <w:rPr>
                <w:b/>
                <w:sz w:val="18"/>
                <w:szCs w:val="18"/>
              </w:rPr>
            </w:pPr>
            <w:r w:rsidRPr="001D0EB4">
              <w:rPr>
                <w:b/>
                <w:sz w:val="18"/>
                <w:szCs w:val="18"/>
              </w:rPr>
              <w:t>4</w:t>
            </w:r>
          </w:p>
        </w:tc>
      </w:tr>
    </w:tbl>
    <w:p w:rsidR="00ED6B0E" w:rsidRPr="00F44ED7" w:rsidRDefault="00ED6B0E" w:rsidP="000A344F">
      <w:pPr>
        <w:spacing w:before="120" w:after="240"/>
        <w:ind w:left="1134" w:right="1134" w:firstLine="170"/>
        <w:rPr>
          <w:sz w:val="18"/>
          <w:szCs w:val="18"/>
        </w:rPr>
      </w:pPr>
      <w:proofErr w:type="gramStart"/>
      <w:r w:rsidRPr="00F44ED7">
        <w:rPr>
          <w:sz w:val="18"/>
          <w:szCs w:val="18"/>
        </w:rPr>
        <w:t>*  The</w:t>
      </w:r>
      <w:proofErr w:type="gramEnd"/>
      <w:r w:rsidRPr="00F44ED7">
        <w:rPr>
          <w:sz w:val="18"/>
          <w:szCs w:val="18"/>
        </w:rPr>
        <w:t xml:space="preserve"> questions must be taken from two different subsections. </w:t>
      </w:r>
    </w:p>
    <w:p w:rsidR="00ED6B0E" w:rsidRPr="00D3665F" w:rsidRDefault="00ED6B0E" w:rsidP="000A344F">
      <w:pPr>
        <w:pStyle w:val="H23G"/>
      </w:pPr>
      <w:r w:rsidRPr="00D3665F">
        <w:tab/>
        <w:t>3.2.2</w:t>
      </w:r>
      <w:r w:rsidRPr="00D3665F">
        <w:tab/>
        <w:t>List of substantive questions on gases</w:t>
      </w:r>
    </w:p>
    <w:p w:rsidR="00ED6B0E" w:rsidRPr="00D3665F" w:rsidRDefault="00ED6B0E" w:rsidP="000A344F">
      <w:pPr>
        <w:pStyle w:val="SingleTxtG"/>
      </w:pPr>
      <w:r w:rsidRPr="00D3665F">
        <w:t xml:space="preserve">The following documents shall be made available to the candidate (see annex </w:t>
      </w:r>
      <w:proofErr w:type="gramStart"/>
      <w:r w:rsidRPr="00D3665F">
        <w:t>I</w:t>
      </w:r>
      <w:proofErr w:type="gramEnd"/>
      <w:r w:rsidRPr="00D3665F">
        <w:t>):</w:t>
      </w:r>
    </w:p>
    <w:p w:rsidR="00ED6B0E" w:rsidRPr="00D3665F" w:rsidRDefault="00ED6B0E" w:rsidP="000A344F">
      <w:pPr>
        <w:pStyle w:val="Bullet1G"/>
      </w:pPr>
      <w:r w:rsidRPr="00D3665F">
        <w:t>A description of situation 01 or 02 (see annex I, 1)</w:t>
      </w:r>
      <w:r w:rsidR="001E3CA9" w:rsidRPr="00D3665F">
        <w:t>;</w:t>
      </w:r>
    </w:p>
    <w:p w:rsidR="00ED6B0E" w:rsidRPr="00D3665F" w:rsidRDefault="00ED6B0E" w:rsidP="000A344F">
      <w:pPr>
        <w:pStyle w:val="Bullet1G"/>
      </w:pPr>
      <w:r w:rsidRPr="00D3665F">
        <w:t>The selected questions (15 partial questions) (see annex I, 2)</w:t>
      </w:r>
      <w:r w:rsidR="001E3CA9" w:rsidRPr="00D3665F">
        <w:t>;</w:t>
      </w:r>
    </w:p>
    <w:p w:rsidR="00ED6B0E" w:rsidRPr="00D3665F" w:rsidDel="00386335" w:rsidRDefault="00ED6B0E" w:rsidP="000A344F">
      <w:pPr>
        <w:pStyle w:val="Bullet1G"/>
        <w:rPr>
          <w:del w:id="34" w:author="Croo Henk" w:date="2015-08-21T14:14:00Z"/>
        </w:rPr>
      </w:pPr>
      <w:del w:id="35" w:author="Croo Henk" w:date="2015-08-21T14:14:00Z">
        <w:r w:rsidRPr="00D3665F" w:rsidDel="00386335">
          <w:lastRenderedPageBreak/>
          <w:delText>A certificate of approval (see annex I, 4)</w:delText>
        </w:r>
        <w:r w:rsidR="001E3CA9" w:rsidRPr="00D3665F" w:rsidDel="00386335">
          <w:delText>;</w:delText>
        </w:r>
      </w:del>
    </w:p>
    <w:p w:rsidR="00386335" w:rsidRDefault="00ED6B0E" w:rsidP="000A344F">
      <w:pPr>
        <w:pStyle w:val="Bullet1G"/>
        <w:rPr>
          <w:ins w:id="36" w:author="Croo Henk" w:date="2015-08-21T14:14:00Z"/>
        </w:rPr>
      </w:pPr>
      <w:r w:rsidRPr="00D3665F">
        <w:t xml:space="preserve">A sheet containing information on the characteristics of the substance </w:t>
      </w:r>
      <w:del w:id="37" w:author="Croo Henk" w:date="2015-08-21T14:06:00Z">
        <w:r w:rsidRPr="00D3665F" w:rsidDel="00D85D38">
          <w:delText xml:space="preserve">relevant to the use of a breathing apparatus </w:delText>
        </w:r>
      </w:del>
      <w:r w:rsidRPr="00D3665F">
        <w:t>(see annex I, 3)</w:t>
      </w:r>
      <w:r w:rsidR="009C5674">
        <w:t>;</w:t>
      </w:r>
      <w:r w:rsidRPr="00D3665F">
        <w:t xml:space="preserve"> </w:t>
      </w:r>
    </w:p>
    <w:p w:rsidR="00ED6B0E" w:rsidRPr="00D3665F" w:rsidRDefault="00386335" w:rsidP="00386335">
      <w:pPr>
        <w:pStyle w:val="Bullet1G"/>
      </w:pPr>
      <w:ins w:id="38" w:author="Croo Henk" w:date="2015-08-21T14:14:00Z">
        <w:r w:rsidRPr="00D3665F">
          <w:t>A certificate of approval (see annex I, 4);</w:t>
        </w:r>
        <w:r>
          <w:t xml:space="preserve"> </w:t>
        </w:r>
      </w:ins>
      <w:r w:rsidR="001E3CA9" w:rsidRPr="00D3665F">
        <w:t>and</w:t>
      </w:r>
    </w:p>
    <w:p w:rsidR="00ED6B0E" w:rsidRPr="00D3665F" w:rsidRDefault="00ED6B0E" w:rsidP="000A344F">
      <w:pPr>
        <w:pStyle w:val="Bullet1G"/>
      </w:pPr>
      <w:r w:rsidRPr="00D3665F">
        <w:t>The information sheet on the GASEX motor tanker equipment</w:t>
      </w:r>
      <w:r w:rsidR="001E3CA9" w:rsidRPr="00D3665F">
        <w:t>;</w:t>
      </w:r>
    </w:p>
    <w:p w:rsidR="00ED6B0E" w:rsidRPr="00D3665F" w:rsidRDefault="00ED6B0E" w:rsidP="000A344F">
      <w:pPr>
        <w:pStyle w:val="Bullet1G"/>
      </w:pPr>
      <w:r w:rsidRPr="00D3665F">
        <w:t>The safety data sheet with the maximum permissible concentration at the workplace or equivalent documents for the substance in question</w:t>
      </w:r>
      <w:r w:rsidR="001E3CA9" w:rsidRPr="00D3665F">
        <w:t>.</w:t>
      </w:r>
    </w:p>
    <w:p w:rsidR="00ED6B0E" w:rsidRPr="00D3665F" w:rsidRDefault="00ED6B0E" w:rsidP="000A344F">
      <w:pPr>
        <w:pStyle w:val="SingleTxtG"/>
      </w:pPr>
      <w:r w:rsidRPr="00D3665F">
        <w:t>The texts of regulations and technical literature referred to in 8.2.2.7 are also authorized for use during the examination.</w:t>
      </w:r>
    </w:p>
    <w:p w:rsidR="00ED6B0E" w:rsidRPr="00D3665F" w:rsidRDefault="00ED6B0E" w:rsidP="000A344F">
      <w:pPr>
        <w:pStyle w:val="SingleTxtG"/>
      </w:pPr>
      <w:r w:rsidRPr="00D3665F">
        <w:t>The questions regarding the threshold limit value at the workplace may not be used if no such maximum exists for the substance.</w:t>
      </w:r>
    </w:p>
    <w:p w:rsidR="00ED6B0E" w:rsidRPr="00D3665F" w:rsidRDefault="00ED6B0E" w:rsidP="000A344F">
      <w:pPr>
        <w:pStyle w:val="SingleTxtG"/>
      </w:pPr>
      <w:r w:rsidRPr="00D3665F">
        <w:t>The candidate shall have 90 minutes to complete this part of the examination. The maximum number of points that may be obtained is 30. The distribution of the points shall be set by the competent authority or examining body prior to the examination depending on the degree of difficulty of the questions.</w:t>
      </w:r>
    </w:p>
    <w:p w:rsidR="00ED6B0E" w:rsidRPr="00D3665F" w:rsidRDefault="00ED6B0E" w:rsidP="000A344F">
      <w:pPr>
        <w:pStyle w:val="SingleTxtG"/>
      </w:pPr>
      <w:r w:rsidRPr="00D3665F">
        <w:t>The examination shall be marked in accordance with 8.2.2.7.2.5.</w:t>
      </w:r>
    </w:p>
    <w:p w:rsidR="00ED6B0E" w:rsidRPr="00D3665F" w:rsidRDefault="00ED6B0E" w:rsidP="000A344F">
      <w:pPr>
        <w:pStyle w:val="SingleTxtG"/>
      </w:pPr>
      <w:r w:rsidRPr="00D3665F">
        <w:t>The substantive questions and model answers to the examination for the specialization course on gases shall be made available by the respective national authorities only to the authorities responsible for the examinations and to approved examining bodies.</w:t>
      </w:r>
    </w:p>
    <w:p w:rsidR="00ED6B0E" w:rsidRPr="00D3665F" w:rsidRDefault="00ED6B0E" w:rsidP="000A344F">
      <w:pPr>
        <w:pStyle w:val="SingleTxtG"/>
      </w:pPr>
      <w:r w:rsidRPr="00D3665F">
        <w:t>The model answers shall serve as a guide.</w:t>
      </w:r>
    </w:p>
    <w:p w:rsidR="00ED6B0E" w:rsidRPr="00D3665F" w:rsidRDefault="00ED6B0E" w:rsidP="004F5AAC">
      <w:pPr>
        <w:pStyle w:val="H1G"/>
      </w:pPr>
      <w:r w:rsidRPr="00D3665F">
        <w:tab/>
        <w:t>3.3</w:t>
      </w:r>
      <w:r w:rsidRPr="00D3665F">
        <w:tab/>
        <w:t>Advanced training in chemicals</w:t>
      </w:r>
    </w:p>
    <w:p w:rsidR="00ED6B0E" w:rsidRPr="00D3665F" w:rsidRDefault="00ED6B0E" w:rsidP="000A344F">
      <w:pPr>
        <w:pStyle w:val="SingleTxtG"/>
      </w:pPr>
      <w:r w:rsidRPr="00D3665F">
        <w:t>Candidates who are successful in the ADN basic training examination may apply for enrolment in a specialization course on chemicals, to be followed by an examination.</w:t>
      </w:r>
    </w:p>
    <w:p w:rsidR="00ED6B0E" w:rsidRPr="00D3665F" w:rsidRDefault="00ED6B0E" w:rsidP="000A344F">
      <w:pPr>
        <w:pStyle w:val="SingleTxtG"/>
      </w:pPr>
      <w:r w:rsidRPr="00D3665F">
        <w:t>The chemicals specialization examination shall be held in accordance with the provisions of ADN section 8.2.2.7.2.5.</w:t>
      </w:r>
    </w:p>
    <w:p w:rsidR="00ED6B0E" w:rsidRPr="00D3665F" w:rsidRDefault="00ED6B0E" w:rsidP="000A344F">
      <w:pPr>
        <w:pStyle w:val="SingleTxtG"/>
      </w:pPr>
      <w:r w:rsidRPr="00D3665F">
        <w:t xml:space="preserve">The </w:t>
      </w:r>
      <w:del w:id="39" w:author="Croo Henk" w:date="2015-08-21T12:49:00Z">
        <w:r w:rsidRPr="00D3665F" w:rsidDel="00615E2A">
          <w:delText>model</w:delText>
        </w:r>
      </w:del>
      <w:ins w:id="40" w:author="Croo Henk" w:date="2015-08-21T12:49:00Z">
        <w:r w:rsidR="00615E2A">
          <w:t>matrix</w:t>
        </w:r>
      </w:ins>
      <w:r w:rsidRPr="00D3665F">
        <w:t xml:space="preserve"> below (3.3.1) shall be used when preparing the examination questions.</w:t>
      </w:r>
    </w:p>
    <w:p w:rsidR="00ED6B0E" w:rsidRPr="00D3665F" w:rsidRDefault="00ED6B0E" w:rsidP="000A344F">
      <w:pPr>
        <w:pStyle w:val="SingleTxtG"/>
      </w:pPr>
      <w:r w:rsidRPr="00D3665F">
        <w:t>The examination shall be written and shall comprise two parts. The competent authority or examining body may choose the order of the parts.</w:t>
      </w:r>
    </w:p>
    <w:p w:rsidR="00ED6B0E" w:rsidRPr="00D3665F" w:rsidRDefault="00ED6B0E" w:rsidP="000A344F">
      <w:pPr>
        <w:pStyle w:val="SingleTxtG"/>
      </w:pPr>
      <w:r w:rsidRPr="00D3665F">
        <w:t xml:space="preserve">One of the parts of the examination shall comprise 30 multiple-choice questions selected from the catalogue of questions on chemicals. The questionnaire shall be drawn up in accordance with the </w:t>
      </w:r>
      <w:del w:id="41" w:author="Croo Henk" w:date="2015-08-21T12:50:00Z">
        <w:r w:rsidRPr="00D3665F" w:rsidDel="00615E2A">
          <w:delText xml:space="preserve">model </w:delText>
        </w:r>
      </w:del>
      <w:ins w:id="42" w:author="Croo Henk" w:date="2015-08-21T12:50:00Z">
        <w:r w:rsidR="00615E2A">
          <w:t xml:space="preserve">matrix </w:t>
        </w:r>
      </w:ins>
      <w:r w:rsidRPr="00D3665F">
        <w:t xml:space="preserve">in 3.3.1, below. This part of the examination takes 60 minutes. Each correct answer is worth one point. The maximum number of points that may be obtained is 30. </w:t>
      </w:r>
    </w:p>
    <w:p w:rsidR="00ED6B0E" w:rsidRPr="00D3665F" w:rsidRDefault="00ED6B0E" w:rsidP="000A344F">
      <w:pPr>
        <w:pStyle w:val="SingleTxtG"/>
      </w:pPr>
      <w:r w:rsidRPr="00D3665F">
        <w:t>The other part of the examination (3.3.2) shall consist in a substantive exercise, with 15 questions specific to a substance, to be selected by the competent authority or examining body designated by that authority from the catalogue of substantive questions on chemicals.</w:t>
      </w:r>
    </w:p>
    <w:p w:rsidR="00ED6B0E" w:rsidRPr="00D3665F" w:rsidRDefault="00ED6B0E" w:rsidP="000A344F">
      <w:pPr>
        <w:pStyle w:val="SingleTxtG"/>
      </w:pPr>
      <w:r w:rsidRPr="00D3665F">
        <w:t>The multiple-choice questions on chemicals are available in English, French and Russian on the ECE website at http://www.unece.org/trans/danger/publi/adn/catalog_of_questions.</w:t>
      </w:r>
      <w:r w:rsidR="00FF7BB2" w:rsidRPr="00D3665F">
        <w:br/>
      </w:r>
      <w:proofErr w:type="gramStart"/>
      <w:r w:rsidRPr="00D3665F">
        <w:t>html</w:t>
      </w:r>
      <w:proofErr w:type="gramEnd"/>
      <w:r w:rsidRPr="00D3665F">
        <w:t>. The German version is available on the CCNR website (www.ccr-zkr.org).</w:t>
      </w:r>
    </w:p>
    <w:p w:rsidR="00ED6B0E" w:rsidRPr="00D3665F" w:rsidRDefault="00ED6B0E" w:rsidP="000A344F">
      <w:pPr>
        <w:pStyle w:val="H23G"/>
      </w:pPr>
      <w:r w:rsidRPr="00D3665F">
        <w:lastRenderedPageBreak/>
        <w:tab/>
        <w:t>3.3.1</w:t>
      </w:r>
      <w:r w:rsidRPr="00D3665F">
        <w:tab/>
      </w:r>
      <w:del w:id="43" w:author="Croo Henk" w:date="2015-08-21T12:50:00Z">
        <w:r w:rsidRPr="00D3665F" w:rsidDel="00615E2A">
          <w:delText xml:space="preserve">Model </w:delText>
        </w:r>
      </w:del>
      <w:ins w:id="44" w:author="Croo Henk" w:date="2015-08-21T12:50:00Z">
        <w:r w:rsidR="00615E2A">
          <w:t xml:space="preserve">Matrix </w:t>
        </w:r>
      </w:ins>
      <w:r w:rsidRPr="00D3665F">
        <w:t>for the examination</w:t>
      </w:r>
    </w:p>
    <w:p w:rsidR="00ED6B0E" w:rsidRPr="00D3665F" w:rsidRDefault="00ED6B0E" w:rsidP="000A344F">
      <w:pPr>
        <w:pStyle w:val="SingleTxtG"/>
      </w:pPr>
      <w:r w:rsidRPr="00D3665F">
        <w:t xml:space="preserve">The following </w:t>
      </w:r>
      <w:del w:id="45" w:author="Croo Henk" w:date="2015-08-21T12:51:00Z">
        <w:r w:rsidRPr="00D3665F" w:rsidDel="00615E2A">
          <w:delText>models</w:delText>
        </w:r>
      </w:del>
      <w:ins w:id="46" w:author="Croo Henk" w:date="2015-08-21T12:51:00Z">
        <w:r w:rsidR="00615E2A">
          <w:t>matrices</w:t>
        </w:r>
      </w:ins>
      <w:r w:rsidRPr="00D3665F">
        <w:t>, in accordance with 8.2.2.7.1.4, indicate the number of questions in the catalogue of questions for each examination objective and the number of questions to be selected for the various examination objectives when preparing the examination.</w:t>
      </w:r>
    </w:p>
    <w:p w:rsidR="00ED6B0E" w:rsidRPr="00D3665F" w:rsidRDefault="00ED6B0E" w:rsidP="00F044B7">
      <w:pPr>
        <w:pStyle w:val="SingleTxtG"/>
        <w:spacing w:after="240"/>
      </w:pPr>
      <w:r w:rsidRPr="00D3665F">
        <w:t xml:space="preserve">For example, in part (a), the </w:t>
      </w:r>
      <w:r w:rsidR="00C47276">
        <w:t>"</w:t>
      </w:r>
      <w:r w:rsidRPr="00D3665F">
        <w:t>Knowledge of physics and chemistry</w:t>
      </w:r>
      <w:r w:rsidR="00C47276">
        <w:t>"</w:t>
      </w:r>
      <w:r w:rsidRPr="00D3665F">
        <w:t xml:space="preserve"> part of the examination, one question must be selected from those relating to examination objective 3, </w:t>
      </w:r>
      <w:r w:rsidR="00C47276">
        <w:t>"</w:t>
      </w:r>
      <w:r w:rsidRPr="00D3665F">
        <w:t>Physical state</w:t>
      </w:r>
      <w:r w:rsidR="00C47276">
        <w:t>"</w:t>
      </w:r>
      <w:r w:rsidRPr="00D3665F">
        <w:t xml:space="preserve">. This part of the examination shall be made up of 12 questions in total. </w:t>
      </w:r>
    </w:p>
    <w:p w:rsidR="00ED6B0E" w:rsidRPr="00D3665F" w:rsidRDefault="00ED6B0E" w:rsidP="00FF7BB2">
      <w:pPr>
        <w:pStyle w:val="SingleTxtG"/>
        <w:keepNext/>
        <w:keepLines/>
      </w:pPr>
      <w:r w:rsidRPr="00D3665F">
        <w:t>(a)</w:t>
      </w:r>
      <w:r w:rsidR="00FF7BB2" w:rsidRPr="00D3665F">
        <w:tab/>
      </w:r>
      <w:r w:rsidRPr="00D3665F">
        <w:t>Knowledge of physics and chemistry</w:t>
      </w:r>
    </w:p>
    <w:tbl>
      <w:tblPr>
        <w:tblW w:w="7370" w:type="dxa"/>
        <w:tblInd w:w="1134" w:type="dxa"/>
        <w:tblBorders>
          <w:top w:val="single" w:sz="4" w:space="0" w:color="auto"/>
          <w:bottom w:val="single" w:sz="12" w:space="0" w:color="auto"/>
        </w:tblBorders>
        <w:tblLayout w:type="fixed"/>
        <w:tblCellMar>
          <w:left w:w="0" w:type="dxa"/>
          <w:right w:w="0" w:type="dxa"/>
        </w:tblCellMar>
        <w:tblLook w:val="01E0" w:firstRow="1" w:lastRow="1" w:firstColumn="1" w:lastColumn="1" w:noHBand="0" w:noVBand="0"/>
      </w:tblPr>
      <w:tblGrid>
        <w:gridCol w:w="517"/>
        <w:gridCol w:w="3522"/>
        <w:gridCol w:w="1680"/>
        <w:gridCol w:w="1651"/>
      </w:tblGrid>
      <w:tr w:rsidR="00ED6B0E" w:rsidRPr="001D0EB4" w:rsidTr="001D0EB4">
        <w:trPr>
          <w:tblHeader/>
        </w:trPr>
        <w:tc>
          <w:tcPr>
            <w:tcW w:w="4039" w:type="dxa"/>
            <w:gridSpan w:val="2"/>
            <w:tcBorders>
              <w:top w:val="single" w:sz="4" w:space="0" w:color="auto"/>
              <w:bottom w:val="single" w:sz="12" w:space="0" w:color="auto"/>
            </w:tcBorders>
            <w:shd w:val="clear" w:color="auto" w:fill="auto"/>
            <w:vAlign w:val="bottom"/>
          </w:tcPr>
          <w:p w:rsidR="00ED6B0E" w:rsidRPr="001D0EB4" w:rsidRDefault="00ED6B0E" w:rsidP="001D0EB4">
            <w:pPr>
              <w:suppressAutoHyphens w:val="0"/>
              <w:spacing w:before="80" w:after="80" w:line="200" w:lineRule="exact"/>
              <w:ind w:right="113"/>
              <w:rPr>
                <w:i/>
                <w:sz w:val="16"/>
              </w:rPr>
            </w:pPr>
            <w:r w:rsidRPr="001D0EB4">
              <w:rPr>
                <w:i/>
                <w:sz w:val="16"/>
              </w:rPr>
              <w:t>Examination objective</w:t>
            </w:r>
          </w:p>
        </w:tc>
        <w:tc>
          <w:tcPr>
            <w:tcW w:w="1680" w:type="dxa"/>
            <w:tcBorders>
              <w:top w:val="single" w:sz="4" w:space="0" w:color="auto"/>
              <w:bottom w:val="single" w:sz="12" w:space="0" w:color="auto"/>
            </w:tcBorders>
            <w:shd w:val="clear" w:color="auto" w:fill="auto"/>
            <w:vAlign w:val="bottom"/>
          </w:tcPr>
          <w:p w:rsidR="00ED6B0E" w:rsidRPr="001D0EB4" w:rsidRDefault="00ED6B0E" w:rsidP="001D0EB4">
            <w:pPr>
              <w:suppressAutoHyphens w:val="0"/>
              <w:spacing w:before="80" w:after="80" w:line="200" w:lineRule="exact"/>
              <w:ind w:right="113"/>
              <w:jc w:val="right"/>
              <w:rPr>
                <w:i/>
                <w:sz w:val="16"/>
              </w:rPr>
            </w:pPr>
            <w:r w:rsidRPr="001D0EB4">
              <w:rPr>
                <w:i/>
                <w:sz w:val="16"/>
              </w:rPr>
              <w:t>Number of questions</w:t>
            </w:r>
            <w:r w:rsidRPr="001D0EB4">
              <w:rPr>
                <w:i/>
                <w:sz w:val="16"/>
              </w:rPr>
              <w:br/>
              <w:t>in the catalogue</w:t>
            </w:r>
          </w:p>
        </w:tc>
        <w:tc>
          <w:tcPr>
            <w:tcW w:w="1651" w:type="dxa"/>
            <w:tcBorders>
              <w:top w:val="single" w:sz="4" w:space="0" w:color="auto"/>
              <w:bottom w:val="single" w:sz="12" w:space="0" w:color="auto"/>
            </w:tcBorders>
            <w:shd w:val="clear" w:color="auto" w:fill="auto"/>
            <w:vAlign w:val="bottom"/>
          </w:tcPr>
          <w:p w:rsidR="00ED6B0E" w:rsidRPr="001D0EB4" w:rsidRDefault="00ED6B0E" w:rsidP="001D0EB4">
            <w:pPr>
              <w:suppressAutoHyphens w:val="0"/>
              <w:spacing w:before="80" w:after="80" w:line="200" w:lineRule="exact"/>
              <w:ind w:right="113"/>
              <w:jc w:val="right"/>
              <w:rPr>
                <w:i/>
                <w:sz w:val="16"/>
              </w:rPr>
            </w:pPr>
            <w:r w:rsidRPr="001D0EB4">
              <w:rPr>
                <w:i/>
                <w:sz w:val="16"/>
              </w:rPr>
              <w:t xml:space="preserve">Number of questions </w:t>
            </w:r>
            <w:r w:rsidRPr="001D0EB4">
              <w:rPr>
                <w:i/>
                <w:sz w:val="16"/>
              </w:rPr>
              <w:br/>
              <w:t>on the examination</w:t>
            </w:r>
          </w:p>
        </w:tc>
      </w:tr>
      <w:tr w:rsidR="00ED6B0E" w:rsidRPr="001D0EB4" w:rsidTr="001D0EB4">
        <w:tc>
          <w:tcPr>
            <w:tcW w:w="517" w:type="dxa"/>
            <w:tcBorders>
              <w:top w:val="single" w:sz="12" w:space="0" w:color="auto"/>
            </w:tcBorders>
            <w:shd w:val="clear" w:color="auto" w:fill="auto"/>
          </w:tcPr>
          <w:p w:rsidR="00ED6B0E" w:rsidRPr="001D0EB4" w:rsidRDefault="00ED6B0E" w:rsidP="00B97CC2">
            <w:pPr>
              <w:suppressAutoHyphens w:val="0"/>
              <w:spacing w:before="40" w:after="40" w:line="220" w:lineRule="exact"/>
              <w:ind w:right="113"/>
              <w:rPr>
                <w:sz w:val="18"/>
                <w:szCs w:val="18"/>
              </w:rPr>
            </w:pPr>
            <w:r w:rsidRPr="001D0EB4">
              <w:rPr>
                <w:sz w:val="18"/>
                <w:szCs w:val="18"/>
              </w:rPr>
              <w:t>1</w:t>
            </w:r>
          </w:p>
        </w:tc>
        <w:tc>
          <w:tcPr>
            <w:tcW w:w="3522" w:type="dxa"/>
            <w:tcBorders>
              <w:top w:val="single" w:sz="12" w:space="0" w:color="auto"/>
            </w:tcBorders>
            <w:shd w:val="clear" w:color="auto" w:fill="auto"/>
          </w:tcPr>
          <w:p w:rsidR="00ED6B0E" w:rsidRPr="001D0EB4" w:rsidRDefault="00ED6B0E" w:rsidP="00B97CC2">
            <w:pPr>
              <w:suppressAutoHyphens w:val="0"/>
              <w:spacing w:before="40" w:after="40" w:line="220" w:lineRule="exact"/>
              <w:ind w:right="113"/>
              <w:rPr>
                <w:sz w:val="18"/>
                <w:szCs w:val="18"/>
              </w:rPr>
            </w:pPr>
            <w:r w:rsidRPr="001D0EB4">
              <w:rPr>
                <w:sz w:val="18"/>
                <w:szCs w:val="18"/>
              </w:rPr>
              <w:t>General</w:t>
            </w:r>
          </w:p>
        </w:tc>
        <w:tc>
          <w:tcPr>
            <w:tcW w:w="1680" w:type="dxa"/>
            <w:tcBorders>
              <w:top w:val="single" w:sz="12" w:space="0" w:color="auto"/>
            </w:tcBorders>
            <w:shd w:val="clear" w:color="auto" w:fill="auto"/>
          </w:tcPr>
          <w:p w:rsidR="00ED6B0E" w:rsidRPr="001D0EB4" w:rsidRDefault="00ED6B0E" w:rsidP="00B97CC2">
            <w:pPr>
              <w:suppressAutoHyphens w:val="0"/>
              <w:spacing w:before="40" w:after="40" w:line="220" w:lineRule="exact"/>
              <w:ind w:right="113"/>
              <w:jc w:val="right"/>
              <w:rPr>
                <w:sz w:val="18"/>
                <w:szCs w:val="18"/>
              </w:rPr>
            </w:pPr>
            <w:r w:rsidRPr="001D0EB4">
              <w:rPr>
                <w:sz w:val="18"/>
                <w:szCs w:val="18"/>
              </w:rPr>
              <w:t>8</w:t>
            </w:r>
          </w:p>
        </w:tc>
        <w:tc>
          <w:tcPr>
            <w:tcW w:w="1651" w:type="dxa"/>
            <w:tcBorders>
              <w:top w:val="single" w:sz="12" w:space="0" w:color="auto"/>
            </w:tcBorders>
            <w:shd w:val="clear" w:color="auto" w:fill="auto"/>
          </w:tcPr>
          <w:p w:rsidR="00ED6B0E" w:rsidRPr="001D0EB4" w:rsidRDefault="00ED6B0E" w:rsidP="00B97CC2">
            <w:pPr>
              <w:suppressAutoHyphens w:val="0"/>
              <w:spacing w:before="40" w:after="40" w:line="220" w:lineRule="exact"/>
              <w:ind w:right="113"/>
              <w:jc w:val="right"/>
              <w:rPr>
                <w:sz w:val="18"/>
                <w:szCs w:val="18"/>
              </w:rPr>
            </w:pPr>
            <w:r w:rsidRPr="001D0EB4">
              <w:rPr>
                <w:sz w:val="18"/>
                <w:szCs w:val="18"/>
              </w:rPr>
              <w:t>1</w:t>
            </w:r>
          </w:p>
        </w:tc>
      </w:tr>
      <w:tr w:rsidR="00ED6B0E" w:rsidRPr="001D0EB4" w:rsidTr="001D0EB4">
        <w:tc>
          <w:tcPr>
            <w:tcW w:w="517" w:type="dxa"/>
            <w:shd w:val="clear" w:color="auto" w:fill="auto"/>
          </w:tcPr>
          <w:p w:rsidR="00ED6B0E" w:rsidRPr="001D0EB4" w:rsidRDefault="00ED6B0E" w:rsidP="00B97CC2">
            <w:pPr>
              <w:suppressAutoHyphens w:val="0"/>
              <w:spacing w:before="40" w:after="40" w:line="220" w:lineRule="exact"/>
              <w:ind w:right="113"/>
              <w:rPr>
                <w:sz w:val="18"/>
                <w:szCs w:val="18"/>
              </w:rPr>
            </w:pPr>
            <w:r w:rsidRPr="001D0EB4">
              <w:rPr>
                <w:sz w:val="18"/>
                <w:szCs w:val="18"/>
              </w:rPr>
              <w:t>2</w:t>
            </w:r>
          </w:p>
        </w:tc>
        <w:tc>
          <w:tcPr>
            <w:tcW w:w="3522" w:type="dxa"/>
            <w:shd w:val="clear" w:color="auto" w:fill="auto"/>
          </w:tcPr>
          <w:p w:rsidR="00ED6B0E" w:rsidRPr="001D0EB4" w:rsidRDefault="00ED6B0E" w:rsidP="00B97CC2">
            <w:pPr>
              <w:suppressAutoHyphens w:val="0"/>
              <w:spacing w:before="40" w:after="40" w:line="220" w:lineRule="exact"/>
              <w:ind w:right="113"/>
              <w:rPr>
                <w:sz w:val="18"/>
                <w:szCs w:val="18"/>
              </w:rPr>
            </w:pPr>
            <w:r w:rsidRPr="001D0EB4">
              <w:rPr>
                <w:sz w:val="18"/>
                <w:szCs w:val="18"/>
              </w:rPr>
              <w:t>Temperature, pressure, volume</w:t>
            </w:r>
          </w:p>
        </w:tc>
        <w:tc>
          <w:tcPr>
            <w:tcW w:w="1680" w:type="dxa"/>
            <w:shd w:val="clear" w:color="auto" w:fill="auto"/>
          </w:tcPr>
          <w:p w:rsidR="00ED6B0E" w:rsidRPr="001D0EB4" w:rsidRDefault="00ED6B0E" w:rsidP="00B97CC2">
            <w:pPr>
              <w:suppressAutoHyphens w:val="0"/>
              <w:spacing w:before="40" w:after="40" w:line="220" w:lineRule="exact"/>
              <w:ind w:right="113"/>
              <w:jc w:val="right"/>
              <w:rPr>
                <w:sz w:val="18"/>
                <w:szCs w:val="18"/>
              </w:rPr>
            </w:pPr>
            <w:r w:rsidRPr="001D0EB4">
              <w:rPr>
                <w:sz w:val="18"/>
                <w:szCs w:val="18"/>
              </w:rPr>
              <w:t>23</w:t>
            </w:r>
          </w:p>
        </w:tc>
        <w:tc>
          <w:tcPr>
            <w:tcW w:w="1651" w:type="dxa"/>
            <w:shd w:val="clear" w:color="auto" w:fill="auto"/>
          </w:tcPr>
          <w:p w:rsidR="00ED6B0E" w:rsidRPr="001D0EB4" w:rsidRDefault="00ED6B0E" w:rsidP="00B97CC2">
            <w:pPr>
              <w:suppressAutoHyphens w:val="0"/>
              <w:spacing w:before="40" w:after="40" w:line="220" w:lineRule="exact"/>
              <w:ind w:right="113"/>
              <w:jc w:val="right"/>
              <w:rPr>
                <w:sz w:val="18"/>
                <w:szCs w:val="18"/>
              </w:rPr>
            </w:pPr>
            <w:r w:rsidRPr="001D0EB4">
              <w:rPr>
                <w:sz w:val="18"/>
                <w:szCs w:val="18"/>
              </w:rPr>
              <w:t>1</w:t>
            </w:r>
          </w:p>
        </w:tc>
      </w:tr>
      <w:tr w:rsidR="00ED6B0E" w:rsidRPr="001D0EB4" w:rsidTr="001D0EB4">
        <w:tc>
          <w:tcPr>
            <w:tcW w:w="517" w:type="dxa"/>
            <w:shd w:val="clear" w:color="auto" w:fill="auto"/>
          </w:tcPr>
          <w:p w:rsidR="00ED6B0E" w:rsidRPr="001D0EB4" w:rsidRDefault="00ED6B0E" w:rsidP="00B97CC2">
            <w:pPr>
              <w:suppressAutoHyphens w:val="0"/>
              <w:spacing w:before="40" w:after="40" w:line="220" w:lineRule="exact"/>
              <w:ind w:right="113"/>
              <w:rPr>
                <w:sz w:val="18"/>
                <w:szCs w:val="18"/>
              </w:rPr>
            </w:pPr>
            <w:r w:rsidRPr="001D0EB4">
              <w:rPr>
                <w:sz w:val="18"/>
                <w:szCs w:val="18"/>
              </w:rPr>
              <w:t>3</w:t>
            </w:r>
          </w:p>
        </w:tc>
        <w:tc>
          <w:tcPr>
            <w:tcW w:w="3522" w:type="dxa"/>
            <w:shd w:val="clear" w:color="auto" w:fill="auto"/>
          </w:tcPr>
          <w:p w:rsidR="00ED6B0E" w:rsidRPr="001D0EB4" w:rsidRDefault="00ED6B0E" w:rsidP="00B97CC2">
            <w:pPr>
              <w:suppressAutoHyphens w:val="0"/>
              <w:spacing w:before="40" w:after="40" w:line="220" w:lineRule="exact"/>
              <w:ind w:right="113"/>
              <w:rPr>
                <w:sz w:val="18"/>
                <w:szCs w:val="18"/>
              </w:rPr>
            </w:pPr>
            <w:r w:rsidRPr="001D0EB4">
              <w:rPr>
                <w:sz w:val="18"/>
                <w:szCs w:val="18"/>
              </w:rPr>
              <w:t>Physical state</w:t>
            </w:r>
          </w:p>
        </w:tc>
        <w:tc>
          <w:tcPr>
            <w:tcW w:w="1680" w:type="dxa"/>
            <w:shd w:val="clear" w:color="auto" w:fill="auto"/>
          </w:tcPr>
          <w:p w:rsidR="00ED6B0E" w:rsidRPr="001D0EB4" w:rsidRDefault="002A2E26" w:rsidP="00B97CC2">
            <w:pPr>
              <w:suppressAutoHyphens w:val="0"/>
              <w:spacing w:before="40" w:after="40" w:line="220" w:lineRule="exact"/>
              <w:ind w:right="113"/>
              <w:jc w:val="right"/>
              <w:rPr>
                <w:sz w:val="18"/>
                <w:szCs w:val="18"/>
              </w:rPr>
            </w:pPr>
            <w:r>
              <w:rPr>
                <w:sz w:val="18"/>
                <w:szCs w:val="18"/>
              </w:rPr>
              <w:t>10</w:t>
            </w:r>
          </w:p>
        </w:tc>
        <w:tc>
          <w:tcPr>
            <w:tcW w:w="1651" w:type="dxa"/>
            <w:shd w:val="clear" w:color="auto" w:fill="auto"/>
          </w:tcPr>
          <w:p w:rsidR="00ED6B0E" w:rsidRPr="001D0EB4" w:rsidRDefault="00ED6B0E" w:rsidP="00B97CC2">
            <w:pPr>
              <w:suppressAutoHyphens w:val="0"/>
              <w:spacing w:before="40" w:after="40" w:line="220" w:lineRule="exact"/>
              <w:ind w:right="113"/>
              <w:jc w:val="right"/>
              <w:rPr>
                <w:sz w:val="18"/>
                <w:szCs w:val="18"/>
              </w:rPr>
            </w:pPr>
            <w:r w:rsidRPr="001D0EB4">
              <w:rPr>
                <w:sz w:val="18"/>
                <w:szCs w:val="18"/>
              </w:rPr>
              <w:t>1</w:t>
            </w:r>
          </w:p>
        </w:tc>
      </w:tr>
      <w:tr w:rsidR="00ED6B0E" w:rsidRPr="001D0EB4" w:rsidTr="001D0EB4">
        <w:tc>
          <w:tcPr>
            <w:tcW w:w="517" w:type="dxa"/>
            <w:shd w:val="clear" w:color="auto" w:fill="auto"/>
          </w:tcPr>
          <w:p w:rsidR="00ED6B0E" w:rsidRPr="001D0EB4" w:rsidRDefault="00ED6B0E" w:rsidP="00B97CC2">
            <w:pPr>
              <w:suppressAutoHyphens w:val="0"/>
              <w:spacing w:before="40" w:after="40" w:line="220" w:lineRule="exact"/>
              <w:ind w:right="113"/>
              <w:rPr>
                <w:sz w:val="18"/>
                <w:szCs w:val="18"/>
              </w:rPr>
            </w:pPr>
            <w:r w:rsidRPr="001D0EB4">
              <w:rPr>
                <w:sz w:val="18"/>
                <w:szCs w:val="18"/>
              </w:rPr>
              <w:t>4</w:t>
            </w:r>
          </w:p>
        </w:tc>
        <w:tc>
          <w:tcPr>
            <w:tcW w:w="3522" w:type="dxa"/>
            <w:shd w:val="clear" w:color="auto" w:fill="auto"/>
          </w:tcPr>
          <w:p w:rsidR="00ED6B0E" w:rsidRPr="001D0EB4" w:rsidRDefault="00ED6B0E" w:rsidP="00B97CC2">
            <w:pPr>
              <w:suppressAutoHyphens w:val="0"/>
              <w:spacing w:before="40" w:after="40" w:line="220" w:lineRule="exact"/>
              <w:ind w:right="113"/>
              <w:rPr>
                <w:sz w:val="18"/>
                <w:szCs w:val="18"/>
              </w:rPr>
            </w:pPr>
            <w:r w:rsidRPr="001D0EB4">
              <w:rPr>
                <w:sz w:val="18"/>
                <w:szCs w:val="18"/>
              </w:rPr>
              <w:t>Fire, combustion</w:t>
            </w:r>
          </w:p>
        </w:tc>
        <w:tc>
          <w:tcPr>
            <w:tcW w:w="1680" w:type="dxa"/>
            <w:shd w:val="clear" w:color="auto" w:fill="auto"/>
          </w:tcPr>
          <w:p w:rsidR="00ED6B0E" w:rsidRPr="001D0EB4" w:rsidRDefault="007F3698" w:rsidP="00B97CC2">
            <w:pPr>
              <w:suppressAutoHyphens w:val="0"/>
              <w:spacing w:before="40" w:after="40" w:line="220" w:lineRule="exact"/>
              <w:ind w:right="113"/>
              <w:jc w:val="right"/>
              <w:rPr>
                <w:sz w:val="18"/>
                <w:szCs w:val="18"/>
              </w:rPr>
            </w:pPr>
            <w:r>
              <w:rPr>
                <w:sz w:val="18"/>
                <w:szCs w:val="18"/>
              </w:rPr>
              <w:t>8</w:t>
            </w:r>
          </w:p>
        </w:tc>
        <w:tc>
          <w:tcPr>
            <w:tcW w:w="1651" w:type="dxa"/>
            <w:shd w:val="clear" w:color="auto" w:fill="auto"/>
          </w:tcPr>
          <w:p w:rsidR="00ED6B0E" w:rsidRPr="001D0EB4" w:rsidRDefault="00ED6B0E" w:rsidP="00B97CC2">
            <w:pPr>
              <w:suppressAutoHyphens w:val="0"/>
              <w:spacing w:before="40" w:after="40" w:line="220" w:lineRule="exact"/>
              <w:ind w:right="113"/>
              <w:jc w:val="right"/>
              <w:rPr>
                <w:sz w:val="18"/>
                <w:szCs w:val="18"/>
              </w:rPr>
            </w:pPr>
            <w:r w:rsidRPr="001D0EB4">
              <w:rPr>
                <w:sz w:val="18"/>
                <w:szCs w:val="18"/>
              </w:rPr>
              <w:t>1</w:t>
            </w:r>
          </w:p>
        </w:tc>
      </w:tr>
      <w:tr w:rsidR="00ED6B0E" w:rsidRPr="001D0EB4" w:rsidTr="001D0EB4">
        <w:tc>
          <w:tcPr>
            <w:tcW w:w="517" w:type="dxa"/>
            <w:shd w:val="clear" w:color="auto" w:fill="auto"/>
          </w:tcPr>
          <w:p w:rsidR="00ED6B0E" w:rsidRPr="001D0EB4" w:rsidRDefault="00ED6B0E" w:rsidP="00B97CC2">
            <w:pPr>
              <w:suppressAutoHyphens w:val="0"/>
              <w:spacing w:before="40" w:after="40" w:line="220" w:lineRule="exact"/>
              <w:ind w:right="113"/>
              <w:rPr>
                <w:sz w:val="18"/>
                <w:szCs w:val="18"/>
              </w:rPr>
            </w:pPr>
            <w:r w:rsidRPr="001D0EB4">
              <w:rPr>
                <w:sz w:val="18"/>
                <w:szCs w:val="18"/>
              </w:rPr>
              <w:t>5</w:t>
            </w:r>
          </w:p>
        </w:tc>
        <w:tc>
          <w:tcPr>
            <w:tcW w:w="3522" w:type="dxa"/>
            <w:shd w:val="clear" w:color="auto" w:fill="auto"/>
          </w:tcPr>
          <w:p w:rsidR="00ED6B0E" w:rsidRPr="001D0EB4" w:rsidRDefault="00ED6B0E" w:rsidP="00B97CC2">
            <w:pPr>
              <w:suppressAutoHyphens w:val="0"/>
              <w:spacing w:before="40" w:after="40" w:line="220" w:lineRule="exact"/>
              <w:ind w:right="113"/>
              <w:rPr>
                <w:sz w:val="18"/>
                <w:szCs w:val="18"/>
              </w:rPr>
            </w:pPr>
            <w:r w:rsidRPr="001D0EB4">
              <w:rPr>
                <w:sz w:val="18"/>
                <w:szCs w:val="18"/>
              </w:rPr>
              <w:t>Mass density (density)</w:t>
            </w:r>
          </w:p>
        </w:tc>
        <w:tc>
          <w:tcPr>
            <w:tcW w:w="1680" w:type="dxa"/>
            <w:shd w:val="clear" w:color="auto" w:fill="auto"/>
          </w:tcPr>
          <w:p w:rsidR="00ED6B0E" w:rsidRPr="001D0EB4" w:rsidRDefault="00ED6B0E" w:rsidP="00B97CC2">
            <w:pPr>
              <w:suppressAutoHyphens w:val="0"/>
              <w:spacing w:before="40" w:after="40" w:line="220" w:lineRule="exact"/>
              <w:ind w:right="113"/>
              <w:jc w:val="right"/>
              <w:rPr>
                <w:sz w:val="18"/>
                <w:szCs w:val="18"/>
              </w:rPr>
            </w:pPr>
            <w:r w:rsidRPr="001D0EB4">
              <w:rPr>
                <w:sz w:val="18"/>
                <w:szCs w:val="18"/>
              </w:rPr>
              <w:t>16</w:t>
            </w:r>
          </w:p>
        </w:tc>
        <w:tc>
          <w:tcPr>
            <w:tcW w:w="1651" w:type="dxa"/>
            <w:shd w:val="clear" w:color="auto" w:fill="auto"/>
          </w:tcPr>
          <w:p w:rsidR="00ED6B0E" w:rsidRPr="001D0EB4" w:rsidRDefault="00ED6B0E" w:rsidP="00B97CC2">
            <w:pPr>
              <w:suppressAutoHyphens w:val="0"/>
              <w:spacing w:before="40" w:after="40" w:line="220" w:lineRule="exact"/>
              <w:ind w:right="113"/>
              <w:jc w:val="right"/>
              <w:rPr>
                <w:sz w:val="18"/>
                <w:szCs w:val="18"/>
              </w:rPr>
            </w:pPr>
            <w:r w:rsidRPr="001D0EB4">
              <w:rPr>
                <w:sz w:val="18"/>
                <w:szCs w:val="18"/>
              </w:rPr>
              <w:t>1</w:t>
            </w:r>
          </w:p>
        </w:tc>
      </w:tr>
      <w:tr w:rsidR="00ED6B0E" w:rsidRPr="001D0EB4" w:rsidTr="001D0EB4">
        <w:tc>
          <w:tcPr>
            <w:tcW w:w="517" w:type="dxa"/>
            <w:shd w:val="clear" w:color="auto" w:fill="auto"/>
          </w:tcPr>
          <w:p w:rsidR="00ED6B0E" w:rsidRPr="001D0EB4" w:rsidRDefault="00ED6B0E" w:rsidP="00B97CC2">
            <w:pPr>
              <w:suppressAutoHyphens w:val="0"/>
              <w:spacing w:before="40" w:after="40" w:line="220" w:lineRule="exact"/>
              <w:ind w:right="113"/>
              <w:rPr>
                <w:sz w:val="18"/>
                <w:szCs w:val="18"/>
              </w:rPr>
            </w:pPr>
            <w:r w:rsidRPr="001D0EB4">
              <w:rPr>
                <w:sz w:val="18"/>
                <w:szCs w:val="18"/>
              </w:rPr>
              <w:t>6</w:t>
            </w:r>
          </w:p>
        </w:tc>
        <w:tc>
          <w:tcPr>
            <w:tcW w:w="3522" w:type="dxa"/>
            <w:shd w:val="clear" w:color="auto" w:fill="auto"/>
          </w:tcPr>
          <w:p w:rsidR="00ED6B0E" w:rsidRPr="001D0EB4" w:rsidRDefault="00ED6B0E" w:rsidP="00B97CC2">
            <w:pPr>
              <w:suppressAutoHyphens w:val="0"/>
              <w:spacing w:before="40" w:after="40" w:line="220" w:lineRule="exact"/>
              <w:ind w:right="113"/>
              <w:rPr>
                <w:sz w:val="18"/>
                <w:szCs w:val="18"/>
              </w:rPr>
            </w:pPr>
            <w:r w:rsidRPr="001D0EB4">
              <w:rPr>
                <w:sz w:val="18"/>
                <w:szCs w:val="18"/>
              </w:rPr>
              <w:t>Mixtures, chemical bonds</w:t>
            </w:r>
          </w:p>
        </w:tc>
        <w:tc>
          <w:tcPr>
            <w:tcW w:w="1680" w:type="dxa"/>
            <w:shd w:val="clear" w:color="auto" w:fill="auto"/>
          </w:tcPr>
          <w:p w:rsidR="00ED6B0E" w:rsidRPr="001D0EB4" w:rsidRDefault="00ED6B0E" w:rsidP="00B97CC2">
            <w:pPr>
              <w:suppressAutoHyphens w:val="0"/>
              <w:spacing w:before="40" w:after="40" w:line="220" w:lineRule="exact"/>
              <w:ind w:right="113"/>
              <w:jc w:val="right"/>
              <w:rPr>
                <w:sz w:val="18"/>
                <w:szCs w:val="18"/>
              </w:rPr>
            </w:pPr>
            <w:r w:rsidRPr="001D0EB4">
              <w:rPr>
                <w:sz w:val="18"/>
                <w:szCs w:val="18"/>
              </w:rPr>
              <w:t>8</w:t>
            </w:r>
          </w:p>
        </w:tc>
        <w:tc>
          <w:tcPr>
            <w:tcW w:w="1651" w:type="dxa"/>
            <w:shd w:val="clear" w:color="auto" w:fill="auto"/>
          </w:tcPr>
          <w:p w:rsidR="00ED6B0E" w:rsidRPr="001D0EB4" w:rsidRDefault="00ED6B0E" w:rsidP="00B97CC2">
            <w:pPr>
              <w:suppressAutoHyphens w:val="0"/>
              <w:spacing w:before="40" w:after="40" w:line="220" w:lineRule="exact"/>
              <w:ind w:right="113"/>
              <w:jc w:val="right"/>
              <w:rPr>
                <w:sz w:val="18"/>
                <w:szCs w:val="18"/>
              </w:rPr>
            </w:pPr>
            <w:r w:rsidRPr="001D0EB4">
              <w:rPr>
                <w:sz w:val="18"/>
                <w:szCs w:val="18"/>
              </w:rPr>
              <w:t>1</w:t>
            </w:r>
          </w:p>
        </w:tc>
      </w:tr>
      <w:tr w:rsidR="00ED6B0E" w:rsidRPr="001D0EB4" w:rsidTr="001D0EB4">
        <w:tc>
          <w:tcPr>
            <w:tcW w:w="517" w:type="dxa"/>
            <w:shd w:val="clear" w:color="auto" w:fill="auto"/>
          </w:tcPr>
          <w:p w:rsidR="00ED6B0E" w:rsidRPr="001D0EB4" w:rsidRDefault="00ED6B0E" w:rsidP="00B97CC2">
            <w:pPr>
              <w:suppressAutoHyphens w:val="0"/>
              <w:spacing w:before="40" w:after="40" w:line="220" w:lineRule="exact"/>
              <w:ind w:right="113"/>
              <w:rPr>
                <w:sz w:val="18"/>
                <w:szCs w:val="18"/>
              </w:rPr>
            </w:pPr>
            <w:r w:rsidRPr="001D0EB4">
              <w:rPr>
                <w:sz w:val="18"/>
                <w:szCs w:val="18"/>
              </w:rPr>
              <w:t>7</w:t>
            </w:r>
          </w:p>
        </w:tc>
        <w:tc>
          <w:tcPr>
            <w:tcW w:w="3522" w:type="dxa"/>
            <w:shd w:val="clear" w:color="auto" w:fill="auto"/>
          </w:tcPr>
          <w:p w:rsidR="00ED6B0E" w:rsidRPr="001D0EB4" w:rsidRDefault="00ED6B0E" w:rsidP="00B97CC2">
            <w:pPr>
              <w:suppressAutoHyphens w:val="0"/>
              <w:spacing w:before="40" w:after="40" w:line="220" w:lineRule="exact"/>
              <w:ind w:right="113"/>
              <w:rPr>
                <w:sz w:val="18"/>
                <w:szCs w:val="18"/>
              </w:rPr>
            </w:pPr>
            <w:r w:rsidRPr="001D0EB4">
              <w:rPr>
                <w:sz w:val="18"/>
                <w:szCs w:val="18"/>
              </w:rPr>
              <w:t>Molecules, atoms</w:t>
            </w:r>
          </w:p>
        </w:tc>
        <w:tc>
          <w:tcPr>
            <w:tcW w:w="1680" w:type="dxa"/>
            <w:shd w:val="clear" w:color="auto" w:fill="auto"/>
          </w:tcPr>
          <w:p w:rsidR="00ED6B0E" w:rsidRPr="001D0EB4" w:rsidRDefault="00ED6B0E" w:rsidP="00B97CC2">
            <w:pPr>
              <w:suppressAutoHyphens w:val="0"/>
              <w:spacing w:before="40" w:after="40" w:line="220" w:lineRule="exact"/>
              <w:ind w:right="113"/>
              <w:jc w:val="right"/>
              <w:rPr>
                <w:sz w:val="18"/>
                <w:szCs w:val="18"/>
              </w:rPr>
            </w:pPr>
            <w:r w:rsidRPr="001D0EB4">
              <w:rPr>
                <w:sz w:val="18"/>
                <w:szCs w:val="18"/>
              </w:rPr>
              <w:t>15</w:t>
            </w:r>
          </w:p>
        </w:tc>
        <w:tc>
          <w:tcPr>
            <w:tcW w:w="1651" w:type="dxa"/>
            <w:shd w:val="clear" w:color="auto" w:fill="auto"/>
          </w:tcPr>
          <w:p w:rsidR="00ED6B0E" w:rsidRPr="001D0EB4" w:rsidRDefault="00ED6B0E" w:rsidP="00B97CC2">
            <w:pPr>
              <w:suppressAutoHyphens w:val="0"/>
              <w:spacing w:before="40" w:after="40" w:line="220" w:lineRule="exact"/>
              <w:ind w:right="113"/>
              <w:jc w:val="right"/>
              <w:rPr>
                <w:sz w:val="18"/>
                <w:szCs w:val="18"/>
              </w:rPr>
            </w:pPr>
            <w:r w:rsidRPr="001D0EB4">
              <w:rPr>
                <w:sz w:val="18"/>
                <w:szCs w:val="18"/>
              </w:rPr>
              <w:t>1</w:t>
            </w:r>
          </w:p>
        </w:tc>
      </w:tr>
      <w:tr w:rsidR="00ED6B0E" w:rsidRPr="001D0EB4" w:rsidTr="001D0EB4">
        <w:tc>
          <w:tcPr>
            <w:tcW w:w="517" w:type="dxa"/>
            <w:shd w:val="clear" w:color="auto" w:fill="auto"/>
          </w:tcPr>
          <w:p w:rsidR="00ED6B0E" w:rsidRPr="001D0EB4" w:rsidRDefault="00ED6B0E" w:rsidP="00B97CC2">
            <w:pPr>
              <w:suppressAutoHyphens w:val="0"/>
              <w:spacing w:before="40" w:after="40" w:line="220" w:lineRule="exact"/>
              <w:ind w:right="113"/>
              <w:rPr>
                <w:sz w:val="18"/>
                <w:szCs w:val="18"/>
              </w:rPr>
            </w:pPr>
            <w:r w:rsidRPr="001D0EB4">
              <w:rPr>
                <w:sz w:val="18"/>
                <w:szCs w:val="18"/>
              </w:rPr>
              <w:t>8</w:t>
            </w:r>
          </w:p>
        </w:tc>
        <w:tc>
          <w:tcPr>
            <w:tcW w:w="3522" w:type="dxa"/>
            <w:shd w:val="clear" w:color="auto" w:fill="auto"/>
          </w:tcPr>
          <w:p w:rsidR="00ED6B0E" w:rsidRPr="001D0EB4" w:rsidRDefault="00ED6B0E" w:rsidP="00B97CC2">
            <w:pPr>
              <w:suppressAutoHyphens w:val="0"/>
              <w:spacing w:before="40" w:after="40" w:line="220" w:lineRule="exact"/>
              <w:ind w:right="113"/>
              <w:rPr>
                <w:sz w:val="18"/>
                <w:szCs w:val="18"/>
              </w:rPr>
            </w:pPr>
            <w:r w:rsidRPr="001D0EB4">
              <w:rPr>
                <w:sz w:val="18"/>
                <w:szCs w:val="18"/>
              </w:rPr>
              <w:t>Polymerization</w:t>
            </w:r>
          </w:p>
        </w:tc>
        <w:tc>
          <w:tcPr>
            <w:tcW w:w="1680" w:type="dxa"/>
            <w:shd w:val="clear" w:color="auto" w:fill="auto"/>
          </w:tcPr>
          <w:p w:rsidR="00ED6B0E" w:rsidRPr="001D0EB4" w:rsidRDefault="00ED6B0E" w:rsidP="00B97CC2">
            <w:pPr>
              <w:suppressAutoHyphens w:val="0"/>
              <w:spacing w:before="40" w:after="40" w:line="220" w:lineRule="exact"/>
              <w:ind w:right="113"/>
              <w:jc w:val="right"/>
              <w:rPr>
                <w:sz w:val="18"/>
                <w:szCs w:val="18"/>
              </w:rPr>
            </w:pPr>
            <w:r w:rsidRPr="001D0EB4">
              <w:rPr>
                <w:sz w:val="18"/>
                <w:szCs w:val="18"/>
              </w:rPr>
              <w:t>17</w:t>
            </w:r>
          </w:p>
        </w:tc>
        <w:tc>
          <w:tcPr>
            <w:tcW w:w="1651" w:type="dxa"/>
            <w:shd w:val="clear" w:color="auto" w:fill="auto"/>
          </w:tcPr>
          <w:p w:rsidR="00ED6B0E" w:rsidRPr="001D0EB4" w:rsidRDefault="00ED6B0E" w:rsidP="00B97CC2">
            <w:pPr>
              <w:suppressAutoHyphens w:val="0"/>
              <w:spacing w:before="40" w:after="40" w:line="220" w:lineRule="exact"/>
              <w:ind w:right="113"/>
              <w:jc w:val="right"/>
              <w:rPr>
                <w:sz w:val="18"/>
                <w:szCs w:val="18"/>
              </w:rPr>
            </w:pPr>
            <w:r w:rsidRPr="001D0EB4">
              <w:rPr>
                <w:sz w:val="18"/>
                <w:szCs w:val="18"/>
              </w:rPr>
              <w:t>1</w:t>
            </w:r>
          </w:p>
        </w:tc>
      </w:tr>
      <w:tr w:rsidR="00ED6B0E" w:rsidRPr="001D0EB4" w:rsidTr="001D0EB4">
        <w:tc>
          <w:tcPr>
            <w:tcW w:w="517" w:type="dxa"/>
            <w:shd w:val="clear" w:color="auto" w:fill="auto"/>
          </w:tcPr>
          <w:p w:rsidR="00ED6B0E" w:rsidRPr="001D0EB4" w:rsidRDefault="00ED6B0E" w:rsidP="00B97CC2">
            <w:pPr>
              <w:suppressAutoHyphens w:val="0"/>
              <w:spacing w:before="40" w:after="40" w:line="220" w:lineRule="exact"/>
              <w:ind w:right="113"/>
              <w:rPr>
                <w:sz w:val="18"/>
                <w:szCs w:val="18"/>
              </w:rPr>
            </w:pPr>
            <w:r w:rsidRPr="001D0EB4">
              <w:rPr>
                <w:sz w:val="18"/>
                <w:szCs w:val="18"/>
              </w:rPr>
              <w:t>9</w:t>
            </w:r>
          </w:p>
        </w:tc>
        <w:tc>
          <w:tcPr>
            <w:tcW w:w="3522" w:type="dxa"/>
            <w:shd w:val="clear" w:color="auto" w:fill="auto"/>
          </w:tcPr>
          <w:p w:rsidR="00ED6B0E" w:rsidRPr="001D0EB4" w:rsidRDefault="00ED6B0E" w:rsidP="00B97CC2">
            <w:pPr>
              <w:suppressAutoHyphens w:val="0"/>
              <w:spacing w:before="40" w:after="40" w:line="220" w:lineRule="exact"/>
              <w:ind w:right="113"/>
              <w:rPr>
                <w:sz w:val="18"/>
                <w:szCs w:val="18"/>
              </w:rPr>
            </w:pPr>
            <w:r w:rsidRPr="001D0EB4">
              <w:rPr>
                <w:sz w:val="18"/>
                <w:szCs w:val="18"/>
              </w:rPr>
              <w:t>Acids, bases</w:t>
            </w:r>
          </w:p>
        </w:tc>
        <w:tc>
          <w:tcPr>
            <w:tcW w:w="1680" w:type="dxa"/>
            <w:shd w:val="clear" w:color="auto" w:fill="auto"/>
          </w:tcPr>
          <w:p w:rsidR="00ED6B0E" w:rsidRPr="001D0EB4" w:rsidRDefault="00ED6B0E" w:rsidP="00B97CC2">
            <w:pPr>
              <w:suppressAutoHyphens w:val="0"/>
              <w:spacing w:before="40" w:after="40" w:line="220" w:lineRule="exact"/>
              <w:ind w:right="113"/>
              <w:jc w:val="right"/>
              <w:rPr>
                <w:sz w:val="18"/>
                <w:szCs w:val="18"/>
              </w:rPr>
            </w:pPr>
            <w:r w:rsidRPr="001D0EB4">
              <w:rPr>
                <w:sz w:val="18"/>
                <w:szCs w:val="18"/>
              </w:rPr>
              <w:t>16</w:t>
            </w:r>
          </w:p>
        </w:tc>
        <w:tc>
          <w:tcPr>
            <w:tcW w:w="1651" w:type="dxa"/>
            <w:shd w:val="clear" w:color="auto" w:fill="auto"/>
          </w:tcPr>
          <w:p w:rsidR="00ED6B0E" w:rsidRPr="001D0EB4" w:rsidRDefault="00ED6B0E" w:rsidP="00B97CC2">
            <w:pPr>
              <w:suppressAutoHyphens w:val="0"/>
              <w:spacing w:before="40" w:after="40" w:line="220" w:lineRule="exact"/>
              <w:ind w:right="113"/>
              <w:jc w:val="right"/>
              <w:rPr>
                <w:sz w:val="18"/>
                <w:szCs w:val="18"/>
              </w:rPr>
            </w:pPr>
            <w:r w:rsidRPr="001D0EB4">
              <w:rPr>
                <w:sz w:val="18"/>
                <w:szCs w:val="18"/>
              </w:rPr>
              <w:t>1</w:t>
            </w:r>
          </w:p>
        </w:tc>
      </w:tr>
      <w:tr w:rsidR="00ED6B0E" w:rsidRPr="001D0EB4" w:rsidTr="001D0EB4">
        <w:tc>
          <w:tcPr>
            <w:tcW w:w="517" w:type="dxa"/>
            <w:shd w:val="clear" w:color="auto" w:fill="auto"/>
          </w:tcPr>
          <w:p w:rsidR="00ED6B0E" w:rsidRPr="001D0EB4" w:rsidRDefault="00ED6B0E" w:rsidP="00B97CC2">
            <w:pPr>
              <w:suppressAutoHyphens w:val="0"/>
              <w:spacing w:before="40" w:after="40" w:line="220" w:lineRule="exact"/>
              <w:ind w:right="113"/>
              <w:rPr>
                <w:sz w:val="18"/>
                <w:szCs w:val="18"/>
              </w:rPr>
            </w:pPr>
            <w:r w:rsidRPr="001D0EB4">
              <w:rPr>
                <w:sz w:val="18"/>
                <w:szCs w:val="18"/>
              </w:rPr>
              <w:t>10</w:t>
            </w:r>
          </w:p>
        </w:tc>
        <w:tc>
          <w:tcPr>
            <w:tcW w:w="3522" w:type="dxa"/>
            <w:shd w:val="clear" w:color="auto" w:fill="auto"/>
          </w:tcPr>
          <w:p w:rsidR="00ED6B0E" w:rsidRPr="001D0EB4" w:rsidRDefault="00ED6B0E" w:rsidP="00B97CC2">
            <w:pPr>
              <w:suppressAutoHyphens w:val="0"/>
              <w:spacing w:before="40" w:after="40" w:line="220" w:lineRule="exact"/>
              <w:ind w:right="113"/>
              <w:rPr>
                <w:sz w:val="18"/>
                <w:szCs w:val="18"/>
              </w:rPr>
            </w:pPr>
            <w:r w:rsidRPr="001D0EB4">
              <w:rPr>
                <w:sz w:val="18"/>
                <w:szCs w:val="18"/>
              </w:rPr>
              <w:t>Oxidation</w:t>
            </w:r>
          </w:p>
        </w:tc>
        <w:tc>
          <w:tcPr>
            <w:tcW w:w="1680" w:type="dxa"/>
            <w:shd w:val="clear" w:color="auto" w:fill="auto"/>
          </w:tcPr>
          <w:p w:rsidR="00ED6B0E" w:rsidRPr="001D0EB4" w:rsidRDefault="00ED6B0E" w:rsidP="00B97CC2">
            <w:pPr>
              <w:suppressAutoHyphens w:val="0"/>
              <w:spacing w:before="40" w:after="40" w:line="220" w:lineRule="exact"/>
              <w:ind w:right="113"/>
              <w:jc w:val="right"/>
              <w:rPr>
                <w:sz w:val="18"/>
                <w:szCs w:val="18"/>
              </w:rPr>
            </w:pPr>
            <w:r w:rsidRPr="001D0EB4">
              <w:rPr>
                <w:sz w:val="18"/>
                <w:szCs w:val="18"/>
              </w:rPr>
              <w:t>7</w:t>
            </w:r>
          </w:p>
        </w:tc>
        <w:tc>
          <w:tcPr>
            <w:tcW w:w="1651" w:type="dxa"/>
            <w:shd w:val="clear" w:color="auto" w:fill="auto"/>
          </w:tcPr>
          <w:p w:rsidR="00ED6B0E" w:rsidRPr="001D0EB4" w:rsidRDefault="00ED6B0E" w:rsidP="00B97CC2">
            <w:pPr>
              <w:suppressAutoHyphens w:val="0"/>
              <w:spacing w:before="40" w:after="40" w:line="220" w:lineRule="exact"/>
              <w:ind w:right="113"/>
              <w:jc w:val="right"/>
              <w:rPr>
                <w:sz w:val="18"/>
                <w:szCs w:val="18"/>
              </w:rPr>
            </w:pPr>
            <w:r w:rsidRPr="001D0EB4">
              <w:rPr>
                <w:sz w:val="18"/>
                <w:szCs w:val="18"/>
              </w:rPr>
              <w:t>1</w:t>
            </w:r>
          </w:p>
        </w:tc>
      </w:tr>
      <w:tr w:rsidR="00ED6B0E" w:rsidRPr="001D0EB4" w:rsidTr="001D0EB4">
        <w:tc>
          <w:tcPr>
            <w:tcW w:w="517" w:type="dxa"/>
            <w:shd w:val="clear" w:color="auto" w:fill="auto"/>
          </w:tcPr>
          <w:p w:rsidR="00ED6B0E" w:rsidRPr="001D0EB4" w:rsidRDefault="00ED6B0E" w:rsidP="00B97CC2">
            <w:pPr>
              <w:suppressAutoHyphens w:val="0"/>
              <w:spacing w:before="40" w:after="40" w:line="220" w:lineRule="exact"/>
              <w:ind w:right="113"/>
              <w:rPr>
                <w:sz w:val="18"/>
                <w:szCs w:val="18"/>
              </w:rPr>
            </w:pPr>
            <w:r w:rsidRPr="001D0EB4">
              <w:rPr>
                <w:sz w:val="18"/>
                <w:szCs w:val="18"/>
              </w:rPr>
              <w:t>11</w:t>
            </w:r>
          </w:p>
        </w:tc>
        <w:tc>
          <w:tcPr>
            <w:tcW w:w="3522" w:type="dxa"/>
            <w:shd w:val="clear" w:color="auto" w:fill="auto"/>
          </w:tcPr>
          <w:p w:rsidR="00ED6B0E" w:rsidRPr="001D0EB4" w:rsidRDefault="00ED6B0E" w:rsidP="00B97CC2">
            <w:pPr>
              <w:suppressAutoHyphens w:val="0"/>
              <w:spacing w:before="40" w:after="40" w:line="220" w:lineRule="exact"/>
              <w:ind w:right="113"/>
              <w:rPr>
                <w:sz w:val="18"/>
                <w:szCs w:val="18"/>
              </w:rPr>
            </w:pPr>
            <w:r w:rsidRPr="001D0EB4">
              <w:rPr>
                <w:sz w:val="18"/>
                <w:szCs w:val="18"/>
              </w:rPr>
              <w:t>Knowledge of chemicals</w:t>
            </w:r>
          </w:p>
        </w:tc>
        <w:tc>
          <w:tcPr>
            <w:tcW w:w="1680" w:type="dxa"/>
            <w:shd w:val="clear" w:color="auto" w:fill="auto"/>
          </w:tcPr>
          <w:p w:rsidR="00ED6B0E" w:rsidRPr="001D0EB4" w:rsidRDefault="007F3698" w:rsidP="00B97CC2">
            <w:pPr>
              <w:suppressAutoHyphens w:val="0"/>
              <w:spacing w:before="40" w:after="40" w:line="220" w:lineRule="exact"/>
              <w:ind w:right="113"/>
              <w:jc w:val="right"/>
              <w:rPr>
                <w:sz w:val="18"/>
                <w:szCs w:val="18"/>
              </w:rPr>
            </w:pPr>
            <w:r>
              <w:rPr>
                <w:sz w:val="18"/>
                <w:szCs w:val="18"/>
              </w:rPr>
              <w:t>19</w:t>
            </w:r>
          </w:p>
        </w:tc>
        <w:tc>
          <w:tcPr>
            <w:tcW w:w="1651" w:type="dxa"/>
            <w:shd w:val="clear" w:color="auto" w:fill="auto"/>
          </w:tcPr>
          <w:p w:rsidR="00ED6B0E" w:rsidRPr="001D0EB4" w:rsidRDefault="00ED6B0E" w:rsidP="00B97CC2">
            <w:pPr>
              <w:suppressAutoHyphens w:val="0"/>
              <w:spacing w:before="40" w:after="40" w:line="220" w:lineRule="exact"/>
              <w:ind w:right="113"/>
              <w:jc w:val="right"/>
              <w:rPr>
                <w:sz w:val="18"/>
                <w:szCs w:val="18"/>
              </w:rPr>
            </w:pPr>
            <w:r w:rsidRPr="001D0EB4">
              <w:rPr>
                <w:sz w:val="18"/>
                <w:szCs w:val="18"/>
              </w:rPr>
              <w:t>1</w:t>
            </w:r>
          </w:p>
        </w:tc>
      </w:tr>
      <w:tr w:rsidR="00ED6B0E" w:rsidRPr="001D0EB4" w:rsidTr="00F44ED7">
        <w:tc>
          <w:tcPr>
            <w:tcW w:w="517" w:type="dxa"/>
            <w:tcBorders>
              <w:bottom w:val="single" w:sz="2" w:space="0" w:color="auto"/>
            </w:tcBorders>
            <w:shd w:val="clear" w:color="auto" w:fill="auto"/>
          </w:tcPr>
          <w:p w:rsidR="00ED6B0E" w:rsidRPr="001D0EB4" w:rsidRDefault="00ED6B0E" w:rsidP="00B97CC2">
            <w:pPr>
              <w:suppressAutoHyphens w:val="0"/>
              <w:spacing w:before="40" w:after="40" w:line="220" w:lineRule="exact"/>
              <w:ind w:right="113"/>
              <w:rPr>
                <w:sz w:val="18"/>
                <w:szCs w:val="18"/>
              </w:rPr>
            </w:pPr>
            <w:r w:rsidRPr="001D0EB4">
              <w:rPr>
                <w:sz w:val="18"/>
                <w:szCs w:val="18"/>
              </w:rPr>
              <w:t>12</w:t>
            </w:r>
          </w:p>
        </w:tc>
        <w:tc>
          <w:tcPr>
            <w:tcW w:w="3522" w:type="dxa"/>
            <w:tcBorders>
              <w:bottom w:val="single" w:sz="2" w:space="0" w:color="auto"/>
            </w:tcBorders>
            <w:shd w:val="clear" w:color="auto" w:fill="auto"/>
          </w:tcPr>
          <w:p w:rsidR="00ED6B0E" w:rsidRPr="001D0EB4" w:rsidRDefault="00ED6B0E" w:rsidP="00B97CC2">
            <w:pPr>
              <w:suppressAutoHyphens w:val="0"/>
              <w:spacing w:before="40" w:after="40" w:line="220" w:lineRule="exact"/>
              <w:ind w:right="113"/>
              <w:rPr>
                <w:sz w:val="18"/>
                <w:szCs w:val="18"/>
              </w:rPr>
            </w:pPr>
            <w:r w:rsidRPr="001D0EB4">
              <w:rPr>
                <w:sz w:val="18"/>
                <w:szCs w:val="18"/>
              </w:rPr>
              <w:t>Chemical reactions</w:t>
            </w:r>
          </w:p>
        </w:tc>
        <w:tc>
          <w:tcPr>
            <w:tcW w:w="1680" w:type="dxa"/>
            <w:tcBorders>
              <w:bottom w:val="single" w:sz="2" w:space="0" w:color="auto"/>
            </w:tcBorders>
            <w:shd w:val="clear" w:color="auto" w:fill="auto"/>
          </w:tcPr>
          <w:p w:rsidR="00ED6B0E" w:rsidRPr="001D0EB4" w:rsidRDefault="00ED6B0E" w:rsidP="00B97CC2">
            <w:pPr>
              <w:suppressAutoHyphens w:val="0"/>
              <w:spacing w:before="40" w:after="40" w:line="220" w:lineRule="exact"/>
              <w:ind w:right="113"/>
              <w:jc w:val="right"/>
              <w:rPr>
                <w:sz w:val="18"/>
                <w:szCs w:val="18"/>
              </w:rPr>
            </w:pPr>
            <w:r w:rsidRPr="001D0EB4">
              <w:rPr>
                <w:sz w:val="18"/>
                <w:szCs w:val="18"/>
              </w:rPr>
              <w:t>16</w:t>
            </w:r>
          </w:p>
        </w:tc>
        <w:tc>
          <w:tcPr>
            <w:tcW w:w="1651" w:type="dxa"/>
            <w:tcBorders>
              <w:bottom w:val="single" w:sz="2" w:space="0" w:color="auto"/>
            </w:tcBorders>
            <w:shd w:val="clear" w:color="auto" w:fill="auto"/>
          </w:tcPr>
          <w:p w:rsidR="00ED6B0E" w:rsidRPr="001D0EB4" w:rsidRDefault="00ED6B0E" w:rsidP="00B97CC2">
            <w:pPr>
              <w:suppressAutoHyphens w:val="0"/>
              <w:spacing w:before="40" w:after="40" w:line="220" w:lineRule="exact"/>
              <w:ind w:right="113"/>
              <w:jc w:val="right"/>
              <w:rPr>
                <w:sz w:val="18"/>
                <w:szCs w:val="18"/>
              </w:rPr>
            </w:pPr>
            <w:r w:rsidRPr="001D0EB4">
              <w:rPr>
                <w:sz w:val="18"/>
                <w:szCs w:val="18"/>
              </w:rPr>
              <w:t>1</w:t>
            </w:r>
          </w:p>
        </w:tc>
      </w:tr>
      <w:tr w:rsidR="00ED6B0E" w:rsidRPr="001D0EB4" w:rsidTr="00F44ED7">
        <w:tc>
          <w:tcPr>
            <w:tcW w:w="517" w:type="dxa"/>
            <w:tcBorders>
              <w:top w:val="single" w:sz="2" w:space="0" w:color="auto"/>
              <w:bottom w:val="single" w:sz="12" w:space="0" w:color="auto"/>
            </w:tcBorders>
            <w:shd w:val="clear" w:color="auto" w:fill="auto"/>
          </w:tcPr>
          <w:p w:rsidR="00ED6B0E" w:rsidRPr="001D0EB4" w:rsidRDefault="00ED6B0E" w:rsidP="00B97CC2">
            <w:pPr>
              <w:suppressAutoHyphens w:val="0"/>
              <w:spacing w:before="40" w:after="40" w:line="220" w:lineRule="exact"/>
              <w:ind w:right="113"/>
              <w:rPr>
                <w:sz w:val="18"/>
                <w:szCs w:val="18"/>
              </w:rPr>
            </w:pPr>
          </w:p>
        </w:tc>
        <w:tc>
          <w:tcPr>
            <w:tcW w:w="3522" w:type="dxa"/>
            <w:tcBorders>
              <w:top w:val="single" w:sz="2" w:space="0" w:color="auto"/>
              <w:bottom w:val="single" w:sz="12" w:space="0" w:color="auto"/>
            </w:tcBorders>
            <w:shd w:val="clear" w:color="auto" w:fill="auto"/>
          </w:tcPr>
          <w:p w:rsidR="00ED6B0E" w:rsidRPr="001D0EB4" w:rsidRDefault="00ED6B0E" w:rsidP="00B97CC2">
            <w:pPr>
              <w:suppressAutoHyphens w:val="0"/>
              <w:spacing w:before="40" w:after="40" w:line="220" w:lineRule="exact"/>
              <w:ind w:left="284" w:right="113"/>
              <w:rPr>
                <w:b/>
                <w:sz w:val="18"/>
                <w:szCs w:val="18"/>
              </w:rPr>
            </w:pPr>
            <w:r w:rsidRPr="001D0EB4">
              <w:rPr>
                <w:b/>
                <w:sz w:val="18"/>
                <w:szCs w:val="18"/>
              </w:rPr>
              <w:t>Total</w:t>
            </w:r>
          </w:p>
        </w:tc>
        <w:tc>
          <w:tcPr>
            <w:tcW w:w="1680" w:type="dxa"/>
            <w:tcBorders>
              <w:top w:val="single" w:sz="2" w:space="0" w:color="auto"/>
              <w:bottom w:val="single" w:sz="12" w:space="0" w:color="auto"/>
            </w:tcBorders>
            <w:shd w:val="clear" w:color="auto" w:fill="auto"/>
          </w:tcPr>
          <w:p w:rsidR="00ED6B0E" w:rsidRPr="001D0EB4" w:rsidRDefault="00ED6B0E" w:rsidP="00B97CC2">
            <w:pPr>
              <w:suppressAutoHyphens w:val="0"/>
              <w:spacing w:before="40" w:after="40" w:line="220" w:lineRule="exact"/>
              <w:ind w:right="113"/>
              <w:jc w:val="right"/>
              <w:rPr>
                <w:b/>
                <w:sz w:val="18"/>
                <w:szCs w:val="18"/>
              </w:rPr>
            </w:pPr>
          </w:p>
        </w:tc>
        <w:tc>
          <w:tcPr>
            <w:tcW w:w="1651" w:type="dxa"/>
            <w:tcBorders>
              <w:top w:val="single" w:sz="2" w:space="0" w:color="auto"/>
              <w:bottom w:val="single" w:sz="12" w:space="0" w:color="auto"/>
            </w:tcBorders>
            <w:shd w:val="clear" w:color="auto" w:fill="auto"/>
          </w:tcPr>
          <w:p w:rsidR="00ED6B0E" w:rsidRPr="001D0EB4" w:rsidRDefault="00ED6B0E" w:rsidP="00B97CC2">
            <w:pPr>
              <w:suppressAutoHyphens w:val="0"/>
              <w:spacing w:before="40" w:after="40" w:line="220" w:lineRule="exact"/>
              <w:ind w:right="113"/>
              <w:jc w:val="right"/>
              <w:rPr>
                <w:b/>
                <w:sz w:val="18"/>
                <w:szCs w:val="18"/>
              </w:rPr>
            </w:pPr>
            <w:r w:rsidRPr="001D0EB4">
              <w:rPr>
                <w:b/>
                <w:sz w:val="18"/>
                <w:szCs w:val="18"/>
              </w:rPr>
              <w:t>12</w:t>
            </w:r>
          </w:p>
        </w:tc>
      </w:tr>
    </w:tbl>
    <w:p w:rsidR="00ED6B0E" w:rsidRPr="00D3665F" w:rsidRDefault="00ED6B0E" w:rsidP="000E7D08">
      <w:pPr>
        <w:pStyle w:val="SingleTxtG"/>
        <w:keepNext/>
        <w:keepLines/>
        <w:spacing w:before="120"/>
      </w:pPr>
      <w:r w:rsidRPr="00D3665F">
        <w:t>(</w:t>
      </w:r>
      <w:r w:rsidR="008158ED">
        <w:t>b</w:t>
      </w:r>
      <w:r w:rsidRPr="00D3665F">
        <w:t>)</w:t>
      </w:r>
      <w:r w:rsidR="005C1483" w:rsidRPr="00D3665F">
        <w:tab/>
      </w:r>
      <w:r w:rsidRPr="00D3665F">
        <w:t>Practice</w:t>
      </w:r>
    </w:p>
    <w:tbl>
      <w:tblPr>
        <w:tblW w:w="7370" w:type="dxa"/>
        <w:tblInd w:w="1134" w:type="dxa"/>
        <w:tblBorders>
          <w:top w:val="single" w:sz="4" w:space="0" w:color="auto"/>
          <w:bottom w:val="single" w:sz="12" w:space="0" w:color="auto"/>
        </w:tblBorders>
        <w:tblLayout w:type="fixed"/>
        <w:tblCellMar>
          <w:left w:w="0" w:type="dxa"/>
          <w:right w:w="0" w:type="dxa"/>
        </w:tblCellMar>
        <w:tblLook w:val="01E0" w:firstRow="1" w:lastRow="1" w:firstColumn="1" w:lastColumn="1" w:noHBand="0" w:noVBand="0"/>
      </w:tblPr>
      <w:tblGrid>
        <w:gridCol w:w="517"/>
        <w:gridCol w:w="3522"/>
        <w:gridCol w:w="1680"/>
        <w:gridCol w:w="1651"/>
      </w:tblGrid>
      <w:tr w:rsidR="00ED6B0E" w:rsidRPr="001D0EB4" w:rsidTr="001D0EB4">
        <w:trPr>
          <w:tblHeader/>
        </w:trPr>
        <w:tc>
          <w:tcPr>
            <w:tcW w:w="4039" w:type="dxa"/>
            <w:gridSpan w:val="2"/>
            <w:tcBorders>
              <w:top w:val="single" w:sz="4" w:space="0" w:color="auto"/>
              <w:bottom w:val="single" w:sz="12" w:space="0" w:color="auto"/>
            </w:tcBorders>
            <w:shd w:val="clear" w:color="auto" w:fill="auto"/>
            <w:vAlign w:val="bottom"/>
          </w:tcPr>
          <w:p w:rsidR="00ED6B0E" w:rsidRPr="001D0EB4" w:rsidRDefault="00ED6B0E" w:rsidP="001D0EB4">
            <w:pPr>
              <w:keepNext/>
              <w:keepLines/>
              <w:suppressAutoHyphens w:val="0"/>
              <w:spacing w:before="80" w:after="80" w:line="200" w:lineRule="exact"/>
              <w:ind w:right="113"/>
              <w:rPr>
                <w:i/>
                <w:sz w:val="16"/>
              </w:rPr>
            </w:pPr>
            <w:r w:rsidRPr="001D0EB4">
              <w:rPr>
                <w:i/>
                <w:sz w:val="16"/>
              </w:rPr>
              <w:t>Examination objective</w:t>
            </w:r>
          </w:p>
        </w:tc>
        <w:tc>
          <w:tcPr>
            <w:tcW w:w="1680" w:type="dxa"/>
            <w:tcBorders>
              <w:top w:val="single" w:sz="4" w:space="0" w:color="auto"/>
              <w:bottom w:val="single" w:sz="12" w:space="0" w:color="auto"/>
            </w:tcBorders>
            <w:shd w:val="clear" w:color="auto" w:fill="auto"/>
            <w:vAlign w:val="bottom"/>
          </w:tcPr>
          <w:p w:rsidR="00ED6B0E" w:rsidRPr="001D0EB4" w:rsidRDefault="00ED6B0E" w:rsidP="001D0EB4">
            <w:pPr>
              <w:keepNext/>
              <w:keepLines/>
              <w:suppressAutoHyphens w:val="0"/>
              <w:spacing w:before="80" w:after="80" w:line="200" w:lineRule="exact"/>
              <w:ind w:right="113"/>
              <w:jc w:val="right"/>
              <w:rPr>
                <w:i/>
                <w:sz w:val="16"/>
              </w:rPr>
            </w:pPr>
            <w:r w:rsidRPr="001D0EB4">
              <w:rPr>
                <w:i/>
                <w:sz w:val="16"/>
              </w:rPr>
              <w:t xml:space="preserve">Number of questions </w:t>
            </w:r>
            <w:r w:rsidRPr="001D0EB4">
              <w:rPr>
                <w:i/>
                <w:sz w:val="16"/>
              </w:rPr>
              <w:br/>
              <w:t>in the catalogue</w:t>
            </w:r>
          </w:p>
        </w:tc>
        <w:tc>
          <w:tcPr>
            <w:tcW w:w="1651" w:type="dxa"/>
            <w:tcBorders>
              <w:top w:val="single" w:sz="4" w:space="0" w:color="auto"/>
              <w:bottom w:val="single" w:sz="12" w:space="0" w:color="auto"/>
            </w:tcBorders>
            <w:shd w:val="clear" w:color="auto" w:fill="auto"/>
            <w:vAlign w:val="bottom"/>
          </w:tcPr>
          <w:p w:rsidR="00ED6B0E" w:rsidRPr="001D0EB4" w:rsidRDefault="00ED6B0E" w:rsidP="001D0EB4">
            <w:pPr>
              <w:keepNext/>
              <w:keepLines/>
              <w:suppressAutoHyphens w:val="0"/>
              <w:spacing w:before="80" w:after="80" w:line="200" w:lineRule="exact"/>
              <w:ind w:right="113"/>
              <w:jc w:val="right"/>
              <w:rPr>
                <w:i/>
                <w:sz w:val="16"/>
              </w:rPr>
            </w:pPr>
            <w:r w:rsidRPr="001D0EB4">
              <w:rPr>
                <w:i/>
                <w:sz w:val="16"/>
              </w:rPr>
              <w:t xml:space="preserve">Number of questions </w:t>
            </w:r>
            <w:r w:rsidRPr="001D0EB4">
              <w:rPr>
                <w:i/>
                <w:sz w:val="16"/>
              </w:rPr>
              <w:br/>
              <w:t>on the examination</w:t>
            </w:r>
          </w:p>
        </w:tc>
      </w:tr>
      <w:tr w:rsidR="00ED6B0E" w:rsidRPr="001D0EB4" w:rsidTr="001D0EB4">
        <w:tc>
          <w:tcPr>
            <w:tcW w:w="517" w:type="dxa"/>
            <w:tcBorders>
              <w:top w:val="single" w:sz="12" w:space="0" w:color="auto"/>
            </w:tcBorders>
            <w:shd w:val="clear" w:color="auto" w:fill="auto"/>
          </w:tcPr>
          <w:p w:rsidR="00ED6B0E" w:rsidRPr="001D0EB4" w:rsidRDefault="00ED6B0E" w:rsidP="00B97CC2">
            <w:pPr>
              <w:keepNext/>
              <w:keepLines/>
              <w:suppressAutoHyphens w:val="0"/>
              <w:spacing w:before="40" w:after="40" w:line="220" w:lineRule="exact"/>
              <w:ind w:right="113"/>
              <w:rPr>
                <w:sz w:val="18"/>
                <w:szCs w:val="18"/>
              </w:rPr>
            </w:pPr>
            <w:r w:rsidRPr="001D0EB4">
              <w:rPr>
                <w:sz w:val="18"/>
                <w:szCs w:val="18"/>
              </w:rPr>
              <w:t>1</w:t>
            </w:r>
          </w:p>
        </w:tc>
        <w:tc>
          <w:tcPr>
            <w:tcW w:w="3522" w:type="dxa"/>
            <w:tcBorders>
              <w:top w:val="single" w:sz="12" w:space="0" w:color="auto"/>
            </w:tcBorders>
            <w:shd w:val="clear" w:color="auto" w:fill="auto"/>
          </w:tcPr>
          <w:p w:rsidR="00ED6B0E" w:rsidRPr="001D0EB4" w:rsidRDefault="00ED6B0E" w:rsidP="00B97CC2">
            <w:pPr>
              <w:keepNext/>
              <w:keepLines/>
              <w:suppressAutoHyphens w:val="0"/>
              <w:spacing w:before="40" w:after="40" w:line="220" w:lineRule="exact"/>
              <w:ind w:right="113"/>
              <w:rPr>
                <w:sz w:val="18"/>
                <w:szCs w:val="18"/>
              </w:rPr>
            </w:pPr>
            <w:r w:rsidRPr="001D0EB4">
              <w:rPr>
                <w:sz w:val="18"/>
                <w:szCs w:val="18"/>
              </w:rPr>
              <w:t>Measurements</w:t>
            </w:r>
          </w:p>
        </w:tc>
        <w:tc>
          <w:tcPr>
            <w:tcW w:w="1680" w:type="dxa"/>
            <w:tcBorders>
              <w:top w:val="single" w:sz="12" w:space="0" w:color="auto"/>
            </w:tcBorders>
            <w:shd w:val="clear" w:color="auto" w:fill="auto"/>
          </w:tcPr>
          <w:p w:rsidR="00ED6B0E" w:rsidRPr="001D0EB4" w:rsidRDefault="00ED6B0E" w:rsidP="00B97CC2">
            <w:pPr>
              <w:keepNext/>
              <w:keepLines/>
              <w:suppressAutoHyphens w:val="0"/>
              <w:spacing w:before="40" w:after="40" w:line="220" w:lineRule="exact"/>
              <w:ind w:right="113"/>
              <w:jc w:val="right"/>
              <w:rPr>
                <w:sz w:val="18"/>
                <w:szCs w:val="18"/>
              </w:rPr>
            </w:pPr>
            <w:r w:rsidRPr="001D0EB4">
              <w:rPr>
                <w:sz w:val="18"/>
                <w:szCs w:val="18"/>
              </w:rPr>
              <w:t>14</w:t>
            </w:r>
          </w:p>
        </w:tc>
        <w:tc>
          <w:tcPr>
            <w:tcW w:w="1651" w:type="dxa"/>
            <w:tcBorders>
              <w:top w:val="single" w:sz="12" w:space="0" w:color="auto"/>
            </w:tcBorders>
            <w:shd w:val="clear" w:color="auto" w:fill="auto"/>
          </w:tcPr>
          <w:p w:rsidR="00ED6B0E" w:rsidRPr="001D0EB4" w:rsidRDefault="00ED6B0E" w:rsidP="00B97CC2">
            <w:pPr>
              <w:keepNext/>
              <w:keepLines/>
              <w:suppressAutoHyphens w:val="0"/>
              <w:spacing w:before="40" w:after="40" w:line="220" w:lineRule="exact"/>
              <w:ind w:right="113"/>
              <w:jc w:val="right"/>
              <w:rPr>
                <w:sz w:val="18"/>
                <w:szCs w:val="18"/>
              </w:rPr>
            </w:pPr>
            <w:r w:rsidRPr="001D0EB4">
              <w:rPr>
                <w:sz w:val="18"/>
                <w:szCs w:val="18"/>
              </w:rPr>
              <w:t>2</w:t>
            </w:r>
          </w:p>
        </w:tc>
      </w:tr>
      <w:tr w:rsidR="00ED6B0E" w:rsidRPr="001D0EB4" w:rsidTr="001D0EB4">
        <w:tc>
          <w:tcPr>
            <w:tcW w:w="517" w:type="dxa"/>
            <w:shd w:val="clear" w:color="auto" w:fill="auto"/>
          </w:tcPr>
          <w:p w:rsidR="00ED6B0E" w:rsidRPr="001D0EB4" w:rsidRDefault="00ED6B0E" w:rsidP="00B97CC2">
            <w:pPr>
              <w:suppressAutoHyphens w:val="0"/>
              <w:spacing w:before="40" w:after="40" w:line="220" w:lineRule="exact"/>
              <w:ind w:right="113"/>
              <w:rPr>
                <w:sz w:val="18"/>
                <w:szCs w:val="18"/>
              </w:rPr>
            </w:pPr>
            <w:r w:rsidRPr="001D0EB4">
              <w:rPr>
                <w:sz w:val="18"/>
                <w:szCs w:val="18"/>
              </w:rPr>
              <w:t>2</w:t>
            </w:r>
          </w:p>
        </w:tc>
        <w:tc>
          <w:tcPr>
            <w:tcW w:w="3522" w:type="dxa"/>
            <w:shd w:val="clear" w:color="auto" w:fill="auto"/>
          </w:tcPr>
          <w:p w:rsidR="00ED6B0E" w:rsidRPr="001D0EB4" w:rsidRDefault="00ED6B0E" w:rsidP="00B97CC2">
            <w:pPr>
              <w:suppressAutoHyphens w:val="0"/>
              <w:spacing w:before="40" w:after="40" w:line="220" w:lineRule="exact"/>
              <w:ind w:right="113"/>
              <w:rPr>
                <w:sz w:val="18"/>
                <w:szCs w:val="18"/>
              </w:rPr>
            </w:pPr>
            <w:r w:rsidRPr="001D0EB4">
              <w:rPr>
                <w:sz w:val="18"/>
                <w:szCs w:val="18"/>
              </w:rPr>
              <w:t>Sampling techniques</w:t>
            </w:r>
          </w:p>
        </w:tc>
        <w:tc>
          <w:tcPr>
            <w:tcW w:w="1680" w:type="dxa"/>
            <w:shd w:val="clear" w:color="auto" w:fill="auto"/>
          </w:tcPr>
          <w:p w:rsidR="00ED6B0E" w:rsidRPr="001D0EB4" w:rsidRDefault="00ED6B0E" w:rsidP="00B97CC2">
            <w:pPr>
              <w:suppressAutoHyphens w:val="0"/>
              <w:spacing w:before="40" w:after="40" w:line="220" w:lineRule="exact"/>
              <w:ind w:right="113"/>
              <w:jc w:val="right"/>
              <w:rPr>
                <w:sz w:val="18"/>
                <w:szCs w:val="18"/>
              </w:rPr>
            </w:pPr>
            <w:r w:rsidRPr="001D0EB4">
              <w:rPr>
                <w:sz w:val="18"/>
                <w:szCs w:val="18"/>
              </w:rPr>
              <w:t>12</w:t>
            </w:r>
          </w:p>
        </w:tc>
        <w:tc>
          <w:tcPr>
            <w:tcW w:w="1651" w:type="dxa"/>
            <w:shd w:val="clear" w:color="auto" w:fill="auto"/>
          </w:tcPr>
          <w:p w:rsidR="00ED6B0E" w:rsidRPr="001D0EB4" w:rsidRDefault="00ED6B0E" w:rsidP="00B97CC2">
            <w:pPr>
              <w:suppressAutoHyphens w:val="0"/>
              <w:spacing w:before="40" w:after="40" w:line="220" w:lineRule="exact"/>
              <w:ind w:right="113"/>
              <w:jc w:val="right"/>
              <w:rPr>
                <w:sz w:val="18"/>
                <w:szCs w:val="18"/>
              </w:rPr>
            </w:pPr>
            <w:r w:rsidRPr="001D0EB4">
              <w:rPr>
                <w:sz w:val="18"/>
                <w:szCs w:val="18"/>
              </w:rPr>
              <w:t>1</w:t>
            </w:r>
          </w:p>
        </w:tc>
      </w:tr>
      <w:tr w:rsidR="00ED6B0E" w:rsidRPr="001D0EB4" w:rsidTr="001D0EB4">
        <w:tc>
          <w:tcPr>
            <w:tcW w:w="517" w:type="dxa"/>
            <w:shd w:val="clear" w:color="auto" w:fill="auto"/>
          </w:tcPr>
          <w:p w:rsidR="00ED6B0E" w:rsidRPr="001D0EB4" w:rsidRDefault="00ED6B0E" w:rsidP="00B97CC2">
            <w:pPr>
              <w:suppressAutoHyphens w:val="0"/>
              <w:spacing w:before="40" w:after="40" w:line="220" w:lineRule="exact"/>
              <w:ind w:right="113"/>
              <w:rPr>
                <w:sz w:val="18"/>
                <w:szCs w:val="18"/>
              </w:rPr>
            </w:pPr>
            <w:r w:rsidRPr="001D0EB4">
              <w:rPr>
                <w:sz w:val="18"/>
                <w:szCs w:val="18"/>
              </w:rPr>
              <w:t>3</w:t>
            </w:r>
          </w:p>
        </w:tc>
        <w:tc>
          <w:tcPr>
            <w:tcW w:w="3522" w:type="dxa"/>
            <w:shd w:val="clear" w:color="auto" w:fill="auto"/>
          </w:tcPr>
          <w:p w:rsidR="00ED6B0E" w:rsidRPr="001D0EB4" w:rsidRDefault="00ED6B0E" w:rsidP="00B97CC2">
            <w:pPr>
              <w:suppressAutoHyphens w:val="0"/>
              <w:spacing w:before="40" w:after="40" w:line="220" w:lineRule="exact"/>
              <w:ind w:right="113"/>
              <w:rPr>
                <w:sz w:val="18"/>
                <w:szCs w:val="18"/>
              </w:rPr>
            </w:pPr>
            <w:r w:rsidRPr="001D0EB4">
              <w:rPr>
                <w:sz w:val="18"/>
                <w:szCs w:val="18"/>
              </w:rPr>
              <w:t>Cleaning of cargo tanks, degassing, washing of tanks</w:t>
            </w:r>
          </w:p>
        </w:tc>
        <w:tc>
          <w:tcPr>
            <w:tcW w:w="1680" w:type="dxa"/>
            <w:shd w:val="clear" w:color="auto" w:fill="auto"/>
          </w:tcPr>
          <w:p w:rsidR="00ED6B0E" w:rsidRPr="001D0EB4" w:rsidRDefault="00ED6B0E" w:rsidP="00B97CC2">
            <w:pPr>
              <w:suppressAutoHyphens w:val="0"/>
              <w:spacing w:before="40" w:after="40" w:line="220" w:lineRule="exact"/>
              <w:ind w:right="113"/>
              <w:jc w:val="right"/>
              <w:rPr>
                <w:sz w:val="18"/>
                <w:szCs w:val="18"/>
              </w:rPr>
            </w:pPr>
            <w:r w:rsidRPr="001D0EB4">
              <w:rPr>
                <w:sz w:val="18"/>
                <w:szCs w:val="18"/>
              </w:rPr>
              <w:t>24</w:t>
            </w:r>
          </w:p>
        </w:tc>
        <w:tc>
          <w:tcPr>
            <w:tcW w:w="1651" w:type="dxa"/>
            <w:shd w:val="clear" w:color="auto" w:fill="auto"/>
          </w:tcPr>
          <w:p w:rsidR="00ED6B0E" w:rsidRPr="001D0EB4" w:rsidRDefault="00ED6B0E" w:rsidP="00B97CC2">
            <w:pPr>
              <w:suppressAutoHyphens w:val="0"/>
              <w:spacing w:before="40" w:after="40" w:line="220" w:lineRule="exact"/>
              <w:ind w:right="113"/>
              <w:jc w:val="right"/>
              <w:rPr>
                <w:sz w:val="18"/>
                <w:szCs w:val="18"/>
              </w:rPr>
            </w:pPr>
            <w:r w:rsidRPr="001D0EB4">
              <w:rPr>
                <w:sz w:val="18"/>
                <w:szCs w:val="18"/>
              </w:rPr>
              <w:t>3</w:t>
            </w:r>
          </w:p>
        </w:tc>
      </w:tr>
      <w:tr w:rsidR="00ED6B0E" w:rsidRPr="001D0EB4" w:rsidTr="001D0EB4">
        <w:tc>
          <w:tcPr>
            <w:tcW w:w="517" w:type="dxa"/>
            <w:shd w:val="clear" w:color="auto" w:fill="auto"/>
          </w:tcPr>
          <w:p w:rsidR="00ED6B0E" w:rsidRPr="001D0EB4" w:rsidRDefault="00ED6B0E" w:rsidP="00B97CC2">
            <w:pPr>
              <w:suppressAutoHyphens w:val="0"/>
              <w:spacing w:before="40" w:after="40" w:line="220" w:lineRule="exact"/>
              <w:ind w:right="113"/>
              <w:rPr>
                <w:sz w:val="18"/>
                <w:szCs w:val="18"/>
              </w:rPr>
            </w:pPr>
            <w:r w:rsidRPr="001D0EB4">
              <w:rPr>
                <w:sz w:val="18"/>
                <w:szCs w:val="18"/>
              </w:rPr>
              <w:t>4</w:t>
            </w:r>
          </w:p>
        </w:tc>
        <w:tc>
          <w:tcPr>
            <w:tcW w:w="3522" w:type="dxa"/>
            <w:shd w:val="clear" w:color="auto" w:fill="auto"/>
          </w:tcPr>
          <w:p w:rsidR="00ED6B0E" w:rsidRPr="001D0EB4" w:rsidRDefault="00ED6B0E" w:rsidP="00B97CC2">
            <w:pPr>
              <w:suppressAutoHyphens w:val="0"/>
              <w:spacing w:before="40" w:after="40" w:line="220" w:lineRule="exact"/>
              <w:ind w:right="113"/>
              <w:rPr>
                <w:sz w:val="18"/>
                <w:szCs w:val="18"/>
              </w:rPr>
            </w:pPr>
            <w:r w:rsidRPr="001D0EB4">
              <w:rPr>
                <w:sz w:val="18"/>
                <w:szCs w:val="18"/>
              </w:rPr>
              <w:t>Handling slops, residual cargo and residual substance tanks</w:t>
            </w:r>
          </w:p>
        </w:tc>
        <w:tc>
          <w:tcPr>
            <w:tcW w:w="1680" w:type="dxa"/>
            <w:shd w:val="clear" w:color="auto" w:fill="auto"/>
          </w:tcPr>
          <w:p w:rsidR="00ED6B0E" w:rsidRPr="001D0EB4" w:rsidRDefault="002A2E26" w:rsidP="00B97CC2">
            <w:pPr>
              <w:suppressAutoHyphens w:val="0"/>
              <w:spacing w:before="40" w:after="40" w:line="220" w:lineRule="exact"/>
              <w:ind w:right="113"/>
              <w:jc w:val="right"/>
              <w:rPr>
                <w:sz w:val="18"/>
                <w:szCs w:val="18"/>
              </w:rPr>
            </w:pPr>
            <w:r>
              <w:rPr>
                <w:sz w:val="18"/>
                <w:szCs w:val="18"/>
              </w:rPr>
              <w:t>9</w:t>
            </w:r>
          </w:p>
        </w:tc>
        <w:tc>
          <w:tcPr>
            <w:tcW w:w="1651" w:type="dxa"/>
            <w:shd w:val="clear" w:color="auto" w:fill="auto"/>
          </w:tcPr>
          <w:p w:rsidR="00ED6B0E" w:rsidRPr="001D0EB4" w:rsidRDefault="00ED6B0E" w:rsidP="00B97CC2">
            <w:pPr>
              <w:suppressAutoHyphens w:val="0"/>
              <w:spacing w:before="40" w:after="40" w:line="220" w:lineRule="exact"/>
              <w:ind w:right="113"/>
              <w:jc w:val="right"/>
              <w:rPr>
                <w:sz w:val="18"/>
                <w:szCs w:val="18"/>
              </w:rPr>
            </w:pPr>
            <w:r w:rsidRPr="001D0EB4">
              <w:rPr>
                <w:sz w:val="18"/>
                <w:szCs w:val="18"/>
              </w:rPr>
              <w:t>2</w:t>
            </w:r>
          </w:p>
        </w:tc>
      </w:tr>
      <w:tr w:rsidR="00ED6B0E" w:rsidRPr="001D0EB4" w:rsidTr="001D0EB4">
        <w:tc>
          <w:tcPr>
            <w:tcW w:w="517" w:type="dxa"/>
            <w:shd w:val="clear" w:color="auto" w:fill="auto"/>
          </w:tcPr>
          <w:p w:rsidR="00ED6B0E" w:rsidRPr="001D0EB4" w:rsidRDefault="00ED6B0E" w:rsidP="00B97CC2">
            <w:pPr>
              <w:suppressAutoHyphens w:val="0"/>
              <w:spacing w:before="40" w:after="40" w:line="220" w:lineRule="exact"/>
              <w:ind w:right="113"/>
              <w:rPr>
                <w:sz w:val="18"/>
                <w:szCs w:val="18"/>
              </w:rPr>
            </w:pPr>
            <w:r w:rsidRPr="001D0EB4">
              <w:rPr>
                <w:sz w:val="18"/>
                <w:szCs w:val="18"/>
              </w:rPr>
              <w:t>5</w:t>
            </w:r>
          </w:p>
        </w:tc>
        <w:tc>
          <w:tcPr>
            <w:tcW w:w="3522" w:type="dxa"/>
            <w:shd w:val="clear" w:color="auto" w:fill="auto"/>
          </w:tcPr>
          <w:p w:rsidR="00ED6B0E" w:rsidRPr="001D0EB4" w:rsidRDefault="00ED6B0E" w:rsidP="00B97CC2">
            <w:pPr>
              <w:suppressAutoHyphens w:val="0"/>
              <w:spacing w:before="40" w:after="40" w:line="220" w:lineRule="exact"/>
              <w:ind w:right="113"/>
              <w:rPr>
                <w:sz w:val="18"/>
                <w:szCs w:val="18"/>
              </w:rPr>
            </w:pPr>
            <w:r w:rsidRPr="001D0EB4">
              <w:rPr>
                <w:sz w:val="18"/>
                <w:szCs w:val="18"/>
              </w:rPr>
              <w:t>Certificates for degassing and permitted work</w:t>
            </w:r>
          </w:p>
        </w:tc>
        <w:tc>
          <w:tcPr>
            <w:tcW w:w="1680" w:type="dxa"/>
            <w:shd w:val="clear" w:color="auto" w:fill="auto"/>
          </w:tcPr>
          <w:p w:rsidR="00ED6B0E" w:rsidRPr="001D0EB4" w:rsidRDefault="00ED6B0E" w:rsidP="00B97CC2">
            <w:pPr>
              <w:suppressAutoHyphens w:val="0"/>
              <w:spacing w:before="40" w:after="40" w:line="220" w:lineRule="exact"/>
              <w:ind w:right="113"/>
              <w:jc w:val="right"/>
              <w:rPr>
                <w:sz w:val="18"/>
                <w:szCs w:val="18"/>
              </w:rPr>
            </w:pPr>
            <w:r w:rsidRPr="001D0EB4">
              <w:rPr>
                <w:sz w:val="18"/>
                <w:szCs w:val="18"/>
              </w:rPr>
              <w:t>12</w:t>
            </w:r>
          </w:p>
        </w:tc>
        <w:tc>
          <w:tcPr>
            <w:tcW w:w="1651" w:type="dxa"/>
            <w:shd w:val="clear" w:color="auto" w:fill="auto"/>
          </w:tcPr>
          <w:p w:rsidR="00ED6B0E" w:rsidRPr="001D0EB4" w:rsidRDefault="00ED6B0E" w:rsidP="00B97CC2">
            <w:pPr>
              <w:suppressAutoHyphens w:val="0"/>
              <w:spacing w:before="40" w:after="40" w:line="220" w:lineRule="exact"/>
              <w:ind w:right="113"/>
              <w:jc w:val="right"/>
              <w:rPr>
                <w:sz w:val="18"/>
                <w:szCs w:val="18"/>
              </w:rPr>
            </w:pPr>
            <w:r w:rsidRPr="001D0EB4">
              <w:rPr>
                <w:sz w:val="18"/>
                <w:szCs w:val="18"/>
              </w:rPr>
              <w:t>2</w:t>
            </w:r>
          </w:p>
        </w:tc>
      </w:tr>
      <w:tr w:rsidR="00ED6B0E" w:rsidRPr="001D0EB4" w:rsidTr="001D0EB4">
        <w:tc>
          <w:tcPr>
            <w:tcW w:w="517" w:type="dxa"/>
            <w:shd w:val="clear" w:color="auto" w:fill="auto"/>
          </w:tcPr>
          <w:p w:rsidR="00ED6B0E" w:rsidRPr="001D0EB4" w:rsidRDefault="00ED6B0E" w:rsidP="00B97CC2">
            <w:pPr>
              <w:suppressAutoHyphens w:val="0"/>
              <w:spacing w:before="40" w:after="40" w:line="220" w:lineRule="exact"/>
              <w:ind w:right="113"/>
              <w:rPr>
                <w:sz w:val="18"/>
                <w:szCs w:val="18"/>
              </w:rPr>
            </w:pPr>
            <w:r w:rsidRPr="001D0EB4">
              <w:rPr>
                <w:sz w:val="18"/>
                <w:szCs w:val="18"/>
              </w:rPr>
              <w:t>6</w:t>
            </w:r>
          </w:p>
        </w:tc>
        <w:tc>
          <w:tcPr>
            <w:tcW w:w="3522" w:type="dxa"/>
            <w:shd w:val="clear" w:color="auto" w:fill="auto"/>
          </w:tcPr>
          <w:p w:rsidR="00ED6B0E" w:rsidRPr="001D0EB4" w:rsidRDefault="00ED6B0E" w:rsidP="00B97CC2">
            <w:pPr>
              <w:suppressAutoHyphens w:val="0"/>
              <w:spacing w:before="40" w:after="40" w:line="220" w:lineRule="exact"/>
              <w:ind w:right="113"/>
              <w:rPr>
                <w:sz w:val="18"/>
                <w:szCs w:val="18"/>
              </w:rPr>
            </w:pPr>
            <w:r w:rsidRPr="001D0EB4">
              <w:rPr>
                <w:sz w:val="18"/>
                <w:szCs w:val="18"/>
              </w:rPr>
              <w:t>Loading, unloading</w:t>
            </w:r>
          </w:p>
        </w:tc>
        <w:tc>
          <w:tcPr>
            <w:tcW w:w="1680" w:type="dxa"/>
            <w:shd w:val="clear" w:color="auto" w:fill="auto"/>
          </w:tcPr>
          <w:p w:rsidR="00ED6B0E" w:rsidRPr="001D0EB4" w:rsidRDefault="007F3698" w:rsidP="00B97CC2">
            <w:pPr>
              <w:suppressAutoHyphens w:val="0"/>
              <w:spacing w:before="40" w:after="40" w:line="220" w:lineRule="exact"/>
              <w:ind w:right="113"/>
              <w:jc w:val="right"/>
              <w:rPr>
                <w:sz w:val="18"/>
                <w:szCs w:val="18"/>
              </w:rPr>
            </w:pPr>
            <w:r>
              <w:rPr>
                <w:sz w:val="18"/>
                <w:szCs w:val="18"/>
              </w:rPr>
              <w:t>32</w:t>
            </w:r>
          </w:p>
        </w:tc>
        <w:tc>
          <w:tcPr>
            <w:tcW w:w="1651" w:type="dxa"/>
            <w:shd w:val="clear" w:color="auto" w:fill="auto"/>
          </w:tcPr>
          <w:p w:rsidR="00ED6B0E" w:rsidRPr="001D0EB4" w:rsidRDefault="00ED6B0E" w:rsidP="00B97CC2">
            <w:pPr>
              <w:suppressAutoHyphens w:val="0"/>
              <w:spacing w:before="40" w:after="40" w:line="220" w:lineRule="exact"/>
              <w:ind w:right="113"/>
              <w:jc w:val="right"/>
              <w:rPr>
                <w:sz w:val="18"/>
                <w:szCs w:val="18"/>
              </w:rPr>
            </w:pPr>
            <w:r w:rsidRPr="001D0EB4">
              <w:rPr>
                <w:sz w:val="18"/>
                <w:szCs w:val="18"/>
              </w:rPr>
              <w:t>3</w:t>
            </w:r>
          </w:p>
        </w:tc>
      </w:tr>
      <w:tr w:rsidR="00ED6B0E" w:rsidRPr="001D0EB4" w:rsidTr="00F44ED7">
        <w:tc>
          <w:tcPr>
            <w:tcW w:w="517" w:type="dxa"/>
            <w:tcBorders>
              <w:bottom w:val="single" w:sz="2" w:space="0" w:color="auto"/>
            </w:tcBorders>
            <w:shd w:val="clear" w:color="auto" w:fill="auto"/>
          </w:tcPr>
          <w:p w:rsidR="00ED6B0E" w:rsidRPr="001D0EB4" w:rsidRDefault="00ED6B0E" w:rsidP="00B97CC2">
            <w:pPr>
              <w:suppressAutoHyphens w:val="0"/>
              <w:spacing w:before="40" w:after="40" w:line="220" w:lineRule="exact"/>
              <w:ind w:right="113"/>
              <w:rPr>
                <w:sz w:val="18"/>
                <w:szCs w:val="18"/>
              </w:rPr>
            </w:pPr>
            <w:r w:rsidRPr="001D0EB4">
              <w:rPr>
                <w:sz w:val="18"/>
                <w:szCs w:val="18"/>
              </w:rPr>
              <w:t>7</w:t>
            </w:r>
          </w:p>
        </w:tc>
        <w:tc>
          <w:tcPr>
            <w:tcW w:w="3522" w:type="dxa"/>
            <w:tcBorders>
              <w:bottom w:val="single" w:sz="2" w:space="0" w:color="auto"/>
            </w:tcBorders>
            <w:shd w:val="clear" w:color="auto" w:fill="auto"/>
          </w:tcPr>
          <w:p w:rsidR="00ED6B0E" w:rsidRPr="001D0EB4" w:rsidRDefault="00ED6B0E" w:rsidP="00B97CC2">
            <w:pPr>
              <w:suppressAutoHyphens w:val="0"/>
              <w:spacing w:before="40" w:after="40" w:line="220" w:lineRule="exact"/>
              <w:ind w:right="113"/>
              <w:rPr>
                <w:sz w:val="18"/>
                <w:szCs w:val="18"/>
              </w:rPr>
            </w:pPr>
            <w:r w:rsidRPr="001D0EB4">
              <w:rPr>
                <w:sz w:val="18"/>
                <w:szCs w:val="18"/>
              </w:rPr>
              <w:t>Heating</w:t>
            </w:r>
          </w:p>
        </w:tc>
        <w:tc>
          <w:tcPr>
            <w:tcW w:w="1680" w:type="dxa"/>
            <w:tcBorders>
              <w:bottom w:val="single" w:sz="2" w:space="0" w:color="auto"/>
            </w:tcBorders>
            <w:shd w:val="clear" w:color="auto" w:fill="auto"/>
          </w:tcPr>
          <w:p w:rsidR="00ED6B0E" w:rsidRPr="001D0EB4" w:rsidRDefault="00ED6B0E" w:rsidP="00B97CC2">
            <w:pPr>
              <w:suppressAutoHyphens w:val="0"/>
              <w:spacing w:before="40" w:after="40" w:line="220" w:lineRule="exact"/>
              <w:ind w:right="113"/>
              <w:jc w:val="right"/>
              <w:rPr>
                <w:sz w:val="18"/>
                <w:szCs w:val="18"/>
              </w:rPr>
            </w:pPr>
            <w:r w:rsidRPr="001D0EB4">
              <w:rPr>
                <w:sz w:val="18"/>
                <w:szCs w:val="18"/>
              </w:rPr>
              <w:t>12</w:t>
            </w:r>
          </w:p>
        </w:tc>
        <w:tc>
          <w:tcPr>
            <w:tcW w:w="1651" w:type="dxa"/>
            <w:tcBorders>
              <w:bottom w:val="single" w:sz="2" w:space="0" w:color="auto"/>
            </w:tcBorders>
            <w:shd w:val="clear" w:color="auto" w:fill="auto"/>
          </w:tcPr>
          <w:p w:rsidR="00ED6B0E" w:rsidRPr="001D0EB4" w:rsidRDefault="00ED6B0E" w:rsidP="00B97CC2">
            <w:pPr>
              <w:suppressAutoHyphens w:val="0"/>
              <w:spacing w:before="40" w:after="40" w:line="220" w:lineRule="exact"/>
              <w:ind w:right="113"/>
              <w:jc w:val="right"/>
              <w:rPr>
                <w:sz w:val="18"/>
                <w:szCs w:val="18"/>
              </w:rPr>
            </w:pPr>
            <w:r w:rsidRPr="001D0EB4">
              <w:rPr>
                <w:sz w:val="18"/>
                <w:szCs w:val="18"/>
              </w:rPr>
              <w:t>2</w:t>
            </w:r>
          </w:p>
        </w:tc>
      </w:tr>
      <w:tr w:rsidR="00ED6B0E" w:rsidRPr="001D0EB4" w:rsidTr="00F44ED7">
        <w:tc>
          <w:tcPr>
            <w:tcW w:w="517" w:type="dxa"/>
            <w:tcBorders>
              <w:top w:val="single" w:sz="2" w:space="0" w:color="auto"/>
              <w:bottom w:val="single" w:sz="12" w:space="0" w:color="auto"/>
            </w:tcBorders>
            <w:shd w:val="clear" w:color="auto" w:fill="auto"/>
          </w:tcPr>
          <w:p w:rsidR="00ED6B0E" w:rsidRPr="001D0EB4" w:rsidRDefault="00ED6B0E" w:rsidP="00B97CC2">
            <w:pPr>
              <w:suppressAutoHyphens w:val="0"/>
              <w:spacing w:before="40" w:after="40" w:line="220" w:lineRule="exact"/>
              <w:ind w:right="113"/>
              <w:rPr>
                <w:sz w:val="18"/>
                <w:szCs w:val="18"/>
              </w:rPr>
            </w:pPr>
          </w:p>
        </w:tc>
        <w:tc>
          <w:tcPr>
            <w:tcW w:w="3522" w:type="dxa"/>
            <w:tcBorders>
              <w:top w:val="single" w:sz="2" w:space="0" w:color="auto"/>
              <w:bottom w:val="single" w:sz="12" w:space="0" w:color="auto"/>
            </w:tcBorders>
            <w:shd w:val="clear" w:color="auto" w:fill="auto"/>
          </w:tcPr>
          <w:p w:rsidR="00ED6B0E" w:rsidRPr="001D0EB4" w:rsidRDefault="00ED6B0E" w:rsidP="00B97CC2">
            <w:pPr>
              <w:tabs>
                <w:tab w:val="left" w:pos="915"/>
              </w:tabs>
              <w:suppressAutoHyphens w:val="0"/>
              <w:spacing w:before="40" w:after="40" w:line="220" w:lineRule="exact"/>
              <w:ind w:left="284" w:right="113"/>
              <w:rPr>
                <w:b/>
                <w:sz w:val="18"/>
                <w:szCs w:val="18"/>
              </w:rPr>
            </w:pPr>
            <w:r w:rsidRPr="001D0EB4">
              <w:rPr>
                <w:b/>
                <w:sz w:val="18"/>
                <w:szCs w:val="18"/>
              </w:rPr>
              <w:t>Total</w:t>
            </w:r>
            <w:r w:rsidR="001D0EB4" w:rsidRPr="001D0EB4">
              <w:rPr>
                <w:b/>
                <w:sz w:val="18"/>
                <w:szCs w:val="18"/>
              </w:rPr>
              <w:tab/>
            </w:r>
          </w:p>
        </w:tc>
        <w:tc>
          <w:tcPr>
            <w:tcW w:w="1680" w:type="dxa"/>
            <w:tcBorders>
              <w:top w:val="single" w:sz="2" w:space="0" w:color="auto"/>
              <w:bottom w:val="single" w:sz="12" w:space="0" w:color="auto"/>
            </w:tcBorders>
            <w:shd w:val="clear" w:color="auto" w:fill="auto"/>
          </w:tcPr>
          <w:p w:rsidR="00ED6B0E" w:rsidRPr="001D0EB4" w:rsidRDefault="00ED6B0E" w:rsidP="00B97CC2">
            <w:pPr>
              <w:suppressAutoHyphens w:val="0"/>
              <w:spacing w:before="40" w:after="40" w:line="220" w:lineRule="exact"/>
              <w:ind w:right="113"/>
              <w:jc w:val="right"/>
              <w:rPr>
                <w:b/>
                <w:sz w:val="18"/>
                <w:szCs w:val="18"/>
              </w:rPr>
            </w:pPr>
          </w:p>
        </w:tc>
        <w:tc>
          <w:tcPr>
            <w:tcW w:w="1651" w:type="dxa"/>
            <w:tcBorders>
              <w:top w:val="single" w:sz="2" w:space="0" w:color="auto"/>
              <w:bottom w:val="single" w:sz="12" w:space="0" w:color="auto"/>
            </w:tcBorders>
            <w:shd w:val="clear" w:color="auto" w:fill="auto"/>
          </w:tcPr>
          <w:p w:rsidR="00ED6B0E" w:rsidRPr="001D0EB4" w:rsidRDefault="00ED6B0E" w:rsidP="00B97CC2">
            <w:pPr>
              <w:suppressAutoHyphens w:val="0"/>
              <w:spacing w:before="40" w:after="40" w:line="220" w:lineRule="exact"/>
              <w:ind w:right="113"/>
              <w:jc w:val="right"/>
              <w:rPr>
                <w:b/>
                <w:sz w:val="18"/>
                <w:szCs w:val="18"/>
              </w:rPr>
            </w:pPr>
            <w:r w:rsidRPr="001D0EB4">
              <w:rPr>
                <w:b/>
                <w:sz w:val="18"/>
                <w:szCs w:val="18"/>
              </w:rPr>
              <w:t>15</w:t>
            </w:r>
          </w:p>
        </w:tc>
      </w:tr>
    </w:tbl>
    <w:p w:rsidR="00ED6B0E" w:rsidRPr="00D3665F" w:rsidRDefault="00ED6B0E" w:rsidP="00D63C39">
      <w:pPr>
        <w:pStyle w:val="SingleTxtG"/>
        <w:keepNext/>
        <w:keepLines/>
        <w:spacing w:before="120"/>
      </w:pPr>
      <w:r w:rsidRPr="00D3665F">
        <w:lastRenderedPageBreak/>
        <w:t>(</w:t>
      </w:r>
      <w:r w:rsidR="008158ED">
        <w:t>c</w:t>
      </w:r>
      <w:r w:rsidRPr="00D3665F">
        <w:t>)</w:t>
      </w:r>
      <w:r w:rsidR="003014F3" w:rsidRPr="00D3665F">
        <w:tab/>
      </w:r>
      <w:r w:rsidRPr="00D3665F">
        <w:t>Emergency measures</w:t>
      </w:r>
    </w:p>
    <w:tbl>
      <w:tblPr>
        <w:tblW w:w="7370" w:type="dxa"/>
        <w:tblInd w:w="1134" w:type="dxa"/>
        <w:tblBorders>
          <w:top w:val="single" w:sz="4" w:space="0" w:color="auto"/>
          <w:bottom w:val="single" w:sz="12" w:space="0" w:color="auto"/>
        </w:tblBorders>
        <w:tblLayout w:type="fixed"/>
        <w:tblCellMar>
          <w:left w:w="0" w:type="dxa"/>
          <w:right w:w="0" w:type="dxa"/>
        </w:tblCellMar>
        <w:tblLook w:val="01E0" w:firstRow="1" w:lastRow="1" w:firstColumn="1" w:lastColumn="1" w:noHBand="0" w:noVBand="0"/>
      </w:tblPr>
      <w:tblGrid>
        <w:gridCol w:w="522"/>
        <w:gridCol w:w="3440"/>
        <w:gridCol w:w="1721"/>
        <w:gridCol w:w="1687"/>
      </w:tblGrid>
      <w:tr w:rsidR="00ED6B0E" w:rsidRPr="001D0EB4" w:rsidTr="001D0EB4">
        <w:trPr>
          <w:tblHeader/>
        </w:trPr>
        <w:tc>
          <w:tcPr>
            <w:tcW w:w="3962" w:type="dxa"/>
            <w:gridSpan w:val="2"/>
            <w:tcBorders>
              <w:top w:val="single" w:sz="4" w:space="0" w:color="auto"/>
              <w:bottom w:val="single" w:sz="12" w:space="0" w:color="auto"/>
            </w:tcBorders>
            <w:shd w:val="clear" w:color="auto" w:fill="auto"/>
            <w:vAlign w:val="bottom"/>
          </w:tcPr>
          <w:p w:rsidR="00ED6B0E" w:rsidRPr="001D0EB4" w:rsidRDefault="00ED6B0E" w:rsidP="00D63C39">
            <w:pPr>
              <w:keepNext/>
              <w:keepLines/>
              <w:suppressAutoHyphens w:val="0"/>
              <w:spacing w:before="80" w:after="80" w:line="200" w:lineRule="exact"/>
              <w:ind w:right="113"/>
              <w:rPr>
                <w:i/>
                <w:sz w:val="16"/>
              </w:rPr>
            </w:pPr>
            <w:r w:rsidRPr="001D0EB4">
              <w:rPr>
                <w:i/>
                <w:sz w:val="16"/>
              </w:rPr>
              <w:t>Examination objective</w:t>
            </w:r>
          </w:p>
        </w:tc>
        <w:tc>
          <w:tcPr>
            <w:tcW w:w="1721" w:type="dxa"/>
            <w:tcBorders>
              <w:top w:val="single" w:sz="4" w:space="0" w:color="auto"/>
              <w:bottom w:val="single" w:sz="12" w:space="0" w:color="auto"/>
            </w:tcBorders>
            <w:shd w:val="clear" w:color="auto" w:fill="auto"/>
            <w:vAlign w:val="bottom"/>
          </w:tcPr>
          <w:p w:rsidR="00ED6B0E" w:rsidRPr="001D0EB4" w:rsidRDefault="00ED6B0E" w:rsidP="00D63C39">
            <w:pPr>
              <w:keepNext/>
              <w:keepLines/>
              <w:suppressAutoHyphens w:val="0"/>
              <w:spacing w:before="80" w:after="80" w:line="200" w:lineRule="exact"/>
              <w:ind w:right="113"/>
              <w:jc w:val="right"/>
              <w:rPr>
                <w:i/>
                <w:sz w:val="16"/>
              </w:rPr>
            </w:pPr>
            <w:r w:rsidRPr="001D0EB4">
              <w:rPr>
                <w:i/>
                <w:sz w:val="16"/>
              </w:rPr>
              <w:t>Number of questions</w:t>
            </w:r>
            <w:r w:rsidRPr="001D0EB4">
              <w:rPr>
                <w:i/>
                <w:sz w:val="16"/>
              </w:rPr>
              <w:br/>
              <w:t>in the catalogue</w:t>
            </w:r>
          </w:p>
        </w:tc>
        <w:tc>
          <w:tcPr>
            <w:tcW w:w="1687" w:type="dxa"/>
            <w:tcBorders>
              <w:top w:val="single" w:sz="4" w:space="0" w:color="auto"/>
              <w:bottom w:val="single" w:sz="12" w:space="0" w:color="auto"/>
            </w:tcBorders>
            <w:shd w:val="clear" w:color="auto" w:fill="auto"/>
            <w:vAlign w:val="bottom"/>
          </w:tcPr>
          <w:p w:rsidR="00ED6B0E" w:rsidRPr="001D0EB4" w:rsidRDefault="00ED6B0E" w:rsidP="00D63C39">
            <w:pPr>
              <w:keepNext/>
              <w:keepLines/>
              <w:suppressAutoHyphens w:val="0"/>
              <w:spacing w:before="80" w:after="80" w:line="200" w:lineRule="exact"/>
              <w:ind w:right="113"/>
              <w:jc w:val="right"/>
              <w:rPr>
                <w:i/>
                <w:sz w:val="16"/>
              </w:rPr>
            </w:pPr>
            <w:r w:rsidRPr="001D0EB4">
              <w:rPr>
                <w:i/>
                <w:sz w:val="16"/>
              </w:rPr>
              <w:t>Number of questions</w:t>
            </w:r>
            <w:r w:rsidRPr="001D0EB4">
              <w:rPr>
                <w:i/>
                <w:sz w:val="16"/>
              </w:rPr>
              <w:br/>
              <w:t>on the examination</w:t>
            </w:r>
          </w:p>
        </w:tc>
      </w:tr>
      <w:tr w:rsidR="00ED6B0E" w:rsidRPr="001D0EB4" w:rsidTr="001D0EB4">
        <w:tc>
          <w:tcPr>
            <w:tcW w:w="522" w:type="dxa"/>
            <w:tcBorders>
              <w:top w:val="single" w:sz="12" w:space="0" w:color="auto"/>
            </w:tcBorders>
            <w:shd w:val="clear" w:color="auto" w:fill="auto"/>
          </w:tcPr>
          <w:p w:rsidR="00ED6B0E" w:rsidRPr="001D0EB4" w:rsidRDefault="00ED6B0E" w:rsidP="00D63C39">
            <w:pPr>
              <w:keepNext/>
              <w:keepLines/>
              <w:suppressAutoHyphens w:val="0"/>
              <w:spacing w:before="40" w:after="40" w:line="220" w:lineRule="exact"/>
              <w:ind w:right="113"/>
              <w:rPr>
                <w:sz w:val="18"/>
                <w:szCs w:val="18"/>
              </w:rPr>
            </w:pPr>
            <w:r w:rsidRPr="001D0EB4">
              <w:rPr>
                <w:sz w:val="18"/>
                <w:szCs w:val="18"/>
              </w:rPr>
              <w:t>1</w:t>
            </w:r>
          </w:p>
        </w:tc>
        <w:tc>
          <w:tcPr>
            <w:tcW w:w="3440" w:type="dxa"/>
            <w:tcBorders>
              <w:top w:val="single" w:sz="12" w:space="0" w:color="auto"/>
            </w:tcBorders>
            <w:shd w:val="clear" w:color="auto" w:fill="auto"/>
          </w:tcPr>
          <w:p w:rsidR="00ED6B0E" w:rsidRPr="001D0EB4" w:rsidRDefault="00ED6B0E" w:rsidP="00D63C39">
            <w:pPr>
              <w:keepNext/>
              <w:keepLines/>
              <w:suppressAutoHyphens w:val="0"/>
              <w:spacing w:before="40" w:after="40" w:line="220" w:lineRule="exact"/>
              <w:ind w:right="113"/>
              <w:rPr>
                <w:sz w:val="18"/>
                <w:szCs w:val="18"/>
              </w:rPr>
            </w:pPr>
            <w:r w:rsidRPr="001D0EB4">
              <w:rPr>
                <w:sz w:val="18"/>
                <w:szCs w:val="18"/>
              </w:rPr>
              <w:t>Physical injury</w:t>
            </w:r>
          </w:p>
        </w:tc>
        <w:tc>
          <w:tcPr>
            <w:tcW w:w="1721" w:type="dxa"/>
            <w:tcBorders>
              <w:top w:val="single" w:sz="12" w:space="0" w:color="auto"/>
            </w:tcBorders>
            <w:shd w:val="clear" w:color="auto" w:fill="auto"/>
          </w:tcPr>
          <w:p w:rsidR="00ED6B0E" w:rsidRPr="001D0EB4" w:rsidRDefault="00ED6B0E" w:rsidP="00D63C39">
            <w:pPr>
              <w:keepNext/>
              <w:keepLines/>
              <w:suppressAutoHyphens w:val="0"/>
              <w:spacing w:before="40" w:after="40" w:line="220" w:lineRule="exact"/>
              <w:ind w:right="113"/>
              <w:jc w:val="right"/>
              <w:rPr>
                <w:sz w:val="18"/>
                <w:szCs w:val="18"/>
              </w:rPr>
            </w:pPr>
            <w:r w:rsidRPr="001D0EB4">
              <w:rPr>
                <w:sz w:val="18"/>
                <w:szCs w:val="18"/>
              </w:rPr>
              <w:t>7</w:t>
            </w:r>
          </w:p>
        </w:tc>
        <w:tc>
          <w:tcPr>
            <w:tcW w:w="1687" w:type="dxa"/>
            <w:tcBorders>
              <w:top w:val="single" w:sz="12" w:space="0" w:color="auto"/>
            </w:tcBorders>
            <w:shd w:val="clear" w:color="auto" w:fill="auto"/>
          </w:tcPr>
          <w:p w:rsidR="00ED6B0E" w:rsidRPr="001D0EB4" w:rsidRDefault="00ED6B0E" w:rsidP="00D63C39">
            <w:pPr>
              <w:keepNext/>
              <w:keepLines/>
              <w:suppressAutoHyphens w:val="0"/>
              <w:spacing w:before="40" w:after="40" w:line="220" w:lineRule="exact"/>
              <w:ind w:right="113"/>
              <w:jc w:val="right"/>
              <w:rPr>
                <w:sz w:val="18"/>
                <w:szCs w:val="18"/>
              </w:rPr>
            </w:pPr>
            <w:r w:rsidRPr="001D0EB4">
              <w:rPr>
                <w:sz w:val="18"/>
                <w:szCs w:val="18"/>
              </w:rPr>
              <w:t>0 or 1</w:t>
            </w:r>
          </w:p>
        </w:tc>
      </w:tr>
      <w:tr w:rsidR="00ED6B0E" w:rsidRPr="001D0EB4" w:rsidTr="001D0EB4">
        <w:tc>
          <w:tcPr>
            <w:tcW w:w="522" w:type="dxa"/>
            <w:shd w:val="clear" w:color="auto" w:fill="auto"/>
          </w:tcPr>
          <w:p w:rsidR="00ED6B0E" w:rsidRPr="001D0EB4" w:rsidRDefault="00ED6B0E" w:rsidP="00D63C39">
            <w:pPr>
              <w:keepNext/>
              <w:keepLines/>
              <w:suppressAutoHyphens w:val="0"/>
              <w:spacing w:before="40" w:after="40" w:line="220" w:lineRule="exact"/>
              <w:ind w:right="113"/>
              <w:rPr>
                <w:sz w:val="18"/>
                <w:szCs w:val="18"/>
              </w:rPr>
            </w:pPr>
            <w:r w:rsidRPr="001D0EB4">
              <w:rPr>
                <w:sz w:val="18"/>
                <w:szCs w:val="18"/>
              </w:rPr>
              <w:t>2</w:t>
            </w:r>
          </w:p>
        </w:tc>
        <w:tc>
          <w:tcPr>
            <w:tcW w:w="3440" w:type="dxa"/>
            <w:shd w:val="clear" w:color="auto" w:fill="auto"/>
          </w:tcPr>
          <w:p w:rsidR="00ED6B0E" w:rsidRPr="001D0EB4" w:rsidRDefault="00ED6B0E" w:rsidP="00D63C39">
            <w:pPr>
              <w:keepNext/>
              <w:keepLines/>
              <w:suppressAutoHyphens w:val="0"/>
              <w:spacing w:before="40" w:after="40" w:line="220" w:lineRule="exact"/>
              <w:ind w:right="113"/>
              <w:rPr>
                <w:sz w:val="18"/>
                <w:szCs w:val="18"/>
              </w:rPr>
            </w:pPr>
            <w:r w:rsidRPr="001D0EB4">
              <w:rPr>
                <w:sz w:val="18"/>
                <w:szCs w:val="18"/>
              </w:rPr>
              <w:t>Material damage</w:t>
            </w:r>
          </w:p>
        </w:tc>
        <w:tc>
          <w:tcPr>
            <w:tcW w:w="1721" w:type="dxa"/>
            <w:shd w:val="clear" w:color="auto" w:fill="auto"/>
          </w:tcPr>
          <w:p w:rsidR="00ED6B0E" w:rsidRPr="001D0EB4" w:rsidRDefault="00ED6B0E" w:rsidP="00D63C39">
            <w:pPr>
              <w:keepNext/>
              <w:keepLines/>
              <w:suppressAutoHyphens w:val="0"/>
              <w:spacing w:before="40" w:after="40" w:line="220" w:lineRule="exact"/>
              <w:ind w:right="113"/>
              <w:jc w:val="right"/>
              <w:rPr>
                <w:sz w:val="18"/>
                <w:szCs w:val="18"/>
              </w:rPr>
            </w:pPr>
            <w:r w:rsidRPr="001D0EB4">
              <w:rPr>
                <w:sz w:val="18"/>
                <w:szCs w:val="18"/>
              </w:rPr>
              <w:t>6</w:t>
            </w:r>
          </w:p>
        </w:tc>
        <w:tc>
          <w:tcPr>
            <w:tcW w:w="1687" w:type="dxa"/>
            <w:shd w:val="clear" w:color="auto" w:fill="auto"/>
          </w:tcPr>
          <w:p w:rsidR="00ED6B0E" w:rsidRPr="001D0EB4" w:rsidRDefault="00ED6B0E" w:rsidP="00D63C39">
            <w:pPr>
              <w:keepNext/>
              <w:keepLines/>
              <w:suppressAutoHyphens w:val="0"/>
              <w:spacing w:before="40" w:after="40" w:line="220" w:lineRule="exact"/>
              <w:ind w:right="113"/>
              <w:jc w:val="right"/>
              <w:rPr>
                <w:sz w:val="18"/>
                <w:szCs w:val="18"/>
              </w:rPr>
            </w:pPr>
            <w:r w:rsidRPr="001D0EB4">
              <w:rPr>
                <w:sz w:val="18"/>
                <w:szCs w:val="18"/>
              </w:rPr>
              <w:t>0 or 1</w:t>
            </w:r>
          </w:p>
        </w:tc>
      </w:tr>
      <w:tr w:rsidR="00ED6B0E" w:rsidRPr="001D0EB4" w:rsidTr="001D0EB4">
        <w:tc>
          <w:tcPr>
            <w:tcW w:w="522" w:type="dxa"/>
            <w:shd w:val="clear" w:color="auto" w:fill="auto"/>
          </w:tcPr>
          <w:p w:rsidR="00ED6B0E" w:rsidRPr="001D0EB4" w:rsidRDefault="00ED6B0E" w:rsidP="00D63C39">
            <w:pPr>
              <w:keepNext/>
              <w:keepLines/>
              <w:suppressAutoHyphens w:val="0"/>
              <w:spacing w:before="40" w:after="40" w:line="220" w:lineRule="exact"/>
              <w:ind w:right="113"/>
              <w:rPr>
                <w:sz w:val="18"/>
                <w:szCs w:val="18"/>
              </w:rPr>
            </w:pPr>
            <w:r w:rsidRPr="001D0EB4">
              <w:rPr>
                <w:sz w:val="18"/>
                <w:szCs w:val="18"/>
              </w:rPr>
              <w:t>3</w:t>
            </w:r>
          </w:p>
        </w:tc>
        <w:tc>
          <w:tcPr>
            <w:tcW w:w="3440" w:type="dxa"/>
            <w:shd w:val="clear" w:color="auto" w:fill="auto"/>
          </w:tcPr>
          <w:p w:rsidR="00ED6B0E" w:rsidRPr="001D0EB4" w:rsidRDefault="00ED6B0E" w:rsidP="00D63C39">
            <w:pPr>
              <w:keepNext/>
              <w:keepLines/>
              <w:suppressAutoHyphens w:val="0"/>
              <w:spacing w:before="40" w:after="40" w:line="220" w:lineRule="exact"/>
              <w:ind w:right="113"/>
              <w:rPr>
                <w:sz w:val="18"/>
                <w:szCs w:val="18"/>
              </w:rPr>
            </w:pPr>
            <w:r w:rsidRPr="001D0EB4">
              <w:rPr>
                <w:sz w:val="18"/>
                <w:szCs w:val="18"/>
              </w:rPr>
              <w:t>Environmental damage</w:t>
            </w:r>
          </w:p>
        </w:tc>
        <w:tc>
          <w:tcPr>
            <w:tcW w:w="1721" w:type="dxa"/>
            <w:shd w:val="clear" w:color="auto" w:fill="auto"/>
          </w:tcPr>
          <w:p w:rsidR="00ED6B0E" w:rsidRPr="001D0EB4" w:rsidRDefault="00ED6B0E" w:rsidP="00D63C39">
            <w:pPr>
              <w:keepNext/>
              <w:keepLines/>
              <w:suppressAutoHyphens w:val="0"/>
              <w:spacing w:before="40" w:after="40" w:line="220" w:lineRule="exact"/>
              <w:ind w:right="113"/>
              <w:jc w:val="right"/>
              <w:rPr>
                <w:sz w:val="18"/>
                <w:szCs w:val="18"/>
              </w:rPr>
            </w:pPr>
            <w:r w:rsidRPr="001D0EB4">
              <w:rPr>
                <w:sz w:val="18"/>
                <w:szCs w:val="18"/>
              </w:rPr>
              <w:t>5</w:t>
            </w:r>
          </w:p>
        </w:tc>
        <w:tc>
          <w:tcPr>
            <w:tcW w:w="1687" w:type="dxa"/>
            <w:shd w:val="clear" w:color="auto" w:fill="auto"/>
          </w:tcPr>
          <w:p w:rsidR="00ED6B0E" w:rsidRPr="001D0EB4" w:rsidRDefault="00ED6B0E" w:rsidP="00D63C39">
            <w:pPr>
              <w:keepNext/>
              <w:keepLines/>
              <w:suppressAutoHyphens w:val="0"/>
              <w:spacing w:before="40" w:after="40" w:line="220" w:lineRule="exact"/>
              <w:ind w:right="113"/>
              <w:jc w:val="right"/>
              <w:rPr>
                <w:sz w:val="18"/>
                <w:szCs w:val="18"/>
              </w:rPr>
            </w:pPr>
            <w:r w:rsidRPr="001D0EB4">
              <w:rPr>
                <w:sz w:val="18"/>
                <w:szCs w:val="18"/>
              </w:rPr>
              <w:t>0 or 1</w:t>
            </w:r>
          </w:p>
        </w:tc>
      </w:tr>
      <w:tr w:rsidR="00ED6B0E" w:rsidRPr="001D0EB4" w:rsidTr="00F44ED7">
        <w:tc>
          <w:tcPr>
            <w:tcW w:w="522" w:type="dxa"/>
            <w:tcBorders>
              <w:bottom w:val="single" w:sz="2" w:space="0" w:color="auto"/>
            </w:tcBorders>
            <w:shd w:val="clear" w:color="auto" w:fill="auto"/>
          </w:tcPr>
          <w:p w:rsidR="00ED6B0E" w:rsidRPr="001D0EB4" w:rsidRDefault="00ED6B0E" w:rsidP="00D63C39">
            <w:pPr>
              <w:keepNext/>
              <w:keepLines/>
              <w:suppressAutoHyphens w:val="0"/>
              <w:spacing w:before="40" w:after="40" w:line="220" w:lineRule="exact"/>
              <w:ind w:right="113"/>
              <w:rPr>
                <w:sz w:val="18"/>
                <w:szCs w:val="18"/>
              </w:rPr>
            </w:pPr>
            <w:r w:rsidRPr="001D0EB4">
              <w:rPr>
                <w:sz w:val="18"/>
                <w:szCs w:val="18"/>
              </w:rPr>
              <w:t>4</w:t>
            </w:r>
          </w:p>
        </w:tc>
        <w:tc>
          <w:tcPr>
            <w:tcW w:w="3440" w:type="dxa"/>
            <w:tcBorders>
              <w:bottom w:val="single" w:sz="2" w:space="0" w:color="auto"/>
            </w:tcBorders>
            <w:shd w:val="clear" w:color="auto" w:fill="auto"/>
          </w:tcPr>
          <w:p w:rsidR="00ED6B0E" w:rsidRPr="001D0EB4" w:rsidRDefault="00ED6B0E" w:rsidP="00D63C39">
            <w:pPr>
              <w:keepNext/>
              <w:keepLines/>
              <w:suppressAutoHyphens w:val="0"/>
              <w:spacing w:before="40" w:after="40" w:line="220" w:lineRule="exact"/>
              <w:ind w:right="113"/>
              <w:rPr>
                <w:sz w:val="18"/>
                <w:szCs w:val="18"/>
              </w:rPr>
            </w:pPr>
            <w:r w:rsidRPr="001D0EB4">
              <w:rPr>
                <w:sz w:val="18"/>
                <w:szCs w:val="18"/>
              </w:rPr>
              <w:t>Damage-control plans</w:t>
            </w:r>
          </w:p>
        </w:tc>
        <w:tc>
          <w:tcPr>
            <w:tcW w:w="1721" w:type="dxa"/>
            <w:tcBorders>
              <w:bottom w:val="single" w:sz="2" w:space="0" w:color="auto"/>
            </w:tcBorders>
            <w:shd w:val="clear" w:color="auto" w:fill="auto"/>
          </w:tcPr>
          <w:p w:rsidR="00ED6B0E" w:rsidRPr="001D0EB4" w:rsidRDefault="00ED6B0E" w:rsidP="00D63C39">
            <w:pPr>
              <w:keepNext/>
              <w:keepLines/>
              <w:suppressAutoHyphens w:val="0"/>
              <w:spacing w:before="40" w:after="40" w:line="220" w:lineRule="exact"/>
              <w:ind w:right="113"/>
              <w:jc w:val="right"/>
              <w:rPr>
                <w:sz w:val="18"/>
                <w:szCs w:val="18"/>
              </w:rPr>
            </w:pPr>
            <w:r w:rsidRPr="001D0EB4">
              <w:rPr>
                <w:sz w:val="18"/>
                <w:szCs w:val="18"/>
              </w:rPr>
              <w:t>6</w:t>
            </w:r>
          </w:p>
        </w:tc>
        <w:tc>
          <w:tcPr>
            <w:tcW w:w="1687" w:type="dxa"/>
            <w:tcBorders>
              <w:bottom w:val="single" w:sz="2" w:space="0" w:color="auto"/>
            </w:tcBorders>
            <w:shd w:val="clear" w:color="auto" w:fill="auto"/>
          </w:tcPr>
          <w:p w:rsidR="00ED6B0E" w:rsidRPr="001D0EB4" w:rsidRDefault="00ED6B0E" w:rsidP="00D63C39">
            <w:pPr>
              <w:keepNext/>
              <w:keepLines/>
              <w:suppressAutoHyphens w:val="0"/>
              <w:spacing w:before="40" w:after="40" w:line="220" w:lineRule="exact"/>
              <w:ind w:right="113"/>
              <w:jc w:val="right"/>
              <w:rPr>
                <w:sz w:val="18"/>
                <w:szCs w:val="18"/>
              </w:rPr>
            </w:pPr>
            <w:r w:rsidRPr="001D0EB4">
              <w:rPr>
                <w:sz w:val="18"/>
                <w:szCs w:val="18"/>
              </w:rPr>
              <w:t>0 or 1</w:t>
            </w:r>
          </w:p>
        </w:tc>
      </w:tr>
      <w:tr w:rsidR="00ED6B0E" w:rsidRPr="001D0EB4" w:rsidTr="00F44ED7">
        <w:tc>
          <w:tcPr>
            <w:tcW w:w="5683" w:type="dxa"/>
            <w:gridSpan w:val="3"/>
            <w:tcBorders>
              <w:top w:val="single" w:sz="2" w:space="0" w:color="auto"/>
              <w:bottom w:val="single" w:sz="12" w:space="0" w:color="auto"/>
            </w:tcBorders>
            <w:shd w:val="clear" w:color="auto" w:fill="auto"/>
          </w:tcPr>
          <w:p w:rsidR="00ED6B0E" w:rsidRPr="001D0EB4" w:rsidRDefault="00D15D0D" w:rsidP="00D63C39">
            <w:pPr>
              <w:keepNext/>
              <w:keepLines/>
              <w:tabs>
                <w:tab w:val="left" w:pos="851"/>
              </w:tabs>
              <w:suppressAutoHyphens w:val="0"/>
              <w:spacing w:before="40" w:after="40" w:line="220" w:lineRule="exact"/>
              <w:ind w:left="454" w:right="113"/>
              <w:rPr>
                <w:b/>
                <w:sz w:val="18"/>
                <w:szCs w:val="18"/>
              </w:rPr>
            </w:pPr>
            <w:r w:rsidRPr="001D0EB4">
              <w:rPr>
                <w:b/>
                <w:sz w:val="18"/>
                <w:szCs w:val="18"/>
              </w:rPr>
              <w:tab/>
            </w:r>
            <w:r w:rsidR="00ED6B0E" w:rsidRPr="001D0EB4">
              <w:rPr>
                <w:b/>
                <w:sz w:val="18"/>
                <w:szCs w:val="18"/>
              </w:rPr>
              <w:t>Total</w:t>
            </w:r>
          </w:p>
        </w:tc>
        <w:tc>
          <w:tcPr>
            <w:tcW w:w="1687" w:type="dxa"/>
            <w:tcBorders>
              <w:top w:val="single" w:sz="2" w:space="0" w:color="auto"/>
              <w:bottom w:val="single" w:sz="12" w:space="0" w:color="auto"/>
            </w:tcBorders>
            <w:shd w:val="clear" w:color="auto" w:fill="auto"/>
          </w:tcPr>
          <w:p w:rsidR="00ED6B0E" w:rsidRPr="001D0EB4" w:rsidRDefault="00ED6B0E" w:rsidP="00D63C39">
            <w:pPr>
              <w:keepNext/>
              <w:keepLines/>
              <w:suppressAutoHyphens w:val="0"/>
              <w:spacing w:before="40" w:after="40" w:line="220" w:lineRule="exact"/>
              <w:ind w:right="113"/>
              <w:jc w:val="right"/>
              <w:rPr>
                <w:b/>
                <w:sz w:val="18"/>
                <w:szCs w:val="18"/>
              </w:rPr>
            </w:pPr>
            <w:r w:rsidRPr="001D0EB4">
              <w:rPr>
                <w:b/>
                <w:sz w:val="18"/>
                <w:szCs w:val="18"/>
              </w:rPr>
              <w:t>3</w:t>
            </w:r>
          </w:p>
        </w:tc>
      </w:tr>
    </w:tbl>
    <w:p w:rsidR="00ED6B0E" w:rsidRPr="00D3665F" w:rsidRDefault="00ED6B0E" w:rsidP="000A344F">
      <w:pPr>
        <w:pStyle w:val="H23G"/>
      </w:pPr>
      <w:r w:rsidRPr="00D3665F">
        <w:tab/>
        <w:t>3.3.2</w:t>
      </w:r>
      <w:r w:rsidRPr="00D3665F">
        <w:tab/>
        <w:t>List of substantive questions on chemicals</w:t>
      </w:r>
    </w:p>
    <w:p w:rsidR="00ED6B0E" w:rsidRPr="00D3665F" w:rsidRDefault="00ED6B0E" w:rsidP="000A344F">
      <w:pPr>
        <w:pStyle w:val="SingleTxtG"/>
      </w:pPr>
      <w:r w:rsidRPr="00D3665F">
        <w:t>The following documents shall be made available to the candidate:</w:t>
      </w:r>
    </w:p>
    <w:p w:rsidR="00ED6B0E" w:rsidRPr="00D3665F" w:rsidRDefault="00ED6B0E" w:rsidP="00891D32">
      <w:pPr>
        <w:pStyle w:val="Bullet1G"/>
      </w:pPr>
      <w:r w:rsidRPr="00D3665F">
        <w:t>Description of the situation (see annex II, 1)</w:t>
      </w:r>
      <w:r w:rsidR="00A23159" w:rsidRPr="00D3665F">
        <w:t>;</w:t>
      </w:r>
    </w:p>
    <w:p w:rsidR="00ED6B0E" w:rsidRPr="00D3665F" w:rsidRDefault="00ED6B0E" w:rsidP="00891D32">
      <w:pPr>
        <w:pStyle w:val="Bullet1G"/>
      </w:pPr>
      <w:r w:rsidRPr="00D3665F">
        <w:t>The selected questions (15 partial questions) (see annex II, 2)</w:t>
      </w:r>
      <w:r w:rsidR="006B2E7A" w:rsidRPr="00D3665F">
        <w:t>;</w:t>
      </w:r>
    </w:p>
    <w:p w:rsidR="00ED6B0E" w:rsidRPr="00D3665F" w:rsidRDefault="00ED6B0E" w:rsidP="00891D32">
      <w:pPr>
        <w:pStyle w:val="Bullet1G"/>
      </w:pPr>
      <w:r w:rsidRPr="00D3665F">
        <w:t>A sheet containing information on the characteristics of the substance relevant to the use of a breathing apparatus (see annex I, 3)</w:t>
      </w:r>
      <w:r w:rsidR="006B2E7A" w:rsidRPr="00D3665F">
        <w:t>;</w:t>
      </w:r>
      <w:r w:rsidR="00A23159" w:rsidRPr="00D3665F">
        <w:t xml:space="preserve"> and</w:t>
      </w:r>
    </w:p>
    <w:p w:rsidR="00603246" w:rsidRPr="00D3665F" w:rsidRDefault="00603246" w:rsidP="00891D32">
      <w:pPr>
        <w:pStyle w:val="Bullet1G"/>
      </w:pPr>
      <w:r w:rsidRPr="00D3665F">
        <w:t>A certificate of approval (see annex II, 4); and</w:t>
      </w:r>
    </w:p>
    <w:p w:rsidR="00603246" w:rsidRPr="00D3665F" w:rsidRDefault="00603246" w:rsidP="00891D32">
      <w:pPr>
        <w:pStyle w:val="Bullet1G"/>
      </w:pPr>
      <w:r w:rsidRPr="00D3665F">
        <w:t>The safety data sheet with the maximum permissible concentration at the workplace or equivalent documents for the substance in question.</w:t>
      </w:r>
    </w:p>
    <w:p w:rsidR="00603246" w:rsidRPr="00D3665F" w:rsidRDefault="00603246" w:rsidP="000A344F">
      <w:pPr>
        <w:pStyle w:val="SingleTxtG"/>
      </w:pPr>
      <w:r w:rsidRPr="00D3665F">
        <w:t>The texts of regulations and technical literature referred to in 8.2.2.7 are also authorized for use during the examination.</w:t>
      </w:r>
    </w:p>
    <w:p w:rsidR="00603246" w:rsidRPr="00D3665F" w:rsidRDefault="00603246" w:rsidP="000A344F">
      <w:pPr>
        <w:pStyle w:val="SingleTxtG"/>
      </w:pPr>
      <w:r w:rsidRPr="00D3665F">
        <w:t>The questions regarding the threshold limit value at the workplace may not be used if no such maximum exists for the substance selected.</w:t>
      </w:r>
    </w:p>
    <w:p w:rsidR="00603246" w:rsidRPr="00D3665F" w:rsidRDefault="00603246" w:rsidP="000A344F">
      <w:pPr>
        <w:pStyle w:val="SingleTxtG"/>
      </w:pPr>
      <w:r w:rsidRPr="00D3665F">
        <w:t>The candidate shall have 90 minutes to complete this part of the examination. The maximum number of points that may be obtained is 30. The distribution of the points shall be set by the competent authority or examining body prior to the examination depending on the degree of difficulty of the questions.</w:t>
      </w:r>
    </w:p>
    <w:p w:rsidR="00603246" w:rsidRPr="00D3665F" w:rsidRDefault="00603246" w:rsidP="000A344F">
      <w:pPr>
        <w:pStyle w:val="SingleTxtG"/>
      </w:pPr>
      <w:r w:rsidRPr="00D3665F">
        <w:t>The examination shall be marked in accordance with 8.2.2.7.2.5.</w:t>
      </w:r>
    </w:p>
    <w:p w:rsidR="00603246" w:rsidRPr="00D3665F" w:rsidRDefault="00603246" w:rsidP="000A344F">
      <w:pPr>
        <w:pStyle w:val="SingleTxtG"/>
      </w:pPr>
      <w:r w:rsidRPr="00D3665F">
        <w:t>The substantive questions and model answers to the examination for the specialization course on chemicals shall be made available by the respective national authorities only to the authorities responsible for the examinations and to approved examining bodies.</w:t>
      </w:r>
    </w:p>
    <w:p w:rsidR="00603246" w:rsidRPr="00D3665F" w:rsidRDefault="00603246" w:rsidP="000A344F">
      <w:pPr>
        <w:pStyle w:val="SingleTxtG"/>
      </w:pPr>
      <w:r w:rsidRPr="00D3665F">
        <w:t>The model answers shall serve as a guide.</w:t>
      </w:r>
    </w:p>
    <w:p w:rsidR="00603246" w:rsidRPr="00D3665F" w:rsidRDefault="00C55C9D" w:rsidP="000A344F">
      <w:pPr>
        <w:pStyle w:val="HChG"/>
      </w:pPr>
      <w:r w:rsidRPr="00D3665F">
        <w:br w:type="page"/>
      </w:r>
      <w:r w:rsidR="00603246" w:rsidRPr="00D3665F">
        <w:lastRenderedPageBreak/>
        <w:t>Annex I</w:t>
      </w:r>
    </w:p>
    <w:p w:rsidR="00603246" w:rsidRPr="00D3665F" w:rsidRDefault="00603246" w:rsidP="000A344F">
      <w:pPr>
        <w:pStyle w:val="HChG"/>
      </w:pPr>
      <w:r w:rsidRPr="00D3665F">
        <w:tab/>
      </w:r>
      <w:r w:rsidRPr="00D3665F">
        <w:tab/>
        <w:t>Data sheets for substantive questions for the specialization course on gases</w:t>
      </w:r>
    </w:p>
    <w:p w:rsidR="00603246" w:rsidRPr="00D3665F" w:rsidRDefault="00603246" w:rsidP="004F5AAC">
      <w:pPr>
        <w:pStyle w:val="HChG"/>
      </w:pPr>
      <w:r w:rsidRPr="00D3665F">
        <w:tab/>
      </w:r>
      <w:del w:id="47" w:author="Croo Henk" w:date="2015-08-21T13:54:00Z">
        <w:r w:rsidR="004F5AAC" w:rsidDel="00334E42">
          <w:delText>I</w:delText>
        </w:r>
      </w:del>
      <w:ins w:id="48" w:author="Croo Henk" w:date="2015-08-21T13:54:00Z">
        <w:r w:rsidR="00334E42">
          <w:t>1</w:t>
        </w:r>
      </w:ins>
      <w:r w:rsidRPr="00D3665F">
        <w:t>.</w:t>
      </w:r>
      <w:r w:rsidRPr="00D3665F">
        <w:tab/>
        <w:t>Situation description</w:t>
      </w:r>
    </w:p>
    <w:p w:rsidR="00603246" w:rsidRPr="00D3665F" w:rsidRDefault="00603246" w:rsidP="000A344F">
      <w:pPr>
        <w:pStyle w:val="SingleTxtG"/>
      </w:pPr>
      <w:r w:rsidRPr="00D3665F">
        <w:t>This section of the examination is based on the following situation descriptions:</w:t>
      </w:r>
    </w:p>
    <w:p w:rsidR="00603246" w:rsidRPr="00D3665F" w:rsidRDefault="00603246" w:rsidP="000A344F">
      <w:pPr>
        <w:pStyle w:val="H1G"/>
      </w:pPr>
      <w:r w:rsidRPr="00D3665F">
        <w:tab/>
      </w:r>
      <w:r w:rsidRPr="00D3665F">
        <w:tab/>
        <w:t>Situation 01:</w:t>
      </w:r>
    </w:p>
    <w:p w:rsidR="00603246" w:rsidRPr="00D3665F" w:rsidRDefault="00603246" w:rsidP="000A344F">
      <w:pPr>
        <w:pStyle w:val="SingleTxtG"/>
        <w:rPr>
          <w:b/>
        </w:rPr>
      </w:pPr>
      <w:r w:rsidRPr="00D3665F">
        <w:rPr>
          <w:b/>
        </w:rPr>
        <w:t>Loading and unloading</w:t>
      </w:r>
    </w:p>
    <w:p w:rsidR="00603246" w:rsidRPr="00D3665F" w:rsidRDefault="00603246" w:rsidP="000A344F">
      <w:pPr>
        <w:pStyle w:val="SingleTxtG"/>
      </w:pPr>
      <w:r w:rsidRPr="00D3665F">
        <w:t>Your motor tanker carries certificate of approval No. 001. The tank vessel has just left the shipyard; the cargo tanks have already been opened and the piping is now under pressure; the blocking valves are closed.</w:t>
      </w:r>
    </w:p>
    <w:p w:rsidR="00603246" w:rsidRPr="002F4214" w:rsidRDefault="00603246" w:rsidP="000A344F">
      <w:pPr>
        <w:pStyle w:val="SingleTxtG"/>
        <w:rPr>
          <w:spacing w:val="-2"/>
        </w:rPr>
      </w:pPr>
      <w:r w:rsidRPr="002F4214">
        <w:rPr>
          <w:spacing w:val="-2"/>
        </w:rPr>
        <w:t xml:space="preserve">At terminal 1 the vessel is </w:t>
      </w:r>
      <w:r w:rsidR="007F3698">
        <w:rPr>
          <w:spacing w:val="-2"/>
        </w:rPr>
        <w:t>to be loaded with a maximum of (substance from 3)</w:t>
      </w:r>
      <w:r w:rsidRPr="002F4214">
        <w:rPr>
          <w:spacing w:val="-2"/>
        </w:rPr>
        <w:t xml:space="preserve"> UN XXXX (NAME, class, classification code, packing group), and it is later to be unloaded at terminal 2.</w:t>
      </w:r>
    </w:p>
    <w:p w:rsidR="00603246" w:rsidRPr="00D3665F" w:rsidRDefault="00603246" w:rsidP="000A344F">
      <w:pPr>
        <w:pStyle w:val="SingleTxtG"/>
        <w:rPr>
          <w:b/>
        </w:rPr>
      </w:pPr>
      <w:r w:rsidRPr="00D3665F">
        <w:rPr>
          <w:b/>
        </w:rPr>
        <w:t>Loading port = terminal 1</w:t>
      </w:r>
    </w:p>
    <w:p w:rsidR="00603246" w:rsidRPr="00D3665F" w:rsidRDefault="00603246" w:rsidP="000A344F">
      <w:pPr>
        <w:pStyle w:val="SingleTxtG"/>
      </w:pPr>
      <w:r w:rsidRPr="00D3665F">
        <w:t>The substance to be loaded is stored in spherical tanks.</w:t>
      </w:r>
    </w:p>
    <w:p w:rsidR="00603246" w:rsidRPr="00D3665F" w:rsidRDefault="00603246" w:rsidP="000A344F">
      <w:pPr>
        <w:pStyle w:val="SingleTxtG"/>
      </w:pPr>
      <w:r w:rsidRPr="00D3665F">
        <w:t>The terminal can deliver a nitrogen flow of up to 1,000 m</w:t>
      </w:r>
      <w:r w:rsidRPr="00D3665F">
        <w:rPr>
          <w:vertAlign w:val="superscript"/>
        </w:rPr>
        <w:t>3</w:t>
      </w:r>
      <w:r w:rsidRPr="00D3665F">
        <w:t>/h at a maximum pressure of 5 bar (gauge) and has a flare stack with a capacity of 1,000 m</w:t>
      </w:r>
      <w:r w:rsidRPr="00D3665F">
        <w:rPr>
          <w:vertAlign w:val="superscript"/>
        </w:rPr>
        <w:t>3</w:t>
      </w:r>
      <w:r w:rsidRPr="00D3665F">
        <w:t>/h.</w:t>
      </w:r>
    </w:p>
    <w:p w:rsidR="00603246" w:rsidRPr="00D3665F" w:rsidRDefault="00603246" w:rsidP="000A344F">
      <w:pPr>
        <w:pStyle w:val="SingleTxtG"/>
      </w:pPr>
      <w:r w:rsidRPr="00D3665F">
        <w:t>During loading the vapours/gas must not be returned to the on-shore spherical tank.</w:t>
      </w:r>
    </w:p>
    <w:p w:rsidR="00603246" w:rsidRPr="00D3665F" w:rsidRDefault="00603246" w:rsidP="000A344F">
      <w:pPr>
        <w:pStyle w:val="SingleTxtG"/>
      </w:pPr>
      <w:r w:rsidRPr="00D3665F">
        <w:t xml:space="preserve">The terminal’s loading flow is </w:t>
      </w:r>
      <w:proofErr w:type="gramStart"/>
      <w:r w:rsidRPr="00D3665F">
        <w:t>250 m</w:t>
      </w:r>
      <w:r w:rsidRPr="00D3665F">
        <w:rPr>
          <w:vertAlign w:val="superscript"/>
        </w:rPr>
        <w:t>3</w:t>
      </w:r>
      <w:r w:rsidRPr="00D3665F">
        <w:t>/h</w:t>
      </w:r>
      <w:proofErr w:type="gramEnd"/>
      <w:r w:rsidRPr="00D3665F">
        <w:t>.</w:t>
      </w:r>
    </w:p>
    <w:p w:rsidR="00603246" w:rsidRPr="00D3665F" w:rsidRDefault="00603246" w:rsidP="000A344F">
      <w:pPr>
        <w:pStyle w:val="SingleTxtG"/>
      </w:pPr>
      <w:r w:rsidRPr="00D3665F">
        <w:t>The temperature of the substance and the ambient temperature are both 10° C.</w:t>
      </w:r>
    </w:p>
    <w:p w:rsidR="00603246" w:rsidRPr="00D3665F" w:rsidRDefault="00603246" w:rsidP="000A344F">
      <w:pPr>
        <w:pStyle w:val="SingleTxtG"/>
        <w:rPr>
          <w:b/>
        </w:rPr>
      </w:pPr>
      <w:r w:rsidRPr="00D3665F">
        <w:rPr>
          <w:b/>
        </w:rPr>
        <w:t>Unloading port = terminal 2</w:t>
      </w:r>
    </w:p>
    <w:p w:rsidR="00603246" w:rsidRPr="00D3665F" w:rsidRDefault="00603246" w:rsidP="000A344F">
      <w:pPr>
        <w:pStyle w:val="SingleTxtG"/>
      </w:pPr>
      <w:r w:rsidRPr="00D3665F">
        <w:t>The vessel is unloaded with the on-board pumps. The greatest possible quantity must be unloaded.</w:t>
      </w:r>
    </w:p>
    <w:p w:rsidR="00603246" w:rsidRPr="00D3665F" w:rsidRDefault="00603246" w:rsidP="000A344F">
      <w:pPr>
        <w:pStyle w:val="SingleTxtG"/>
      </w:pPr>
      <w:r w:rsidRPr="00D3665F">
        <w:t>The substance is unloaded into a spherical storage tank. A gas return line is available.</w:t>
      </w:r>
    </w:p>
    <w:p w:rsidR="00603246" w:rsidRPr="00D3665F" w:rsidRDefault="00603246" w:rsidP="000A344F">
      <w:pPr>
        <w:pStyle w:val="SingleTxtG"/>
      </w:pPr>
      <w:r w:rsidRPr="00D3665F">
        <w:t>The ambient temperature is 10° C.</w:t>
      </w:r>
    </w:p>
    <w:p w:rsidR="00603246" w:rsidRPr="00D3665F" w:rsidRDefault="000F776A" w:rsidP="000A344F">
      <w:pPr>
        <w:pStyle w:val="H1G"/>
      </w:pPr>
      <w:r>
        <w:br w:type="page"/>
      </w:r>
      <w:r w:rsidR="00603246" w:rsidRPr="00D3665F">
        <w:lastRenderedPageBreak/>
        <w:tab/>
      </w:r>
      <w:r w:rsidR="00603246" w:rsidRPr="00D3665F">
        <w:tab/>
        <w:t>Situation 02:</w:t>
      </w:r>
    </w:p>
    <w:p w:rsidR="00603246" w:rsidRPr="00D3665F" w:rsidRDefault="00603246" w:rsidP="000A344F">
      <w:pPr>
        <w:pStyle w:val="SingleTxtG"/>
        <w:rPr>
          <w:b/>
        </w:rPr>
      </w:pPr>
      <w:r w:rsidRPr="00D3665F">
        <w:rPr>
          <w:b/>
        </w:rPr>
        <w:t>Loading and unloading</w:t>
      </w:r>
    </w:p>
    <w:p w:rsidR="00603246" w:rsidRPr="00D3665F" w:rsidRDefault="00603246" w:rsidP="000A344F">
      <w:pPr>
        <w:pStyle w:val="SingleTxtG"/>
      </w:pPr>
      <w:r w:rsidRPr="00D3665F">
        <w:t xml:space="preserve">Your motor tanker carries certificate of approval No. 001. The tank vessel contains UN No. 1011 </w:t>
      </w:r>
      <w:del w:id="49" w:author="Croo Henk" w:date="2015-08-21T13:46:00Z">
        <w:r w:rsidRPr="00D3665F" w:rsidDel="00817640">
          <w:delText>n-</w:delText>
        </w:r>
      </w:del>
      <w:r w:rsidRPr="00D3665F">
        <w:t>BUTANE; the pressure in the cargo tank is 0.2 bar (gauge).</w:t>
      </w:r>
    </w:p>
    <w:p w:rsidR="00603246" w:rsidRPr="00463BDE" w:rsidRDefault="00603246" w:rsidP="000A344F">
      <w:pPr>
        <w:pStyle w:val="SingleTxtG"/>
        <w:rPr>
          <w:spacing w:val="-2"/>
        </w:rPr>
      </w:pPr>
      <w:r w:rsidRPr="00463BDE">
        <w:rPr>
          <w:spacing w:val="-2"/>
        </w:rPr>
        <w:t xml:space="preserve">At terminal 1 the vessel is </w:t>
      </w:r>
      <w:r w:rsidR="007F3698">
        <w:rPr>
          <w:spacing w:val="-2"/>
        </w:rPr>
        <w:t>to be loaded with a maximum of (</w:t>
      </w:r>
      <w:r w:rsidRPr="00463BDE">
        <w:rPr>
          <w:spacing w:val="-2"/>
        </w:rPr>
        <w:t>substance from 3</w:t>
      </w:r>
      <w:r w:rsidR="007F3698">
        <w:rPr>
          <w:spacing w:val="-2"/>
        </w:rPr>
        <w:t>)</w:t>
      </w:r>
      <w:r w:rsidRPr="00463BDE">
        <w:rPr>
          <w:spacing w:val="-2"/>
        </w:rPr>
        <w:t xml:space="preserve"> UN XXXX (NAME, class, classification code, packing group), and it is later to be unloaded at terminal 2.</w:t>
      </w:r>
    </w:p>
    <w:p w:rsidR="00603246" w:rsidRPr="00D3665F" w:rsidRDefault="00603246" w:rsidP="000A344F">
      <w:pPr>
        <w:pStyle w:val="SingleTxtG"/>
        <w:rPr>
          <w:b/>
        </w:rPr>
      </w:pPr>
      <w:r w:rsidRPr="00D3665F">
        <w:rPr>
          <w:b/>
        </w:rPr>
        <w:t>Loading port = terminal 1</w:t>
      </w:r>
    </w:p>
    <w:p w:rsidR="00603246" w:rsidRPr="00D3665F" w:rsidRDefault="00603246" w:rsidP="000A344F">
      <w:pPr>
        <w:pStyle w:val="SingleTxtG"/>
      </w:pPr>
      <w:r w:rsidRPr="00D3665F">
        <w:t>The substance to be loaded is stored in spherical tanks.</w:t>
      </w:r>
    </w:p>
    <w:p w:rsidR="00603246" w:rsidRPr="00D3665F" w:rsidRDefault="00603246" w:rsidP="000A344F">
      <w:pPr>
        <w:pStyle w:val="SingleTxtG"/>
      </w:pPr>
      <w:r w:rsidRPr="00D3665F">
        <w:t>The terminal can deliver a nitrogen flow of up to 1,000 m</w:t>
      </w:r>
      <w:r w:rsidRPr="00D3665F">
        <w:rPr>
          <w:vertAlign w:val="superscript"/>
        </w:rPr>
        <w:t>3</w:t>
      </w:r>
      <w:r w:rsidRPr="00D3665F">
        <w:t>/h at a maximum pressure of 5 bar (gauge) and has a flare stack with a capacity of 1,000 m</w:t>
      </w:r>
      <w:r w:rsidRPr="00D3665F">
        <w:rPr>
          <w:vertAlign w:val="superscript"/>
        </w:rPr>
        <w:t>3</w:t>
      </w:r>
      <w:r w:rsidRPr="00D3665F">
        <w:t>/h.</w:t>
      </w:r>
    </w:p>
    <w:p w:rsidR="00603246" w:rsidRPr="00D3665F" w:rsidRDefault="00603246" w:rsidP="000A344F">
      <w:pPr>
        <w:pStyle w:val="SingleTxtG"/>
      </w:pPr>
      <w:r w:rsidRPr="00D3665F">
        <w:t>During loading the vapours/gas must not be returned to the on-shore spherical tank.</w:t>
      </w:r>
    </w:p>
    <w:p w:rsidR="00603246" w:rsidRPr="00D3665F" w:rsidRDefault="00603246" w:rsidP="000A344F">
      <w:pPr>
        <w:pStyle w:val="SingleTxtG"/>
      </w:pPr>
      <w:r w:rsidRPr="00D3665F">
        <w:t xml:space="preserve">The terminal’s loading flow is </w:t>
      </w:r>
      <w:proofErr w:type="gramStart"/>
      <w:r w:rsidRPr="00D3665F">
        <w:t>250 m</w:t>
      </w:r>
      <w:r w:rsidRPr="00D3665F">
        <w:rPr>
          <w:vertAlign w:val="superscript"/>
        </w:rPr>
        <w:t>3</w:t>
      </w:r>
      <w:r w:rsidRPr="00D3665F">
        <w:t>/h</w:t>
      </w:r>
      <w:proofErr w:type="gramEnd"/>
      <w:r w:rsidRPr="00D3665F">
        <w:t>.</w:t>
      </w:r>
    </w:p>
    <w:p w:rsidR="00603246" w:rsidRPr="00D3665F" w:rsidRDefault="00603246" w:rsidP="000A344F">
      <w:pPr>
        <w:pStyle w:val="SingleTxtG"/>
      </w:pPr>
      <w:r w:rsidRPr="00D3665F">
        <w:t>The temperature of the substance and the ambient temperature are both 10° C.</w:t>
      </w:r>
    </w:p>
    <w:p w:rsidR="00603246" w:rsidRPr="00D3665F" w:rsidRDefault="00603246" w:rsidP="000A344F">
      <w:pPr>
        <w:pStyle w:val="SingleTxtG"/>
        <w:rPr>
          <w:b/>
        </w:rPr>
      </w:pPr>
      <w:r w:rsidRPr="00D3665F">
        <w:rPr>
          <w:b/>
        </w:rPr>
        <w:t>Unloading port = terminal 2</w:t>
      </w:r>
    </w:p>
    <w:p w:rsidR="00603246" w:rsidRPr="00D3665F" w:rsidRDefault="00603246" w:rsidP="000A344F">
      <w:pPr>
        <w:pStyle w:val="SingleTxtG"/>
      </w:pPr>
      <w:r w:rsidRPr="00D3665F">
        <w:t>The vessel is unloaded with the on-board pumps. The greatest possible quantity must be unloaded.</w:t>
      </w:r>
    </w:p>
    <w:p w:rsidR="00603246" w:rsidRPr="00D3665F" w:rsidRDefault="00603246" w:rsidP="000A344F">
      <w:pPr>
        <w:pStyle w:val="SingleTxtG"/>
      </w:pPr>
      <w:r w:rsidRPr="00D3665F">
        <w:t>The substance is unloaded into a spherical storage tank. A gas return line is available.</w:t>
      </w:r>
    </w:p>
    <w:p w:rsidR="00603246" w:rsidRPr="00D3665F" w:rsidRDefault="00603246" w:rsidP="000A344F">
      <w:pPr>
        <w:pStyle w:val="SingleTxtG"/>
      </w:pPr>
      <w:r w:rsidRPr="00D3665F">
        <w:t>The ambient temperature is 10° C.</w:t>
      </w:r>
    </w:p>
    <w:p w:rsidR="00603246" w:rsidRPr="00D3665F" w:rsidRDefault="00D1474E" w:rsidP="004F5AAC">
      <w:pPr>
        <w:pStyle w:val="HChG"/>
      </w:pPr>
      <w:r>
        <w:br w:type="page"/>
      </w:r>
      <w:r w:rsidR="00603246" w:rsidRPr="00D3665F">
        <w:lastRenderedPageBreak/>
        <w:tab/>
      </w:r>
      <w:del w:id="50" w:author="Croo Henk" w:date="2015-08-21T13:55:00Z">
        <w:r w:rsidR="004F5AAC" w:rsidDel="00334E42">
          <w:delText>II</w:delText>
        </w:r>
      </w:del>
      <w:ins w:id="51" w:author="Croo Henk" w:date="2015-08-21T13:55:00Z">
        <w:r w:rsidR="00334E42">
          <w:t>2</w:t>
        </w:r>
      </w:ins>
      <w:r w:rsidR="00603246" w:rsidRPr="00D3665F">
        <w:t>.</w:t>
      </w:r>
      <w:r w:rsidR="00603246" w:rsidRPr="00D3665F">
        <w:tab/>
        <w:t>Questions</w:t>
      </w:r>
    </w:p>
    <w:p w:rsidR="00603246" w:rsidRPr="00D3665F" w:rsidRDefault="00603246" w:rsidP="000A344F">
      <w:pPr>
        <w:pStyle w:val="SingleTxtG"/>
      </w:pPr>
      <w:r w:rsidRPr="00D3665F">
        <w:t>The questions must be selected in accordance with the following scheme. A logical order should be followed.</w:t>
      </w:r>
    </w:p>
    <w:p w:rsidR="00603246" w:rsidRPr="00D3665F" w:rsidRDefault="009B122E" w:rsidP="004F5AAC">
      <w:pPr>
        <w:pStyle w:val="H1G"/>
      </w:pPr>
      <w:r>
        <w:tab/>
        <w:t>A.</w:t>
      </w:r>
      <w:r w:rsidR="00603246" w:rsidRPr="00D3665F">
        <w:tab/>
        <w:t>Preparation for loading</w:t>
      </w:r>
    </w:p>
    <w:p w:rsidR="00603246" w:rsidRPr="00D3665F" w:rsidRDefault="00603246" w:rsidP="00E92C51">
      <w:pPr>
        <w:pStyle w:val="SingleTxtG"/>
        <w:rPr>
          <w:b/>
        </w:rPr>
      </w:pPr>
      <w:r w:rsidRPr="00D3665F">
        <w:rPr>
          <w:b/>
        </w:rPr>
        <w:t>General questions:</w:t>
      </w:r>
    </w:p>
    <w:p w:rsidR="00603246" w:rsidRPr="00D3665F" w:rsidRDefault="00603246" w:rsidP="000A344F">
      <w:pPr>
        <w:pStyle w:val="SingleTxtG"/>
      </w:pPr>
      <w:r w:rsidRPr="00D3665F">
        <w:t>Choose two questions from A-1, A-2 (</w:t>
      </w:r>
      <w:proofErr w:type="gramStart"/>
      <w:r w:rsidRPr="00D3665F">
        <w:t>a or</w:t>
      </w:r>
      <w:proofErr w:type="gramEnd"/>
      <w:r w:rsidRPr="00D3665F">
        <w:t xml:space="preserve"> b) and A-3.</w:t>
      </w:r>
    </w:p>
    <w:p w:rsidR="00603246" w:rsidRPr="00D3665F" w:rsidRDefault="007F3698" w:rsidP="000A344F">
      <w:pPr>
        <w:pStyle w:val="SingleTxtG"/>
      </w:pPr>
      <w:r>
        <w:t>(</w:t>
      </w:r>
      <w:r w:rsidR="00603246" w:rsidRPr="00D3665F">
        <w:t>Note: for situation 01, question A-2a, for situation 02, question A-2b.</w:t>
      </w:r>
      <w:r>
        <w:t>)</w:t>
      </w:r>
    </w:p>
    <w:p w:rsidR="00603246" w:rsidRPr="00D3665F" w:rsidRDefault="00603246" w:rsidP="00291B11">
      <w:pPr>
        <w:pStyle w:val="SingleTxtG"/>
        <w:rPr>
          <w:b/>
        </w:rPr>
      </w:pPr>
      <w:r w:rsidRPr="00D3665F">
        <w:rPr>
          <w:b/>
        </w:rPr>
        <w:t>Substance-related questions:</w:t>
      </w:r>
    </w:p>
    <w:p w:rsidR="00603246" w:rsidRPr="00D3665F" w:rsidRDefault="00603246" w:rsidP="000A344F">
      <w:pPr>
        <w:pStyle w:val="SingleTxtG"/>
      </w:pPr>
      <w:r w:rsidRPr="00D3665F">
        <w:t>Choose one question from A-4/1 to A-4/6.</w:t>
      </w:r>
    </w:p>
    <w:p w:rsidR="00603246" w:rsidRPr="00D3665F" w:rsidRDefault="009B122E" w:rsidP="004F5AAC">
      <w:pPr>
        <w:pStyle w:val="H1G"/>
      </w:pPr>
      <w:r>
        <w:tab/>
        <w:t>B.</w:t>
      </w:r>
      <w:r w:rsidR="00603246" w:rsidRPr="00D3665F">
        <w:tab/>
        <w:t>Flushing of cargo tanks</w:t>
      </w:r>
    </w:p>
    <w:p w:rsidR="00603246" w:rsidRPr="00D3665F" w:rsidRDefault="00603246" w:rsidP="000A344F">
      <w:pPr>
        <w:pStyle w:val="SingleTxtG"/>
      </w:pPr>
      <w:r w:rsidRPr="00D3665F">
        <w:t>Choose three questions from B-1 to B-10.</w:t>
      </w:r>
    </w:p>
    <w:p w:rsidR="00603246" w:rsidRPr="00D3665F" w:rsidRDefault="009B122E" w:rsidP="004F5AAC">
      <w:pPr>
        <w:pStyle w:val="H1G"/>
      </w:pPr>
      <w:r>
        <w:tab/>
        <w:t>C.</w:t>
      </w:r>
      <w:r w:rsidR="00603246" w:rsidRPr="00D3665F">
        <w:tab/>
        <w:t>Loading</w:t>
      </w:r>
    </w:p>
    <w:p w:rsidR="00603246" w:rsidRPr="00D3665F" w:rsidRDefault="00603246" w:rsidP="00E92C51">
      <w:pPr>
        <w:pStyle w:val="SingleTxtG"/>
        <w:rPr>
          <w:b/>
        </w:rPr>
      </w:pPr>
      <w:r w:rsidRPr="00D3665F">
        <w:rPr>
          <w:b/>
        </w:rPr>
        <w:t>General question:</w:t>
      </w:r>
    </w:p>
    <w:p w:rsidR="00603246" w:rsidRPr="00D3665F" w:rsidRDefault="00603246" w:rsidP="000A344F">
      <w:pPr>
        <w:pStyle w:val="SingleTxtG"/>
      </w:pPr>
      <w:r w:rsidRPr="00D3665F">
        <w:t>Choose question C-1.</w:t>
      </w:r>
    </w:p>
    <w:p w:rsidR="00603246" w:rsidRPr="00D3665F" w:rsidRDefault="00603246" w:rsidP="000A344F">
      <w:pPr>
        <w:pStyle w:val="SingleTxtG"/>
      </w:pPr>
      <w:r w:rsidRPr="00D3665F">
        <w:t>Choose three questions from C-2 to C-10.</w:t>
      </w:r>
    </w:p>
    <w:p w:rsidR="00A92280" w:rsidRDefault="007F3698" w:rsidP="000A344F">
      <w:pPr>
        <w:pStyle w:val="SingleTxtG"/>
      </w:pPr>
      <w:r>
        <w:t>(</w:t>
      </w:r>
      <w:r w:rsidR="00603246" w:rsidRPr="00D3665F">
        <w:t xml:space="preserve">Note: C-3 and C-4 cannot both be chosen for the same examination session, nor can C-7 and C-8. Thus, C-3 or C-4 may be chosen, and C-7 or C-8 may be chosen. This means that C-3 or C-4 and C-7 or C-8 may be chosen. Question C-8 is not suitable for the following substances: </w:t>
      </w:r>
    </w:p>
    <w:p w:rsidR="00603246" w:rsidRPr="00D3665F" w:rsidRDefault="00603246" w:rsidP="000A344F">
      <w:pPr>
        <w:pStyle w:val="SingleTxtG"/>
      </w:pPr>
      <w:r w:rsidRPr="007F3698">
        <w:t>1-3-BUTADIENE, STABILIZED and VINYL CHLORIDE, STABILIZED</w:t>
      </w:r>
      <w:r w:rsidRPr="00D3665F">
        <w:t>.</w:t>
      </w:r>
      <w:r w:rsidR="007F3698">
        <w:t>)</w:t>
      </w:r>
    </w:p>
    <w:p w:rsidR="00603246" w:rsidRPr="00D3665F" w:rsidRDefault="009B122E" w:rsidP="004F5AAC">
      <w:pPr>
        <w:pStyle w:val="H1G"/>
      </w:pPr>
      <w:r>
        <w:tab/>
        <w:t>D.</w:t>
      </w:r>
      <w:r w:rsidR="00603246" w:rsidRPr="00D3665F">
        <w:tab/>
        <w:t>Load calculation</w:t>
      </w:r>
    </w:p>
    <w:p w:rsidR="00603246" w:rsidRPr="00D3665F" w:rsidRDefault="00603246" w:rsidP="000A344F">
      <w:pPr>
        <w:pStyle w:val="SingleTxtG"/>
      </w:pPr>
      <w:r w:rsidRPr="00D3665F">
        <w:t>Choose three calculations D-1 to D-3.</w:t>
      </w:r>
    </w:p>
    <w:p w:rsidR="00603246" w:rsidRPr="00D3665F" w:rsidRDefault="009B122E" w:rsidP="004F5AAC">
      <w:pPr>
        <w:pStyle w:val="H1G"/>
      </w:pPr>
      <w:r>
        <w:tab/>
        <w:t>E.</w:t>
      </w:r>
      <w:r w:rsidR="00603246" w:rsidRPr="00D3665F">
        <w:tab/>
        <w:t>Unloading</w:t>
      </w:r>
    </w:p>
    <w:p w:rsidR="00603246" w:rsidRPr="00D3665F" w:rsidRDefault="00603246" w:rsidP="000A344F">
      <w:pPr>
        <w:pStyle w:val="SingleTxtG"/>
      </w:pPr>
      <w:r w:rsidRPr="00D3665F">
        <w:t>Choose two questions E-1 and E-2.</w:t>
      </w:r>
    </w:p>
    <w:p w:rsidR="00603246" w:rsidRPr="00D3665F" w:rsidRDefault="00603246" w:rsidP="004F5AAC">
      <w:pPr>
        <w:pStyle w:val="HChG"/>
      </w:pPr>
      <w:r w:rsidRPr="00D3665F">
        <w:tab/>
      </w:r>
      <w:del w:id="52" w:author="Croo Henk" w:date="2015-08-21T13:55:00Z">
        <w:r w:rsidR="004F5AAC" w:rsidRPr="00D63C39" w:rsidDel="00334E42">
          <w:rPr>
            <w:rStyle w:val="HChGChar"/>
            <w:b/>
          </w:rPr>
          <w:delText>III</w:delText>
        </w:r>
      </w:del>
      <w:ins w:id="53" w:author="Croo Henk" w:date="2015-08-21T13:55:00Z">
        <w:r w:rsidR="00334E42" w:rsidRPr="00D63C39">
          <w:rPr>
            <w:rStyle w:val="HChGChar"/>
            <w:b/>
          </w:rPr>
          <w:t>3</w:t>
        </w:r>
      </w:ins>
      <w:r w:rsidRPr="00D3665F">
        <w:t>.</w:t>
      </w:r>
      <w:r w:rsidRPr="00D3665F">
        <w:tab/>
        <w:t>Substances and their characteristics</w:t>
      </w:r>
    </w:p>
    <w:p w:rsidR="00603246" w:rsidRPr="00D3665F" w:rsidRDefault="00603246" w:rsidP="00291B11">
      <w:pPr>
        <w:pStyle w:val="SingleTxtG"/>
        <w:spacing w:after="240"/>
      </w:pPr>
      <w:r w:rsidRPr="00D3665F">
        <w:t>A substance and its accompanying information sheet should be chosen from among those in the following list.</w:t>
      </w:r>
    </w:p>
    <w:p w:rsidR="00603246" w:rsidRPr="00D3665F" w:rsidRDefault="00D1474E" w:rsidP="00127449">
      <w:pPr>
        <w:pStyle w:val="SingleTxtG"/>
      </w:pPr>
      <w:r>
        <w:br w:type="page"/>
      </w:r>
      <w:r w:rsidR="00603246" w:rsidRPr="00D3665F">
        <w:lastRenderedPageBreak/>
        <w:t>Substance properties PROPANE</w:t>
      </w:r>
    </w:p>
    <w:tbl>
      <w:tblPr>
        <w:tblW w:w="7335" w:type="dxa"/>
        <w:tblInd w:w="1134" w:type="dxa"/>
        <w:tblBorders>
          <w:top w:val="single" w:sz="4" w:space="0" w:color="auto"/>
          <w:bottom w:val="single" w:sz="4" w:space="0" w:color="auto"/>
        </w:tblBorders>
        <w:tblLayout w:type="fixed"/>
        <w:tblCellMar>
          <w:left w:w="0" w:type="dxa"/>
          <w:right w:w="0" w:type="dxa"/>
        </w:tblCellMar>
        <w:tblLook w:val="0000" w:firstRow="0" w:lastRow="0" w:firstColumn="0" w:lastColumn="0" w:noHBand="0" w:noVBand="0"/>
      </w:tblPr>
      <w:tblGrid>
        <w:gridCol w:w="3990"/>
        <w:gridCol w:w="28"/>
        <w:gridCol w:w="3317"/>
      </w:tblGrid>
      <w:tr w:rsidR="00603246" w:rsidRPr="00D3665F" w:rsidTr="001D0EB4">
        <w:tc>
          <w:tcPr>
            <w:tcW w:w="3990" w:type="dxa"/>
            <w:shd w:val="clear" w:color="auto" w:fill="auto"/>
          </w:tcPr>
          <w:p w:rsidR="00603246" w:rsidRPr="00D3665F" w:rsidRDefault="00603246" w:rsidP="000B3A07">
            <w:pPr>
              <w:spacing w:before="40" w:after="40" w:line="220" w:lineRule="atLeast"/>
              <w:rPr>
                <w:color w:val="000000"/>
              </w:rPr>
            </w:pPr>
            <w:r w:rsidRPr="00D3665F">
              <w:rPr>
                <w:color w:val="000000"/>
              </w:rPr>
              <w:t xml:space="preserve">Name: </w:t>
            </w:r>
            <w:r w:rsidRPr="00D3665F">
              <w:rPr>
                <w:b/>
                <w:color w:val="000000"/>
              </w:rPr>
              <w:t>PROPANE</w:t>
            </w:r>
          </w:p>
        </w:tc>
        <w:tc>
          <w:tcPr>
            <w:tcW w:w="3345" w:type="dxa"/>
            <w:gridSpan w:val="2"/>
            <w:shd w:val="clear" w:color="auto" w:fill="auto"/>
          </w:tcPr>
          <w:p w:rsidR="00603246" w:rsidRPr="00D3665F" w:rsidRDefault="00603246" w:rsidP="000B3A07">
            <w:pPr>
              <w:spacing w:before="40" w:after="40" w:line="220" w:lineRule="atLeast"/>
              <w:rPr>
                <w:b/>
                <w:color w:val="000000"/>
              </w:rPr>
            </w:pPr>
            <w:r w:rsidRPr="00D3665F">
              <w:rPr>
                <w:color w:val="000000"/>
              </w:rPr>
              <w:t xml:space="preserve">UN No. </w:t>
            </w:r>
            <w:r w:rsidRPr="00D3665F">
              <w:rPr>
                <w:b/>
                <w:color w:val="000000"/>
              </w:rPr>
              <w:t>1978</w:t>
            </w:r>
          </w:p>
        </w:tc>
      </w:tr>
      <w:tr w:rsidR="00603246" w:rsidRPr="00D3665F" w:rsidTr="001D0EB4">
        <w:tc>
          <w:tcPr>
            <w:tcW w:w="3990" w:type="dxa"/>
            <w:shd w:val="clear" w:color="auto" w:fill="auto"/>
          </w:tcPr>
          <w:p w:rsidR="00603246" w:rsidRPr="00D3665F" w:rsidRDefault="00603246" w:rsidP="000B3A07">
            <w:pPr>
              <w:spacing w:before="40" w:after="40" w:line="220" w:lineRule="atLeast"/>
              <w:rPr>
                <w:color w:val="000000"/>
              </w:rPr>
            </w:pPr>
            <w:r w:rsidRPr="00D3665F">
              <w:rPr>
                <w:color w:val="000000"/>
              </w:rPr>
              <w:t xml:space="preserve">Formula: </w:t>
            </w:r>
            <w:r w:rsidRPr="00D3665F">
              <w:rPr>
                <w:b/>
                <w:color w:val="000000"/>
              </w:rPr>
              <w:t>C</w:t>
            </w:r>
            <w:r w:rsidRPr="00D3665F">
              <w:rPr>
                <w:b/>
                <w:color w:val="000000"/>
                <w:vertAlign w:val="subscript"/>
              </w:rPr>
              <w:t>3</w:t>
            </w:r>
            <w:r w:rsidRPr="00D3665F">
              <w:rPr>
                <w:b/>
                <w:color w:val="000000"/>
              </w:rPr>
              <w:t>H</w:t>
            </w:r>
            <w:r w:rsidRPr="00D3665F">
              <w:rPr>
                <w:b/>
                <w:color w:val="000000"/>
                <w:vertAlign w:val="subscript"/>
              </w:rPr>
              <w:t>8</w:t>
            </w:r>
          </w:p>
        </w:tc>
        <w:tc>
          <w:tcPr>
            <w:tcW w:w="3345" w:type="dxa"/>
            <w:gridSpan w:val="2"/>
            <w:shd w:val="clear" w:color="auto" w:fill="auto"/>
          </w:tcPr>
          <w:p w:rsidR="00603246" w:rsidRPr="00D3665F" w:rsidRDefault="00603246" w:rsidP="000B3A07">
            <w:pPr>
              <w:spacing w:before="40" w:after="40" w:line="220" w:lineRule="atLeast"/>
              <w:rPr>
                <w:color w:val="000000"/>
              </w:rPr>
            </w:pPr>
          </w:p>
        </w:tc>
      </w:tr>
      <w:tr w:rsidR="00603246" w:rsidRPr="00D3665F" w:rsidTr="001D0EB4">
        <w:tc>
          <w:tcPr>
            <w:tcW w:w="3990" w:type="dxa"/>
            <w:shd w:val="clear" w:color="auto" w:fill="auto"/>
          </w:tcPr>
          <w:p w:rsidR="00603246" w:rsidRPr="00D3665F" w:rsidRDefault="00603246" w:rsidP="000B3A07">
            <w:pPr>
              <w:spacing w:before="40" w:after="40" w:line="220" w:lineRule="atLeast"/>
              <w:rPr>
                <w:color w:val="000000"/>
              </w:rPr>
            </w:pPr>
            <w:r w:rsidRPr="00D3665F">
              <w:rPr>
                <w:color w:val="000000"/>
              </w:rPr>
              <w:t xml:space="preserve">Boiling point: </w:t>
            </w:r>
            <w:r w:rsidRPr="00D3665F">
              <w:rPr>
                <w:b/>
                <w:color w:val="000000"/>
              </w:rPr>
              <w:t>- 42</w:t>
            </w:r>
            <w:r w:rsidRPr="00D3665F">
              <w:rPr>
                <w:b/>
                <w:color w:val="000000"/>
              </w:rPr>
              <w:sym w:font="Symbol" w:char="F0B0"/>
            </w:r>
            <w:r w:rsidR="000C0458">
              <w:rPr>
                <w:b/>
                <w:color w:val="000000"/>
              </w:rPr>
              <w:t xml:space="preserve"> </w:t>
            </w:r>
            <w:r w:rsidRPr="00D3665F">
              <w:rPr>
                <w:b/>
                <w:color w:val="000000"/>
              </w:rPr>
              <w:t>C</w:t>
            </w:r>
          </w:p>
        </w:tc>
        <w:tc>
          <w:tcPr>
            <w:tcW w:w="3345" w:type="dxa"/>
            <w:gridSpan w:val="2"/>
            <w:shd w:val="clear" w:color="auto" w:fill="auto"/>
          </w:tcPr>
          <w:p w:rsidR="00603246" w:rsidRPr="00D3665F" w:rsidRDefault="00603246" w:rsidP="000B3A07">
            <w:pPr>
              <w:spacing w:before="40" w:after="40" w:line="220" w:lineRule="atLeast"/>
              <w:rPr>
                <w:color w:val="000000"/>
              </w:rPr>
            </w:pPr>
            <w:r w:rsidRPr="00D3665F">
              <w:t xml:space="preserve">Molar mass: </w:t>
            </w:r>
            <w:r w:rsidRPr="00D3665F">
              <w:rPr>
                <w:b/>
                <w:i/>
              </w:rPr>
              <w:t>M</w:t>
            </w:r>
            <w:r w:rsidRPr="00D3665F">
              <w:rPr>
                <w:b/>
              </w:rPr>
              <w:t xml:space="preserve"> = 44 (44.096)</w:t>
            </w:r>
          </w:p>
        </w:tc>
      </w:tr>
      <w:tr w:rsidR="00603246" w:rsidRPr="00D3665F" w:rsidTr="001D0EB4">
        <w:tc>
          <w:tcPr>
            <w:tcW w:w="3990" w:type="dxa"/>
            <w:shd w:val="clear" w:color="auto" w:fill="auto"/>
          </w:tcPr>
          <w:p w:rsidR="00603246" w:rsidRPr="00D3665F" w:rsidRDefault="00603246" w:rsidP="000B3A07">
            <w:pPr>
              <w:spacing w:before="40" w:after="40" w:line="220" w:lineRule="atLeast"/>
              <w:rPr>
                <w:color w:val="000000"/>
              </w:rPr>
            </w:pPr>
            <w:r w:rsidRPr="00D3665F">
              <w:t>Ratio between the vapour density and that of air = 1 (15</w:t>
            </w:r>
            <w:r w:rsidRPr="00D3665F">
              <w:sym w:font="Symbol" w:char="F0B0"/>
            </w:r>
            <w:r w:rsidRPr="00D3665F">
              <w:t xml:space="preserve"> C): </w:t>
            </w:r>
            <w:r w:rsidRPr="00D3665F">
              <w:rPr>
                <w:b/>
              </w:rPr>
              <w:t>1.53</w:t>
            </w:r>
          </w:p>
        </w:tc>
        <w:tc>
          <w:tcPr>
            <w:tcW w:w="3345" w:type="dxa"/>
            <w:gridSpan w:val="2"/>
            <w:shd w:val="clear" w:color="auto" w:fill="auto"/>
          </w:tcPr>
          <w:p w:rsidR="00603246" w:rsidRPr="00D3665F" w:rsidRDefault="00603246" w:rsidP="000B3A07">
            <w:pPr>
              <w:spacing w:before="40" w:after="40" w:line="220" w:lineRule="atLeast"/>
              <w:rPr>
                <w:color w:val="000000"/>
              </w:rPr>
            </w:pPr>
          </w:p>
        </w:tc>
      </w:tr>
      <w:tr w:rsidR="00603246" w:rsidRPr="00D3665F" w:rsidTr="001D0EB4">
        <w:tc>
          <w:tcPr>
            <w:tcW w:w="7335" w:type="dxa"/>
            <w:gridSpan w:val="3"/>
            <w:shd w:val="clear" w:color="auto" w:fill="auto"/>
          </w:tcPr>
          <w:p w:rsidR="00603246" w:rsidRPr="00D3665F" w:rsidRDefault="00603246" w:rsidP="000B3A07">
            <w:pPr>
              <w:spacing w:before="40" w:after="40" w:line="220" w:lineRule="atLeast"/>
              <w:rPr>
                <w:color w:val="000000"/>
              </w:rPr>
            </w:pPr>
            <w:r w:rsidRPr="00D3665F">
              <w:t xml:space="preserve">Flammable gas/air mixture, vol.%: </w:t>
            </w:r>
            <w:r w:rsidRPr="00D3665F">
              <w:rPr>
                <w:b/>
              </w:rPr>
              <w:t>1.7</w:t>
            </w:r>
            <w:r w:rsidR="002176C2">
              <w:rPr>
                <w:b/>
              </w:rPr>
              <w:t xml:space="preserve"> </w:t>
            </w:r>
            <w:r w:rsidRPr="00D3665F">
              <w:rPr>
                <w:b/>
              </w:rPr>
              <w:t>–</w:t>
            </w:r>
            <w:r w:rsidR="002176C2">
              <w:rPr>
                <w:b/>
              </w:rPr>
              <w:t xml:space="preserve"> </w:t>
            </w:r>
            <w:r w:rsidRPr="00D3665F">
              <w:rPr>
                <w:b/>
              </w:rPr>
              <w:t>10.8</w:t>
            </w:r>
          </w:p>
        </w:tc>
      </w:tr>
      <w:tr w:rsidR="00603246" w:rsidRPr="00D3665F" w:rsidTr="000202D2">
        <w:tc>
          <w:tcPr>
            <w:tcW w:w="4018" w:type="dxa"/>
            <w:gridSpan w:val="2"/>
            <w:tcBorders>
              <w:bottom w:val="nil"/>
            </w:tcBorders>
            <w:shd w:val="clear" w:color="auto" w:fill="auto"/>
          </w:tcPr>
          <w:p w:rsidR="00603246" w:rsidRPr="00D3665F" w:rsidRDefault="00603246" w:rsidP="000B3A07">
            <w:pPr>
              <w:spacing w:before="40" w:after="40" w:line="220" w:lineRule="atLeast"/>
              <w:rPr>
                <w:color w:val="000000"/>
              </w:rPr>
            </w:pPr>
            <w:r w:rsidRPr="00D3665F">
              <w:t xml:space="preserve">Auto-ignition temperature: </w:t>
            </w:r>
            <w:r w:rsidRPr="00D3665F">
              <w:rPr>
                <w:b/>
              </w:rPr>
              <w:t>470</w:t>
            </w:r>
            <w:r w:rsidRPr="00D3665F">
              <w:rPr>
                <w:b/>
              </w:rPr>
              <w:sym w:font="Symbol" w:char="F0B0"/>
            </w:r>
            <w:r w:rsidRPr="00D3665F">
              <w:rPr>
                <w:b/>
              </w:rPr>
              <w:t xml:space="preserve"> C</w:t>
            </w:r>
          </w:p>
        </w:tc>
        <w:tc>
          <w:tcPr>
            <w:tcW w:w="3317" w:type="dxa"/>
            <w:tcBorders>
              <w:bottom w:val="nil"/>
            </w:tcBorders>
            <w:shd w:val="clear" w:color="auto" w:fill="auto"/>
          </w:tcPr>
          <w:p w:rsidR="00603246" w:rsidRPr="00D3665F" w:rsidRDefault="00603246" w:rsidP="000B3A07">
            <w:pPr>
              <w:spacing w:before="40" w:after="40" w:line="220" w:lineRule="atLeast"/>
              <w:rPr>
                <w:color w:val="000000"/>
              </w:rPr>
            </w:pPr>
            <w:r w:rsidRPr="00D3665F">
              <w:t xml:space="preserve">Critical temperature: </w:t>
            </w:r>
            <w:r w:rsidRPr="00D3665F">
              <w:rPr>
                <w:b/>
              </w:rPr>
              <w:t>96.8</w:t>
            </w:r>
            <w:r w:rsidRPr="00D3665F">
              <w:rPr>
                <w:b/>
              </w:rPr>
              <w:sym w:font="Symbol" w:char="F0B0"/>
            </w:r>
            <w:r w:rsidRPr="00D3665F">
              <w:rPr>
                <w:b/>
              </w:rPr>
              <w:t xml:space="preserve"> C</w:t>
            </w:r>
          </w:p>
        </w:tc>
      </w:tr>
      <w:tr w:rsidR="00603246" w:rsidRPr="00D3665F" w:rsidTr="000202D2">
        <w:tc>
          <w:tcPr>
            <w:tcW w:w="4018" w:type="dxa"/>
            <w:gridSpan w:val="2"/>
            <w:tcBorders>
              <w:top w:val="nil"/>
              <w:bottom w:val="single" w:sz="12" w:space="0" w:color="auto"/>
            </w:tcBorders>
            <w:shd w:val="clear" w:color="auto" w:fill="auto"/>
          </w:tcPr>
          <w:p w:rsidR="00603246" w:rsidRPr="00D3665F" w:rsidRDefault="00603246" w:rsidP="000B3A07">
            <w:pPr>
              <w:spacing w:before="40" w:after="40" w:line="220" w:lineRule="atLeast"/>
              <w:rPr>
                <w:color w:val="000000"/>
              </w:rPr>
            </w:pPr>
            <w:r w:rsidRPr="00D3665F">
              <w:t xml:space="preserve">Maximum permissible concentration at the workplace: </w:t>
            </w:r>
            <w:r w:rsidRPr="00D3665F">
              <w:rPr>
                <w:b/>
              </w:rPr>
              <w:t>1,000 ppm</w:t>
            </w:r>
          </w:p>
        </w:tc>
        <w:tc>
          <w:tcPr>
            <w:tcW w:w="3317" w:type="dxa"/>
            <w:tcBorders>
              <w:top w:val="nil"/>
              <w:bottom w:val="single" w:sz="12" w:space="0" w:color="auto"/>
            </w:tcBorders>
            <w:shd w:val="clear" w:color="auto" w:fill="auto"/>
          </w:tcPr>
          <w:p w:rsidR="00603246" w:rsidRPr="00D3665F" w:rsidRDefault="00603246" w:rsidP="000B3A07">
            <w:pPr>
              <w:spacing w:before="40" w:after="40" w:line="220" w:lineRule="atLeast"/>
              <w:rPr>
                <w:color w:val="000000"/>
              </w:rPr>
            </w:pPr>
          </w:p>
        </w:tc>
      </w:tr>
    </w:tbl>
    <w:p w:rsidR="00603246" w:rsidRDefault="00603246" w:rsidP="00127449">
      <w:pPr>
        <w:pStyle w:val="SingleTxtG"/>
        <w:spacing w:after="0"/>
        <w:rPr>
          <w:sz w:val="18"/>
          <w:szCs w:val="18"/>
        </w:rPr>
      </w:pPr>
    </w:p>
    <w:tbl>
      <w:tblPr>
        <w:tblW w:w="7370"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841"/>
        <w:gridCol w:w="1843"/>
        <w:gridCol w:w="1843"/>
        <w:gridCol w:w="1843"/>
      </w:tblGrid>
      <w:tr w:rsidR="00603246" w:rsidRPr="0037055C" w:rsidTr="00035470">
        <w:tc>
          <w:tcPr>
            <w:tcW w:w="7370" w:type="dxa"/>
            <w:gridSpan w:val="4"/>
            <w:tcBorders>
              <w:top w:val="single" w:sz="4" w:space="0" w:color="auto"/>
              <w:left w:val="nil"/>
              <w:bottom w:val="single" w:sz="2" w:space="0" w:color="auto"/>
              <w:right w:val="nil"/>
            </w:tcBorders>
            <w:shd w:val="clear" w:color="auto" w:fill="auto"/>
            <w:vAlign w:val="bottom"/>
          </w:tcPr>
          <w:p w:rsidR="00603246" w:rsidRPr="0037055C" w:rsidRDefault="00603246" w:rsidP="000B3A07">
            <w:pPr>
              <w:spacing w:before="40" w:after="40" w:line="220" w:lineRule="exact"/>
              <w:jc w:val="center"/>
              <w:rPr>
                <w:i/>
                <w:sz w:val="16"/>
              </w:rPr>
            </w:pPr>
            <w:r w:rsidRPr="0037055C">
              <w:rPr>
                <w:i/>
                <w:sz w:val="16"/>
              </w:rPr>
              <w:t>Vapour-liquid equilibrium</w:t>
            </w:r>
          </w:p>
        </w:tc>
      </w:tr>
      <w:tr w:rsidR="00603246" w:rsidRPr="0037055C" w:rsidTr="00035470">
        <w:tc>
          <w:tcPr>
            <w:tcW w:w="1841" w:type="dxa"/>
            <w:tcBorders>
              <w:top w:val="single" w:sz="2" w:space="0" w:color="auto"/>
              <w:left w:val="nil"/>
              <w:bottom w:val="single" w:sz="12" w:space="0" w:color="auto"/>
              <w:right w:val="nil"/>
            </w:tcBorders>
            <w:shd w:val="clear" w:color="auto" w:fill="auto"/>
            <w:vAlign w:val="center"/>
          </w:tcPr>
          <w:p w:rsidR="00603246" w:rsidRPr="0037055C" w:rsidRDefault="00603246" w:rsidP="000B3A07">
            <w:pPr>
              <w:spacing w:before="40" w:after="40" w:line="220" w:lineRule="exact"/>
              <w:jc w:val="center"/>
              <w:rPr>
                <w:b/>
                <w:color w:val="000000"/>
                <w:sz w:val="18"/>
                <w:szCs w:val="18"/>
              </w:rPr>
            </w:pPr>
            <w:r w:rsidRPr="0037055C">
              <w:rPr>
                <w:b/>
                <w:i/>
                <w:color w:val="000000"/>
                <w:sz w:val="18"/>
                <w:szCs w:val="18"/>
              </w:rPr>
              <w:t>T</w:t>
            </w:r>
            <w:r w:rsidRPr="0037055C">
              <w:rPr>
                <w:b/>
                <w:sz w:val="18"/>
                <w:szCs w:val="18"/>
              </w:rPr>
              <w:t xml:space="preserve"> </w:t>
            </w:r>
            <w:r w:rsidRPr="0037055C">
              <w:rPr>
                <w:b/>
                <w:color w:val="000000"/>
                <w:sz w:val="18"/>
                <w:szCs w:val="18"/>
              </w:rPr>
              <w:t>[</w:t>
            </w:r>
            <w:r w:rsidRPr="0037055C">
              <w:rPr>
                <w:b/>
                <w:sz w:val="18"/>
                <w:szCs w:val="18"/>
              </w:rPr>
              <w:sym w:font="Symbol" w:char="F0B0"/>
            </w:r>
            <w:r w:rsidRPr="0037055C">
              <w:rPr>
                <w:b/>
                <w:color w:val="000000"/>
                <w:sz w:val="18"/>
                <w:szCs w:val="18"/>
              </w:rPr>
              <w:t>C]</w:t>
            </w:r>
          </w:p>
        </w:tc>
        <w:tc>
          <w:tcPr>
            <w:tcW w:w="1843" w:type="dxa"/>
            <w:tcBorders>
              <w:top w:val="single" w:sz="2" w:space="0" w:color="auto"/>
              <w:left w:val="nil"/>
              <w:bottom w:val="single" w:sz="12" w:space="0" w:color="auto"/>
              <w:right w:val="nil"/>
            </w:tcBorders>
            <w:shd w:val="clear" w:color="auto" w:fill="auto"/>
            <w:vAlign w:val="center"/>
          </w:tcPr>
          <w:p w:rsidR="00603246" w:rsidRPr="0037055C" w:rsidRDefault="00603246" w:rsidP="000B3A07">
            <w:pPr>
              <w:spacing w:before="40" w:after="40" w:line="220" w:lineRule="exact"/>
              <w:jc w:val="center"/>
              <w:rPr>
                <w:b/>
                <w:color w:val="000000"/>
                <w:sz w:val="18"/>
                <w:szCs w:val="18"/>
              </w:rPr>
            </w:pPr>
            <w:r w:rsidRPr="0037055C">
              <w:rPr>
                <w:b/>
                <w:i/>
                <w:sz w:val="18"/>
                <w:szCs w:val="18"/>
              </w:rPr>
              <w:t>p</w:t>
            </w:r>
            <w:r w:rsidRPr="0037055C">
              <w:rPr>
                <w:b/>
                <w:sz w:val="18"/>
                <w:szCs w:val="18"/>
              </w:rPr>
              <w:t xml:space="preserve"> </w:t>
            </w:r>
            <w:r w:rsidRPr="0037055C">
              <w:rPr>
                <w:b/>
                <w:sz w:val="18"/>
                <w:szCs w:val="18"/>
                <w:vertAlign w:val="subscript"/>
              </w:rPr>
              <w:t>max</w:t>
            </w:r>
            <w:r w:rsidRPr="0037055C">
              <w:rPr>
                <w:b/>
                <w:sz w:val="18"/>
                <w:szCs w:val="18"/>
              </w:rPr>
              <w:t xml:space="preserve"> [bar]</w:t>
            </w:r>
          </w:p>
        </w:tc>
        <w:tc>
          <w:tcPr>
            <w:tcW w:w="1843" w:type="dxa"/>
            <w:tcBorders>
              <w:top w:val="single" w:sz="2" w:space="0" w:color="auto"/>
              <w:left w:val="nil"/>
              <w:bottom w:val="single" w:sz="12" w:space="0" w:color="auto"/>
              <w:right w:val="nil"/>
            </w:tcBorders>
            <w:shd w:val="clear" w:color="auto" w:fill="auto"/>
            <w:vAlign w:val="center"/>
          </w:tcPr>
          <w:p w:rsidR="00603246" w:rsidRPr="0037055C" w:rsidRDefault="00603246" w:rsidP="000B3A07">
            <w:pPr>
              <w:spacing w:before="40" w:after="40" w:line="220" w:lineRule="exact"/>
              <w:jc w:val="center"/>
              <w:rPr>
                <w:b/>
                <w:color w:val="000000"/>
                <w:sz w:val="18"/>
                <w:szCs w:val="18"/>
              </w:rPr>
            </w:pPr>
            <w:r w:rsidRPr="0037055C">
              <w:rPr>
                <w:b/>
                <w:sz w:val="18"/>
                <w:szCs w:val="18"/>
              </w:rPr>
              <w:sym w:font="Symbol" w:char="F072"/>
            </w:r>
            <w:r w:rsidRPr="0037055C">
              <w:rPr>
                <w:b/>
                <w:color w:val="000000"/>
                <w:sz w:val="18"/>
                <w:szCs w:val="18"/>
                <w:vertAlign w:val="subscript"/>
              </w:rPr>
              <w:t>L</w:t>
            </w:r>
            <w:r w:rsidRPr="0037055C">
              <w:rPr>
                <w:b/>
                <w:color w:val="000000"/>
                <w:sz w:val="18"/>
                <w:szCs w:val="18"/>
              </w:rPr>
              <w:t xml:space="preserve"> [kg/</w:t>
            </w:r>
            <w:r w:rsidR="00FD3864" w:rsidRPr="0037055C">
              <w:rPr>
                <w:b/>
                <w:color w:val="000000"/>
                <w:sz w:val="18"/>
                <w:szCs w:val="18"/>
              </w:rPr>
              <w:t>m</w:t>
            </w:r>
            <w:r w:rsidRPr="0037055C">
              <w:rPr>
                <w:b/>
                <w:color w:val="000000"/>
                <w:sz w:val="18"/>
                <w:szCs w:val="18"/>
                <w:vertAlign w:val="superscript"/>
              </w:rPr>
              <w:t>3</w:t>
            </w:r>
            <w:r w:rsidRPr="0037055C">
              <w:rPr>
                <w:b/>
                <w:color w:val="000000"/>
                <w:sz w:val="18"/>
                <w:szCs w:val="18"/>
              </w:rPr>
              <w:t>]</w:t>
            </w:r>
          </w:p>
        </w:tc>
        <w:tc>
          <w:tcPr>
            <w:tcW w:w="1843" w:type="dxa"/>
            <w:tcBorders>
              <w:top w:val="single" w:sz="2" w:space="0" w:color="auto"/>
              <w:left w:val="nil"/>
              <w:bottom w:val="single" w:sz="12" w:space="0" w:color="auto"/>
              <w:right w:val="nil"/>
            </w:tcBorders>
            <w:shd w:val="clear" w:color="auto" w:fill="auto"/>
            <w:vAlign w:val="center"/>
          </w:tcPr>
          <w:p w:rsidR="00603246" w:rsidRPr="0037055C" w:rsidRDefault="00603246" w:rsidP="000B3A07">
            <w:pPr>
              <w:spacing w:before="40" w:after="40" w:line="220" w:lineRule="exact"/>
              <w:jc w:val="center"/>
              <w:rPr>
                <w:b/>
                <w:color w:val="000000"/>
                <w:sz w:val="18"/>
                <w:szCs w:val="18"/>
              </w:rPr>
            </w:pPr>
            <w:r w:rsidRPr="0037055C">
              <w:rPr>
                <w:b/>
                <w:sz w:val="18"/>
                <w:szCs w:val="18"/>
              </w:rPr>
              <w:sym w:font="Symbol" w:char="F072"/>
            </w:r>
            <w:r w:rsidRPr="0037055C">
              <w:rPr>
                <w:b/>
                <w:color w:val="000000"/>
                <w:sz w:val="18"/>
                <w:szCs w:val="18"/>
                <w:vertAlign w:val="subscript"/>
              </w:rPr>
              <w:t xml:space="preserve">G </w:t>
            </w:r>
            <w:r w:rsidRPr="0037055C">
              <w:rPr>
                <w:b/>
                <w:color w:val="000000"/>
                <w:sz w:val="18"/>
                <w:szCs w:val="18"/>
              </w:rPr>
              <w:t>[</w:t>
            </w:r>
            <w:r w:rsidR="006A5594" w:rsidRPr="0037055C">
              <w:rPr>
                <w:b/>
                <w:color w:val="000000"/>
                <w:sz w:val="18"/>
                <w:szCs w:val="18"/>
              </w:rPr>
              <w:t>k</w:t>
            </w:r>
            <w:r w:rsidRPr="0037055C">
              <w:rPr>
                <w:b/>
                <w:color w:val="000000"/>
                <w:sz w:val="18"/>
                <w:szCs w:val="18"/>
              </w:rPr>
              <w:t>g/</w:t>
            </w:r>
            <w:r w:rsidR="00FD3864" w:rsidRPr="0037055C">
              <w:rPr>
                <w:b/>
                <w:color w:val="000000"/>
                <w:sz w:val="18"/>
                <w:szCs w:val="18"/>
              </w:rPr>
              <w:t>m</w:t>
            </w:r>
            <w:r w:rsidRPr="0037055C">
              <w:rPr>
                <w:b/>
                <w:color w:val="000000"/>
                <w:sz w:val="18"/>
                <w:szCs w:val="18"/>
                <w:vertAlign w:val="superscript"/>
              </w:rPr>
              <w:t>3</w:t>
            </w:r>
            <w:r w:rsidRPr="0037055C">
              <w:rPr>
                <w:b/>
                <w:color w:val="000000"/>
                <w:sz w:val="18"/>
                <w:szCs w:val="18"/>
              </w:rPr>
              <w:t>]</w:t>
            </w:r>
          </w:p>
        </w:tc>
      </w:tr>
      <w:tr w:rsidR="00603246" w:rsidRPr="0037055C" w:rsidTr="00035470">
        <w:tc>
          <w:tcPr>
            <w:tcW w:w="1841" w:type="dxa"/>
            <w:tcBorders>
              <w:top w:val="single" w:sz="12" w:space="0" w:color="auto"/>
              <w:left w:val="nil"/>
              <w:bottom w:val="nil"/>
              <w:right w:val="nil"/>
            </w:tcBorders>
            <w:shd w:val="clear" w:color="auto" w:fill="auto"/>
          </w:tcPr>
          <w:p w:rsidR="00603246" w:rsidRPr="0037055C" w:rsidRDefault="00603246" w:rsidP="000B3A07">
            <w:pPr>
              <w:spacing w:before="40" w:after="40" w:line="220" w:lineRule="exact"/>
              <w:jc w:val="center"/>
              <w:rPr>
                <w:color w:val="000000"/>
                <w:sz w:val="18"/>
                <w:szCs w:val="18"/>
              </w:rPr>
            </w:pPr>
            <w:r w:rsidRPr="0037055C">
              <w:rPr>
                <w:color w:val="000000"/>
                <w:sz w:val="18"/>
                <w:szCs w:val="18"/>
              </w:rPr>
              <w:t>-10</w:t>
            </w:r>
          </w:p>
        </w:tc>
        <w:tc>
          <w:tcPr>
            <w:tcW w:w="1843" w:type="dxa"/>
            <w:tcBorders>
              <w:top w:val="single" w:sz="12" w:space="0" w:color="auto"/>
              <w:left w:val="nil"/>
              <w:bottom w:val="nil"/>
              <w:right w:val="nil"/>
            </w:tcBorders>
            <w:shd w:val="clear" w:color="auto" w:fill="auto"/>
          </w:tcPr>
          <w:p w:rsidR="00603246" w:rsidRPr="0037055C" w:rsidRDefault="00603246" w:rsidP="000B3A07">
            <w:pPr>
              <w:spacing w:before="40" w:after="40" w:line="220" w:lineRule="exact"/>
              <w:jc w:val="center"/>
              <w:rPr>
                <w:color w:val="000000"/>
                <w:sz w:val="18"/>
                <w:szCs w:val="18"/>
              </w:rPr>
            </w:pPr>
            <w:r w:rsidRPr="0037055C">
              <w:rPr>
                <w:color w:val="000000"/>
                <w:sz w:val="18"/>
                <w:szCs w:val="18"/>
              </w:rPr>
              <w:t>3.45</w:t>
            </w:r>
          </w:p>
        </w:tc>
        <w:tc>
          <w:tcPr>
            <w:tcW w:w="1843" w:type="dxa"/>
            <w:tcBorders>
              <w:top w:val="single" w:sz="12" w:space="0" w:color="auto"/>
              <w:left w:val="nil"/>
              <w:bottom w:val="nil"/>
              <w:right w:val="nil"/>
            </w:tcBorders>
            <w:shd w:val="clear" w:color="auto" w:fill="auto"/>
          </w:tcPr>
          <w:p w:rsidR="00603246" w:rsidRPr="0037055C" w:rsidRDefault="00603246" w:rsidP="000B3A07">
            <w:pPr>
              <w:spacing w:before="40" w:after="40" w:line="220" w:lineRule="exact"/>
              <w:jc w:val="center"/>
              <w:rPr>
                <w:color w:val="000000"/>
                <w:sz w:val="18"/>
                <w:szCs w:val="18"/>
              </w:rPr>
            </w:pPr>
            <w:r w:rsidRPr="0037055C">
              <w:rPr>
                <w:color w:val="000000"/>
                <w:sz w:val="18"/>
                <w:szCs w:val="18"/>
              </w:rPr>
              <w:t>541.9</w:t>
            </w:r>
          </w:p>
        </w:tc>
        <w:tc>
          <w:tcPr>
            <w:tcW w:w="1843" w:type="dxa"/>
            <w:tcBorders>
              <w:top w:val="single" w:sz="12" w:space="0" w:color="auto"/>
              <w:left w:val="nil"/>
              <w:bottom w:val="nil"/>
              <w:right w:val="nil"/>
            </w:tcBorders>
            <w:shd w:val="clear" w:color="auto" w:fill="auto"/>
          </w:tcPr>
          <w:p w:rsidR="00603246" w:rsidRPr="0037055C" w:rsidRDefault="00603246" w:rsidP="000B3A07">
            <w:pPr>
              <w:spacing w:before="40" w:after="40" w:line="220" w:lineRule="exact"/>
              <w:jc w:val="center"/>
              <w:rPr>
                <w:color w:val="000000"/>
                <w:sz w:val="18"/>
                <w:szCs w:val="18"/>
              </w:rPr>
            </w:pPr>
            <w:r w:rsidRPr="0037055C">
              <w:rPr>
                <w:color w:val="000000"/>
                <w:sz w:val="18"/>
                <w:szCs w:val="18"/>
              </w:rPr>
              <w:t>7.54</w:t>
            </w:r>
          </w:p>
        </w:tc>
      </w:tr>
      <w:tr w:rsidR="00603246" w:rsidRPr="0037055C" w:rsidTr="001D0EB4">
        <w:tc>
          <w:tcPr>
            <w:tcW w:w="1841" w:type="dxa"/>
            <w:tcBorders>
              <w:top w:val="nil"/>
              <w:left w:val="nil"/>
              <w:bottom w:val="nil"/>
              <w:right w:val="nil"/>
            </w:tcBorders>
            <w:shd w:val="clear" w:color="auto" w:fill="auto"/>
          </w:tcPr>
          <w:p w:rsidR="00603246" w:rsidRPr="0037055C" w:rsidRDefault="00603246" w:rsidP="000B3A07">
            <w:pPr>
              <w:spacing w:before="40" w:after="40" w:line="220" w:lineRule="exact"/>
              <w:jc w:val="center"/>
              <w:rPr>
                <w:color w:val="000000"/>
                <w:sz w:val="18"/>
                <w:szCs w:val="18"/>
              </w:rPr>
            </w:pPr>
            <w:r w:rsidRPr="0037055C">
              <w:rPr>
                <w:color w:val="000000"/>
                <w:sz w:val="18"/>
                <w:szCs w:val="18"/>
              </w:rPr>
              <w:t>-5</w:t>
            </w:r>
          </w:p>
        </w:tc>
        <w:tc>
          <w:tcPr>
            <w:tcW w:w="1843" w:type="dxa"/>
            <w:tcBorders>
              <w:top w:val="nil"/>
              <w:left w:val="nil"/>
              <w:bottom w:val="nil"/>
              <w:right w:val="nil"/>
            </w:tcBorders>
            <w:shd w:val="clear" w:color="auto" w:fill="auto"/>
          </w:tcPr>
          <w:p w:rsidR="00603246" w:rsidRPr="0037055C" w:rsidRDefault="00603246" w:rsidP="000B3A07">
            <w:pPr>
              <w:spacing w:before="40" w:after="40" w:line="220" w:lineRule="exact"/>
              <w:jc w:val="center"/>
              <w:rPr>
                <w:color w:val="000000"/>
                <w:sz w:val="18"/>
                <w:szCs w:val="18"/>
              </w:rPr>
            </w:pPr>
            <w:r w:rsidRPr="0037055C">
              <w:rPr>
                <w:color w:val="000000"/>
                <w:sz w:val="18"/>
                <w:szCs w:val="18"/>
              </w:rPr>
              <w:t>4.06</w:t>
            </w:r>
          </w:p>
        </w:tc>
        <w:tc>
          <w:tcPr>
            <w:tcW w:w="1843" w:type="dxa"/>
            <w:tcBorders>
              <w:top w:val="nil"/>
              <w:left w:val="nil"/>
              <w:bottom w:val="nil"/>
              <w:right w:val="nil"/>
            </w:tcBorders>
            <w:shd w:val="clear" w:color="auto" w:fill="auto"/>
          </w:tcPr>
          <w:p w:rsidR="00603246" w:rsidRPr="0037055C" w:rsidRDefault="00603246" w:rsidP="000B3A07">
            <w:pPr>
              <w:spacing w:before="40" w:after="40" w:line="220" w:lineRule="exact"/>
              <w:jc w:val="center"/>
              <w:rPr>
                <w:color w:val="000000"/>
                <w:sz w:val="18"/>
                <w:szCs w:val="18"/>
              </w:rPr>
            </w:pPr>
            <w:r w:rsidRPr="0037055C">
              <w:rPr>
                <w:color w:val="000000"/>
                <w:sz w:val="18"/>
                <w:szCs w:val="18"/>
              </w:rPr>
              <w:t>535.4</w:t>
            </w:r>
          </w:p>
        </w:tc>
        <w:tc>
          <w:tcPr>
            <w:tcW w:w="1843" w:type="dxa"/>
            <w:tcBorders>
              <w:top w:val="nil"/>
              <w:left w:val="nil"/>
              <w:bottom w:val="nil"/>
              <w:right w:val="nil"/>
            </w:tcBorders>
            <w:shd w:val="clear" w:color="auto" w:fill="auto"/>
          </w:tcPr>
          <w:p w:rsidR="00603246" w:rsidRPr="0037055C" w:rsidRDefault="00603246" w:rsidP="000B3A07">
            <w:pPr>
              <w:spacing w:before="40" w:after="40" w:line="220" w:lineRule="exact"/>
              <w:jc w:val="center"/>
              <w:rPr>
                <w:color w:val="000000"/>
                <w:sz w:val="18"/>
                <w:szCs w:val="18"/>
              </w:rPr>
            </w:pPr>
            <w:r w:rsidRPr="0037055C">
              <w:rPr>
                <w:color w:val="000000"/>
                <w:sz w:val="18"/>
                <w:szCs w:val="18"/>
              </w:rPr>
              <w:t>8.81</w:t>
            </w:r>
          </w:p>
        </w:tc>
      </w:tr>
      <w:tr w:rsidR="00603246" w:rsidRPr="0037055C" w:rsidTr="001D0EB4">
        <w:tc>
          <w:tcPr>
            <w:tcW w:w="1841" w:type="dxa"/>
            <w:tcBorders>
              <w:top w:val="nil"/>
              <w:left w:val="nil"/>
              <w:bottom w:val="nil"/>
              <w:right w:val="nil"/>
            </w:tcBorders>
            <w:shd w:val="clear" w:color="auto" w:fill="auto"/>
          </w:tcPr>
          <w:p w:rsidR="00603246" w:rsidRPr="0037055C" w:rsidRDefault="00603246" w:rsidP="000B3A07">
            <w:pPr>
              <w:spacing w:before="40" w:after="40" w:line="220" w:lineRule="exact"/>
              <w:jc w:val="center"/>
              <w:rPr>
                <w:color w:val="000000"/>
                <w:sz w:val="18"/>
                <w:szCs w:val="18"/>
              </w:rPr>
            </w:pPr>
            <w:r w:rsidRPr="0037055C">
              <w:rPr>
                <w:color w:val="000000"/>
                <w:sz w:val="18"/>
                <w:szCs w:val="18"/>
              </w:rPr>
              <w:t>0</w:t>
            </w:r>
          </w:p>
        </w:tc>
        <w:tc>
          <w:tcPr>
            <w:tcW w:w="1843" w:type="dxa"/>
            <w:tcBorders>
              <w:top w:val="nil"/>
              <w:left w:val="nil"/>
              <w:bottom w:val="nil"/>
              <w:right w:val="nil"/>
            </w:tcBorders>
            <w:shd w:val="clear" w:color="auto" w:fill="auto"/>
          </w:tcPr>
          <w:p w:rsidR="00603246" w:rsidRPr="0037055C" w:rsidRDefault="00603246" w:rsidP="000B3A07">
            <w:pPr>
              <w:spacing w:before="40" w:after="40" w:line="220" w:lineRule="exact"/>
              <w:jc w:val="center"/>
              <w:rPr>
                <w:color w:val="000000"/>
                <w:sz w:val="18"/>
                <w:szCs w:val="18"/>
              </w:rPr>
            </w:pPr>
            <w:r w:rsidRPr="0037055C">
              <w:rPr>
                <w:color w:val="000000"/>
                <w:sz w:val="18"/>
                <w:szCs w:val="18"/>
              </w:rPr>
              <w:t>4.74</w:t>
            </w:r>
          </w:p>
        </w:tc>
        <w:tc>
          <w:tcPr>
            <w:tcW w:w="1843" w:type="dxa"/>
            <w:tcBorders>
              <w:top w:val="nil"/>
              <w:left w:val="nil"/>
              <w:bottom w:val="nil"/>
              <w:right w:val="nil"/>
            </w:tcBorders>
            <w:shd w:val="clear" w:color="auto" w:fill="auto"/>
          </w:tcPr>
          <w:p w:rsidR="00603246" w:rsidRPr="0037055C" w:rsidRDefault="00603246" w:rsidP="000B3A07">
            <w:pPr>
              <w:spacing w:before="40" w:after="40" w:line="220" w:lineRule="exact"/>
              <w:jc w:val="center"/>
              <w:rPr>
                <w:color w:val="000000"/>
                <w:sz w:val="18"/>
                <w:szCs w:val="18"/>
              </w:rPr>
            </w:pPr>
            <w:r w:rsidRPr="0037055C">
              <w:rPr>
                <w:color w:val="000000"/>
                <w:sz w:val="18"/>
                <w:szCs w:val="18"/>
              </w:rPr>
              <w:t>528.7</w:t>
            </w:r>
          </w:p>
        </w:tc>
        <w:tc>
          <w:tcPr>
            <w:tcW w:w="1843" w:type="dxa"/>
            <w:tcBorders>
              <w:top w:val="nil"/>
              <w:left w:val="nil"/>
              <w:bottom w:val="nil"/>
              <w:right w:val="nil"/>
            </w:tcBorders>
            <w:shd w:val="clear" w:color="auto" w:fill="auto"/>
          </w:tcPr>
          <w:p w:rsidR="00603246" w:rsidRPr="0037055C" w:rsidRDefault="00603246" w:rsidP="000B3A07">
            <w:pPr>
              <w:spacing w:before="40" w:after="40" w:line="220" w:lineRule="exact"/>
              <w:jc w:val="center"/>
              <w:rPr>
                <w:color w:val="000000"/>
                <w:sz w:val="18"/>
                <w:szCs w:val="18"/>
              </w:rPr>
            </w:pPr>
            <w:r w:rsidRPr="0037055C">
              <w:rPr>
                <w:color w:val="000000"/>
                <w:sz w:val="18"/>
                <w:szCs w:val="18"/>
              </w:rPr>
              <w:t>10.23</w:t>
            </w:r>
          </w:p>
        </w:tc>
      </w:tr>
      <w:tr w:rsidR="00603246" w:rsidRPr="0037055C" w:rsidTr="001D0EB4">
        <w:tc>
          <w:tcPr>
            <w:tcW w:w="1841" w:type="dxa"/>
            <w:tcBorders>
              <w:top w:val="nil"/>
              <w:left w:val="nil"/>
              <w:bottom w:val="nil"/>
              <w:right w:val="nil"/>
            </w:tcBorders>
            <w:shd w:val="clear" w:color="auto" w:fill="auto"/>
          </w:tcPr>
          <w:p w:rsidR="00603246" w:rsidRPr="0037055C" w:rsidRDefault="00603246" w:rsidP="000B3A07">
            <w:pPr>
              <w:spacing w:before="40" w:after="40" w:line="220" w:lineRule="exact"/>
              <w:jc w:val="center"/>
              <w:rPr>
                <w:color w:val="000000"/>
                <w:sz w:val="18"/>
                <w:szCs w:val="18"/>
              </w:rPr>
            </w:pPr>
            <w:r w:rsidRPr="0037055C">
              <w:rPr>
                <w:color w:val="000000"/>
                <w:sz w:val="18"/>
                <w:szCs w:val="18"/>
              </w:rPr>
              <w:t>5</w:t>
            </w:r>
          </w:p>
        </w:tc>
        <w:tc>
          <w:tcPr>
            <w:tcW w:w="1843" w:type="dxa"/>
            <w:tcBorders>
              <w:top w:val="nil"/>
              <w:left w:val="nil"/>
              <w:bottom w:val="nil"/>
              <w:right w:val="nil"/>
            </w:tcBorders>
            <w:shd w:val="clear" w:color="auto" w:fill="auto"/>
          </w:tcPr>
          <w:p w:rsidR="00603246" w:rsidRPr="0037055C" w:rsidRDefault="00603246" w:rsidP="000B3A07">
            <w:pPr>
              <w:spacing w:before="40" w:after="40" w:line="220" w:lineRule="exact"/>
              <w:jc w:val="center"/>
              <w:rPr>
                <w:color w:val="000000"/>
                <w:sz w:val="18"/>
                <w:szCs w:val="18"/>
              </w:rPr>
            </w:pPr>
            <w:r w:rsidRPr="0037055C">
              <w:rPr>
                <w:color w:val="000000"/>
                <w:sz w:val="18"/>
                <w:szCs w:val="18"/>
              </w:rPr>
              <w:t>5.50</w:t>
            </w:r>
          </w:p>
        </w:tc>
        <w:tc>
          <w:tcPr>
            <w:tcW w:w="1843" w:type="dxa"/>
            <w:tcBorders>
              <w:top w:val="nil"/>
              <w:left w:val="nil"/>
              <w:bottom w:val="nil"/>
              <w:right w:val="nil"/>
            </w:tcBorders>
            <w:shd w:val="clear" w:color="auto" w:fill="auto"/>
          </w:tcPr>
          <w:p w:rsidR="00603246" w:rsidRPr="0037055C" w:rsidRDefault="00603246" w:rsidP="000B3A07">
            <w:pPr>
              <w:spacing w:before="40" w:after="40" w:line="220" w:lineRule="exact"/>
              <w:jc w:val="center"/>
              <w:rPr>
                <w:color w:val="000000"/>
                <w:sz w:val="18"/>
                <w:szCs w:val="18"/>
              </w:rPr>
            </w:pPr>
            <w:r w:rsidRPr="0037055C">
              <w:rPr>
                <w:color w:val="000000"/>
                <w:sz w:val="18"/>
                <w:szCs w:val="18"/>
              </w:rPr>
              <w:t>521.8</w:t>
            </w:r>
          </w:p>
        </w:tc>
        <w:tc>
          <w:tcPr>
            <w:tcW w:w="1843" w:type="dxa"/>
            <w:tcBorders>
              <w:top w:val="nil"/>
              <w:left w:val="nil"/>
              <w:bottom w:val="nil"/>
              <w:right w:val="nil"/>
            </w:tcBorders>
            <w:shd w:val="clear" w:color="auto" w:fill="auto"/>
          </w:tcPr>
          <w:p w:rsidR="00603246" w:rsidRPr="0037055C" w:rsidRDefault="00603246" w:rsidP="000B3A07">
            <w:pPr>
              <w:spacing w:before="40" w:after="40" w:line="220" w:lineRule="exact"/>
              <w:jc w:val="center"/>
              <w:rPr>
                <w:color w:val="000000"/>
                <w:sz w:val="18"/>
                <w:szCs w:val="18"/>
              </w:rPr>
            </w:pPr>
            <w:r w:rsidRPr="0037055C">
              <w:rPr>
                <w:color w:val="000000"/>
                <w:sz w:val="18"/>
                <w:szCs w:val="18"/>
              </w:rPr>
              <w:t>11.82</w:t>
            </w:r>
          </w:p>
        </w:tc>
      </w:tr>
      <w:tr w:rsidR="00603246" w:rsidRPr="0037055C" w:rsidTr="001D0EB4">
        <w:tc>
          <w:tcPr>
            <w:tcW w:w="1841" w:type="dxa"/>
            <w:tcBorders>
              <w:top w:val="nil"/>
              <w:left w:val="nil"/>
              <w:bottom w:val="nil"/>
              <w:right w:val="nil"/>
            </w:tcBorders>
            <w:shd w:val="clear" w:color="auto" w:fill="auto"/>
          </w:tcPr>
          <w:p w:rsidR="00603246" w:rsidRPr="0037055C" w:rsidRDefault="00603246" w:rsidP="000B3A07">
            <w:pPr>
              <w:spacing w:before="40" w:after="40" w:line="220" w:lineRule="exact"/>
              <w:jc w:val="center"/>
              <w:rPr>
                <w:color w:val="000000"/>
                <w:sz w:val="18"/>
                <w:szCs w:val="18"/>
              </w:rPr>
            </w:pPr>
            <w:r w:rsidRPr="0037055C">
              <w:rPr>
                <w:color w:val="000000"/>
                <w:sz w:val="18"/>
                <w:szCs w:val="18"/>
              </w:rPr>
              <w:t>10</w:t>
            </w:r>
          </w:p>
        </w:tc>
        <w:tc>
          <w:tcPr>
            <w:tcW w:w="1843" w:type="dxa"/>
            <w:tcBorders>
              <w:top w:val="nil"/>
              <w:left w:val="nil"/>
              <w:bottom w:val="nil"/>
              <w:right w:val="nil"/>
            </w:tcBorders>
            <w:shd w:val="clear" w:color="auto" w:fill="auto"/>
          </w:tcPr>
          <w:p w:rsidR="00603246" w:rsidRPr="0037055C" w:rsidRDefault="00603246" w:rsidP="000B3A07">
            <w:pPr>
              <w:spacing w:before="40" w:after="40" w:line="220" w:lineRule="exact"/>
              <w:jc w:val="center"/>
              <w:rPr>
                <w:color w:val="000000"/>
                <w:sz w:val="18"/>
                <w:szCs w:val="18"/>
              </w:rPr>
            </w:pPr>
            <w:r w:rsidRPr="0037055C">
              <w:rPr>
                <w:color w:val="000000"/>
                <w:sz w:val="18"/>
                <w:szCs w:val="18"/>
              </w:rPr>
              <w:t>6.36</w:t>
            </w:r>
          </w:p>
        </w:tc>
        <w:tc>
          <w:tcPr>
            <w:tcW w:w="1843" w:type="dxa"/>
            <w:tcBorders>
              <w:top w:val="nil"/>
              <w:left w:val="nil"/>
              <w:bottom w:val="nil"/>
              <w:right w:val="nil"/>
            </w:tcBorders>
            <w:shd w:val="clear" w:color="auto" w:fill="auto"/>
          </w:tcPr>
          <w:p w:rsidR="00603246" w:rsidRPr="0037055C" w:rsidRDefault="00603246" w:rsidP="000B3A07">
            <w:pPr>
              <w:spacing w:before="40" w:after="40" w:line="220" w:lineRule="exact"/>
              <w:jc w:val="center"/>
              <w:rPr>
                <w:color w:val="000000"/>
                <w:sz w:val="18"/>
                <w:szCs w:val="18"/>
              </w:rPr>
            </w:pPr>
            <w:r w:rsidRPr="0037055C">
              <w:rPr>
                <w:color w:val="000000"/>
                <w:sz w:val="18"/>
                <w:szCs w:val="18"/>
              </w:rPr>
              <w:t>514.7</w:t>
            </w:r>
          </w:p>
        </w:tc>
        <w:tc>
          <w:tcPr>
            <w:tcW w:w="1843" w:type="dxa"/>
            <w:tcBorders>
              <w:top w:val="nil"/>
              <w:left w:val="nil"/>
              <w:bottom w:val="nil"/>
              <w:right w:val="nil"/>
            </w:tcBorders>
            <w:shd w:val="clear" w:color="auto" w:fill="auto"/>
          </w:tcPr>
          <w:p w:rsidR="00603246" w:rsidRPr="0037055C" w:rsidRDefault="00603246" w:rsidP="000B3A07">
            <w:pPr>
              <w:spacing w:before="40" w:after="40" w:line="220" w:lineRule="exact"/>
              <w:jc w:val="center"/>
              <w:rPr>
                <w:color w:val="000000"/>
                <w:sz w:val="18"/>
                <w:szCs w:val="18"/>
              </w:rPr>
            </w:pPr>
            <w:r w:rsidRPr="0037055C">
              <w:rPr>
                <w:color w:val="000000"/>
                <w:sz w:val="18"/>
                <w:szCs w:val="18"/>
              </w:rPr>
              <w:t>13.63</w:t>
            </w:r>
          </w:p>
        </w:tc>
      </w:tr>
      <w:tr w:rsidR="00603246" w:rsidRPr="0037055C" w:rsidTr="001D0EB4">
        <w:tc>
          <w:tcPr>
            <w:tcW w:w="1841" w:type="dxa"/>
            <w:tcBorders>
              <w:top w:val="nil"/>
              <w:left w:val="nil"/>
              <w:bottom w:val="nil"/>
              <w:right w:val="nil"/>
            </w:tcBorders>
            <w:shd w:val="clear" w:color="auto" w:fill="auto"/>
          </w:tcPr>
          <w:p w:rsidR="00603246" w:rsidRPr="0037055C" w:rsidRDefault="00603246" w:rsidP="000B3A07">
            <w:pPr>
              <w:spacing w:before="40" w:after="40" w:line="220" w:lineRule="exact"/>
              <w:jc w:val="center"/>
              <w:rPr>
                <w:color w:val="000000"/>
                <w:sz w:val="18"/>
                <w:szCs w:val="18"/>
              </w:rPr>
            </w:pPr>
            <w:r w:rsidRPr="0037055C">
              <w:rPr>
                <w:color w:val="000000"/>
                <w:sz w:val="18"/>
                <w:szCs w:val="18"/>
              </w:rPr>
              <w:t>15</w:t>
            </w:r>
          </w:p>
        </w:tc>
        <w:tc>
          <w:tcPr>
            <w:tcW w:w="1843" w:type="dxa"/>
            <w:tcBorders>
              <w:top w:val="nil"/>
              <w:left w:val="nil"/>
              <w:bottom w:val="nil"/>
              <w:right w:val="nil"/>
            </w:tcBorders>
            <w:shd w:val="clear" w:color="auto" w:fill="auto"/>
          </w:tcPr>
          <w:p w:rsidR="00603246" w:rsidRPr="0037055C" w:rsidRDefault="00603246" w:rsidP="000B3A07">
            <w:pPr>
              <w:spacing w:before="40" w:after="40" w:line="220" w:lineRule="exact"/>
              <w:jc w:val="center"/>
              <w:rPr>
                <w:color w:val="000000"/>
                <w:sz w:val="18"/>
                <w:szCs w:val="18"/>
              </w:rPr>
            </w:pPr>
            <w:r w:rsidRPr="0037055C">
              <w:rPr>
                <w:color w:val="000000"/>
                <w:sz w:val="18"/>
                <w:szCs w:val="18"/>
              </w:rPr>
              <w:t>7.31</w:t>
            </w:r>
          </w:p>
        </w:tc>
        <w:tc>
          <w:tcPr>
            <w:tcW w:w="1843" w:type="dxa"/>
            <w:tcBorders>
              <w:top w:val="nil"/>
              <w:left w:val="nil"/>
              <w:bottom w:val="nil"/>
              <w:right w:val="nil"/>
            </w:tcBorders>
            <w:shd w:val="clear" w:color="auto" w:fill="auto"/>
          </w:tcPr>
          <w:p w:rsidR="00603246" w:rsidRPr="0037055C" w:rsidRDefault="00603246" w:rsidP="000B3A07">
            <w:pPr>
              <w:spacing w:before="40" w:after="40" w:line="220" w:lineRule="exact"/>
              <w:jc w:val="center"/>
              <w:rPr>
                <w:color w:val="000000"/>
                <w:sz w:val="18"/>
                <w:szCs w:val="18"/>
              </w:rPr>
            </w:pPr>
            <w:r w:rsidRPr="0037055C">
              <w:rPr>
                <w:color w:val="000000"/>
                <w:sz w:val="18"/>
                <w:szCs w:val="18"/>
              </w:rPr>
              <w:t>507.5</w:t>
            </w:r>
          </w:p>
        </w:tc>
        <w:tc>
          <w:tcPr>
            <w:tcW w:w="1843" w:type="dxa"/>
            <w:tcBorders>
              <w:top w:val="nil"/>
              <w:left w:val="nil"/>
              <w:bottom w:val="nil"/>
              <w:right w:val="nil"/>
            </w:tcBorders>
            <w:shd w:val="clear" w:color="auto" w:fill="auto"/>
          </w:tcPr>
          <w:p w:rsidR="00603246" w:rsidRPr="0037055C" w:rsidRDefault="00603246" w:rsidP="000B3A07">
            <w:pPr>
              <w:spacing w:before="40" w:after="40" w:line="220" w:lineRule="exact"/>
              <w:jc w:val="center"/>
              <w:rPr>
                <w:color w:val="000000"/>
                <w:sz w:val="18"/>
                <w:szCs w:val="18"/>
              </w:rPr>
            </w:pPr>
            <w:r w:rsidRPr="0037055C">
              <w:rPr>
                <w:color w:val="000000"/>
                <w:sz w:val="18"/>
                <w:szCs w:val="18"/>
              </w:rPr>
              <w:t>15.65</w:t>
            </w:r>
          </w:p>
        </w:tc>
      </w:tr>
      <w:tr w:rsidR="00603246" w:rsidRPr="0037055C" w:rsidTr="001D0EB4">
        <w:tc>
          <w:tcPr>
            <w:tcW w:w="1841" w:type="dxa"/>
            <w:tcBorders>
              <w:top w:val="nil"/>
              <w:left w:val="nil"/>
              <w:bottom w:val="nil"/>
              <w:right w:val="nil"/>
            </w:tcBorders>
            <w:shd w:val="clear" w:color="auto" w:fill="auto"/>
          </w:tcPr>
          <w:p w:rsidR="00603246" w:rsidRPr="0037055C" w:rsidRDefault="00603246" w:rsidP="000B3A07">
            <w:pPr>
              <w:spacing w:before="40" w:after="40" w:line="220" w:lineRule="exact"/>
              <w:jc w:val="center"/>
              <w:rPr>
                <w:color w:val="000000"/>
                <w:sz w:val="18"/>
                <w:szCs w:val="18"/>
              </w:rPr>
            </w:pPr>
            <w:r w:rsidRPr="0037055C">
              <w:rPr>
                <w:color w:val="000000"/>
                <w:sz w:val="18"/>
                <w:szCs w:val="18"/>
              </w:rPr>
              <w:t>20</w:t>
            </w:r>
          </w:p>
        </w:tc>
        <w:tc>
          <w:tcPr>
            <w:tcW w:w="1843" w:type="dxa"/>
            <w:tcBorders>
              <w:top w:val="nil"/>
              <w:left w:val="nil"/>
              <w:bottom w:val="nil"/>
              <w:right w:val="nil"/>
            </w:tcBorders>
            <w:shd w:val="clear" w:color="auto" w:fill="auto"/>
          </w:tcPr>
          <w:p w:rsidR="00603246" w:rsidRPr="0037055C" w:rsidRDefault="00603246" w:rsidP="000B3A07">
            <w:pPr>
              <w:spacing w:before="40" w:after="40" w:line="220" w:lineRule="exact"/>
              <w:jc w:val="center"/>
              <w:rPr>
                <w:color w:val="000000"/>
                <w:sz w:val="18"/>
                <w:szCs w:val="18"/>
              </w:rPr>
            </w:pPr>
            <w:r w:rsidRPr="0037055C">
              <w:rPr>
                <w:color w:val="000000"/>
                <w:sz w:val="18"/>
                <w:szCs w:val="18"/>
              </w:rPr>
              <w:t>8.36</w:t>
            </w:r>
          </w:p>
        </w:tc>
        <w:tc>
          <w:tcPr>
            <w:tcW w:w="1843" w:type="dxa"/>
            <w:tcBorders>
              <w:top w:val="nil"/>
              <w:left w:val="nil"/>
              <w:bottom w:val="nil"/>
              <w:right w:val="nil"/>
            </w:tcBorders>
            <w:shd w:val="clear" w:color="auto" w:fill="auto"/>
          </w:tcPr>
          <w:p w:rsidR="00603246" w:rsidRPr="0037055C" w:rsidRDefault="00603246" w:rsidP="000B3A07">
            <w:pPr>
              <w:spacing w:before="40" w:after="40" w:line="220" w:lineRule="exact"/>
              <w:jc w:val="center"/>
              <w:rPr>
                <w:color w:val="000000"/>
                <w:sz w:val="18"/>
                <w:szCs w:val="18"/>
              </w:rPr>
            </w:pPr>
            <w:r w:rsidRPr="0037055C">
              <w:rPr>
                <w:color w:val="000000"/>
                <w:sz w:val="18"/>
                <w:szCs w:val="18"/>
              </w:rPr>
              <w:t>500.0</w:t>
            </w:r>
          </w:p>
        </w:tc>
        <w:tc>
          <w:tcPr>
            <w:tcW w:w="1843" w:type="dxa"/>
            <w:tcBorders>
              <w:top w:val="nil"/>
              <w:left w:val="nil"/>
              <w:bottom w:val="nil"/>
              <w:right w:val="nil"/>
            </w:tcBorders>
            <w:shd w:val="clear" w:color="auto" w:fill="auto"/>
          </w:tcPr>
          <w:p w:rsidR="00603246" w:rsidRPr="0037055C" w:rsidRDefault="00603246" w:rsidP="000B3A07">
            <w:pPr>
              <w:spacing w:before="40" w:after="40" w:line="220" w:lineRule="exact"/>
              <w:jc w:val="center"/>
              <w:rPr>
                <w:color w:val="000000"/>
                <w:sz w:val="18"/>
                <w:szCs w:val="18"/>
              </w:rPr>
            </w:pPr>
            <w:r w:rsidRPr="0037055C">
              <w:rPr>
                <w:color w:val="000000"/>
                <w:sz w:val="18"/>
                <w:szCs w:val="18"/>
              </w:rPr>
              <w:t>17.90</w:t>
            </w:r>
          </w:p>
        </w:tc>
      </w:tr>
      <w:tr w:rsidR="00603246" w:rsidRPr="0037055C" w:rsidTr="001D0EB4">
        <w:tc>
          <w:tcPr>
            <w:tcW w:w="1841" w:type="dxa"/>
            <w:tcBorders>
              <w:top w:val="nil"/>
              <w:left w:val="nil"/>
              <w:bottom w:val="nil"/>
              <w:right w:val="nil"/>
            </w:tcBorders>
            <w:shd w:val="clear" w:color="auto" w:fill="auto"/>
          </w:tcPr>
          <w:p w:rsidR="00603246" w:rsidRPr="0037055C" w:rsidRDefault="00603246" w:rsidP="000B3A07">
            <w:pPr>
              <w:spacing w:before="40" w:after="40" w:line="220" w:lineRule="exact"/>
              <w:jc w:val="center"/>
              <w:rPr>
                <w:color w:val="000000"/>
                <w:sz w:val="18"/>
                <w:szCs w:val="18"/>
              </w:rPr>
            </w:pPr>
            <w:r w:rsidRPr="0037055C">
              <w:rPr>
                <w:color w:val="000000"/>
                <w:sz w:val="18"/>
                <w:szCs w:val="18"/>
              </w:rPr>
              <w:t>25</w:t>
            </w:r>
          </w:p>
        </w:tc>
        <w:tc>
          <w:tcPr>
            <w:tcW w:w="1843" w:type="dxa"/>
            <w:tcBorders>
              <w:top w:val="nil"/>
              <w:left w:val="nil"/>
              <w:bottom w:val="nil"/>
              <w:right w:val="nil"/>
            </w:tcBorders>
            <w:shd w:val="clear" w:color="auto" w:fill="auto"/>
          </w:tcPr>
          <w:p w:rsidR="00603246" w:rsidRPr="0037055C" w:rsidRDefault="00603246" w:rsidP="000B3A07">
            <w:pPr>
              <w:spacing w:before="40" w:after="40" w:line="220" w:lineRule="exact"/>
              <w:jc w:val="center"/>
              <w:rPr>
                <w:color w:val="000000"/>
                <w:sz w:val="18"/>
                <w:szCs w:val="18"/>
              </w:rPr>
            </w:pPr>
            <w:r w:rsidRPr="0037055C">
              <w:rPr>
                <w:color w:val="000000"/>
                <w:sz w:val="18"/>
                <w:szCs w:val="18"/>
              </w:rPr>
              <w:t>9.51</w:t>
            </w:r>
          </w:p>
        </w:tc>
        <w:tc>
          <w:tcPr>
            <w:tcW w:w="1843" w:type="dxa"/>
            <w:tcBorders>
              <w:top w:val="nil"/>
              <w:left w:val="nil"/>
              <w:bottom w:val="nil"/>
              <w:right w:val="nil"/>
            </w:tcBorders>
            <w:shd w:val="clear" w:color="auto" w:fill="auto"/>
          </w:tcPr>
          <w:p w:rsidR="00603246" w:rsidRPr="0037055C" w:rsidRDefault="00603246" w:rsidP="000B3A07">
            <w:pPr>
              <w:spacing w:before="40" w:after="40" w:line="220" w:lineRule="exact"/>
              <w:jc w:val="center"/>
              <w:rPr>
                <w:color w:val="000000"/>
                <w:sz w:val="18"/>
                <w:szCs w:val="18"/>
              </w:rPr>
            </w:pPr>
            <w:r w:rsidRPr="0037055C">
              <w:rPr>
                <w:color w:val="000000"/>
                <w:sz w:val="18"/>
                <w:szCs w:val="18"/>
              </w:rPr>
              <w:t>492.3</w:t>
            </w:r>
          </w:p>
        </w:tc>
        <w:tc>
          <w:tcPr>
            <w:tcW w:w="1843" w:type="dxa"/>
            <w:tcBorders>
              <w:top w:val="nil"/>
              <w:left w:val="nil"/>
              <w:bottom w:val="nil"/>
              <w:right w:val="nil"/>
            </w:tcBorders>
            <w:shd w:val="clear" w:color="auto" w:fill="auto"/>
          </w:tcPr>
          <w:p w:rsidR="00603246" w:rsidRPr="0037055C" w:rsidRDefault="00603246" w:rsidP="000B3A07">
            <w:pPr>
              <w:spacing w:before="40" w:after="40" w:line="220" w:lineRule="exact"/>
              <w:jc w:val="center"/>
              <w:rPr>
                <w:color w:val="000000"/>
                <w:sz w:val="18"/>
                <w:szCs w:val="18"/>
              </w:rPr>
            </w:pPr>
            <w:r w:rsidRPr="0037055C">
              <w:rPr>
                <w:color w:val="000000"/>
                <w:sz w:val="18"/>
                <w:szCs w:val="18"/>
              </w:rPr>
              <w:t>20.39</w:t>
            </w:r>
          </w:p>
        </w:tc>
      </w:tr>
      <w:tr w:rsidR="00603246" w:rsidRPr="0037055C" w:rsidTr="001D0EB4">
        <w:tc>
          <w:tcPr>
            <w:tcW w:w="1841" w:type="dxa"/>
            <w:tcBorders>
              <w:top w:val="nil"/>
              <w:left w:val="nil"/>
              <w:bottom w:val="nil"/>
              <w:right w:val="nil"/>
            </w:tcBorders>
            <w:shd w:val="clear" w:color="auto" w:fill="auto"/>
          </w:tcPr>
          <w:p w:rsidR="00603246" w:rsidRPr="0037055C" w:rsidRDefault="00603246" w:rsidP="000B3A07">
            <w:pPr>
              <w:spacing w:before="40" w:after="40" w:line="220" w:lineRule="exact"/>
              <w:jc w:val="center"/>
              <w:rPr>
                <w:color w:val="000000"/>
                <w:sz w:val="18"/>
                <w:szCs w:val="18"/>
              </w:rPr>
            </w:pPr>
            <w:r w:rsidRPr="0037055C">
              <w:rPr>
                <w:color w:val="000000"/>
                <w:sz w:val="18"/>
                <w:szCs w:val="18"/>
              </w:rPr>
              <w:t>30</w:t>
            </w:r>
          </w:p>
        </w:tc>
        <w:tc>
          <w:tcPr>
            <w:tcW w:w="1843" w:type="dxa"/>
            <w:tcBorders>
              <w:top w:val="nil"/>
              <w:left w:val="nil"/>
              <w:bottom w:val="nil"/>
              <w:right w:val="nil"/>
            </w:tcBorders>
            <w:shd w:val="clear" w:color="auto" w:fill="auto"/>
          </w:tcPr>
          <w:p w:rsidR="00603246" w:rsidRPr="0037055C" w:rsidRDefault="00603246" w:rsidP="000B3A07">
            <w:pPr>
              <w:spacing w:before="40" w:after="40" w:line="220" w:lineRule="exact"/>
              <w:jc w:val="center"/>
              <w:rPr>
                <w:color w:val="000000"/>
                <w:sz w:val="18"/>
                <w:szCs w:val="18"/>
              </w:rPr>
            </w:pPr>
            <w:r w:rsidRPr="0037055C">
              <w:rPr>
                <w:color w:val="000000"/>
                <w:sz w:val="18"/>
                <w:szCs w:val="18"/>
              </w:rPr>
              <w:t>10.78</w:t>
            </w:r>
          </w:p>
        </w:tc>
        <w:tc>
          <w:tcPr>
            <w:tcW w:w="1843" w:type="dxa"/>
            <w:tcBorders>
              <w:top w:val="nil"/>
              <w:left w:val="nil"/>
              <w:bottom w:val="nil"/>
              <w:right w:val="nil"/>
            </w:tcBorders>
            <w:shd w:val="clear" w:color="auto" w:fill="auto"/>
          </w:tcPr>
          <w:p w:rsidR="00603246" w:rsidRPr="0037055C" w:rsidRDefault="00603246" w:rsidP="000B3A07">
            <w:pPr>
              <w:spacing w:before="40" w:after="40" w:line="220" w:lineRule="exact"/>
              <w:jc w:val="center"/>
              <w:rPr>
                <w:color w:val="000000"/>
                <w:sz w:val="18"/>
                <w:szCs w:val="18"/>
              </w:rPr>
            </w:pPr>
            <w:r w:rsidRPr="0037055C">
              <w:rPr>
                <w:color w:val="000000"/>
                <w:sz w:val="18"/>
                <w:szCs w:val="18"/>
              </w:rPr>
              <w:t>484.3</w:t>
            </w:r>
          </w:p>
        </w:tc>
        <w:tc>
          <w:tcPr>
            <w:tcW w:w="1843" w:type="dxa"/>
            <w:tcBorders>
              <w:top w:val="nil"/>
              <w:left w:val="nil"/>
              <w:bottom w:val="nil"/>
              <w:right w:val="nil"/>
            </w:tcBorders>
            <w:shd w:val="clear" w:color="auto" w:fill="auto"/>
          </w:tcPr>
          <w:p w:rsidR="00603246" w:rsidRPr="0037055C" w:rsidRDefault="00603246" w:rsidP="000B3A07">
            <w:pPr>
              <w:spacing w:before="40" w:after="40" w:line="220" w:lineRule="exact"/>
              <w:jc w:val="center"/>
              <w:rPr>
                <w:color w:val="000000"/>
                <w:sz w:val="18"/>
                <w:szCs w:val="18"/>
              </w:rPr>
            </w:pPr>
            <w:r w:rsidRPr="0037055C">
              <w:rPr>
                <w:color w:val="000000"/>
                <w:sz w:val="18"/>
                <w:szCs w:val="18"/>
              </w:rPr>
              <w:t>23.18</w:t>
            </w:r>
          </w:p>
        </w:tc>
      </w:tr>
      <w:tr w:rsidR="00603246" w:rsidRPr="0037055C" w:rsidTr="001D0EB4">
        <w:tc>
          <w:tcPr>
            <w:tcW w:w="1841" w:type="dxa"/>
            <w:tcBorders>
              <w:top w:val="nil"/>
              <w:left w:val="nil"/>
              <w:bottom w:val="nil"/>
              <w:right w:val="nil"/>
            </w:tcBorders>
            <w:shd w:val="clear" w:color="auto" w:fill="auto"/>
          </w:tcPr>
          <w:p w:rsidR="00603246" w:rsidRPr="0037055C" w:rsidRDefault="00603246" w:rsidP="000B3A07">
            <w:pPr>
              <w:spacing w:before="40" w:after="40" w:line="220" w:lineRule="exact"/>
              <w:jc w:val="center"/>
              <w:rPr>
                <w:color w:val="000000"/>
                <w:sz w:val="18"/>
                <w:szCs w:val="18"/>
              </w:rPr>
            </w:pPr>
            <w:r w:rsidRPr="0037055C">
              <w:rPr>
                <w:color w:val="000000"/>
                <w:sz w:val="18"/>
                <w:szCs w:val="18"/>
              </w:rPr>
              <w:t>35</w:t>
            </w:r>
          </w:p>
        </w:tc>
        <w:tc>
          <w:tcPr>
            <w:tcW w:w="1843" w:type="dxa"/>
            <w:tcBorders>
              <w:top w:val="nil"/>
              <w:left w:val="nil"/>
              <w:bottom w:val="nil"/>
              <w:right w:val="nil"/>
            </w:tcBorders>
            <w:shd w:val="clear" w:color="auto" w:fill="auto"/>
          </w:tcPr>
          <w:p w:rsidR="00603246" w:rsidRPr="0037055C" w:rsidRDefault="00603246" w:rsidP="000B3A07">
            <w:pPr>
              <w:spacing w:before="40" w:after="40" w:line="220" w:lineRule="exact"/>
              <w:jc w:val="center"/>
              <w:rPr>
                <w:color w:val="000000"/>
                <w:sz w:val="18"/>
                <w:szCs w:val="18"/>
              </w:rPr>
            </w:pPr>
            <w:r w:rsidRPr="0037055C">
              <w:rPr>
                <w:color w:val="000000"/>
                <w:sz w:val="18"/>
                <w:szCs w:val="18"/>
              </w:rPr>
              <w:t>12.17</w:t>
            </w:r>
          </w:p>
        </w:tc>
        <w:tc>
          <w:tcPr>
            <w:tcW w:w="1843" w:type="dxa"/>
            <w:tcBorders>
              <w:top w:val="nil"/>
              <w:left w:val="nil"/>
              <w:bottom w:val="nil"/>
              <w:right w:val="nil"/>
            </w:tcBorders>
            <w:shd w:val="clear" w:color="auto" w:fill="auto"/>
          </w:tcPr>
          <w:p w:rsidR="00603246" w:rsidRPr="0037055C" w:rsidRDefault="00603246" w:rsidP="000B3A07">
            <w:pPr>
              <w:spacing w:before="40" w:after="40" w:line="220" w:lineRule="exact"/>
              <w:jc w:val="center"/>
              <w:rPr>
                <w:color w:val="000000"/>
                <w:sz w:val="18"/>
                <w:szCs w:val="18"/>
              </w:rPr>
            </w:pPr>
            <w:r w:rsidRPr="0037055C">
              <w:rPr>
                <w:color w:val="000000"/>
                <w:sz w:val="18"/>
                <w:szCs w:val="18"/>
              </w:rPr>
              <w:t>476.1</w:t>
            </w:r>
          </w:p>
        </w:tc>
        <w:tc>
          <w:tcPr>
            <w:tcW w:w="1843" w:type="dxa"/>
            <w:tcBorders>
              <w:top w:val="nil"/>
              <w:left w:val="nil"/>
              <w:bottom w:val="nil"/>
              <w:right w:val="nil"/>
            </w:tcBorders>
            <w:shd w:val="clear" w:color="auto" w:fill="auto"/>
          </w:tcPr>
          <w:p w:rsidR="00603246" w:rsidRPr="0037055C" w:rsidRDefault="00603246" w:rsidP="000B3A07">
            <w:pPr>
              <w:spacing w:before="40" w:after="40" w:line="220" w:lineRule="exact"/>
              <w:jc w:val="center"/>
              <w:rPr>
                <w:color w:val="000000"/>
                <w:sz w:val="18"/>
                <w:szCs w:val="18"/>
              </w:rPr>
            </w:pPr>
          </w:p>
        </w:tc>
      </w:tr>
      <w:tr w:rsidR="00603246" w:rsidRPr="0037055C" w:rsidTr="001D0EB4">
        <w:tc>
          <w:tcPr>
            <w:tcW w:w="1841" w:type="dxa"/>
            <w:tcBorders>
              <w:top w:val="nil"/>
              <w:left w:val="nil"/>
              <w:bottom w:val="nil"/>
              <w:right w:val="nil"/>
            </w:tcBorders>
            <w:shd w:val="clear" w:color="auto" w:fill="auto"/>
          </w:tcPr>
          <w:p w:rsidR="00603246" w:rsidRPr="0037055C" w:rsidRDefault="00603246" w:rsidP="000B3A07">
            <w:pPr>
              <w:spacing w:before="40" w:after="40" w:line="220" w:lineRule="exact"/>
              <w:jc w:val="center"/>
              <w:rPr>
                <w:color w:val="000000"/>
                <w:sz w:val="18"/>
                <w:szCs w:val="18"/>
              </w:rPr>
            </w:pPr>
            <w:r w:rsidRPr="0037055C">
              <w:rPr>
                <w:color w:val="000000"/>
                <w:sz w:val="18"/>
                <w:szCs w:val="18"/>
              </w:rPr>
              <w:t>40</w:t>
            </w:r>
          </w:p>
        </w:tc>
        <w:tc>
          <w:tcPr>
            <w:tcW w:w="1843" w:type="dxa"/>
            <w:tcBorders>
              <w:top w:val="nil"/>
              <w:left w:val="nil"/>
              <w:bottom w:val="nil"/>
              <w:right w:val="nil"/>
            </w:tcBorders>
            <w:shd w:val="clear" w:color="auto" w:fill="auto"/>
          </w:tcPr>
          <w:p w:rsidR="00603246" w:rsidRPr="0037055C" w:rsidRDefault="00603246" w:rsidP="000B3A07">
            <w:pPr>
              <w:spacing w:before="40" w:after="40" w:line="220" w:lineRule="exact"/>
              <w:jc w:val="center"/>
              <w:rPr>
                <w:color w:val="000000"/>
                <w:sz w:val="18"/>
                <w:szCs w:val="18"/>
              </w:rPr>
            </w:pPr>
            <w:r w:rsidRPr="0037055C">
              <w:rPr>
                <w:color w:val="000000"/>
                <w:sz w:val="18"/>
                <w:szCs w:val="18"/>
              </w:rPr>
              <w:t>13.69</w:t>
            </w:r>
          </w:p>
        </w:tc>
        <w:tc>
          <w:tcPr>
            <w:tcW w:w="1843" w:type="dxa"/>
            <w:tcBorders>
              <w:top w:val="nil"/>
              <w:left w:val="nil"/>
              <w:bottom w:val="nil"/>
              <w:right w:val="nil"/>
            </w:tcBorders>
            <w:shd w:val="clear" w:color="auto" w:fill="auto"/>
          </w:tcPr>
          <w:p w:rsidR="00603246" w:rsidRPr="0037055C" w:rsidRDefault="00603246" w:rsidP="000B3A07">
            <w:pPr>
              <w:spacing w:before="40" w:after="40" w:line="220" w:lineRule="exact"/>
              <w:jc w:val="center"/>
              <w:rPr>
                <w:color w:val="000000"/>
                <w:sz w:val="18"/>
                <w:szCs w:val="18"/>
              </w:rPr>
            </w:pPr>
            <w:r w:rsidRPr="0037055C">
              <w:rPr>
                <w:color w:val="000000"/>
                <w:sz w:val="18"/>
                <w:szCs w:val="18"/>
              </w:rPr>
              <w:t>467.4</w:t>
            </w:r>
          </w:p>
        </w:tc>
        <w:tc>
          <w:tcPr>
            <w:tcW w:w="1843" w:type="dxa"/>
            <w:tcBorders>
              <w:top w:val="nil"/>
              <w:left w:val="nil"/>
              <w:bottom w:val="nil"/>
              <w:right w:val="nil"/>
            </w:tcBorders>
            <w:shd w:val="clear" w:color="auto" w:fill="auto"/>
          </w:tcPr>
          <w:p w:rsidR="00603246" w:rsidRPr="0037055C" w:rsidRDefault="00603246" w:rsidP="000B3A07">
            <w:pPr>
              <w:spacing w:before="40" w:after="40" w:line="220" w:lineRule="exact"/>
              <w:jc w:val="center"/>
              <w:rPr>
                <w:color w:val="000000"/>
                <w:sz w:val="18"/>
                <w:szCs w:val="18"/>
              </w:rPr>
            </w:pPr>
          </w:p>
        </w:tc>
      </w:tr>
      <w:tr w:rsidR="00603246" w:rsidRPr="0037055C" w:rsidTr="00155E59">
        <w:tc>
          <w:tcPr>
            <w:tcW w:w="1841" w:type="dxa"/>
            <w:tcBorders>
              <w:top w:val="nil"/>
              <w:left w:val="nil"/>
              <w:bottom w:val="nil"/>
              <w:right w:val="nil"/>
            </w:tcBorders>
            <w:shd w:val="clear" w:color="auto" w:fill="auto"/>
          </w:tcPr>
          <w:p w:rsidR="00603246" w:rsidRPr="0037055C" w:rsidRDefault="00603246" w:rsidP="000B3A07">
            <w:pPr>
              <w:spacing w:before="40" w:after="40" w:line="220" w:lineRule="exact"/>
              <w:jc w:val="center"/>
              <w:rPr>
                <w:color w:val="000000"/>
                <w:sz w:val="18"/>
                <w:szCs w:val="18"/>
              </w:rPr>
            </w:pPr>
            <w:r w:rsidRPr="0037055C">
              <w:rPr>
                <w:color w:val="000000"/>
                <w:sz w:val="18"/>
                <w:szCs w:val="18"/>
              </w:rPr>
              <w:t>45</w:t>
            </w:r>
          </w:p>
        </w:tc>
        <w:tc>
          <w:tcPr>
            <w:tcW w:w="1843" w:type="dxa"/>
            <w:tcBorders>
              <w:top w:val="nil"/>
              <w:left w:val="nil"/>
              <w:bottom w:val="nil"/>
              <w:right w:val="nil"/>
            </w:tcBorders>
            <w:shd w:val="clear" w:color="auto" w:fill="auto"/>
          </w:tcPr>
          <w:p w:rsidR="00603246" w:rsidRPr="0037055C" w:rsidRDefault="00603246" w:rsidP="000B3A07">
            <w:pPr>
              <w:spacing w:before="40" w:after="40" w:line="220" w:lineRule="exact"/>
              <w:jc w:val="center"/>
              <w:rPr>
                <w:color w:val="000000"/>
                <w:sz w:val="18"/>
                <w:szCs w:val="18"/>
              </w:rPr>
            </w:pPr>
            <w:r w:rsidRPr="0037055C">
              <w:rPr>
                <w:color w:val="000000"/>
                <w:sz w:val="18"/>
                <w:szCs w:val="18"/>
              </w:rPr>
              <w:t>15.35</w:t>
            </w:r>
          </w:p>
        </w:tc>
        <w:tc>
          <w:tcPr>
            <w:tcW w:w="1843" w:type="dxa"/>
            <w:tcBorders>
              <w:top w:val="nil"/>
              <w:left w:val="nil"/>
              <w:bottom w:val="nil"/>
              <w:right w:val="nil"/>
            </w:tcBorders>
            <w:shd w:val="clear" w:color="auto" w:fill="auto"/>
          </w:tcPr>
          <w:p w:rsidR="00603246" w:rsidRPr="0037055C" w:rsidRDefault="00603246" w:rsidP="000B3A07">
            <w:pPr>
              <w:spacing w:before="40" w:after="40" w:line="220" w:lineRule="exact"/>
              <w:jc w:val="center"/>
              <w:rPr>
                <w:color w:val="000000"/>
                <w:sz w:val="18"/>
                <w:szCs w:val="18"/>
              </w:rPr>
            </w:pPr>
            <w:r w:rsidRPr="0037055C">
              <w:rPr>
                <w:color w:val="000000"/>
                <w:sz w:val="18"/>
                <w:szCs w:val="18"/>
              </w:rPr>
              <w:t>458.4</w:t>
            </w:r>
          </w:p>
        </w:tc>
        <w:tc>
          <w:tcPr>
            <w:tcW w:w="1843" w:type="dxa"/>
            <w:tcBorders>
              <w:top w:val="nil"/>
              <w:left w:val="nil"/>
              <w:bottom w:val="nil"/>
              <w:right w:val="nil"/>
            </w:tcBorders>
            <w:shd w:val="clear" w:color="auto" w:fill="auto"/>
          </w:tcPr>
          <w:p w:rsidR="00603246" w:rsidRPr="0037055C" w:rsidRDefault="00603246" w:rsidP="000B3A07">
            <w:pPr>
              <w:spacing w:before="40" w:after="40" w:line="220" w:lineRule="exact"/>
              <w:jc w:val="center"/>
              <w:rPr>
                <w:color w:val="000000"/>
                <w:sz w:val="18"/>
                <w:szCs w:val="18"/>
              </w:rPr>
            </w:pPr>
          </w:p>
        </w:tc>
      </w:tr>
      <w:tr w:rsidR="00603246" w:rsidRPr="0037055C" w:rsidTr="00155E59">
        <w:tc>
          <w:tcPr>
            <w:tcW w:w="1841" w:type="dxa"/>
            <w:tcBorders>
              <w:top w:val="nil"/>
              <w:left w:val="nil"/>
              <w:bottom w:val="single" w:sz="12" w:space="0" w:color="auto"/>
              <w:right w:val="nil"/>
            </w:tcBorders>
            <w:shd w:val="clear" w:color="auto" w:fill="auto"/>
          </w:tcPr>
          <w:p w:rsidR="00603246" w:rsidRPr="0037055C" w:rsidRDefault="00603246" w:rsidP="000B3A07">
            <w:pPr>
              <w:spacing w:before="40" w:after="40" w:line="220" w:lineRule="exact"/>
              <w:jc w:val="center"/>
              <w:rPr>
                <w:color w:val="000000"/>
                <w:sz w:val="18"/>
                <w:szCs w:val="18"/>
              </w:rPr>
            </w:pPr>
            <w:r w:rsidRPr="0037055C">
              <w:rPr>
                <w:color w:val="000000"/>
                <w:sz w:val="18"/>
                <w:szCs w:val="18"/>
              </w:rPr>
              <w:t>50</w:t>
            </w:r>
          </w:p>
        </w:tc>
        <w:tc>
          <w:tcPr>
            <w:tcW w:w="1843" w:type="dxa"/>
            <w:tcBorders>
              <w:top w:val="nil"/>
              <w:left w:val="nil"/>
              <w:bottom w:val="single" w:sz="12" w:space="0" w:color="auto"/>
              <w:right w:val="nil"/>
            </w:tcBorders>
            <w:shd w:val="clear" w:color="auto" w:fill="auto"/>
          </w:tcPr>
          <w:p w:rsidR="00603246" w:rsidRPr="0037055C" w:rsidRDefault="00603246" w:rsidP="000B3A07">
            <w:pPr>
              <w:spacing w:before="40" w:after="40" w:line="220" w:lineRule="exact"/>
              <w:jc w:val="center"/>
              <w:rPr>
                <w:color w:val="000000"/>
                <w:sz w:val="18"/>
                <w:szCs w:val="18"/>
              </w:rPr>
            </w:pPr>
            <w:r w:rsidRPr="0037055C">
              <w:rPr>
                <w:color w:val="000000"/>
                <w:sz w:val="18"/>
                <w:szCs w:val="18"/>
              </w:rPr>
              <w:t>17.14</w:t>
            </w:r>
          </w:p>
        </w:tc>
        <w:tc>
          <w:tcPr>
            <w:tcW w:w="1843" w:type="dxa"/>
            <w:tcBorders>
              <w:top w:val="nil"/>
              <w:left w:val="nil"/>
              <w:bottom w:val="single" w:sz="12" w:space="0" w:color="auto"/>
              <w:right w:val="nil"/>
            </w:tcBorders>
            <w:shd w:val="clear" w:color="auto" w:fill="auto"/>
          </w:tcPr>
          <w:p w:rsidR="00603246" w:rsidRPr="0037055C" w:rsidRDefault="00603246" w:rsidP="000B3A07">
            <w:pPr>
              <w:spacing w:before="40" w:after="40" w:line="220" w:lineRule="exact"/>
              <w:jc w:val="center"/>
              <w:rPr>
                <w:color w:val="000000"/>
                <w:sz w:val="18"/>
                <w:szCs w:val="18"/>
              </w:rPr>
            </w:pPr>
            <w:r w:rsidRPr="0037055C">
              <w:rPr>
                <w:color w:val="000000"/>
                <w:sz w:val="18"/>
                <w:szCs w:val="18"/>
              </w:rPr>
              <w:t>448.9</w:t>
            </w:r>
          </w:p>
        </w:tc>
        <w:tc>
          <w:tcPr>
            <w:tcW w:w="1843" w:type="dxa"/>
            <w:tcBorders>
              <w:top w:val="nil"/>
              <w:left w:val="nil"/>
              <w:bottom w:val="single" w:sz="12" w:space="0" w:color="auto"/>
              <w:right w:val="nil"/>
            </w:tcBorders>
            <w:shd w:val="clear" w:color="auto" w:fill="auto"/>
          </w:tcPr>
          <w:p w:rsidR="00603246" w:rsidRPr="0037055C" w:rsidRDefault="00603246" w:rsidP="000B3A07">
            <w:pPr>
              <w:spacing w:before="40" w:after="40" w:line="220" w:lineRule="exact"/>
              <w:jc w:val="center"/>
              <w:rPr>
                <w:color w:val="000000"/>
                <w:sz w:val="18"/>
                <w:szCs w:val="18"/>
              </w:rPr>
            </w:pPr>
          </w:p>
        </w:tc>
      </w:tr>
    </w:tbl>
    <w:p w:rsidR="00603246" w:rsidRPr="00D3665F" w:rsidRDefault="000B3A07" w:rsidP="00127449">
      <w:pPr>
        <w:pStyle w:val="SingleTxtG"/>
        <w:spacing w:before="60" w:after="60"/>
      </w:pPr>
      <w:r>
        <w:br w:type="page"/>
      </w:r>
      <w:r w:rsidR="00603246" w:rsidRPr="00D3665F">
        <w:lastRenderedPageBreak/>
        <w:t>Substance properties PROPYLENE</w:t>
      </w:r>
    </w:p>
    <w:tbl>
      <w:tblPr>
        <w:tblW w:w="7371" w:type="dxa"/>
        <w:tblInd w:w="1232" w:type="dxa"/>
        <w:tblBorders>
          <w:top w:val="single" w:sz="4" w:space="0" w:color="auto"/>
          <w:bottom w:val="single" w:sz="4" w:space="0" w:color="auto"/>
        </w:tblBorders>
        <w:tblLayout w:type="fixed"/>
        <w:tblCellMar>
          <w:left w:w="70" w:type="dxa"/>
          <w:right w:w="70" w:type="dxa"/>
        </w:tblCellMar>
        <w:tblLook w:val="0000" w:firstRow="0" w:lastRow="0" w:firstColumn="0" w:lastColumn="0" w:noHBand="0" w:noVBand="0"/>
      </w:tblPr>
      <w:tblGrid>
        <w:gridCol w:w="4010"/>
        <w:gridCol w:w="14"/>
        <w:gridCol w:w="3347"/>
      </w:tblGrid>
      <w:tr w:rsidR="00603246" w:rsidRPr="00D3665F" w:rsidTr="001D0EB4">
        <w:tc>
          <w:tcPr>
            <w:tcW w:w="3990" w:type="dxa"/>
          </w:tcPr>
          <w:p w:rsidR="00603246" w:rsidRPr="00D3665F" w:rsidRDefault="00603246" w:rsidP="000B3A07">
            <w:pPr>
              <w:spacing w:before="40" w:after="40" w:line="220" w:lineRule="atLeast"/>
              <w:rPr>
                <w:color w:val="000000"/>
              </w:rPr>
            </w:pPr>
            <w:r w:rsidRPr="00D3665F">
              <w:rPr>
                <w:color w:val="000000"/>
              </w:rPr>
              <w:t xml:space="preserve">Name: </w:t>
            </w:r>
            <w:r w:rsidRPr="00D3665F">
              <w:rPr>
                <w:b/>
                <w:color w:val="000000"/>
              </w:rPr>
              <w:t>PROPYLENE</w:t>
            </w:r>
          </w:p>
        </w:tc>
        <w:tc>
          <w:tcPr>
            <w:tcW w:w="3345" w:type="dxa"/>
            <w:gridSpan w:val="2"/>
          </w:tcPr>
          <w:p w:rsidR="00603246" w:rsidRPr="00D3665F" w:rsidRDefault="00603246" w:rsidP="000B3A07">
            <w:pPr>
              <w:spacing w:before="40" w:after="40" w:line="220" w:lineRule="atLeast"/>
              <w:rPr>
                <w:b/>
                <w:color w:val="000000"/>
              </w:rPr>
            </w:pPr>
            <w:r w:rsidRPr="00D3665F">
              <w:rPr>
                <w:color w:val="000000"/>
              </w:rPr>
              <w:t xml:space="preserve">UN No. </w:t>
            </w:r>
            <w:r w:rsidRPr="00D3665F">
              <w:rPr>
                <w:b/>
                <w:color w:val="000000"/>
              </w:rPr>
              <w:t>1077</w:t>
            </w:r>
          </w:p>
        </w:tc>
      </w:tr>
      <w:tr w:rsidR="00603246" w:rsidRPr="00D3665F" w:rsidTr="001D0EB4">
        <w:tc>
          <w:tcPr>
            <w:tcW w:w="3990" w:type="dxa"/>
          </w:tcPr>
          <w:p w:rsidR="00603246" w:rsidRPr="00D3665F" w:rsidRDefault="00603246" w:rsidP="000B3A07">
            <w:pPr>
              <w:spacing w:before="40" w:after="40" w:line="220" w:lineRule="atLeast"/>
              <w:rPr>
                <w:color w:val="000000"/>
              </w:rPr>
            </w:pPr>
            <w:r w:rsidRPr="00D3665F">
              <w:rPr>
                <w:color w:val="000000"/>
              </w:rPr>
              <w:t xml:space="preserve">Formula: </w:t>
            </w:r>
            <w:r w:rsidRPr="00D3665F">
              <w:rPr>
                <w:b/>
                <w:color w:val="000000"/>
              </w:rPr>
              <w:t>C</w:t>
            </w:r>
            <w:r w:rsidRPr="00D3665F">
              <w:rPr>
                <w:b/>
                <w:color w:val="000000"/>
                <w:vertAlign w:val="subscript"/>
              </w:rPr>
              <w:t>3</w:t>
            </w:r>
            <w:r w:rsidRPr="00D3665F">
              <w:rPr>
                <w:b/>
                <w:color w:val="000000"/>
              </w:rPr>
              <w:t>H</w:t>
            </w:r>
            <w:r w:rsidRPr="00D3665F">
              <w:rPr>
                <w:b/>
                <w:color w:val="000000"/>
                <w:vertAlign w:val="subscript"/>
              </w:rPr>
              <w:t>6</w:t>
            </w:r>
          </w:p>
        </w:tc>
        <w:tc>
          <w:tcPr>
            <w:tcW w:w="3345" w:type="dxa"/>
            <w:gridSpan w:val="2"/>
          </w:tcPr>
          <w:p w:rsidR="00603246" w:rsidRPr="00D3665F" w:rsidRDefault="00603246" w:rsidP="000B3A07">
            <w:pPr>
              <w:spacing w:before="40" w:after="40" w:line="220" w:lineRule="atLeast"/>
              <w:rPr>
                <w:color w:val="000000"/>
              </w:rPr>
            </w:pPr>
          </w:p>
        </w:tc>
      </w:tr>
      <w:tr w:rsidR="00603246" w:rsidRPr="00D3665F" w:rsidTr="001D0EB4">
        <w:tc>
          <w:tcPr>
            <w:tcW w:w="3990" w:type="dxa"/>
          </w:tcPr>
          <w:p w:rsidR="00603246" w:rsidRPr="00D3665F" w:rsidRDefault="00603246" w:rsidP="000B3A07">
            <w:pPr>
              <w:spacing w:before="40" w:after="40" w:line="220" w:lineRule="atLeast"/>
              <w:rPr>
                <w:color w:val="000000"/>
              </w:rPr>
            </w:pPr>
            <w:r w:rsidRPr="00D3665F">
              <w:rPr>
                <w:color w:val="000000"/>
              </w:rPr>
              <w:t xml:space="preserve">Boiling point: </w:t>
            </w:r>
            <w:r w:rsidRPr="00D3665F">
              <w:rPr>
                <w:b/>
                <w:color w:val="000000"/>
              </w:rPr>
              <w:t>- 48</w:t>
            </w:r>
            <w:r w:rsidRPr="00D3665F">
              <w:rPr>
                <w:b/>
                <w:color w:val="000000"/>
              </w:rPr>
              <w:sym w:font="Symbol" w:char="F0B0"/>
            </w:r>
            <w:r w:rsidR="006A5594">
              <w:rPr>
                <w:b/>
                <w:color w:val="000000"/>
              </w:rPr>
              <w:t xml:space="preserve"> </w:t>
            </w:r>
            <w:r w:rsidRPr="00D3665F">
              <w:rPr>
                <w:b/>
                <w:color w:val="000000"/>
              </w:rPr>
              <w:t>C</w:t>
            </w:r>
          </w:p>
        </w:tc>
        <w:tc>
          <w:tcPr>
            <w:tcW w:w="3345" w:type="dxa"/>
            <w:gridSpan w:val="2"/>
          </w:tcPr>
          <w:p w:rsidR="00603246" w:rsidRPr="00D3665F" w:rsidRDefault="00603246" w:rsidP="000B3A07">
            <w:pPr>
              <w:spacing w:before="40" w:after="40" w:line="220" w:lineRule="atLeast"/>
              <w:rPr>
                <w:color w:val="000000"/>
              </w:rPr>
            </w:pPr>
            <w:r w:rsidRPr="00D3665F">
              <w:t xml:space="preserve">Molar mass: </w:t>
            </w:r>
            <w:r w:rsidRPr="00D3665F">
              <w:rPr>
                <w:b/>
                <w:i/>
              </w:rPr>
              <w:t>M</w:t>
            </w:r>
            <w:r w:rsidRPr="00D3665F">
              <w:rPr>
                <w:b/>
              </w:rPr>
              <w:t xml:space="preserve"> = 42 (42.080)</w:t>
            </w:r>
          </w:p>
        </w:tc>
      </w:tr>
      <w:tr w:rsidR="00603246" w:rsidRPr="00D3665F" w:rsidTr="001D0EB4">
        <w:tc>
          <w:tcPr>
            <w:tcW w:w="3990" w:type="dxa"/>
          </w:tcPr>
          <w:p w:rsidR="00603246" w:rsidRPr="00D3665F" w:rsidRDefault="00603246" w:rsidP="000B3A07">
            <w:pPr>
              <w:spacing w:before="40" w:after="40" w:line="220" w:lineRule="atLeast"/>
              <w:rPr>
                <w:color w:val="000000"/>
              </w:rPr>
            </w:pPr>
            <w:r w:rsidRPr="00D3665F">
              <w:t>Ratio between the vapour density and that of air = 1 (15</w:t>
            </w:r>
            <w:r w:rsidRPr="00D3665F">
              <w:sym w:font="Symbol" w:char="F0B0"/>
            </w:r>
            <w:r w:rsidRPr="00D3665F">
              <w:t xml:space="preserve"> C): </w:t>
            </w:r>
            <w:r w:rsidRPr="00D3665F">
              <w:rPr>
                <w:b/>
              </w:rPr>
              <w:t>1.46</w:t>
            </w:r>
          </w:p>
        </w:tc>
        <w:tc>
          <w:tcPr>
            <w:tcW w:w="3345" w:type="dxa"/>
            <w:gridSpan w:val="2"/>
          </w:tcPr>
          <w:p w:rsidR="00603246" w:rsidRPr="00D3665F" w:rsidRDefault="00603246" w:rsidP="000B3A07">
            <w:pPr>
              <w:spacing w:before="40" w:after="40" w:line="220" w:lineRule="atLeast"/>
              <w:rPr>
                <w:color w:val="000000"/>
              </w:rPr>
            </w:pPr>
          </w:p>
        </w:tc>
      </w:tr>
      <w:tr w:rsidR="00603246" w:rsidRPr="00D3665F" w:rsidTr="001D0EB4">
        <w:tc>
          <w:tcPr>
            <w:tcW w:w="7335" w:type="dxa"/>
            <w:gridSpan w:val="3"/>
          </w:tcPr>
          <w:p w:rsidR="00603246" w:rsidRPr="00D3665F" w:rsidRDefault="00603246" w:rsidP="000B3A07">
            <w:pPr>
              <w:spacing w:before="40" w:after="40" w:line="220" w:lineRule="atLeast"/>
              <w:rPr>
                <w:color w:val="000000"/>
              </w:rPr>
            </w:pPr>
            <w:r w:rsidRPr="00D3665F">
              <w:t xml:space="preserve">Flammable gas/air mixture, vol.%: </w:t>
            </w:r>
            <w:r w:rsidRPr="00D3665F">
              <w:rPr>
                <w:b/>
              </w:rPr>
              <w:t>2.0</w:t>
            </w:r>
            <w:r w:rsidR="002176C2">
              <w:rPr>
                <w:b/>
              </w:rPr>
              <w:t xml:space="preserve"> </w:t>
            </w:r>
            <w:r w:rsidRPr="00D3665F">
              <w:rPr>
                <w:b/>
              </w:rPr>
              <w:t>–</w:t>
            </w:r>
            <w:r w:rsidR="002176C2">
              <w:rPr>
                <w:b/>
              </w:rPr>
              <w:t xml:space="preserve"> </w:t>
            </w:r>
            <w:r w:rsidRPr="00D3665F">
              <w:rPr>
                <w:b/>
              </w:rPr>
              <w:t>11.6</w:t>
            </w:r>
          </w:p>
        </w:tc>
      </w:tr>
      <w:tr w:rsidR="00603246" w:rsidRPr="00D3665F" w:rsidTr="000202D2">
        <w:tc>
          <w:tcPr>
            <w:tcW w:w="4004" w:type="dxa"/>
            <w:gridSpan w:val="2"/>
            <w:tcBorders>
              <w:bottom w:val="nil"/>
            </w:tcBorders>
          </w:tcPr>
          <w:p w:rsidR="00603246" w:rsidRPr="00D3665F" w:rsidRDefault="00603246" w:rsidP="000B3A07">
            <w:pPr>
              <w:spacing w:before="40" w:after="40" w:line="220" w:lineRule="atLeast"/>
              <w:rPr>
                <w:color w:val="000000"/>
              </w:rPr>
            </w:pPr>
            <w:r w:rsidRPr="00D3665F">
              <w:t xml:space="preserve">Auto-ignition temperature: </w:t>
            </w:r>
            <w:r w:rsidRPr="00D3665F">
              <w:rPr>
                <w:b/>
              </w:rPr>
              <w:t>485</w:t>
            </w:r>
            <w:r w:rsidRPr="00D3665F">
              <w:rPr>
                <w:b/>
              </w:rPr>
              <w:sym w:font="Symbol" w:char="F0B0"/>
            </w:r>
            <w:r w:rsidRPr="00D3665F">
              <w:rPr>
                <w:b/>
              </w:rPr>
              <w:t xml:space="preserve"> C</w:t>
            </w:r>
          </w:p>
        </w:tc>
        <w:tc>
          <w:tcPr>
            <w:tcW w:w="3331" w:type="dxa"/>
            <w:tcBorders>
              <w:bottom w:val="nil"/>
            </w:tcBorders>
          </w:tcPr>
          <w:p w:rsidR="00603246" w:rsidRPr="00D3665F" w:rsidRDefault="00603246" w:rsidP="000B3A07">
            <w:pPr>
              <w:spacing w:before="40" w:after="40" w:line="220" w:lineRule="atLeast"/>
              <w:rPr>
                <w:color w:val="000000"/>
              </w:rPr>
            </w:pPr>
            <w:r w:rsidRPr="00D3665F">
              <w:t xml:space="preserve">Critical temperature: </w:t>
            </w:r>
            <w:r w:rsidRPr="00D3665F">
              <w:rPr>
                <w:b/>
              </w:rPr>
              <w:t>91.9</w:t>
            </w:r>
            <w:r w:rsidRPr="00D3665F">
              <w:rPr>
                <w:b/>
              </w:rPr>
              <w:sym w:font="Symbol" w:char="F0B0"/>
            </w:r>
            <w:r w:rsidRPr="00D3665F">
              <w:rPr>
                <w:b/>
              </w:rPr>
              <w:t xml:space="preserve"> C</w:t>
            </w:r>
          </w:p>
        </w:tc>
      </w:tr>
      <w:tr w:rsidR="00603246" w:rsidRPr="00D3665F" w:rsidTr="000202D2">
        <w:tc>
          <w:tcPr>
            <w:tcW w:w="4004" w:type="dxa"/>
            <w:gridSpan w:val="2"/>
            <w:tcBorders>
              <w:top w:val="nil"/>
              <w:bottom w:val="single" w:sz="12" w:space="0" w:color="auto"/>
            </w:tcBorders>
          </w:tcPr>
          <w:p w:rsidR="00603246" w:rsidRPr="00D3665F" w:rsidRDefault="00603246" w:rsidP="000B3A07">
            <w:pPr>
              <w:spacing w:before="40" w:after="40" w:line="220" w:lineRule="atLeast"/>
              <w:rPr>
                <w:color w:val="000000"/>
              </w:rPr>
            </w:pPr>
            <w:r w:rsidRPr="00D3665F">
              <w:t xml:space="preserve">Maximum permissible concentration at the workplace: </w:t>
            </w:r>
            <w:r w:rsidRPr="00D3665F">
              <w:rPr>
                <w:b/>
              </w:rPr>
              <w:t>--- ppm</w:t>
            </w:r>
          </w:p>
        </w:tc>
        <w:tc>
          <w:tcPr>
            <w:tcW w:w="3331" w:type="dxa"/>
            <w:tcBorders>
              <w:top w:val="nil"/>
              <w:bottom w:val="single" w:sz="12" w:space="0" w:color="auto"/>
            </w:tcBorders>
          </w:tcPr>
          <w:p w:rsidR="00603246" w:rsidRPr="00D3665F" w:rsidRDefault="00603246" w:rsidP="000B3A07">
            <w:pPr>
              <w:spacing w:before="40" w:after="40" w:line="220" w:lineRule="atLeast"/>
              <w:rPr>
                <w:color w:val="000000"/>
              </w:rPr>
            </w:pPr>
          </w:p>
        </w:tc>
      </w:tr>
    </w:tbl>
    <w:p w:rsidR="0021061F" w:rsidRDefault="0021061F" w:rsidP="00127449">
      <w:pPr>
        <w:pStyle w:val="SingleTxtG"/>
        <w:spacing w:after="0"/>
        <w:rPr>
          <w:sz w:val="18"/>
          <w:szCs w:val="18"/>
        </w:rPr>
      </w:pPr>
    </w:p>
    <w:tbl>
      <w:tblPr>
        <w:tblW w:w="7370"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841"/>
        <w:gridCol w:w="1843"/>
        <w:gridCol w:w="1843"/>
        <w:gridCol w:w="1843"/>
      </w:tblGrid>
      <w:tr w:rsidR="00603246" w:rsidRPr="0037055C" w:rsidTr="00035470">
        <w:trPr>
          <w:tblHeader/>
        </w:trPr>
        <w:tc>
          <w:tcPr>
            <w:tcW w:w="7370" w:type="dxa"/>
            <w:gridSpan w:val="4"/>
            <w:tcBorders>
              <w:left w:val="nil"/>
              <w:bottom w:val="single" w:sz="4" w:space="0" w:color="auto"/>
              <w:right w:val="nil"/>
            </w:tcBorders>
            <w:shd w:val="clear" w:color="auto" w:fill="auto"/>
            <w:vAlign w:val="bottom"/>
          </w:tcPr>
          <w:p w:rsidR="00603246" w:rsidRPr="0037055C" w:rsidRDefault="0021061F" w:rsidP="000B3A07">
            <w:pPr>
              <w:spacing w:before="40" w:after="40" w:line="220" w:lineRule="exact"/>
              <w:jc w:val="center"/>
              <w:rPr>
                <w:i/>
                <w:sz w:val="16"/>
              </w:rPr>
            </w:pPr>
            <w:r>
              <w:br w:type="page"/>
            </w:r>
            <w:r w:rsidR="00603246" w:rsidRPr="0037055C">
              <w:rPr>
                <w:i/>
                <w:sz w:val="16"/>
              </w:rPr>
              <w:t>Vapour-liquid equilibrium</w:t>
            </w:r>
          </w:p>
        </w:tc>
      </w:tr>
      <w:tr w:rsidR="00603246" w:rsidRPr="0037055C" w:rsidTr="00035470">
        <w:trPr>
          <w:tblHeader/>
        </w:trPr>
        <w:tc>
          <w:tcPr>
            <w:tcW w:w="1841" w:type="dxa"/>
            <w:tcBorders>
              <w:top w:val="single" w:sz="4" w:space="0" w:color="auto"/>
              <w:left w:val="nil"/>
              <w:bottom w:val="single" w:sz="12" w:space="0" w:color="auto"/>
              <w:right w:val="nil"/>
            </w:tcBorders>
            <w:shd w:val="clear" w:color="auto" w:fill="auto"/>
            <w:vAlign w:val="center"/>
          </w:tcPr>
          <w:p w:rsidR="00603246" w:rsidRPr="0037055C" w:rsidRDefault="00603246" w:rsidP="000B3A07">
            <w:pPr>
              <w:spacing w:before="40" w:after="40" w:line="220" w:lineRule="exact"/>
              <w:jc w:val="center"/>
              <w:rPr>
                <w:b/>
                <w:i/>
                <w:color w:val="000000"/>
                <w:sz w:val="18"/>
                <w:szCs w:val="18"/>
              </w:rPr>
            </w:pPr>
            <w:r w:rsidRPr="0037055C">
              <w:rPr>
                <w:b/>
                <w:i/>
                <w:color w:val="000000"/>
                <w:sz w:val="18"/>
                <w:szCs w:val="18"/>
              </w:rPr>
              <w:t>T [</w:t>
            </w:r>
            <w:r w:rsidRPr="0037055C">
              <w:rPr>
                <w:b/>
                <w:i/>
                <w:color w:val="000000"/>
                <w:sz w:val="18"/>
                <w:szCs w:val="18"/>
              </w:rPr>
              <w:sym w:font="Symbol" w:char="F0B0"/>
            </w:r>
            <w:r w:rsidRPr="0037055C">
              <w:rPr>
                <w:b/>
                <w:i/>
                <w:color w:val="000000"/>
                <w:sz w:val="18"/>
                <w:szCs w:val="18"/>
              </w:rPr>
              <w:t>C]</w:t>
            </w:r>
          </w:p>
        </w:tc>
        <w:tc>
          <w:tcPr>
            <w:tcW w:w="1843" w:type="dxa"/>
            <w:tcBorders>
              <w:top w:val="single" w:sz="4" w:space="0" w:color="auto"/>
              <w:left w:val="nil"/>
              <w:bottom w:val="single" w:sz="12" w:space="0" w:color="auto"/>
              <w:right w:val="nil"/>
            </w:tcBorders>
            <w:shd w:val="clear" w:color="auto" w:fill="auto"/>
            <w:vAlign w:val="center"/>
          </w:tcPr>
          <w:p w:rsidR="00603246" w:rsidRPr="0037055C" w:rsidRDefault="00F777C6" w:rsidP="000B3A07">
            <w:pPr>
              <w:spacing w:before="40" w:after="40" w:line="220" w:lineRule="exact"/>
              <w:jc w:val="center"/>
              <w:rPr>
                <w:b/>
                <w:i/>
                <w:color w:val="000000"/>
                <w:sz w:val="18"/>
                <w:szCs w:val="18"/>
              </w:rPr>
            </w:pPr>
            <w:r w:rsidRPr="0037055C">
              <w:rPr>
                <w:b/>
                <w:i/>
                <w:sz w:val="18"/>
                <w:szCs w:val="18"/>
              </w:rPr>
              <w:t>p</w:t>
            </w:r>
            <w:r w:rsidR="00603246" w:rsidRPr="0037055C">
              <w:rPr>
                <w:b/>
                <w:i/>
                <w:color w:val="000000"/>
                <w:sz w:val="18"/>
                <w:szCs w:val="18"/>
              </w:rPr>
              <w:t xml:space="preserve"> max [bar]</w:t>
            </w:r>
          </w:p>
        </w:tc>
        <w:tc>
          <w:tcPr>
            <w:tcW w:w="1843" w:type="dxa"/>
            <w:tcBorders>
              <w:top w:val="single" w:sz="4" w:space="0" w:color="auto"/>
              <w:left w:val="nil"/>
              <w:bottom w:val="single" w:sz="12" w:space="0" w:color="auto"/>
              <w:right w:val="nil"/>
            </w:tcBorders>
            <w:shd w:val="clear" w:color="auto" w:fill="auto"/>
            <w:vAlign w:val="center"/>
          </w:tcPr>
          <w:p w:rsidR="00603246" w:rsidRPr="0037055C" w:rsidRDefault="00603246" w:rsidP="000B3A07">
            <w:pPr>
              <w:spacing w:before="40" w:after="40" w:line="220" w:lineRule="exact"/>
              <w:jc w:val="center"/>
              <w:rPr>
                <w:b/>
                <w:i/>
                <w:color w:val="000000"/>
                <w:sz w:val="18"/>
                <w:szCs w:val="18"/>
              </w:rPr>
            </w:pPr>
            <w:r w:rsidRPr="0037055C">
              <w:rPr>
                <w:b/>
                <w:color w:val="000000"/>
                <w:sz w:val="18"/>
                <w:szCs w:val="18"/>
              </w:rPr>
              <w:sym w:font="Symbol" w:char="F072"/>
            </w:r>
            <w:r w:rsidRPr="0037055C">
              <w:rPr>
                <w:b/>
                <w:color w:val="000000"/>
                <w:sz w:val="18"/>
                <w:szCs w:val="18"/>
              </w:rPr>
              <w:t>L</w:t>
            </w:r>
            <w:r w:rsidRPr="0037055C">
              <w:rPr>
                <w:b/>
                <w:i/>
                <w:color w:val="000000"/>
                <w:sz w:val="18"/>
                <w:szCs w:val="18"/>
              </w:rPr>
              <w:t xml:space="preserve"> </w:t>
            </w:r>
            <w:r w:rsidRPr="0037055C">
              <w:rPr>
                <w:b/>
                <w:color w:val="000000"/>
                <w:sz w:val="18"/>
                <w:szCs w:val="18"/>
              </w:rPr>
              <w:t>[kg/</w:t>
            </w:r>
            <w:r w:rsidR="00FD3864" w:rsidRPr="0037055C">
              <w:rPr>
                <w:b/>
                <w:color w:val="000000"/>
                <w:sz w:val="18"/>
                <w:szCs w:val="18"/>
              </w:rPr>
              <w:t>m</w:t>
            </w:r>
            <w:r w:rsidRPr="0037055C">
              <w:rPr>
                <w:b/>
                <w:color w:val="000000"/>
                <w:sz w:val="18"/>
                <w:szCs w:val="18"/>
                <w:vertAlign w:val="superscript"/>
              </w:rPr>
              <w:t>3</w:t>
            </w:r>
            <w:r w:rsidRPr="0037055C">
              <w:rPr>
                <w:b/>
                <w:color w:val="000000"/>
                <w:sz w:val="18"/>
                <w:szCs w:val="18"/>
              </w:rPr>
              <w:t>]</w:t>
            </w:r>
          </w:p>
        </w:tc>
        <w:tc>
          <w:tcPr>
            <w:tcW w:w="1843" w:type="dxa"/>
            <w:tcBorders>
              <w:top w:val="single" w:sz="4" w:space="0" w:color="auto"/>
              <w:left w:val="nil"/>
              <w:bottom w:val="single" w:sz="12" w:space="0" w:color="auto"/>
              <w:right w:val="nil"/>
            </w:tcBorders>
            <w:shd w:val="clear" w:color="auto" w:fill="auto"/>
            <w:vAlign w:val="center"/>
          </w:tcPr>
          <w:p w:rsidR="00603246" w:rsidRPr="0037055C" w:rsidRDefault="00603246" w:rsidP="000B3A07">
            <w:pPr>
              <w:spacing w:before="40" w:after="40" w:line="220" w:lineRule="exact"/>
              <w:jc w:val="center"/>
              <w:rPr>
                <w:b/>
                <w:color w:val="000000"/>
                <w:sz w:val="18"/>
                <w:szCs w:val="18"/>
              </w:rPr>
            </w:pPr>
            <w:r w:rsidRPr="0037055C">
              <w:rPr>
                <w:b/>
                <w:color w:val="000000"/>
                <w:sz w:val="18"/>
                <w:szCs w:val="18"/>
              </w:rPr>
              <w:sym w:font="Symbol" w:char="F072"/>
            </w:r>
            <w:r w:rsidRPr="0037055C">
              <w:rPr>
                <w:b/>
                <w:color w:val="000000"/>
                <w:sz w:val="18"/>
                <w:szCs w:val="18"/>
              </w:rPr>
              <w:t>G [</w:t>
            </w:r>
            <w:r w:rsidR="006A5594" w:rsidRPr="0037055C">
              <w:rPr>
                <w:b/>
                <w:color w:val="000000"/>
                <w:sz w:val="18"/>
                <w:szCs w:val="18"/>
              </w:rPr>
              <w:t>k</w:t>
            </w:r>
            <w:r w:rsidRPr="0037055C">
              <w:rPr>
                <w:b/>
                <w:color w:val="000000"/>
                <w:sz w:val="18"/>
                <w:szCs w:val="18"/>
              </w:rPr>
              <w:t>g/</w:t>
            </w:r>
            <w:r w:rsidR="00FD3864" w:rsidRPr="0037055C">
              <w:rPr>
                <w:b/>
                <w:color w:val="000000"/>
                <w:sz w:val="18"/>
                <w:szCs w:val="18"/>
              </w:rPr>
              <w:t>m</w:t>
            </w:r>
            <w:r w:rsidRPr="0037055C">
              <w:rPr>
                <w:b/>
                <w:color w:val="000000"/>
                <w:sz w:val="18"/>
                <w:szCs w:val="18"/>
                <w:vertAlign w:val="superscript"/>
              </w:rPr>
              <w:t>3</w:t>
            </w:r>
            <w:r w:rsidRPr="0037055C">
              <w:rPr>
                <w:b/>
                <w:color w:val="000000"/>
                <w:sz w:val="18"/>
                <w:szCs w:val="18"/>
              </w:rPr>
              <w:t>]</w:t>
            </w:r>
          </w:p>
        </w:tc>
      </w:tr>
      <w:tr w:rsidR="00603246" w:rsidRPr="0037055C" w:rsidTr="00035470">
        <w:tc>
          <w:tcPr>
            <w:tcW w:w="1841" w:type="dxa"/>
            <w:tcBorders>
              <w:top w:val="single" w:sz="12" w:space="0" w:color="auto"/>
              <w:left w:val="nil"/>
              <w:bottom w:val="nil"/>
              <w:right w:val="nil"/>
            </w:tcBorders>
            <w:shd w:val="clear" w:color="auto" w:fill="auto"/>
          </w:tcPr>
          <w:p w:rsidR="00603246" w:rsidRPr="0037055C" w:rsidRDefault="00603246" w:rsidP="000B3A07">
            <w:pPr>
              <w:spacing w:before="40" w:after="40" w:line="220" w:lineRule="exact"/>
              <w:jc w:val="center"/>
              <w:rPr>
                <w:color w:val="000000"/>
                <w:sz w:val="18"/>
                <w:szCs w:val="18"/>
              </w:rPr>
            </w:pPr>
            <w:r w:rsidRPr="0037055C">
              <w:rPr>
                <w:color w:val="000000"/>
                <w:sz w:val="18"/>
                <w:szCs w:val="18"/>
              </w:rPr>
              <w:t>-10</w:t>
            </w:r>
          </w:p>
        </w:tc>
        <w:tc>
          <w:tcPr>
            <w:tcW w:w="1843" w:type="dxa"/>
            <w:tcBorders>
              <w:top w:val="single" w:sz="12" w:space="0" w:color="auto"/>
              <w:left w:val="nil"/>
              <w:bottom w:val="nil"/>
              <w:right w:val="nil"/>
            </w:tcBorders>
            <w:shd w:val="clear" w:color="auto" w:fill="auto"/>
          </w:tcPr>
          <w:p w:rsidR="00603246" w:rsidRPr="0037055C" w:rsidRDefault="00603246" w:rsidP="000B3A07">
            <w:pPr>
              <w:spacing w:before="40" w:after="40" w:line="220" w:lineRule="exact"/>
              <w:jc w:val="center"/>
              <w:rPr>
                <w:color w:val="000000"/>
                <w:sz w:val="18"/>
                <w:szCs w:val="18"/>
              </w:rPr>
            </w:pPr>
            <w:r w:rsidRPr="0037055C">
              <w:rPr>
                <w:color w:val="000000"/>
                <w:sz w:val="18"/>
                <w:szCs w:val="18"/>
              </w:rPr>
              <w:t>4.28</w:t>
            </w:r>
          </w:p>
        </w:tc>
        <w:tc>
          <w:tcPr>
            <w:tcW w:w="1843" w:type="dxa"/>
            <w:tcBorders>
              <w:top w:val="single" w:sz="12" w:space="0" w:color="auto"/>
              <w:left w:val="nil"/>
              <w:bottom w:val="nil"/>
              <w:right w:val="nil"/>
            </w:tcBorders>
            <w:shd w:val="clear" w:color="auto" w:fill="auto"/>
          </w:tcPr>
          <w:p w:rsidR="00603246" w:rsidRPr="0037055C" w:rsidRDefault="00603246" w:rsidP="000B3A07">
            <w:pPr>
              <w:spacing w:before="40" w:after="40" w:line="220" w:lineRule="exact"/>
              <w:jc w:val="center"/>
              <w:rPr>
                <w:color w:val="000000"/>
                <w:sz w:val="18"/>
                <w:szCs w:val="18"/>
              </w:rPr>
            </w:pPr>
            <w:r w:rsidRPr="0037055C">
              <w:rPr>
                <w:color w:val="000000"/>
                <w:sz w:val="18"/>
                <w:szCs w:val="18"/>
              </w:rPr>
              <w:t>559.9</w:t>
            </w:r>
          </w:p>
        </w:tc>
        <w:tc>
          <w:tcPr>
            <w:tcW w:w="1843" w:type="dxa"/>
            <w:tcBorders>
              <w:top w:val="single" w:sz="12" w:space="0" w:color="auto"/>
              <w:left w:val="nil"/>
              <w:bottom w:val="nil"/>
              <w:right w:val="nil"/>
            </w:tcBorders>
            <w:shd w:val="clear" w:color="auto" w:fill="auto"/>
          </w:tcPr>
          <w:p w:rsidR="00603246" w:rsidRPr="0037055C" w:rsidRDefault="00603246" w:rsidP="000B3A07">
            <w:pPr>
              <w:spacing w:before="40" w:after="40" w:line="220" w:lineRule="exact"/>
              <w:jc w:val="center"/>
              <w:rPr>
                <w:color w:val="000000"/>
                <w:sz w:val="18"/>
                <w:szCs w:val="18"/>
              </w:rPr>
            </w:pPr>
            <w:r w:rsidRPr="0037055C">
              <w:rPr>
                <w:color w:val="000000"/>
                <w:sz w:val="18"/>
                <w:szCs w:val="18"/>
              </w:rPr>
              <w:t>9.05</w:t>
            </w:r>
          </w:p>
        </w:tc>
      </w:tr>
      <w:tr w:rsidR="00603246" w:rsidRPr="0037055C" w:rsidTr="001D0EB4">
        <w:tc>
          <w:tcPr>
            <w:tcW w:w="1841" w:type="dxa"/>
            <w:tcBorders>
              <w:top w:val="nil"/>
              <w:left w:val="nil"/>
              <w:bottom w:val="nil"/>
              <w:right w:val="nil"/>
            </w:tcBorders>
            <w:shd w:val="clear" w:color="auto" w:fill="auto"/>
          </w:tcPr>
          <w:p w:rsidR="00603246" w:rsidRPr="0037055C" w:rsidRDefault="00603246" w:rsidP="000B3A07">
            <w:pPr>
              <w:spacing w:before="40" w:after="40" w:line="220" w:lineRule="exact"/>
              <w:jc w:val="center"/>
              <w:rPr>
                <w:color w:val="000000"/>
                <w:sz w:val="18"/>
                <w:szCs w:val="18"/>
              </w:rPr>
            </w:pPr>
            <w:r w:rsidRPr="0037055C">
              <w:rPr>
                <w:color w:val="000000"/>
                <w:sz w:val="18"/>
                <w:szCs w:val="18"/>
              </w:rPr>
              <w:t>-5</w:t>
            </w:r>
          </w:p>
        </w:tc>
        <w:tc>
          <w:tcPr>
            <w:tcW w:w="1843" w:type="dxa"/>
            <w:tcBorders>
              <w:top w:val="nil"/>
              <w:left w:val="nil"/>
              <w:bottom w:val="nil"/>
              <w:right w:val="nil"/>
            </w:tcBorders>
            <w:shd w:val="clear" w:color="auto" w:fill="auto"/>
          </w:tcPr>
          <w:p w:rsidR="00603246" w:rsidRPr="0037055C" w:rsidRDefault="00603246" w:rsidP="000B3A07">
            <w:pPr>
              <w:spacing w:before="40" w:after="40" w:line="220" w:lineRule="exact"/>
              <w:jc w:val="center"/>
              <w:rPr>
                <w:color w:val="000000"/>
                <w:sz w:val="18"/>
                <w:szCs w:val="18"/>
              </w:rPr>
            </w:pPr>
            <w:r w:rsidRPr="0037055C">
              <w:rPr>
                <w:color w:val="000000"/>
                <w:sz w:val="18"/>
                <w:szCs w:val="18"/>
              </w:rPr>
              <w:t>5.01</w:t>
            </w:r>
          </w:p>
        </w:tc>
        <w:tc>
          <w:tcPr>
            <w:tcW w:w="1843" w:type="dxa"/>
            <w:tcBorders>
              <w:top w:val="nil"/>
              <w:left w:val="nil"/>
              <w:bottom w:val="nil"/>
              <w:right w:val="nil"/>
            </w:tcBorders>
            <w:shd w:val="clear" w:color="auto" w:fill="auto"/>
          </w:tcPr>
          <w:p w:rsidR="00603246" w:rsidRPr="0037055C" w:rsidRDefault="00603246" w:rsidP="000B3A07">
            <w:pPr>
              <w:spacing w:before="40" w:after="40" w:line="220" w:lineRule="exact"/>
              <w:jc w:val="center"/>
              <w:rPr>
                <w:color w:val="000000"/>
                <w:sz w:val="18"/>
                <w:szCs w:val="18"/>
              </w:rPr>
            </w:pPr>
            <w:r w:rsidRPr="0037055C">
              <w:rPr>
                <w:color w:val="000000"/>
                <w:sz w:val="18"/>
                <w:szCs w:val="18"/>
              </w:rPr>
              <w:t>552.9</w:t>
            </w:r>
          </w:p>
        </w:tc>
        <w:tc>
          <w:tcPr>
            <w:tcW w:w="1843" w:type="dxa"/>
            <w:tcBorders>
              <w:top w:val="nil"/>
              <w:left w:val="nil"/>
              <w:bottom w:val="nil"/>
              <w:right w:val="nil"/>
            </w:tcBorders>
            <w:shd w:val="clear" w:color="auto" w:fill="auto"/>
          </w:tcPr>
          <w:p w:rsidR="00603246" w:rsidRPr="0037055C" w:rsidRDefault="00603246" w:rsidP="000B3A07">
            <w:pPr>
              <w:spacing w:before="40" w:after="40" w:line="220" w:lineRule="exact"/>
              <w:jc w:val="center"/>
              <w:rPr>
                <w:color w:val="000000"/>
                <w:sz w:val="18"/>
                <w:szCs w:val="18"/>
              </w:rPr>
            </w:pPr>
            <w:r w:rsidRPr="0037055C">
              <w:rPr>
                <w:color w:val="000000"/>
                <w:sz w:val="18"/>
                <w:szCs w:val="18"/>
              </w:rPr>
              <w:t>10.54</w:t>
            </w:r>
          </w:p>
        </w:tc>
      </w:tr>
      <w:tr w:rsidR="00603246" w:rsidRPr="0037055C" w:rsidTr="001D0EB4">
        <w:tc>
          <w:tcPr>
            <w:tcW w:w="1841" w:type="dxa"/>
            <w:tcBorders>
              <w:top w:val="nil"/>
              <w:left w:val="nil"/>
              <w:bottom w:val="nil"/>
              <w:right w:val="nil"/>
            </w:tcBorders>
            <w:shd w:val="clear" w:color="auto" w:fill="auto"/>
          </w:tcPr>
          <w:p w:rsidR="00603246" w:rsidRPr="0037055C" w:rsidRDefault="00603246" w:rsidP="000B3A07">
            <w:pPr>
              <w:spacing w:before="40" w:after="40" w:line="220" w:lineRule="exact"/>
              <w:jc w:val="center"/>
              <w:rPr>
                <w:color w:val="000000"/>
                <w:sz w:val="18"/>
                <w:szCs w:val="18"/>
              </w:rPr>
            </w:pPr>
            <w:r w:rsidRPr="0037055C">
              <w:rPr>
                <w:color w:val="000000"/>
                <w:sz w:val="18"/>
                <w:szCs w:val="18"/>
              </w:rPr>
              <w:t>0</w:t>
            </w:r>
          </w:p>
        </w:tc>
        <w:tc>
          <w:tcPr>
            <w:tcW w:w="1843" w:type="dxa"/>
            <w:tcBorders>
              <w:top w:val="nil"/>
              <w:left w:val="nil"/>
              <w:bottom w:val="nil"/>
              <w:right w:val="nil"/>
            </w:tcBorders>
            <w:shd w:val="clear" w:color="auto" w:fill="auto"/>
          </w:tcPr>
          <w:p w:rsidR="00603246" w:rsidRPr="0037055C" w:rsidRDefault="00603246" w:rsidP="000B3A07">
            <w:pPr>
              <w:spacing w:before="40" w:after="40" w:line="220" w:lineRule="exact"/>
              <w:jc w:val="center"/>
              <w:rPr>
                <w:color w:val="000000"/>
                <w:sz w:val="18"/>
                <w:szCs w:val="18"/>
              </w:rPr>
            </w:pPr>
            <w:r w:rsidRPr="0037055C">
              <w:rPr>
                <w:color w:val="000000"/>
                <w:sz w:val="18"/>
                <w:szCs w:val="18"/>
              </w:rPr>
              <w:t>5.83</w:t>
            </w:r>
          </w:p>
        </w:tc>
        <w:tc>
          <w:tcPr>
            <w:tcW w:w="1843" w:type="dxa"/>
            <w:tcBorders>
              <w:top w:val="nil"/>
              <w:left w:val="nil"/>
              <w:bottom w:val="nil"/>
              <w:right w:val="nil"/>
            </w:tcBorders>
            <w:shd w:val="clear" w:color="auto" w:fill="auto"/>
          </w:tcPr>
          <w:p w:rsidR="00603246" w:rsidRPr="0037055C" w:rsidRDefault="00603246" w:rsidP="000B3A07">
            <w:pPr>
              <w:spacing w:before="40" w:after="40" w:line="220" w:lineRule="exact"/>
              <w:jc w:val="center"/>
              <w:rPr>
                <w:color w:val="000000"/>
                <w:sz w:val="18"/>
                <w:szCs w:val="18"/>
              </w:rPr>
            </w:pPr>
            <w:r w:rsidRPr="0037055C">
              <w:rPr>
                <w:color w:val="000000"/>
                <w:sz w:val="18"/>
                <w:szCs w:val="18"/>
              </w:rPr>
              <w:t>545.7</w:t>
            </w:r>
          </w:p>
        </w:tc>
        <w:tc>
          <w:tcPr>
            <w:tcW w:w="1843" w:type="dxa"/>
            <w:tcBorders>
              <w:top w:val="nil"/>
              <w:left w:val="nil"/>
              <w:bottom w:val="nil"/>
              <w:right w:val="nil"/>
            </w:tcBorders>
            <w:shd w:val="clear" w:color="auto" w:fill="auto"/>
          </w:tcPr>
          <w:p w:rsidR="00603246" w:rsidRPr="0037055C" w:rsidRDefault="00603246" w:rsidP="000B3A07">
            <w:pPr>
              <w:spacing w:before="40" w:after="40" w:line="220" w:lineRule="exact"/>
              <w:jc w:val="center"/>
              <w:rPr>
                <w:color w:val="000000"/>
                <w:sz w:val="18"/>
                <w:szCs w:val="18"/>
              </w:rPr>
            </w:pPr>
            <w:r w:rsidRPr="0037055C">
              <w:rPr>
                <w:color w:val="000000"/>
                <w:sz w:val="18"/>
                <w:szCs w:val="18"/>
              </w:rPr>
              <w:t>12.22</w:t>
            </w:r>
          </w:p>
        </w:tc>
      </w:tr>
      <w:tr w:rsidR="00603246" w:rsidRPr="0037055C" w:rsidTr="001D0EB4">
        <w:tc>
          <w:tcPr>
            <w:tcW w:w="1841" w:type="dxa"/>
            <w:tcBorders>
              <w:top w:val="nil"/>
              <w:left w:val="nil"/>
              <w:bottom w:val="nil"/>
              <w:right w:val="nil"/>
            </w:tcBorders>
            <w:shd w:val="clear" w:color="auto" w:fill="auto"/>
          </w:tcPr>
          <w:p w:rsidR="00603246" w:rsidRPr="0037055C" w:rsidRDefault="00603246" w:rsidP="000B3A07">
            <w:pPr>
              <w:spacing w:before="40" w:after="40" w:line="220" w:lineRule="exact"/>
              <w:jc w:val="center"/>
              <w:rPr>
                <w:color w:val="000000"/>
                <w:sz w:val="18"/>
                <w:szCs w:val="18"/>
              </w:rPr>
            </w:pPr>
            <w:r w:rsidRPr="0037055C">
              <w:rPr>
                <w:color w:val="000000"/>
                <w:sz w:val="18"/>
                <w:szCs w:val="18"/>
              </w:rPr>
              <w:t>5</w:t>
            </w:r>
          </w:p>
        </w:tc>
        <w:tc>
          <w:tcPr>
            <w:tcW w:w="1843" w:type="dxa"/>
            <w:tcBorders>
              <w:top w:val="nil"/>
              <w:left w:val="nil"/>
              <w:bottom w:val="nil"/>
              <w:right w:val="nil"/>
            </w:tcBorders>
            <w:shd w:val="clear" w:color="auto" w:fill="auto"/>
          </w:tcPr>
          <w:p w:rsidR="00603246" w:rsidRPr="0037055C" w:rsidRDefault="00603246" w:rsidP="000B3A07">
            <w:pPr>
              <w:spacing w:before="40" w:after="40" w:line="220" w:lineRule="exact"/>
              <w:jc w:val="center"/>
              <w:rPr>
                <w:color w:val="000000"/>
                <w:sz w:val="18"/>
                <w:szCs w:val="18"/>
              </w:rPr>
            </w:pPr>
            <w:r w:rsidRPr="0037055C">
              <w:rPr>
                <w:color w:val="000000"/>
                <w:sz w:val="18"/>
                <w:szCs w:val="18"/>
              </w:rPr>
              <w:t>6.75</w:t>
            </w:r>
          </w:p>
        </w:tc>
        <w:tc>
          <w:tcPr>
            <w:tcW w:w="1843" w:type="dxa"/>
            <w:tcBorders>
              <w:top w:val="nil"/>
              <w:left w:val="nil"/>
              <w:bottom w:val="nil"/>
              <w:right w:val="nil"/>
            </w:tcBorders>
            <w:shd w:val="clear" w:color="auto" w:fill="auto"/>
          </w:tcPr>
          <w:p w:rsidR="00603246" w:rsidRPr="0037055C" w:rsidRDefault="00603246" w:rsidP="000B3A07">
            <w:pPr>
              <w:spacing w:before="40" w:after="40" w:line="220" w:lineRule="exact"/>
              <w:jc w:val="center"/>
              <w:rPr>
                <w:color w:val="000000"/>
                <w:sz w:val="18"/>
                <w:szCs w:val="18"/>
              </w:rPr>
            </w:pPr>
            <w:r w:rsidRPr="0037055C">
              <w:rPr>
                <w:color w:val="000000"/>
                <w:sz w:val="18"/>
                <w:szCs w:val="18"/>
              </w:rPr>
              <w:t>538.3</w:t>
            </w:r>
          </w:p>
        </w:tc>
        <w:tc>
          <w:tcPr>
            <w:tcW w:w="1843" w:type="dxa"/>
            <w:tcBorders>
              <w:top w:val="nil"/>
              <w:left w:val="nil"/>
              <w:bottom w:val="nil"/>
              <w:right w:val="nil"/>
            </w:tcBorders>
            <w:shd w:val="clear" w:color="auto" w:fill="auto"/>
          </w:tcPr>
          <w:p w:rsidR="00603246" w:rsidRPr="0037055C" w:rsidRDefault="00603246" w:rsidP="000B3A07">
            <w:pPr>
              <w:spacing w:before="40" w:after="40" w:line="220" w:lineRule="exact"/>
              <w:jc w:val="center"/>
              <w:rPr>
                <w:color w:val="000000"/>
                <w:sz w:val="18"/>
                <w:szCs w:val="18"/>
              </w:rPr>
            </w:pPr>
            <w:r w:rsidRPr="0037055C">
              <w:rPr>
                <w:color w:val="000000"/>
                <w:sz w:val="18"/>
                <w:szCs w:val="18"/>
              </w:rPr>
              <w:t>14.11</w:t>
            </w:r>
          </w:p>
        </w:tc>
      </w:tr>
      <w:tr w:rsidR="00603246" w:rsidRPr="0037055C" w:rsidTr="001D0EB4">
        <w:tc>
          <w:tcPr>
            <w:tcW w:w="1841" w:type="dxa"/>
            <w:tcBorders>
              <w:top w:val="nil"/>
              <w:left w:val="nil"/>
              <w:bottom w:val="nil"/>
              <w:right w:val="nil"/>
            </w:tcBorders>
            <w:shd w:val="clear" w:color="auto" w:fill="auto"/>
          </w:tcPr>
          <w:p w:rsidR="00603246" w:rsidRPr="0037055C" w:rsidRDefault="00603246" w:rsidP="000B3A07">
            <w:pPr>
              <w:spacing w:before="40" w:after="40" w:line="220" w:lineRule="exact"/>
              <w:jc w:val="center"/>
              <w:rPr>
                <w:color w:val="000000"/>
                <w:sz w:val="18"/>
                <w:szCs w:val="18"/>
              </w:rPr>
            </w:pPr>
            <w:r w:rsidRPr="0037055C">
              <w:rPr>
                <w:color w:val="000000"/>
                <w:sz w:val="18"/>
                <w:szCs w:val="18"/>
              </w:rPr>
              <w:t>10</w:t>
            </w:r>
          </w:p>
        </w:tc>
        <w:tc>
          <w:tcPr>
            <w:tcW w:w="1843" w:type="dxa"/>
            <w:tcBorders>
              <w:top w:val="nil"/>
              <w:left w:val="nil"/>
              <w:bottom w:val="nil"/>
              <w:right w:val="nil"/>
            </w:tcBorders>
            <w:shd w:val="clear" w:color="auto" w:fill="auto"/>
          </w:tcPr>
          <w:p w:rsidR="00603246" w:rsidRPr="0037055C" w:rsidRDefault="00603246" w:rsidP="000B3A07">
            <w:pPr>
              <w:spacing w:before="40" w:after="40" w:line="220" w:lineRule="exact"/>
              <w:jc w:val="center"/>
              <w:rPr>
                <w:color w:val="000000"/>
                <w:sz w:val="18"/>
                <w:szCs w:val="18"/>
              </w:rPr>
            </w:pPr>
            <w:r w:rsidRPr="0037055C">
              <w:rPr>
                <w:color w:val="000000"/>
                <w:sz w:val="18"/>
                <w:szCs w:val="18"/>
              </w:rPr>
              <w:t>7.78</w:t>
            </w:r>
          </w:p>
        </w:tc>
        <w:tc>
          <w:tcPr>
            <w:tcW w:w="1843" w:type="dxa"/>
            <w:tcBorders>
              <w:top w:val="nil"/>
              <w:left w:val="nil"/>
              <w:bottom w:val="nil"/>
              <w:right w:val="nil"/>
            </w:tcBorders>
            <w:shd w:val="clear" w:color="auto" w:fill="auto"/>
          </w:tcPr>
          <w:p w:rsidR="00603246" w:rsidRPr="0037055C" w:rsidRDefault="00603246" w:rsidP="000B3A07">
            <w:pPr>
              <w:spacing w:before="40" w:after="40" w:line="220" w:lineRule="exact"/>
              <w:jc w:val="center"/>
              <w:rPr>
                <w:color w:val="000000"/>
                <w:sz w:val="18"/>
                <w:szCs w:val="18"/>
              </w:rPr>
            </w:pPr>
            <w:r w:rsidRPr="0037055C">
              <w:rPr>
                <w:color w:val="000000"/>
                <w:sz w:val="18"/>
                <w:szCs w:val="18"/>
              </w:rPr>
              <w:t>530.7</w:t>
            </w:r>
          </w:p>
        </w:tc>
        <w:tc>
          <w:tcPr>
            <w:tcW w:w="1843" w:type="dxa"/>
            <w:tcBorders>
              <w:top w:val="nil"/>
              <w:left w:val="nil"/>
              <w:bottom w:val="nil"/>
              <w:right w:val="nil"/>
            </w:tcBorders>
            <w:shd w:val="clear" w:color="auto" w:fill="auto"/>
          </w:tcPr>
          <w:p w:rsidR="00603246" w:rsidRPr="0037055C" w:rsidRDefault="00603246" w:rsidP="000B3A07">
            <w:pPr>
              <w:spacing w:before="40" w:after="40" w:line="220" w:lineRule="exact"/>
              <w:jc w:val="center"/>
              <w:rPr>
                <w:color w:val="000000"/>
                <w:sz w:val="18"/>
                <w:szCs w:val="18"/>
              </w:rPr>
            </w:pPr>
            <w:r w:rsidRPr="0037055C">
              <w:rPr>
                <w:color w:val="000000"/>
                <w:sz w:val="18"/>
                <w:szCs w:val="18"/>
              </w:rPr>
              <w:t>16.25</w:t>
            </w:r>
          </w:p>
        </w:tc>
      </w:tr>
      <w:tr w:rsidR="00603246" w:rsidRPr="0037055C" w:rsidTr="001D0EB4">
        <w:tc>
          <w:tcPr>
            <w:tcW w:w="1841" w:type="dxa"/>
            <w:tcBorders>
              <w:top w:val="nil"/>
              <w:left w:val="nil"/>
              <w:bottom w:val="nil"/>
              <w:right w:val="nil"/>
            </w:tcBorders>
            <w:shd w:val="clear" w:color="auto" w:fill="auto"/>
          </w:tcPr>
          <w:p w:rsidR="00603246" w:rsidRPr="0037055C" w:rsidRDefault="00603246" w:rsidP="000B3A07">
            <w:pPr>
              <w:spacing w:before="40" w:after="40" w:line="220" w:lineRule="exact"/>
              <w:jc w:val="center"/>
              <w:rPr>
                <w:color w:val="000000"/>
                <w:sz w:val="18"/>
                <w:szCs w:val="18"/>
              </w:rPr>
            </w:pPr>
            <w:r w:rsidRPr="0037055C">
              <w:rPr>
                <w:color w:val="000000"/>
                <w:sz w:val="18"/>
                <w:szCs w:val="18"/>
              </w:rPr>
              <w:t>15</w:t>
            </w:r>
          </w:p>
        </w:tc>
        <w:tc>
          <w:tcPr>
            <w:tcW w:w="1843" w:type="dxa"/>
            <w:tcBorders>
              <w:top w:val="nil"/>
              <w:left w:val="nil"/>
              <w:bottom w:val="nil"/>
              <w:right w:val="nil"/>
            </w:tcBorders>
            <w:shd w:val="clear" w:color="auto" w:fill="auto"/>
          </w:tcPr>
          <w:p w:rsidR="00603246" w:rsidRPr="0037055C" w:rsidRDefault="00603246" w:rsidP="000B3A07">
            <w:pPr>
              <w:spacing w:before="40" w:after="40" w:line="220" w:lineRule="exact"/>
              <w:jc w:val="center"/>
              <w:rPr>
                <w:color w:val="000000"/>
                <w:sz w:val="18"/>
                <w:szCs w:val="18"/>
              </w:rPr>
            </w:pPr>
            <w:r w:rsidRPr="0037055C">
              <w:rPr>
                <w:color w:val="000000"/>
                <w:sz w:val="18"/>
                <w:szCs w:val="18"/>
              </w:rPr>
              <w:t>8.91</w:t>
            </w:r>
          </w:p>
        </w:tc>
        <w:tc>
          <w:tcPr>
            <w:tcW w:w="1843" w:type="dxa"/>
            <w:tcBorders>
              <w:top w:val="nil"/>
              <w:left w:val="nil"/>
              <w:bottom w:val="nil"/>
              <w:right w:val="nil"/>
            </w:tcBorders>
            <w:shd w:val="clear" w:color="auto" w:fill="auto"/>
          </w:tcPr>
          <w:p w:rsidR="00603246" w:rsidRPr="0037055C" w:rsidRDefault="00603246" w:rsidP="000B3A07">
            <w:pPr>
              <w:spacing w:before="40" w:after="40" w:line="220" w:lineRule="exact"/>
              <w:jc w:val="center"/>
              <w:rPr>
                <w:color w:val="000000"/>
                <w:sz w:val="18"/>
                <w:szCs w:val="18"/>
              </w:rPr>
            </w:pPr>
            <w:r w:rsidRPr="0037055C">
              <w:rPr>
                <w:color w:val="000000"/>
                <w:sz w:val="18"/>
                <w:szCs w:val="18"/>
              </w:rPr>
              <w:t>522.8</w:t>
            </w:r>
          </w:p>
        </w:tc>
        <w:tc>
          <w:tcPr>
            <w:tcW w:w="1843" w:type="dxa"/>
            <w:tcBorders>
              <w:top w:val="nil"/>
              <w:left w:val="nil"/>
              <w:bottom w:val="nil"/>
              <w:right w:val="nil"/>
            </w:tcBorders>
            <w:shd w:val="clear" w:color="auto" w:fill="auto"/>
          </w:tcPr>
          <w:p w:rsidR="00603246" w:rsidRPr="0037055C" w:rsidRDefault="00603246" w:rsidP="000B3A07">
            <w:pPr>
              <w:spacing w:before="40" w:after="40" w:line="220" w:lineRule="exact"/>
              <w:jc w:val="center"/>
              <w:rPr>
                <w:color w:val="000000"/>
                <w:sz w:val="18"/>
                <w:szCs w:val="18"/>
              </w:rPr>
            </w:pPr>
            <w:r w:rsidRPr="0037055C">
              <w:rPr>
                <w:color w:val="000000"/>
                <w:sz w:val="18"/>
                <w:szCs w:val="18"/>
              </w:rPr>
              <w:t>18.62</w:t>
            </w:r>
          </w:p>
        </w:tc>
      </w:tr>
      <w:tr w:rsidR="00603246" w:rsidRPr="0037055C" w:rsidTr="001D0EB4">
        <w:tc>
          <w:tcPr>
            <w:tcW w:w="1841" w:type="dxa"/>
            <w:tcBorders>
              <w:top w:val="nil"/>
              <w:left w:val="nil"/>
              <w:bottom w:val="nil"/>
              <w:right w:val="nil"/>
            </w:tcBorders>
            <w:shd w:val="clear" w:color="auto" w:fill="auto"/>
          </w:tcPr>
          <w:p w:rsidR="00603246" w:rsidRPr="0037055C" w:rsidRDefault="00603246" w:rsidP="000B3A07">
            <w:pPr>
              <w:spacing w:before="40" w:after="40" w:line="220" w:lineRule="exact"/>
              <w:jc w:val="center"/>
              <w:rPr>
                <w:color w:val="000000"/>
                <w:sz w:val="18"/>
                <w:szCs w:val="18"/>
              </w:rPr>
            </w:pPr>
            <w:r w:rsidRPr="0037055C">
              <w:rPr>
                <w:color w:val="000000"/>
                <w:sz w:val="18"/>
                <w:szCs w:val="18"/>
              </w:rPr>
              <w:t>20</w:t>
            </w:r>
          </w:p>
        </w:tc>
        <w:tc>
          <w:tcPr>
            <w:tcW w:w="1843" w:type="dxa"/>
            <w:tcBorders>
              <w:top w:val="nil"/>
              <w:left w:val="nil"/>
              <w:bottom w:val="nil"/>
              <w:right w:val="nil"/>
            </w:tcBorders>
            <w:shd w:val="clear" w:color="auto" w:fill="auto"/>
          </w:tcPr>
          <w:p w:rsidR="00603246" w:rsidRPr="0037055C" w:rsidRDefault="00603246" w:rsidP="000B3A07">
            <w:pPr>
              <w:spacing w:before="40" w:after="40" w:line="220" w:lineRule="exact"/>
              <w:jc w:val="center"/>
              <w:rPr>
                <w:color w:val="000000"/>
                <w:sz w:val="18"/>
                <w:szCs w:val="18"/>
              </w:rPr>
            </w:pPr>
            <w:r w:rsidRPr="0037055C">
              <w:rPr>
                <w:color w:val="000000"/>
                <w:sz w:val="18"/>
                <w:szCs w:val="18"/>
              </w:rPr>
              <w:t>10.16</w:t>
            </w:r>
          </w:p>
        </w:tc>
        <w:tc>
          <w:tcPr>
            <w:tcW w:w="1843" w:type="dxa"/>
            <w:tcBorders>
              <w:top w:val="nil"/>
              <w:left w:val="nil"/>
              <w:bottom w:val="nil"/>
              <w:right w:val="nil"/>
            </w:tcBorders>
            <w:shd w:val="clear" w:color="auto" w:fill="auto"/>
          </w:tcPr>
          <w:p w:rsidR="00603246" w:rsidRPr="0037055C" w:rsidRDefault="00603246" w:rsidP="000B3A07">
            <w:pPr>
              <w:spacing w:before="40" w:after="40" w:line="220" w:lineRule="exact"/>
              <w:jc w:val="center"/>
              <w:rPr>
                <w:color w:val="000000"/>
                <w:sz w:val="18"/>
                <w:szCs w:val="18"/>
              </w:rPr>
            </w:pPr>
            <w:r w:rsidRPr="0037055C">
              <w:rPr>
                <w:color w:val="000000"/>
                <w:sz w:val="18"/>
                <w:szCs w:val="18"/>
              </w:rPr>
              <w:t>514.7</w:t>
            </w:r>
          </w:p>
        </w:tc>
        <w:tc>
          <w:tcPr>
            <w:tcW w:w="1843" w:type="dxa"/>
            <w:tcBorders>
              <w:top w:val="nil"/>
              <w:left w:val="nil"/>
              <w:bottom w:val="nil"/>
              <w:right w:val="nil"/>
            </w:tcBorders>
            <w:shd w:val="clear" w:color="auto" w:fill="auto"/>
          </w:tcPr>
          <w:p w:rsidR="00603246" w:rsidRPr="0037055C" w:rsidRDefault="00603246" w:rsidP="000B3A07">
            <w:pPr>
              <w:spacing w:before="40" w:after="40" w:line="220" w:lineRule="exact"/>
              <w:jc w:val="center"/>
              <w:rPr>
                <w:color w:val="000000"/>
                <w:sz w:val="18"/>
                <w:szCs w:val="18"/>
              </w:rPr>
            </w:pPr>
            <w:r w:rsidRPr="0037055C">
              <w:rPr>
                <w:color w:val="000000"/>
                <w:sz w:val="18"/>
                <w:szCs w:val="18"/>
              </w:rPr>
              <w:t>21.28</w:t>
            </w:r>
          </w:p>
        </w:tc>
      </w:tr>
      <w:tr w:rsidR="00603246" w:rsidRPr="0037055C" w:rsidTr="001D0EB4">
        <w:tc>
          <w:tcPr>
            <w:tcW w:w="1841" w:type="dxa"/>
            <w:tcBorders>
              <w:top w:val="nil"/>
              <w:left w:val="nil"/>
              <w:bottom w:val="nil"/>
              <w:right w:val="nil"/>
            </w:tcBorders>
            <w:shd w:val="clear" w:color="auto" w:fill="auto"/>
          </w:tcPr>
          <w:p w:rsidR="00603246" w:rsidRPr="0037055C" w:rsidRDefault="00603246" w:rsidP="000B3A07">
            <w:pPr>
              <w:spacing w:before="40" w:after="40" w:line="220" w:lineRule="exact"/>
              <w:jc w:val="center"/>
              <w:rPr>
                <w:color w:val="000000"/>
                <w:sz w:val="18"/>
                <w:szCs w:val="18"/>
              </w:rPr>
            </w:pPr>
            <w:r w:rsidRPr="0037055C">
              <w:rPr>
                <w:color w:val="000000"/>
                <w:sz w:val="18"/>
                <w:szCs w:val="18"/>
              </w:rPr>
              <w:t>25</w:t>
            </w:r>
          </w:p>
        </w:tc>
        <w:tc>
          <w:tcPr>
            <w:tcW w:w="1843" w:type="dxa"/>
            <w:tcBorders>
              <w:top w:val="nil"/>
              <w:left w:val="nil"/>
              <w:bottom w:val="nil"/>
              <w:right w:val="nil"/>
            </w:tcBorders>
            <w:shd w:val="clear" w:color="auto" w:fill="auto"/>
          </w:tcPr>
          <w:p w:rsidR="00603246" w:rsidRPr="0037055C" w:rsidRDefault="00603246" w:rsidP="000B3A07">
            <w:pPr>
              <w:spacing w:before="40" w:after="40" w:line="220" w:lineRule="exact"/>
              <w:jc w:val="center"/>
              <w:rPr>
                <w:color w:val="000000"/>
                <w:sz w:val="18"/>
                <w:szCs w:val="18"/>
              </w:rPr>
            </w:pPr>
            <w:r w:rsidRPr="0037055C">
              <w:rPr>
                <w:color w:val="000000"/>
                <w:sz w:val="18"/>
                <w:szCs w:val="18"/>
              </w:rPr>
              <w:t>11.53</w:t>
            </w:r>
          </w:p>
        </w:tc>
        <w:tc>
          <w:tcPr>
            <w:tcW w:w="1843" w:type="dxa"/>
            <w:tcBorders>
              <w:top w:val="nil"/>
              <w:left w:val="nil"/>
              <w:bottom w:val="nil"/>
              <w:right w:val="nil"/>
            </w:tcBorders>
            <w:shd w:val="clear" w:color="auto" w:fill="auto"/>
          </w:tcPr>
          <w:p w:rsidR="00603246" w:rsidRPr="0037055C" w:rsidRDefault="00603246" w:rsidP="000B3A07">
            <w:pPr>
              <w:spacing w:before="40" w:after="40" w:line="220" w:lineRule="exact"/>
              <w:jc w:val="center"/>
              <w:rPr>
                <w:color w:val="000000"/>
                <w:sz w:val="18"/>
                <w:szCs w:val="18"/>
              </w:rPr>
            </w:pPr>
            <w:r w:rsidRPr="0037055C">
              <w:rPr>
                <w:color w:val="000000"/>
                <w:sz w:val="18"/>
                <w:szCs w:val="18"/>
              </w:rPr>
              <w:t>506.4</w:t>
            </w:r>
          </w:p>
        </w:tc>
        <w:tc>
          <w:tcPr>
            <w:tcW w:w="1843" w:type="dxa"/>
            <w:tcBorders>
              <w:top w:val="nil"/>
              <w:left w:val="nil"/>
              <w:bottom w:val="nil"/>
              <w:right w:val="nil"/>
            </w:tcBorders>
            <w:shd w:val="clear" w:color="auto" w:fill="auto"/>
          </w:tcPr>
          <w:p w:rsidR="00603246" w:rsidRPr="0037055C" w:rsidRDefault="00603246" w:rsidP="000B3A07">
            <w:pPr>
              <w:spacing w:before="40" w:after="40" w:line="220" w:lineRule="exact"/>
              <w:jc w:val="center"/>
              <w:rPr>
                <w:color w:val="000000"/>
                <w:sz w:val="18"/>
                <w:szCs w:val="18"/>
              </w:rPr>
            </w:pPr>
            <w:r w:rsidRPr="0037055C">
              <w:rPr>
                <w:color w:val="000000"/>
                <w:sz w:val="18"/>
                <w:szCs w:val="18"/>
              </w:rPr>
              <w:t>24.23</w:t>
            </w:r>
          </w:p>
        </w:tc>
      </w:tr>
      <w:tr w:rsidR="00603246" w:rsidRPr="0037055C" w:rsidTr="001D0EB4">
        <w:tc>
          <w:tcPr>
            <w:tcW w:w="1841" w:type="dxa"/>
            <w:tcBorders>
              <w:top w:val="nil"/>
              <w:left w:val="nil"/>
              <w:bottom w:val="nil"/>
              <w:right w:val="nil"/>
            </w:tcBorders>
            <w:shd w:val="clear" w:color="auto" w:fill="auto"/>
          </w:tcPr>
          <w:p w:rsidR="00603246" w:rsidRPr="0037055C" w:rsidRDefault="00603246" w:rsidP="000B3A07">
            <w:pPr>
              <w:spacing w:before="40" w:after="40" w:line="220" w:lineRule="exact"/>
              <w:jc w:val="center"/>
              <w:rPr>
                <w:color w:val="000000"/>
                <w:sz w:val="18"/>
                <w:szCs w:val="18"/>
              </w:rPr>
            </w:pPr>
            <w:r w:rsidRPr="0037055C">
              <w:rPr>
                <w:color w:val="000000"/>
                <w:sz w:val="18"/>
                <w:szCs w:val="18"/>
              </w:rPr>
              <w:t>30</w:t>
            </w:r>
          </w:p>
        </w:tc>
        <w:tc>
          <w:tcPr>
            <w:tcW w:w="1843" w:type="dxa"/>
            <w:tcBorders>
              <w:top w:val="nil"/>
              <w:left w:val="nil"/>
              <w:bottom w:val="nil"/>
              <w:right w:val="nil"/>
            </w:tcBorders>
            <w:shd w:val="clear" w:color="auto" w:fill="auto"/>
          </w:tcPr>
          <w:p w:rsidR="00603246" w:rsidRPr="0037055C" w:rsidRDefault="00603246" w:rsidP="000B3A07">
            <w:pPr>
              <w:spacing w:before="40" w:after="40" w:line="220" w:lineRule="exact"/>
              <w:jc w:val="center"/>
              <w:rPr>
                <w:color w:val="000000"/>
                <w:sz w:val="18"/>
                <w:szCs w:val="18"/>
              </w:rPr>
            </w:pPr>
            <w:r w:rsidRPr="0037055C">
              <w:rPr>
                <w:color w:val="000000"/>
                <w:sz w:val="18"/>
                <w:szCs w:val="18"/>
              </w:rPr>
              <w:t>13.04</w:t>
            </w:r>
          </w:p>
        </w:tc>
        <w:tc>
          <w:tcPr>
            <w:tcW w:w="1843" w:type="dxa"/>
            <w:tcBorders>
              <w:top w:val="nil"/>
              <w:left w:val="nil"/>
              <w:bottom w:val="nil"/>
              <w:right w:val="nil"/>
            </w:tcBorders>
            <w:shd w:val="clear" w:color="auto" w:fill="auto"/>
          </w:tcPr>
          <w:p w:rsidR="00603246" w:rsidRPr="0037055C" w:rsidRDefault="00603246" w:rsidP="000B3A07">
            <w:pPr>
              <w:spacing w:before="40" w:after="40" w:line="220" w:lineRule="exact"/>
              <w:jc w:val="center"/>
              <w:rPr>
                <w:color w:val="000000"/>
                <w:sz w:val="18"/>
                <w:szCs w:val="18"/>
              </w:rPr>
            </w:pPr>
            <w:r w:rsidRPr="0037055C">
              <w:rPr>
                <w:color w:val="000000"/>
                <w:sz w:val="18"/>
                <w:szCs w:val="18"/>
              </w:rPr>
              <w:t>497.7</w:t>
            </w:r>
          </w:p>
        </w:tc>
        <w:tc>
          <w:tcPr>
            <w:tcW w:w="1843" w:type="dxa"/>
            <w:tcBorders>
              <w:top w:val="nil"/>
              <w:left w:val="nil"/>
              <w:bottom w:val="nil"/>
              <w:right w:val="nil"/>
            </w:tcBorders>
            <w:shd w:val="clear" w:color="auto" w:fill="auto"/>
          </w:tcPr>
          <w:p w:rsidR="00603246" w:rsidRPr="0037055C" w:rsidRDefault="00603246" w:rsidP="000B3A07">
            <w:pPr>
              <w:spacing w:before="40" w:after="40" w:line="220" w:lineRule="exact"/>
              <w:jc w:val="center"/>
              <w:rPr>
                <w:color w:val="000000"/>
                <w:sz w:val="18"/>
                <w:szCs w:val="18"/>
              </w:rPr>
            </w:pPr>
            <w:r w:rsidRPr="0037055C">
              <w:rPr>
                <w:color w:val="000000"/>
                <w:sz w:val="18"/>
                <w:szCs w:val="18"/>
              </w:rPr>
              <w:t>27.53</w:t>
            </w:r>
          </w:p>
        </w:tc>
      </w:tr>
      <w:tr w:rsidR="00603246" w:rsidRPr="0037055C" w:rsidTr="001D0EB4">
        <w:tc>
          <w:tcPr>
            <w:tcW w:w="1841" w:type="dxa"/>
            <w:tcBorders>
              <w:top w:val="nil"/>
              <w:left w:val="nil"/>
              <w:bottom w:val="nil"/>
              <w:right w:val="nil"/>
            </w:tcBorders>
            <w:shd w:val="clear" w:color="auto" w:fill="auto"/>
          </w:tcPr>
          <w:p w:rsidR="00603246" w:rsidRPr="0037055C" w:rsidRDefault="00603246" w:rsidP="000B3A07">
            <w:pPr>
              <w:spacing w:before="40" w:after="40" w:line="220" w:lineRule="exact"/>
              <w:jc w:val="center"/>
              <w:rPr>
                <w:color w:val="000000"/>
                <w:sz w:val="18"/>
                <w:szCs w:val="18"/>
              </w:rPr>
            </w:pPr>
            <w:r w:rsidRPr="0037055C">
              <w:rPr>
                <w:color w:val="000000"/>
                <w:sz w:val="18"/>
                <w:szCs w:val="18"/>
              </w:rPr>
              <w:t>35</w:t>
            </w:r>
          </w:p>
        </w:tc>
        <w:tc>
          <w:tcPr>
            <w:tcW w:w="1843" w:type="dxa"/>
            <w:tcBorders>
              <w:top w:val="nil"/>
              <w:left w:val="nil"/>
              <w:bottom w:val="nil"/>
              <w:right w:val="nil"/>
            </w:tcBorders>
            <w:shd w:val="clear" w:color="auto" w:fill="auto"/>
          </w:tcPr>
          <w:p w:rsidR="00603246" w:rsidRPr="0037055C" w:rsidRDefault="00603246" w:rsidP="000B3A07">
            <w:pPr>
              <w:spacing w:before="40" w:after="40" w:line="220" w:lineRule="exact"/>
              <w:jc w:val="center"/>
              <w:rPr>
                <w:color w:val="000000"/>
                <w:sz w:val="18"/>
                <w:szCs w:val="18"/>
              </w:rPr>
            </w:pPr>
            <w:r w:rsidRPr="0037055C">
              <w:rPr>
                <w:color w:val="000000"/>
                <w:sz w:val="18"/>
                <w:szCs w:val="18"/>
              </w:rPr>
              <w:t>14.69</w:t>
            </w:r>
          </w:p>
        </w:tc>
        <w:tc>
          <w:tcPr>
            <w:tcW w:w="1843" w:type="dxa"/>
            <w:tcBorders>
              <w:top w:val="nil"/>
              <w:left w:val="nil"/>
              <w:bottom w:val="nil"/>
              <w:right w:val="nil"/>
            </w:tcBorders>
            <w:shd w:val="clear" w:color="auto" w:fill="auto"/>
          </w:tcPr>
          <w:p w:rsidR="00603246" w:rsidRPr="0037055C" w:rsidRDefault="00603246" w:rsidP="000B3A07">
            <w:pPr>
              <w:spacing w:before="40" w:after="40" w:line="220" w:lineRule="exact"/>
              <w:jc w:val="center"/>
              <w:rPr>
                <w:color w:val="000000"/>
                <w:sz w:val="18"/>
                <w:szCs w:val="18"/>
              </w:rPr>
            </w:pPr>
            <w:r w:rsidRPr="0037055C">
              <w:rPr>
                <w:color w:val="000000"/>
                <w:sz w:val="18"/>
                <w:szCs w:val="18"/>
              </w:rPr>
              <w:t>488.6</w:t>
            </w:r>
          </w:p>
        </w:tc>
        <w:tc>
          <w:tcPr>
            <w:tcW w:w="1843" w:type="dxa"/>
            <w:tcBorders>
              <w:top w:val="nil"/>
              <w:left w:val="nil"/>
              <w:bottom w:val="nil"/>
              <w:right w:val="nil"/>
            </w:tcBorders>
            <w:shd w:val="clear" w:color="auto" w:fill="auto"/>
          </w:tcPr>
          <w:p w:rsidR="00603246" w:rsidRPr="0037055C" w:rsidRDefault="00603246" w:rsidP="000B3A07">
            <w:pPr>
              <w:spacing w:before="40" w:after="40" w:line="220" w:lineRule="exact"/>
              <w:jc w:val="center"/>
              <w:rPr>
                <w:color w:val="000000"/>
                <w:sz w:val="18"/>
                <w:szCs w:val="18"/>
              </w:rPr>
            </w:pPr>
          </w:p>
        </w:tc>
      </w:tr>
      <w:tr w:rsidR="00603246" w:rsidRPr="0037055C" w:rsidTr="001D0EB4">
        <w:tc>
          <w:tcPr>
            <w:tcW w:w="1841" w:type="dxa"/>
            <w:tcBorders>
              <w:top w:val="nil"/>
              <w:left w:val="nil"/>
              <w:bottom w:val="nil"/>
              <w:right w:val="nil"/>
            </w:tcBorders>
            <w:shd w:val="clear" w:color="auto" w:fill="auto"/>
          </w:tcPr>
          <w:p w:rsidR="00603246" w:rsidRPr="0037055C" w:rsidRDefault="00603246" w:rsidP="000B3A07">
            <w:pPr>
              <w:spacing w:before="40" w:after="40" w:line="220" w:lineRule="exact"/>
              <w:jc w:val="center"/>
              <w:rPr>
                <w:color w:val="000000"/>
                <w:sz w:val="18"/>
                <w:szCs w:val="18"/>
              </w:rPr>
            </w:pPr>
            <w:r w:rsidRPr="0037055C">
              <w:rPr>
                <w:color w:val="000000"/>
                <w:sz w:val="18"/>
                <w:szCs w:val="18"/>
              </w:rPr>
              <w:t>40</w:t>
            </w:r>
          </w:p>
        </w:tc>
        <w:tc>
          <w:tcPr>
            <w:tcW w:w="1843" w:type="dxa"/>
            <w:tcBorders>
              <w:top w:val="nil"/>
              <w:left w:val="nil"/>
              <w:bottom w:val="nil"/>
              <w:right w:val="nil"/>
            </w:tcBorders>
            <w:shd w:val="clear" w:color="auto" w:fill="auto"/>
          </w:tcPr>
          <w:p w:rsidR="00603246" w:rsidRPr="0037055C" w:rsidRDefault="00603246" w:rsidP="000B3A07">
            <w:pPr>
              <w:spacing w:before="40" w:after="40" w:line="220" w:lineRule="exact"/>
              <w:jc w:val="center"/>
              <w:rPr>
                <w:color w:val="000000"/>
                <w:sz w:val="18"/>
                <w:szCs w:val="18"/>
              </w:rPr>
            </w:pPr>
            <w:r w:rsidRPr="0037055C">
              <w:rPr>
                <w:color w:val="000000"/>
                <w:sz w:val="18"/>
                <w:szCs w:val="18"/>
              </w:rPr>
              <w:t>16.49</w:t>
            </w:r>
          </w:p>
        </w:tc>
        <w:tc>
          <w:tcPr>
            <w:tcW w:w="1843" w:type="dxa"/>
            <w:tcBorders>
              <w:top w:val="nil"/>
              <w:left w:val="nil"/>
              <w:bottom w:val="nil"/>
              <w:right w:val="nil"/>
            </w:tcBorders>
            <w:shd w:val="clear" w:color="auto" w:fill="auto"/>
          </w:tcPr>
          <w:p w:rsidR="00603246" w:rsidRPr="0037055C" w:rsidRDefault="00603246" w:rsidP="000B3A07">
            <w:pPr>
              <w:spacing w:before="40" w:after="40" w:line="220" w:lineRule="exact"/>
              <w:jc w:val="center"/>
              <w:rPr>
                <w:color w:val="000000"/>
                <w:sz w:val="18"/>
                <w:szCs w:val="18"/>
              </w:rPr>
            </w:pPr>
            <w:r w:rsidRPr="0037055C">
              <w:rPr>
                <w:color w:val="000000"/>
                <w:sz w:val="18"/>
                <w:szCs w:val="18"/>
              </w:rPr>
              <w:t>479.1</w:t>
            </w:r>
          </w:p>
        </w:tc>
        <w:tc>
          <w:tcPr>
            <w:tcW w:w="1843" w:type="dxa"/>
            <w:tcBorders>
              <w:top w:val="nil"/>
              <w:left w:val="nil"/>
              <w:bottom w:val="nil"/>
              <w:right w:val="nil"/>
            </w:tcBorders>
            <w:shd w:val="clear" w:color="auto" w:fill="auto"/>
          </w:tcPr>
          <w:p w:rsidR="00603246" w:rsidRPr="0037055C" w:rsidRDefault="00603246" w:rsidP="000B3A07">
            <w:pPr>
              <w:spacing w:before="40" w:after="40" w:line="220" w:lineRule="exact"/>
              <w:jc w:val="center"/>
              <w:rPr>
                <w:color w:val="000000"/>
                <w:sz w:val="18"/>
                <w:szCs w:val="18"/>
              </w:rPr>
            </w:pPr>
          </w:p>
        </w:tc>
      </w:tr>
      <w:tr w:rsidR="00603246" w:rsidRPr="0037055C" w:rsidTr="008A5CBB">
        <w:tc>
          <w:tcPr>
            <w:tcW w:w="1841" w:type="dxa"/>
            <w:tcBorders>
              <w:top w:val="nil"/>
              <w:left w:val="nil"/>
              <w:bottom w:val="nil"/>
              <w:right w:val="nil"/>
            </w:tcBorders>
            <w:shd w:val="clear" w:color="auto" w:fill="auto"/>
          </w:tcPr>
          <w:p w:rsidR="00603246" w:rsidRPr="0037055C" w:rsidRDefault="00603246" w:rsidP="000B3A07">
            <w:pPr>
              <w:spacing w:before="40" w:after="40" w:line="220" w:lineRule="exact"/>
              <w:jc w:val="center"/>
              <w:rPr>
                <w:color w:val="000000"/>
                <w:sz w:val="18"/>
                <w:szCs w:val="18"/>
              </w:rPr>
            </w:pPr>
            <w:r w:rsidRPr="0037055C">
              <w:rPr>
                <w:color w:val="000000"/>
                <w:sz w:val="18"/>
                <w:szCs w:val="18"/>
              </w:rPr>
              <w:t>45</w:t>
            </w:r>
          </w:p>
        </w:tc>
        <w:tc>
          <w:tcPr>
            <w:tcW w:w="1843" w:type="dxa"/>
            <w:tcBorders>
              <w:top w:val="nil"/>
              <w:left w:val="nil"/>
              <w:bottom w:val="nil"/>
              <w:right w:val="nil"/>
            </w:tcBorders>
            <w:shd w:val="clear" w:color="auto" w:fill="auto"/>
          </w:tcPr>
          <w:p w:rsidR="00603246" w:rsidRPr="0037055C" w:rsidRDefault="00603246" w:rsidP="000B3A07">
            <w:pPr>
              <w:spacing w:before="40" w:after="40" w:line="220" w:lineRule="exact"/>
              <w:jc w:val="center"/>
              <w:rPr>
                <w:color w:val="000000"/>
                <w:sz w:val="18"/>
                <w:szCs w:val="18"/>
              </w:rPr>
            </w:pPr>
            <w:r w:rsidRPr="0037055C">
              <w:rPr>
                <w:color w:val="000000"/>
                <w:sz w:val="18"/>
                <w:szCs w:val="18"/>
              </w:rPr>
              <w:t>18.44</w:t>
            </w:r>
          </w:p>
        </w:tc>
        <w:tc>
          <w:tcPr>
            <w:tcW w:w="1843" w:type="dxa"/>
            <w:tcBorders>
              <w:top w:val="nil"/>
              <w:left w:val="nil"/>
              <w:bottom w:val="nil"/>
              <w:right w:val="nil"/>
            </w:tcBorders>
            <w:shd w:val="clear" w:color="auto" w:fill="auto"/>
          </w:tcPr>
          <w:p w:rsidR="00603246" w:rsidRPr="0037055C" w:rsidRDefault="00603246" w:rsidP="000B3A07">
            <w:pPr>
              <w:spacing w:before="40" w:after="40" w:line="220" w:lineRule="exact"/>
              <w:jc w:val="center"/>
              <w:rPr>
                <w:color w:val="000000"/>
                <w:sz w:val="18"/>
                <w:szCs w:val="18"/>
              </w:rPr>
            </w:pPr>
            <w:r w:rsidRPr="0037055C">
              <w:rPr>
                <w:color w:val="000000"/>
                <w:sz w:val="18"/>
                <w:szCs w:val="18"/>
              </w:rPr>
              <w:t>469.2</w:t>
            </w:r>
          </w:p>
        </w:tc>
        <w:tc>
          <w:tcPr>
            <w:tcW w:w="1843" w:type="dxa"/>
            <w:tcBorders>
              <w:top w:val="nil"/>
              <w:left w:val="nil"/>
              <w:bottom w:val="nil"/>
              <w:right w:val="nil"/>
            </w:tcBorders>
            <w:shd w:val="clear" w:color="auto" w:fill="auto"/>
          </w:tcPr>
          <w:p w:rsidR="00603246" w:rsidRPr="0037055C" w:rsidRDefault="00603246" w:rsidP="000B3A07">
            <w:pPr>
              <w:spacing w:before="40" w:after="40" w:line="220" w:lineRule="exact"/>
              <w:jc w:val="center"/>
              <w:rPr>
                <w:color w:val="000000"/>
                <w:sz w:val="18"/>
                <w:szCs w:val="18"/>
              </w:rPr>
            </w:pPr>
          </w:p>
        </w:tc>
      </w:tr>
      <w:tr w:rsidR="00603246" w:rsidRPr="0037055C" w:rsidTr="008A5CBB">
        <w:tc>
          <w:tcPr>
            <w:tcW w:w="1841" w:type="dxa"/>
            <w:tcBorders>
              <w:top w:val="nil"/>
              <w:left w:val="nil"/>
              <w:bottom w:val="single" w:sz="12" w:space="0" w:color="auto"/>
              <w:right w:val="nil"/>
            </w:tcBorders>
            <w:shd w:val="clear" w:color="auto" w:fill="auto"/>
          </w:tcPr>
          <w:p w:rsidR="00603246" w:rsidRPr="0037055C" w:rsidRDefault="00603246" w:rsidP="000B3A07">
            <w:pPr>
              <w:spacing w:before="40" w:after="40" w:line="220" w:lineRule="exact"/>
              <w:jc w:val="center"/>
              <w:rPr>
                <w:color w:val="000000"/>
                <w:sz w:val="18"/>
                <w:szCs w:val="18"/>
              </w:rPr>
            </w:pPr>
            <w:r w:rsidRPr="0037055C">
              <w:rPr>
                <w:color w:val="000000"/>
                <w:sz w:val="18"/>
                <w:szCs w:val="18"/>
              </w:rPr>
              <w:t>50</w:t>
            </w:r>
          </w:p>
        </w:tc>
        <w:tc>
          <w:tcPr>
            <w:tcW w:w="1843" w:type="dxa"/>
            <w:tcBorders>
              <w:top w:val="nil"/>
              <w:left w:val="nil"/>
              <w:bottom w:val="single" w:sz="12" w:space="0" w:color="auto"/>
              <w:right w:val="nil"/>
            </w:tcBorders>
            <w:shd w:val="clear" w:color="auto" w:fill="auto"/>
          </w:tcPr>
          <w:p w:rsidR="00603246" w:rsidRPr="0037055C" w:rsidRDefault="00603246" w:rsidP="000B3A07">
            <w:pPr>
              <w:spacing w:before="40" w:after="40" w:line="220" w:lineRule="exact"/>
              <w:jc w:val="center"/>
              <w:rPr>
                <w:color w:val="000000"/>
                <w:sz w:val="18"/>
                <w:szCs w:val="18"/>
              </w:rPr>
            </w:pPr>
            <w:r w:rsidRPr="0037055C">
              <w:rPr>
                <w:color w:val="000000"/>
                <w:sz w:val="18"/>
                <w:szCs w:val="18"/>
              </w:rPr>
              <w:t>20.56</w:t>
            </w:r>
          </w:p>
        </w:tc>
        <w:tc>
          <w:tcPr>
            <w:tcW w:w="1843" w:type="dxa"/>
            <w:tcBorders>
              <w:top w:val="nil"/>
              <w:left w:val="nil"/>
              <w:bottom w:val="single" w:sz="12" w:space="0" w:color="auto"/>
              <w:right w:val="nil"/>
            </w:tcBorders>
            <w:shd w:val="clear" w:color="auto" w:fill="auto"/>
          </w:tcPr>
          <w:p w:rsidR="00603246" w:rsidRPr="0037055C" w:rsidRDefault="00603246" w:rsidP="000B3A07">
            <w:pPr>
              <w:spacing w:before="40" w:after="40" w:line="220" w:lineRule="exact"/>
              <w:jc w:val="center"/>
              <w:rPr>
                <w:color w:val="000000"/>
                <w:sz w:val="18"/>
                <w:szCs w:val="18"/>
              </w:rPr>
            </w:pPr>
            <w:r w:rsidRPr="0037055C">
              <w:rPr>
                <w:color w:val="000000"/>
                <w:sz w:val="18"/>
                <w:szCs w:val="18"/>
              </w:rPr>
              <w:t>458.6</w:t>
            </w:r>
          </w:p>
        </w:tc>
        <w:tc>
          <w:tcPr>
            <w:tcW w:w="1843" w:type="dxa"/>
            <w:tcBorders>
              <w:top w:val="nil"/>
              <w:left w:val="nil"/>
              <w:bottom w:val="single" w:sz="12" w:space="0" w:color="auto"/>
              <w:right w:val="nil"/>
            </w:tcBorders>
            <w:shd w:val="clear" w:color="auto" w:fill="auto"/>
          </w:tcPr>
          <w:p w:rsidR="00603246" w:rsidRPr="0037055C" w:rsidRDefault="00603246" w:rsidP="000B3A07">
            <w:pPr>
              <w:spacing w:before="40" w:after="40" w:line="220" w:lineRule="exact"/>
              <w:jc w:val="center"/>
              <w:rPr>
                <w:color w:val="000000"/>
                <w:sz w:val="18"/>
                <w:szCs w:val="18"/>
              </w:rPr>
            </w:pPr>
          </w:p>
        </w:tc>
      </w:tr>
    </w:tbl>
    <w:p w:rsidR="00603246" w:rsidRPr="00D3665F" w:rsidRDefault="006221F7" w:rsidP="00222395">
      <w:pPr>
        <w:pStyle w:val="SingleTxtG"/>
      </w:pPr>
      <w:r>
        <w:br w:type="page"/>
      </w:r>
      <w:r w:rsidR="00603246" w:rsidRPr="00D3665F">
        <w:lastRenderedPageBreak/>
        <w:t>Substance properties BUTANE</w:t>
      </w:r>
    </w:p>
    <w:tbl>
      <w:tblPr>
        <w:tblW w:w="7335" w:type="dxa"/>
        <w:tblInd w:w="1232" w:type="dxa"/>
        <w:tblBorders>
          <w:top w:val="single" w:sz="4" w:space="0" w:color="auto"/>
          <w:bottom w:val="single" w:sz="4" w:space="0" w:color="auto"/>
        </w:tblBorders>
        <w:tblLayout w:type="fixed"/>
        <w:tblCellMar>
          <w:left w:w="70" w:type="dxa"/>
          <w:right w:w="70" w:type="dxa"/>
        </w:tblCellMar>
        <w:tblLook w:val="0000" w:firstRow="0" w:lastRow="0" w:firstColumn="0" w:lastColumn="0" w:noHBand="0" w:noVBand="0"/>
      </w:tblPr>
      <w:tblGrid>
        <w:gridCol w:w="3990"/>
        <w:gridCol w:w="14"/>
        <w:gridCol w:w="3331"/>
      </w:tblGrid>
      <w:tr w:rsidR="00603246" w:rsidRPr="00D3665F" w:rsidTr="001D0EB4">
        <w:tc>
          <w:tcPr>
            <w:tcW w:w="3990" w:type="dxa"/>
          </w:tcPr>
          <w:p w:rsidR="00603246" w:rsidRPr="00D3665F" w:rsidRDefault="00603246" w:rsidP="000B3A07">
            <w:pPr>
              <w:spacing w:before="40" w:after="40" w:line="220" w:lineRule="atLeast"/>
              <w:rPr>
                <w:color w:val="000000"/>
              </w:rPr>
            </w:pPr>
            <w:r w:rsidRPr="00D3665F">
              <w:rPr>
                <w:color w:val="000000"/>
              </w:rPr>
              <w:t xml:space="preserve">Name: </w:t>
            </w:r>
            <w:r w:rsidRPr="00D3665F">
              <w:rPr>
                <w:b/>
                <w:color w:val="000000"/>
              </w:rPr>
              <w:t>BUTANE</w:t>
            </w:r>
          </w:p>
        </w:tc>
        <w:tc>
          <w:tcPr>
            <w:tcW w:w="3345" w:type="dxa"/>
            <w:gridSpan w:val="2"/>
          </w:tcPr>
          <w:p w:rsidR="00603246" w:rsidRPr="00D3665F" w:rsidRDefault="00603246" w:rsidP="000B3A07">
            <w:pPr>
              <w:spacing w:before="40" w:after="40" w:line="220" w:lineRule="atLeast"/>
              <w:rPr>
                <w:b/>
                <w:color w:val="000000"/>
              </w:rPr>
            </w:pPr>
            <w:r w:rsidRPr="00D3665F">
              <w:rPr>
                <w:color w:val="000000"/>
              </w:rPr>
              <w:t xml:space="preserve">UN No. </w:t>
            </w:r>
            <w:r w:rsidRPr="00D3665F">
              <w:rPr>
                <w:b/>
                <w:color w:val="000000"/>
              </w:rPr>
              <w:t>1011</w:t>
            </w:r>
          </w:p>
        </w:tc>
      </w:tr>
      <w:tr w:rsidR="00603246" w:rsidRPr="00D3665F" w:rsidTr="001D0EB4">
        <w:tc>
          <w:tcPr>
            <w:tcW w:w="3990" w:type="dxa"/>
          </w:tcPr>
          <w:p w:rsidR="00603246" w:rsidRPr="00D3665F" w:rsidRDefault="00603246" w:rsidP="000B3A07">
            <w:pPr>
              <w:spacing w:before="40" w:after="40" w:line="220" w:lineRule="atLeast"/>
              <w:rPr>
                <w:color w:val="000000"/>
              </w:rPr>
            </w:pPr>
            <w:r w:rsidRPr="00D3665F">
              <w:rPr>
                <w:color w:val="000000"/>
              </w:rPr>
              <w:t xml:space="preserve">Formula: </w:t>
            </w:r>
            <w:r w:rsidRPr="00D3665F">
              <w:rPr>
                <w:b/>
                <w:color w:val="000000"/>
              </w:rPr>
              <w:t>C</w:t>
            </w:r>
            <w:r w:rsidRPr="00D3665F">
              <w:rPr>
                <w:b/>
                <w:color w:val="000000"/>
                <w:vertAlign w:val="subscript"/>
              </w:rPr>
              <w:t>4</w:t>
            </w:r>
            <w:r w:rsidRPr="00D3665F">
              <w:rPr>
                <w:b/>
                <w:color w:val="000000"/>
              </w:rPr>
              <w:t>H</w:t>
            </w:r>
            <w:r w:rsidRPr="00D3665F">
              <w:rPr>
                <w:b/>
                <w:color w:val="000000"/>
                <w:vertAlign w:val="subscript"/>
              </w:rPr>
              <w:t>10</w:t>
            </w:r>
          </w:p>
        </w:tc>
        <w:tc>
          <w:tcPr>
            <w:tcW w:w="3345" w:type="dxa"/>
            <w:gridSpan w:val="2"/>
          </w:tcPr>
          <w:p w:rsidR="00603246" w:rsidRPr="00D3665F" w:rsidRDefault="00603246" w:rsidP="000B3A07">
            <w:pPr>
              <w:spacing w:before="40" w:after="40" w:line="220" w:lineRule="atLeast"/>
              <w:rPr>
                <w:color w:val="000000"/>
              </w:rPr>
            </w:pPr>
          </w:p>
        </w:tc>
      </w:tr>
      <w:tr w:rsidR="00603246" w:rsidRPr="00D3665F" w:rsidTr="001D0EB4">
        <w:tc>
          <w:tcPr>
            <w:tcW w:w="3990" w:type="dxa"/>
          </w:tcPr>
          <w:p w:rsidR="00603246" w:rsidRPr="00D3665F" w:rsidRDefault="00603246" w:rsidP="000B3A07">
            <w:pPr>
              <w:spacing w:before="40" w:after="40" w:line="220" w:lineRule="atLeast"/>
              <w:rPr>
                <w:color w:val="000000"/>
              </w:rPr>
            </w:pPr>
            <w:r w:rsidRPr="00D3665F">
              <w:rPr>
                <w:color w:val="000000"/>
              </w:rPr>
              <w:t xml:space="preserve">Boiling point: </w:t>
            </w:r>
            <w:r w:rsidRPr="00D3665F">
              <w:rPr>
                <w:b/>
                <w:color w:val="000000"/>
              </w:rPr>
              <w:t>1.0</w:t>
            </w:r>
            <w:r w:rsidRPr="00D3665F">
              <w:rPr>
                <w:b/>
                <w:color w:val="000000"/>
              </w:rPr>
              <w:sym w:font="Symbol" w:char="F0B0"/>
            </w:r>
            <w:r w:rsidRPr="00D3665F">
              <w:rPr>
                <w:b/>
                <w:color w:val="000000"/>
              </w:rPr>
              <w:t xml:space="preserve"> C</w:t>
            </w:r>
          </w:p>
        </w:tc>
        <w:tc>
          <w:tcPr>
            <w:tcW w:w="3345" w:type="dxa"/>
            <w:gridSpan w:val="2"/>
          </w:tcPr>
          <w:p w:rsidR="00603246" w:rsidRPr="00D3665F" w:rsidRDefault="00603246" w:rsidP="000B3A07">
            <w:pPr>
              <w:spacing w:before="40" w:after="40" w:line="220" w:lineRule="atLeast"/>
              <w:rPr>
                <w:color w:val="000000"/>
              </w:rPr>
            </w:pPr>
            <w:r w:rsidRPr="00D3665F">
              <w:t xml:space="preserve">Molar mass: </w:t>
            </w:r>
            <w:r w:rsidRPr="00D3665F">
              <w:rPr>
                <w:b/>
                <w:i/>
              </w:rPr>
              <w:t>M</w:t>
            </w:r>
            <w:r w:rsidRPr="00D3665F">
              <w:rPr>
                <w:b/>
              </w:rPr>
              <w:t xml:space="preserve"> = 58 (58.123)</w:t>
            </w:r>
          </w:p>
        </w:tc>
      </w:tr>
      <w:tr w:rsidR="00603246" w:rsidRPr="00D3665F" w:rsidTr="001D0EB4">
        <w:tc>
          <w:tcPr>
            <w:tcW w:w="3990" w:type="dxa"/>
          </w:tcPr>
          <w:p w:rsidR="00603246" w:rsidRPr="00D3665F" w:rsidRDefault="00603246" w:rsidP="000B3A07">
            <w:pPr>
              <w:spacing w:before="40" w:after="40" w:line="220" w:lineRule="atLeast"/>
              <w:rPr>
                <w:color w:val="000000"/>
              </w:rPr>
            </w:pPr>
            <w:r w:rsidRPr="00D3665F">
              <w:t>Ratio between the vapour density and that of air = 1 (15</w:t>
            </w:r>
            <w:r w:rsidRPr="00D3665F">
              <w:sym w:font="Symbol" w:char="F0B0"/>
            </w:r>
            <w:r w:rsidRPr="00D3665F">
              <w:t xml:space="preserve"> C): </w:t>
            </w:r>
            <w:r w:rsidRPr="00D3665F">
              <w:rPr>
                <w:b/>
              </w:rPr>
              <w:t>2.01</w:t>
            </w:r>
          </w:p>
        </w:tc>
        <w:tc>
          <w:tcPr>
            <w:tcW w:w="3345" w:type="dxa"/>
            <w:gridSpan w:val="2"/>
          </w:tcPr>
          <w:p w:rsidR="00603246" w:rsidRPr="00D3665F" w:rsidRDefault="00603246" w:rsidP="000B3A07">
            <w:pPr>
              <w:spacing w:before="40" w:after="40" w:line="220" w:lineRule="atLeast"/>
              <w:rPr>
                <w:color w:val="000000"/>
              </w:rPr>
            </w:pPr>
          </w:p>
        </w:tc>
      </w:tr>
      <w:tr w:rsidR="00603246" w:rsidRPr="00D3665F" w:rsidTr="001D0EB4">
        <w:tc>
          <w:tcPr>
            <w:tcW w:w="7335" w:type="dxa"/>
            <w:gridSpan w:val="3"/>
          </w:tcPr>
          <w:p w:rsidR="00603246" w:rsidRPr="00D3665F" w:rsidRDefault="00603246" w:rsidP="000B3A07">
            <w:pPr>
              <w:spacing w:before="40" w:after="40" w:line="220" w:lineRule="atLeast"/>
              <w:rPr>
                <w:color w:val="000000"/>
              </w:rPr>
            </w:pPr>
            <w:r w:rsidRPr="00D3665F">
              <w:t xml:space="preserve">Flammable gas/air mixture, vol.%: </w:t>
            </w:r>
            <w:r w:rsidRPr="00D3665F">
              <w:rPr>
                <w:b/>
              </w:rPr>
              <w:t>1.4</w:t>
            </w:r>
            <w:r w:rsidR="002176C2">
              <w:rPr>
                <w:b/>
              </w:rPr>
              <w:t xml:space="preserve"> </w:t>
            </w:r>
            <w:r w:rsidRPr="00D3665F">
              <w:rPr>
                <w:b/>
              </w:rPr>
              <w:t>–</w:t>
            </w:r>
            <w:r w:rsidR="002176C2">
              <w:rPr>
                <w:b/>
              </w:rPr>
              <w:t xml:space="preserve"> </w:t>
            </w:r>
            <w:r w:rsidRPr="00D3665F">
              <w:rPr>
                <w:b/>
              </w:rPr>
              <w:t>9.4</w:t>
            </w:r>
          </w:p>
        </w:tc>
      </w:tr>
      <w:tr w:rsidR="00603246" w:rsidRPr="00D3665F" w:rsidTr="008A5CBB">
        <w:tc>
          <w:tcPr>
            <w:tcW w:w="4004" w:type="dxa"/>
            <w:gridSpan w:val="2"/>
            <w:tcBorders>
              <w:bottom w:val="nil"/>
            </w:tcBorders>
          </w:tcPr>
          <w:p w:rsidR="00603246" w:rsidRPr="00D3665F" w:rsidRDefault="00603246" w:rsidP="000B3A07">
            <w:pPr>
              <w:spacing w:before="40" w:after="40" w:line="220" w:lineRule="atLeast"/>
              <w:rPr>
                <w:color w:val="000000"/>
              </w:rPr>
            </w:pPr>
            <w:r w:rsidRPr="00D3665F">
              <w:t xml:space="preserve">Auto-ignition temperature: </w:t>
            </w:r>
            <w:r w:rsidRPr="00D3665F">
              <w:rPr>
                <w:b/>
              </w:rPr>
              <w:t>365</w:t>
            </w:r>
            <w:r w:rsidRPr="00D3665F">
              <w:rPr>
                <w:b/>
              </w:rPr>
              <w:sym w:font="Symbol" w:char="F0B0"/>
            </w:r>
            <w:r w:rsidRPr="00D3665F">
              <w:rPr>
                <w:b/>
              </w:rPr>
              <w:t xml:space="preserve"> C</w:t>
            </w:r>
          </w:p>
        </w:tc>
        <w:tc>
          <w:tcPr>
            <w:tcW w:w="3331" w:type="dxa"/>
            <w:tcBorders>
              <w:bottom w:val="nil"/>
            </w:tcBorders>
          </w:tcPr>
          <w:p w:rsidR="00603246" w:rsidRPr="00D3665F" w:rsidRDefault="00603246" w:rsidP="000B3A07">
            <w:pPr>
              <w:spacing w:before="40" w:after="40" w:line="220" w:lineRule="atLeast"/>
              <w:rPr>
                <w:color w:val="000000"/>
              </w:rPr>
            </w:pPr>
            <w:r w:rsidRPr="00D3665F">
              <w:t xml:space="preserve">Critical temperature: </w:t>
            </w:r>
            <w:r w:rsidRPr="00D3665F">
              <w:rPr>
                <w:b/>
              </w:rPr>
              <w:t>152</w:t>
            </w:r>
            <w:r w:rsidRPr="00D3665F">
              <w:rPr>
                <w:b/>
              </w:rPr>
              <w:sym w:font="Symbol" w:char="F0B0"/>
            </w:r>
            <w:r w:rsidRPr="00D3665F">
              <w:rPr>
                <w:b/>
              </w:rPr>
              <w:t xml:space="preserve"> C</w:t>
            </w:r>
          </w:p>
        </w:tc>
      </w:tr>
      <w:tr w:rsidR="00603246" w:rsidRPr="00D3665F" w:rsidTr="008A5CBB">
        <w:tc>
          <w:tcPr>
            <w:tcW w:w="4004" w:type="dxa"/>
            <w:gridSpan w:val="2"/>
            <w:tcBorders>
              <w:top w:val="nil"/>
              <w:bottom w:val="single" w:sz="12" w:space="0" w:color="auto"/>
            </w:tcBorders>
          </w:tcPr>
          <w:p w:rsidR="00603246" w:rsidRPr="00D3665F" w:rsidRDefault="00603246" w:rsidP="000B3A07">
            <w:pPr>
              <w:spacing w:before="40" w:after="40" w:line="220" w:lineRule="atLeast"/>
              <w:rPr>
                <w:color w:val="000000"/>
              </w:rPr>
            </w:pPr>
            <w:r w:rsidRPr="00D3665F">
              <w:t xml:space="preserve">Maximum permissible concentration at the workplace: </w:t>
            </w:r>
            <w:r w:rsidRPr="00D3665F">
              <w:rPr>
                <w:b/>
              </w:rPr>
              <w:t>1,000 ppm</w:t>
            </w:r>
          </w:p>
        </w:tc>
        <w:tc>
          <w:tcPr>
            <w:tcW w:w="3331" w:type="dxa"/>
            <w:tcBorders>
              <w:top w:val="nil"/>
              <w:bottom w:val="single" w:sz="12" w:space="0" w:color="auto"/>
            </w:tcBorders>
          </w:tcPr>
          <w:p w:rsidR="00603246" w:rsidRPr="00D3665F" w:rsidRDefault="00603246" w:rsidP="000B3A07">
            <w:pPr>
              <w:spacing w:before="40" w:after="40" w:line="220" w:lineRule="atLeast"/>
              <w:rPr>
                <w:color w:val="000000"/>
              </w:rPr>
            </w:pPr>
          </w:p>
        </w:tc>
      </w:tr>
    </w:tbl>
    <w:p w:rsidR="00603246" w:rsidRDefault="00603246" w:rsidP="006221F7">
      <w:pPr>
        <w:pStyle w:val="SingleTxtG"/>
        <w:spacing w:after="0"/>
      </w:pPr>
    </w:p>
    <w:tbl>
      <w:tblPr>
        <w:tblW w:w="7370"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841"/>
        <w:gridCol w:w="1843"/>
        <w:gridCol w:w="1843"/>
        <w:gridCol w:w="1843"/>
      </w:tblGrid>
      <w:tr w:rsidR="00603246" w:rsidRPr="0037055C" w:rsidTr="00035470">
        <w:tc>
          <w:tcPr>
            <w:tcW w:w="7370" w:type="dxa"/>
            <w:gridSpan w:val="4"/>
            <w:tcBorders>
              <w:left w:val="nil"/>
              <w:bottom w:val="single" w:sz="2" w:space="0" w:color="auto"/>
              <w:right w:val="nil"/>
            </w:tcBorders>
            <w:shd w:val="clear" w:color="auto" w:fill="auto"/>
            <w:vAlign w:val="bottom"/>
          </w:tcPr>
          <w:p w:rsidR="00603246" w:rsidRPr="0037055C" w:rsidRDefault="00603246" w:rsidP="000B3A07">
            <w:pPr>
              <w:spacing w:before="40" w:after="40" w:line="220" w:lineRule="exact"/>
              <w:jc w:val="center"/>
              <w:rPr>
                <w:i/>
                <w:sz w:val="16"/>
              </w:rPr>
            </w:pPr>
            <w:r w:rsidRPr="0037055C">
              <w:rPr>
                <w:i/>
                <w:sz w:val="16"/>
              </w:rPr>
              <w:t>Vapour-liquid equilibrium</w:t>
            </w:r>
          </w:p>
        </w:tc>
      </w:tr>
      <w:tr w:rsidR="00603246" w:rsidRPr="0037055C" w:rsidTr="00035470">
        <w:tc>
          <w:tcPr>
            <w:tcW w:w="1841" w:type="dxa"/>
            <w:tcBorders>
              <w:top w:val="single" w:sz="2" w:space="0" w:color="auto"/>
              <w:left w:val="nil"/>
              <w:bottom w:val="single" w:sz="12" w:space="0" w:color="auto"/>
              <w:right w:val="nil"/>
            </w:tcBorders>
            <w:shd w:val="clear" w:color="auto" w:fill="auto"/>
            <w:vAlign w:val="center"/>
          </w:tcPr>
          <w:p w:rsidR="00603246" w:rsidRPr="0037055C" w:rsidRDefault="00603246" w:rsidP="000B3A07">
            <w:pPr>
              <w:spacing w:before="40" w:after="40" w:line="220" w:lineRule="exact"/>
              <w:jc w:val="center"/>
              <w:rPr>
                <w:b/>
                <w:color w:val="000000"/>
                <w:sz w:val="18"/>
                <w:szCs w:val="18"/>
              </w:rPr>
            </w:pPr>
            <w:r w:rsidRPr="0037055C">
              <w:rPr>
                <w:b/>
                <w:i/>
                <w:color w:val="000000"/>
                <w:sz w:val="18"/>
                <w:szCs w:val="18"/>
              </w:rPr>
              <w:t>T</w:t>
            </w:r>
            <w:r w:rsidRPr="0037055C">
              <w:rPr>
                <w:b/>
                <w:sz w:val="18"/>
                <w:szCs w:val="18"/>
              </w:rPr>
              <w:t xml:space="preserve"> </w:t>
            </w:r>
            <w:r w:rsidRPr="0037055C">
              <w:rPr>
                <w:b/>
                <w:color w:val="000000"/>
                <w:sz w:val="18"/>
                <w:szCs w:val="18"/>
              </w:rPr>
              <w:t>[</w:t>
            </w:r>
            <w:r w:rsidRPr="0037055C">
              <w:rPr>
                <w:b/>
                <w:sz w:val="18"/>
                <w:szCs w:val="18"/>
              </w:rPr>
              <w:sym w:font="Symbol" w:char="F0B0"/>
            </w:r>
            <w:r w:rsidRPr="0037055C">
              <w:rPr>
                <w:b/>
                <w:color w:val="000000"/>
                <w:sz w:val="18"/>
                <w:szCs w:val="18"/>
              </w:rPr>
              <w:t>C]</w:t>
            </w:r>
          </w:p>
        </w:tc>
        <w:tc>
          <w:tcPr>
            <w:tcW w:w="1843" w:type="dxa"/>
            <w:tcBorders>
              <w:top w:val="single" w:sz="2" w:space="0" w:color="auto"/>
              <w:left w:val="nil"/>
              <w:bottom w:val="single" w:sz="12" w:space="0" w:color="auto"/>
              <w:right w:val="nil"/>
            </w:tcBorders>
            <w:shd w:val="clear" w:color="auto" w:fill="auto"/>
            <w:vAlign w:val="center"/>
          </w:tcPr>
          <w:p w:rsidR="00603246" w:rsidRPr="0037055C" w:rsidRDefault="00603246" w:rsidP="000B3A07">
            <w:pPr>
              <w:spacing w:before="40" w:after="40" w:line="220" w:lineRule="exact"/>
              <w:jc w:val="center"/>
              <w:rPr>
                <w:b/>
                <w:color w:val="000000"/>
                <w:sz w:val="18"/>
                <w:szCs w:val="18"/>
              </w:rPr>
            </w:pPr>
            <w:r w:rsidRPr="0037055C">
              <w:rPr>
                <w:b/>
                <w:i/>
                <w:sz w:val="18"/>
                <w:szCs w:val="18"/>
              </w:rPr>
              <w:t>p</w:t>
            </w:r>
            <w:r w:rsidRPr="0037055C">
              <w:rPr>
                <w:b/>
                <w:sz w:val="18"/>
                <w:szCs w:val="18"/>
              </w:rPr>
              <w:t xml:space="preserve"> </w:t>
            </w:r>
            <w:r w:rsidRPr="0037055C">
              <w:rPr>
                <w:b/>
                <w:sz w:val="18"/>
                <w:szCs w:val="18"/>
                <w:vertAlign w:val="subscript"/>
              </w:rPr>
              <w:t>max</w:t>
            </w:r>
            <w:r w:rsidRPr="0037055C">
              <w:rPr>
                <w:b/>
                <w:sz w:val="18"/>
                <w:szCs w:val="18"/>
              </w:rPr>
              <w:t xml:space="preserve"> [bar]</w:t>
            </w:r>
          </w:p>
        </w:tc>
        <w:tc>
          <w:tcPr>
            <w:tcW w:w="1843" w:type="dxa"/>
            <w:tcBorders>
              <w:top w:val="single" w:sz="2" w:space="0" w:color="auto"/>
              <w:left w:val="nil"/>
              <w:bottom w:val="single" w:sz="12" w:space="0" w:color="auto"/>
              <w:right w:val="nil"/>
            </w:tcBorders>
            <w:shd w:val="clear" w:color="auto" w:fill="auto"/>
            <w:vAlign w:val="center"/>
          </w:tcPr>
          <w:p w:rsidR="00603246" w:rsidRPr="0037055C" w:rsidRDefault="00603246" w:rsidP="000B3A07">
            <w:pPr>
              <w:spacing w:before="40" w:after="40" w:line="220" w:lineRule="exact"/>
              <w:jc w:val="center"/>
              <w:rPr>
                <w:b/>
                <w:color w:val="000000"/>
                <w:sz w:val="18"/>
                <w:szCs w:val="18"/>
              </w:rPr>
            </w:pPr>
            <w:r w:rsidRPr="0037055C">
              <w:rPr>
                <w:b/>
                <w:sz w:val="18"/>
                <w:szCs w:val="18"/>
              </w:rPr>
              <w:sym w:font="Symbol" w:char="F072"/>
            </w:r>
            <w:r w:rsidRPr="0037055C">
              <w:rPr>
                <w:b/>
                <w:color w:val="000000"/>
                <w:sz w:val="18"/>
                <w:szCs w:val="18"/>
                <w:vertAlign w:val="subscript"/>
              </w:rPr>
              <w:t>L</w:t>
            </w:r>
            <w:r w:rsidRPr="0037055C">
              <w:rPr>
                <w:b/>
                <w:color w:val="000000"/>
                <w:sz w:val="18"/>
                <w:szCs w:val="18"/>
              </w:rPr>
              <w:t xml:space="preserve"> [kg/</w:t>
            </w:r>
            <w:r w:rsidR="00FD3864" w:rsidRPr="0037055C">
              <w:rPr>
                <w:b/>
                <w:color w:val="000000"/>
                <w:sz w:val="18"/>
                <w:szCs w:val="18"/>
              </w:rPr>
              <w:t>m</w:t>
            </w:r>
            <w:r w:rsidRPr="0037055C">
              <w:rPr>
                <w:b/>
                <w:color w:val="000000"/>
                <w:sz w:val="18"/>
                <w:szCs w:val="18"/>
                <w:vertAlign w:val="superscript"/>
              </w:rPr>
              <w:t>3</w:t>
            </w:r>
            <w:r w:rsidRPr="0037055C">
              <w:rPr>
                <w:b/>
                <w:color w:val="000000"/>
                <w:sz w:val="18"/>
                <w:szCs w:val="18"/>
              </w:rPr>
              <w:t>]</w:t>
            </w:r>
          </w:p>
        </w:tc>
        <w:tc>
          <w:tcPr>
            <w:tcW w:w="1843" w:type="dxa"/>
            <w:tcBorders>
              <w:top w:val="single" w:sz="2" w:space="0" w:color="auto"/>
              <w:left w:val="nil"/>
              <w:bottom w:val="single" w:sz="12" w:space="0" w:color="auto"/>
              <w:right w:val="nil"/>
            </w:tcBorders>
            <w:shd w:val="clear" w:color="auto" w:fill="auto"/>
            <w:vAlign w:val="center"/>
          </w:tcPr>
          <w:p w:rsidR="00603246" w:rsidRPr="0037055C" w:rsidRDefault="00603246" w:rsidP="000B3A07">
            <w:pPr>
              <w:spacing w:before="40" w:after="40" w:line="220" w:lineRule="exact"/>
              <w:jc w:val="center"/>
              <w:rPr>
                <w:b/>
                <w:color w:val="000000"/>
                <w:sz w:val="18"/>
                <w:szCs w:val="18"/>
              </w:rPr>
            </w:pPr>
            <w:r w:rsidRPr="0037055C">
              <w:rPr>
                <w:b/>
                <w:sz w:val="18"/>
                <w:szCs w:val="18"/>
              </w:rPr>
              <w:sym w:font="Symbol" w:char="F072"/>
            </w:r>
            <w:r w:rsidRPr="0037055C">
              <w:rPr>
                <w:b/>
                <w:color w:val="000000"/>
                <w:sz w:val="18"/>
                <w:szCs w:val="18"/>
                <w:vertAlign w:val="subscript"/>
              </w:rPr>
              <w:t xml:space="preserve">G </w:t>
            </w:r>
            <w:r w:rsidRPr="0037055C">
              <w:rPr>
                <w:b/>
                <w:color w:val="000000"/>
                <w:sz w:val="18"/>
                <w:szCs w:val="18"/>
              </w:rPr>
              <w:t>[</w:t>
            </w:r>
            <w:r w:rsidR="006A5594" w:rsidRPr="0037055C">
              <w:rPr>
                <w:b/>
                <w:color w:val="000000"/>
                <w:sz w:val="18"/>
                <w:szCs w:val="18"/>
              </w:rPr>
              <w:t>k</w:t>
            </w:r>
            <w:r w:rsidRPr="0037055C">
              <w:rPr>
                <w:b/>
                <w:color w:val="000000"/>
                <w:sz w:val="18"/>
                <w:szCs w:val="18"/>
              </w:rPr>
              <w:t>g/</w:t>
            </w:r>
            <w:r w:rsidR="00FD3864" w:rsidRPr="0037055C">
              <w:rPr>
                <w:b/>
                <w:color w:val="000000"/>
                <w:sz w:val="18"/>
                <w:szCs w:val="18"/>
              </w:rPr>
              <w:t>m</w:t>
            </w:r>
            <w:r w:rsidRPr="0037055C">
              <w:rPr>
                <w:b/>
                <w:color w:val="000000"/>
                <w:sz w:val="18"/>
                <w:szCs w:val="18"/>
                <w:vertAlign w:val="superscript"/>
              </w:rPr>
              <w:t>3</w:t>
            </w:r>
            <w:r w:rsidRPr="0037055C">
              <w:rPr>
                <w:b/>
                <w:color w:val="000000"/>
                <w:sz w:val="18"/>
                <w:szCs w:val="18"/>
              </w:rPr>
              <w:t>]</w:t>
            </w:r>
          </w:p>
        </w:tc>
      </w:tr>
      <w:tr w:rsidR="00603246" w:rsidRPr="0037055C" w:rsidTr="00035470">
        <w:tc>
          <w:tcPr>
            <w:tcW w:w="1841" w:type="dxa"/>
            <w:tcBorders>
              <w:top w:val="single" w:sz="12" w:space="0" w:color="auto"/>
              <w:left w:val="nil"/>
              <w:bottom w:val="nil"/>
              <w:right w:val="nil"/>
            </w:tcBorders>
            <w:shd w:val="clear" w:color="auto" w:fill="auto"/>
          </w:tcPr>
          <w:p w:rsidR="00603246" w:rsidRPr="0037055C" w:rsidRDefault="00603246" w:rsidP="000B3A07">
            <w:pPr>
              <w:spacing w:before="40" w:after="40" w:line="220" w:lineRule="exact"/>
              <w:jc w:val="center"/>
              <w:rPr>
                <w:color w:val="000000"/>
                <w:sz w:val="18"/>
                <w:szCs w:val="18"/>
              </w:rPr>
            </w:pPr>
            <w:r w:rsidRPr="0037055C">
              <w:rPr>
                <w:color w:val="000000"/>
                <w:sz w:val="18"/>
                <w:szCs w:val="18"/>
              </w:rPr>
              <w:t>-10</w:t>
            </w:r>
          </w:p>
        </w:tc>
        <w:tc>
          <w:tcPr>
            <w:tcW w:w="1843" w:type="dxa"/>
            <w:tcBorders>
              <w:top w:val="single" w:sz="12" w:space="0" w:color="auto"/>
              <w:left w:val="nil"/>
              <w:bottom w:val="nil"/>
              <w:right w:val="nil"/>
            </w:tcBorders>
            <w:shd w:val="clear" w:color="auto" w:fill="auto"/>
          </w:tcPr>
          <w:p w:rsidR="00603246" w:rsidRPr="00D3665F" w:rsidRDefault="00603246" w:rsidP="000B3A07">
            <w:pPr>
              <w:spacing w:before="40" w:after="40" w:line="220" w:lineRule="exact"/>
              <w:jc w:val="center"/>
            </w:pPr>
            <w:r w:rsidRPr="00D3665F">
              <w:t>0.70</w:t>
            </w:r>
          </w:p>
        </w:tc>
        <w:tc>
          <w:tcPr>
            <w:tcW w:w="1843" w:type="dxa"/>
            <w:tcBorders>
              <w:top w:val="single" w:sz="12" w:space="0" w:color="auto"/>
              <w:left w:val="nil"/>
              <w:bottom w:val="nil"/>
              <w:right w:val="nil"/>
            </w:tcBorders>
            <w:shd w:val="clear" w:color="auto" w:fill="auto"/>
          </w:tcPr>
          <w:p w:rsidR="00603246" w:rsidRPr="00D3665F" w:rsidRDefault="00603246" w:rsidP="000B3A07">
            <w:pPr>
              <w:spacing w:before="40" w:after="40" w:line="220" w:lineRule="exact"/>
              <w:jc w:val="center"/>
            </w:pPr>
            <w:r w:rsidRPr="00D3665F">
              <w:t>611.9</w:t>
            </w:r>
          </w:p>
        </w:tc>
        <w:tc>
          <w:tcPr>
            <w:tcW w:w="1843" w:type="dxa"/>
            <w:tcBorders>
              <w:top w:val="single" w:sz="12" w:space="0" w:color="auto"/>
              <w:left w:val="nil"/>
              <w:bottom w:val="nil"/>
              <w:right w:val="nil"/>
            </w:tcBorders>
            <w:shd w:val="clear" w:color="auto" w:fill="auto"/>
          </w:tcPr>
          <w:p w:rsidR="00603246" w:rsidRPr="00D3665F" w:rsidRDefault="00603246" w:rsidP="000B3A07">
            <w:pPr>
              <w:spacing w:before="40" w:after="40" w:line="220" w:lineRule="exact"/>
              <w:jc w:val="center"/>
            </w:pPr>
            <w:r w:rsidRPr="00D3665F">
              <w:t>1.90</w:t>
            </w:r>
          </w:p>
        </w:tc>
      </w:tr>
      <w:tr w:rsidR="00603246" w:rsidRPr="0037055C" w:rsidTr="001D0EB4">
        <w:tc>
          <w:tcPr>
            <w:tcW w:w="1841" w:type="dxa"/>
            <w:tcBorders>
              <w:top w:val="nil"/>
              <w:left w:val="nil"/>
              <w:bottom w:val="nil"/>
              <w:right w:val="nil"/>
            </w:tcBorders>
            <w:shd w:val="clear" w:color="auto" w:fill="auto"/>
          </w:tcPr>
          <w:p w:rsidR="00603246" w:rsidRPr="0037055C" w:rsidRDefault="00603246" w:rsidP="000B3A07">
            <w:pPr>
              <w:spacing w:before="40" w:after="40" w:line="220" w:lineRule="exact"/>
              <w:jc w:val="center"/>
              <w:rPr>
                <w:color w:val="000000"/>
                <w:sz w:val="18"/>
                <w:szCs w:val="18"/>
              </w:rPr>
            </w:pPr>
            <w:r w:rsidRPr="0037055C">
              <w:rPr>
                <w:color w:val="000000"/>
                <w:sz w:val="18"/>
                <w:szCs w:val="18"/>
              </w:rPr>
              <w:t>-5</w:t>
            </w:r>
          </w:p>
        </w:tc>
        <w:tc>
          <w:tcPr>
            <w:tcW w:w="1843" w:type="dxa"/>
            <w:tcBorders>
              <w:top w:val="nil"/>
              <w:left w:val="nil"/>
              <w:bottom w:val="nil"/>
              <w:right w:val="nil"/>
            </w:tcBorders>
            <w:shd w:val="clear" w:color="auto" w:fill="auto"/>
          </w:tcPr>
          <w:p w:rsidR="00603246" w:rsidRPr="00D3665F" w:rsidRDefault="00603246" w:rsidP="000B3A07">
            <w:pPr>
              <w:spacing w:before="40" w:after="40" w:line="220" w:lineRule="exact"/>
              <w:jc w:val="center"/>
            </w:pPr>
            <w:r w:rsidRPr="00D3665F">
              <w:t>0.85</w:t>
            </w:r>
          </w:p>
        </w:tc>
        <w:tc>
          <w:tcPr>
            <w:tcW w:w="1843" w:type="dxa"/>
            <w:tcBorders>
              <w:top w:val="nil"/>
              <w:left w:val="nil"/>
              <w:bottom w:val="nil"/>
              <w:right w:val="nil"/>
            </w:tcBorders>
            <w:shd w:val="clear" w:color="auto" w:fill="auto"/>
          </w:tcPr>
          <w:p w:rsidR="00603246" w:rsidRPr="00D3665F" w:rsidRDefault="00603246" w:rsidP="000B3A07">
            <w:pPr>
              <w:spacing w:before="40" w:after="40" w:line="220" w:lineRule="exact"/>
              <w:jc w:val="center"/>
            </w:pPr>
            <w:r w:rsidRPr="00D3665F">
              <w:t>606.5</w:t>
            </w:r>
          </w:p>
        </w:tc>
        <w:tc>
          <w:tcPr>
            <w:tcW w:w="1843" w:type="dxa"/>
            <w:tcBorders>
              <w:top w:val="nil"/>
              <w:left w:val="nil"/>
              <w:bottom w:val="nil"/>
              <w:right w:val="nil"/>
            </w:tcBorders>
            <w:shd w:val="clear" w:color="auto" w:fill="auto"/>
          </w:tcPr>
          <w:p w:rsidR="00603246" w:rsidRPr="00D3665F" w:rsidRDefault="00603246" w:rsidP="000B3A07">
            <w:pPr>
              <w:spacing w:before="40" w:after="40" w:line="220" w:lineRule="exact"/>
              <w:jc w:val="center"/>
            </w:pPr>
            <w:r w:rsidRPr="00D3665F">
              <w:t>2.27</w:t>
            </w:r>
          </w:p>
        </w:tc>
      </w:tr>
      <w:tr w:rsidR="00603246" w:rsidRPr="0037055C" w:rsidTr="001D0EB4">
        <w:tc>
          <w:tcPr>
            <w:tcW w:w="1841" w:type="dxa"/>
            <w:tcBorders>
              <w:top w:val="nil"/>
              <w:left w:val="nil"/>
              <w:bottom w:val="nil"/>
              <w:right w:val="nil"/>
            </w:tcBorders>
            <w:shd w:val="clear" w:color="auto" w:fill="auto"/>
          </w:tcPr>
          <w:p w:rsidR="00603246" w:rsidRPr="0037055C" w:rsidRDefault="00603246" w:rsidP="000B3A07">
            <w:pPr>
              <w:spacing w:before="40" w:after="40" w:line="220" w:lineRule="exact"/>
              <w:jc w:val="center"/>
              <w:rPr>
                <w:color w:val="000000"/>
                <w:sz w:val="18"/>
                <w:szCs w:val="18"/>
              </w:rPr>
            </w:pPr>
            <w:r w:rsidRPr="0037055C">
              <w:rPr>
                <w:color w:val="000000"/>
                <w:sz w:val="18"/>
                <w:szCs w:val="18"/>
              </w:rPr>
              <w:t>0</w:t>
            </w:r>
          </w:p>
        </w:tc>
        <w:tc>
          <w:tcPr>
            <w:tcW w:w="1843" w:type="dxa"/>
            <w:tcBorders>
              <w:top w:val="nil"/>
              <w:left w:val="nil"/>
              <w:bottom w:val="nil"/>
              <w:right w:val="nil"/>
            </w:tcBorders>
            <w:shd w:val="clear" w:color="auto" w:fill="auto"/>
          </w:tcPr>
          <w:p w:rsidR="00603246" w:rsidRPr="00D3665F" w:rsidRDefault="00603246" w:rsidP="000B3A07">
            <w:pPr>
              <w:spacing w:before="40" w:after="40" w:line="220" w:lineRule="exact"/>
              <w:jc w:val="center"/>
            </w:pPr>
            <w:r w:rsidRPr="00D3665F">
              <w:t>1.03</w:t>
            </w:r>
          </w:p>
        </w:tc>
        <w:tc>
          <w:tcPr>
            <w:tcW w:w="1843" w:type="dxa"/>
            <w:tcBorders>
              <w:top w:val="nil"/>
              <w:left w:val="nil"/>
              <w:bottom w:val="nil"/>
              <w:right w:val="nil"/>
            </w:tcBorders>
            <w:shd w:val="clear" w:color="auto" w:fill="auto"/>
          </w:tcPr>
          <w:p w:rsidR="00603246" w:rsidRPr="00D3665F" w:rsidRDefault="00603246" w:rsidP="000B3A07">
            <w:pPr>
              <w:spacing w:before="40" w:after="40" w:line="220" w:lineRule="exact"/>
              <w:jc w:val="center"/>
            </w:pPr>
            <w:r w:rsidRPr="00D3665F">
              <w:t>601.1</w:t>
            </w:r>
          </w:p>
        </w:tc>
        <w:tc>
          <w:tcPr>
            <w:tcW w:w="1843" w:type="dxa"/>
            <w:tcBorders>
              <w:top w:val="nil"/>
              <w:left w:val="nil"/>
              <w:bottom w:val="nil"/>
              <w:right w:val="nil"/>
            </w:tcBorders>
            <w:shd w:val="clear" w:color="auto" w:fill="auto"/>
          </w:tcPr>
          <w:p w:rsidR="00603246" w:rsidRPr="00D3665F" w:rsidRDefault="00603246" w:rsidP="000B3A07">
            <w:pPr>
              <w:spacing w:before="40" w:after="40" w:line="220" w:lineRule="exact"/>
              <w:jc w:val="center"/>
            </w:pPr>
            <w:r w:rsidRPr="00D3665F">
              <w:t>2.72</w:t>
            </w:r>
          </w:p>
        </w:tc>
      </w:tr>
      <w:tr w:rsidR="00603246" w:rsidRPr="0037055C" w:rsidTr="001D0EB4">
        <w:tc>
          <w:tcPr>
            <w:tcW w:w="1841" w:type="dxa"/>
            <w:tcBorders>
              <w:top w:val="nil"/>
              <w:left w:val="nil"/>
              <w:bottom w:val="nil"/>
              <w:right w:val="nil"/>
            </w:tcBorders>
            <w:shd w:val="clear" w:color="auto" w:fill="auto"/>
          </w:tcPr>
          <w:p w:rsidR="00603246" w:rsidRPr="0037055C" w:rsidRDefault="00603246" w:rsidP="000B3A07">
            <w:pPr>
              <w:spacing w:before="40" w:after="40" w:line="220" w:lineRule="exact"/>
              <w:jc w:val="center"/>
              <w:rPr>
                <w:color w:val="000000"/>
                <w:sz w:val="18"/>
                <w:szCs w:val="18"/>
              </w:rPr>
            </w:pPr>
            <w:r w:rsidRPr="0037055C">
              <w:rPr>
                <w:color w:val="000000"/>
                <w:sz w:val="18"/>
                <w:szCs w:val="18"/>
              </w:rPr>
              <w:t>5</w:t>
            </w:r>
          </w:p>
        </w:tc>
        <w:tc>
          <w:tcPr>
            <w:tcW w:w="1843" w:type="dxa"/>
            <w:tcBorders>
              <w:top w:val="nil"/>
              <w:left w:val="nil"/>
              <w:bottom w:val="nil"/>
              <w:right w:val="nil"/>
            </w:tcBorders>
            <w:shd w:val="clear" w:color="auto" w:fill="auto"/>
          </w:tcPr>
          <w:p w:rsidR="00603246" w:rsidRPr="00D3665F" w:rsidRDefault="00603246" w:rsidP="000B3A07">
            <w:pPr>
              <w:spacing w:before="40" w:after="40" w:line="220" w:lineRule="exact"/>
              <w:jc w:val="center"/>
            </w:pPr>
            <w:r w:rsidRPr="00D3665F">
              <w:t>1.24</w:t>
            </w:r>
          </w:p>
        </w:tc>
        <w:tc>
          <w:tcPr>
            <w:tcW w:w="1843" w:type="dxa"/>
            <w:tcBorders>
              <w:top w:val="nil"/>
              <w:left w:val="nil"/>
              <w:bottom w:val="nil"/>
              <w:right w:val="nil"/>
            </w:tcBorders>
            <w:shd w:val="clear" w:color="auto" w:fill="auto"/>
          </w:tcPr>
          <w:p w:rsidR="00603246" w:rsidRPr="00D3665F" w:rsidRDefault="00603246" w:rsidP="000B3A07">
            <w:pPr>
              <w:spacing w:before="40" w:after="40" w:line="220" w:lineRule="exact"/>
              <w:jc w:val="center"/>
            </w:pPr>
            <w:r w:rsidRPr="00D3665F">
              <w:t>595.6</w:t>
            </w:r>
          </w:p>
        </w:tc>
        <w:tc>
          <w:tcPr>
            <w:tcW w:w="1843" w:type="dxa"/>
            <w:tcBorders>
              <w:top w:val="nil"/>
              <w:left w:val="nil"/>
              <w:bottom w:val="nil"/>
              <w:right w:val="nil"/>
            </w:tcBorders>
            <w:shd w:val="clear" w:color="auto" w:fill="auto"/>
          </w:tcPr>
          <w:p w:rsidR="00603246" w:rsidRPr="00D3665F" w:rsidRDefault="00603246" w:rsidP="000B3A07">
            <w:pPr>
              <w:spacing w:before="40" w:after="40" w:line="220" w:lineRule="exact"/>
              <w:jc w:val="center"/>
            </w:pPr>
            <w:r w:rsidRPr="00D3665F">
              <w:t>3.23</w:t>
            </w:r>
          </w:p>
        </w:tc>
      </w:tr>
      <w:tr w:rsidR="00603246" w:rsidRPr="0037055C" w:rsidTr="001D0EB4">
        <w:tc>
          <w:tcPr>
            <w:tcW w:w="1841" w:type="dxa"/>
            <w:tcBorders>
              <w:top w:val="nil"/>
              <w:left w:val="nil"/>
              <w:bottom w:val="nil"/>
              <w:right w:val="nil"/>
            </w:tcBorders>
            <w:shd w:val="clear" w:color="auto" w:fill="auto"/>
          </w:tcPr>
          <w:p w:rsidR="00603246" w:rsidRPr="0037055C" w:rsidRDefault="00603246" w:rsidP="000B3A07">
            <w:pPr>
              <w:spacing w:before="40" w:after="40" w:line="220" w:lineRule="exact"/>
              <w:jc w:val="center"/>
              <w:rPr>
                <w:color w:val="000000"/>
                <w:sz w:val="18"/>
                <w:szCs w:val="18"/>
              </w:rPr>
            </w:pPr>
            <w:r w:rsidRPr="0037055C">
              <w:rPr>
                <w:color w:val="000000"/>
                <w:sz w:val="18"/>
                <w:szCs w:val="18"/>
              </w:rPr>
              <w:t>10</w:t>
            </w:r>
          </w:p>
        </w:tc>
        <w:tc>
          <w:tcPr>
            <w:tcW w:w="1843" w:type="dxa"/>
            <w:tcBorders>
              <w:top w:val="nil"/>
              <w:left w:val="nil"/>
              <w:bottom w:val="nil"/>
              <w:right w:val="nil"/>
            </w:tcBorders>
            <w:shd w:val="clear" w:color="auto" w:fill="auto"/>
          </w:tcPr>
          <w:p w:rsidR="00603246" w:rsidRPr="00D3665F" w:rsidRDefault="00603246" w:rsidP="000B3A07">
            <w:pPr>
              <w:spacing w:before="40" w:after="40" w:line="220" w:lineRule="exact"/>
              <w:jc w:val="center"/>
            </w:pPr>
            <w:r w:rsidRPr="00D3665F">
              <w:t>1.48</w:t>
            </w:r>
          </w:p>
        </w:tc>
        <w:tc>
          <w:tcPr>
            <w:tcW w:w="1843" w:type="dxa"/>
            <w:tcBorders>
              <w:top w:val="nil"/>
              <w:left w:val="nil"/>
              <w:bottom w:val="nil"/>
              <w:right w:val="nil"/>
            </w:tcBorders>
            <w:shd w:val="clear" w:color="auto" w:fill="auto"/>
          </w:tcPr>
          <w:p w:rsidR="00603246" w:rsidRPr="00D3665F" w:rsidRDefault="00603246" w:rsidP="000B3A07">
            <w:pPr>
              <w:spacing w:before="40" w:after="40" w:line="220" w:lineRule="exact"/>
              <w:jc w:val="center"/>
            </w:pPr>
            <w:r w:rsidRPr="00D3665F">
              <w:t>590.1</w:t>
            </w:r>
          </w:p>
        </w:tc>
        <w:tc>
          <w:tcPr>
            <w:tcW w:w="1843" w:type="dxa"/>
            <w:tcBorders>
              <w:top w:val="nil"/>
              <w:left w:val="nil"/>
              <w:bottom w:val="nil"/>
              <w:right w:val="nil"/>
            </w:tcBorders>
            <w:shd w:val="clear" w:color="auto" w:fill="auto"/>
          </w:tcPr>
          <w:p w:rsidR="00603246" w:rsidRPr="00D3665F" w:rsidRDefault="00603246" w:rsidP="000B3A07">
            <w:pPr>
              <w:spacing w:before="40" w:after="40" w:line="220" w:lineRule="exact"/>
              <w:jc w:val="center"/>
            </w:pPr>
            <w:r w:rsidRPr="00D3665F">
              <w:t>3.81</w:t>
            </w:r>
          </w:p>
        </w:tc>
      </w:tr>
      <w:tr w:rsidR="00603246" w:rsidRPr="0037055C" w:rsidTr="001D0EB4">
        <w:tc>
          <w:tcPr>
            <w:tcW w:w="1841" w:type="dxa"/>
            <w:tcBorders>
              <w:top w:val="nil"/>
              <w:left w:val="nil"/>
              <w:bottom w:val="nil"/>
              <w:right w:val="nil"/>
            </w:tcBorders>
            <w:shd w:val="clear" w:color="auto" w:fill="auto"/>
          </w:tcPr>
          <w:p w:rsidR="00603246" w:rsidRPr="0037055C" w:rsidRDefault="00603246" w:rsidP="000B3A07">
            <w:pPr>
              <w:spacing w:before="40" w:after="40" w:line="220" w:lineRule="exact"/>
              <w:jc w:val="center"/>
              <w:rPr>
                <w:color w:val="000000"/>
                <w:sz w:val="18"/>
                <w:szCs w:val="18"/>
              </w:rPr>
            </w:pPr>
            <w:r w:rsidRPr="0037055C">
              <w:rPr>
                <w:color w:val="000000"/>
                <w:sz w:val="18"/>
                <w:szCs w:val="18"/>
              </w:rPr>
              <w:t>15</w:t>
            </w:r>
          </w:p>
        </w:tc>
        <w:tc>
          <w:tcPr>
            <w:tcW w:w="1843" w:type="dxa"/>
            <w:tcBorders>
              <w:top w:val="nil"/>
              <w:left w:val="nil"/>
              <w:bottom w:val="nil"/>
              <w:right w:val="nil"/>
            </w:tcBorders>
            <w:shd w:val="clear" w:color="auto" w:fill="auto"/>
          </w:tcPr>
          <w:p w:rsidR="00603246" w:rsidRPr="00D3665F" w:rsidRDefault="00603246" w:rsidP="000B3A07">
            <w:pPr>
              <w:spacing w:before="40" w:after="40" w:line="220" w:lineRule="exact"/>
              <w:jc w:val="center"/>
            </w:pPr>
            <w:r w:rsidRPr="00D3665F">
              <w:t>1.76</w:t>
            </w:r>
          </w:p>
        </w:tc>
        <w:tc>
          <w:tcPr>
            <w:tcW w:w="1843" w:type="dxa"/>
            <w:tcBorders>
              <w:top w:val="nil"/>
              <w:left w:val="nil"/>
              <w:bottom w:val="nil"/>
              <w:right w:val="nil"/>
            </w:tcBorders>
            <w:shd w:val="clear" w:color="auto" w:fill="auto"/>
          </w:tcPr>
          <w:p w:rsidR="00603246" w:rsidRPr="00D3665F" w:rsidRDefault="00603246" w:rsidP="000B3A07">
            <w:pPr>
              <w:spacing w:before="40" w:after="40" w:line="220" w:lineRule="exact"/>
              <w:jc w:val="center"/>
            </w:pPr>
            <w:r w:rsidRPr="00D3665F">
              <w:t>584.4</w:t>
            </w:r>
          </w:p>
        </w:tc>
        <w:tc>
          <w:tcPr>
            <w:tcW w:w="1843" w:type="dxa"/>
            <w:tcBorders>
              <w:top w:val="nil"/>
              <w:left w:val="nil"/>
              <w:bottom w:val="nil"/>
              <w:right w:val="nil"/>
            </w:tcBorders>
            <w:shd w:val="clear" w:color="auto" w:fill="auto"/>
          </w:tcPr>
          <w:p w:rsidR="00603246" w:rsidRPr="00D3665F" w:rsidRDefault="00603246" w:rsidP="000B3A07">
            <w:pPr>
              <w:spacing w:before="40" w:after="40" w:line="220" w:lineRule="exact"/>
              <w:jc w:val="center"/>
            </w:pPr>
            <w:r w:rsidRPr="00D3665F">
              <w:t>4.49</w:t>
            </w:r>
          </w:p>
        </w:tc>
      </w:tr>
      <w:tr w:rsidR="00603246" w:rsidRPr="0037055C" w:rsidTr="001D0EB4">
        <w:tc>
          <w:tcPr>
            <w:tcW w:w="1841" w:type="dxa"/>
            <w:tcBorders>
              <w:top w:val="nil"/>
              <w:left w:val="nil"/>
              <w:bottom w:val="nil"/>
              <w:right w:val="nil"/>
            </w:tcBorders>
            <w:shd w:val="clear" w:color="auto" w:fill="auto"/>
          </w:tcPr>
          <w:p w:rsidR="00603246" w:rsidRPr="0037055C" w:rsidRDefault="00603246" w:rsidP="000B3A07">
            <w:pPr>
              <w:spacing w:before="40" w:after="40" w:line="220" w:lineRule="exact"/>
              <w:jc w:val="center"/>
              <w:rPr>
                <w:color w:val="000000"/>
                <w:sz w:val="18"/>
                <w:szCs w:val="18"/>
              </w:rPr>
            </w:pPr>
            <w:r w:rsidRPr="0037055C">
              <w:rPr>
                <w:color w:val="000000"/>
                <w:sz w:val="18"/>
                <w:szCs w:val="18"/>
              </w:rPr>
              <w:t>20</w:t>
            </w:r>
          </w:p>
        </w:tc>
        <w:tc>
          <w:tcPr>
            <w:tcW w:w="1843" w:type="dxa"/>
            <w:tcBorders>
              <w:top w:val="nil"/>
              <w:left w:val="nil"/>
              <w:bottom w:val="nil"/>
              <w:right w:val="nil"/>
            </w:tcBorders>
            <w:shd w:val="clear" w:color="auto" w:fill="auto"/>
          </w:tcPr>
          <w:p w:rsidR="00603246" w:rsidRPr="00D3665F" w:rsidRDefault="00603246" w:rsidP="000B3A07">
            <w:pPr>
              <w:spacing w:before="40" w:after="40" w:line="220" w:lineRule="exact"/>
              <w:jc w:val="center"/>
            </w:pPr>
            <w:r w:rsidRPr="00D3665F">
              <w:t>2.07</w:t>
            </w:r>
          </w:p>
        </w:tc>
        <w:tc>
          <w:tcPr>
            <w:tcW w:w="1843" w:type="dxa"/>
            <w:tcBorders>
              <w:top w:val="nil"/>
              <w:left w:val="nil"/>
              <w:bottom w:val="nil"/>
              <w:right w:val="nil"/>
            </w:tcBorders>
            <w:shd w:val="clear" w:color="auto" w:fill="auto"/>
          </w:tcPr>
          <w:p w:rsidR="00603246" w:rsidRPr="00D3665F" w:rsidRDefault="00603246" w:rsidP="000B3A07">
            <w:pPr>
              <w:spacing w:before="40" w:after="40" w:line="220" w:lineRule="exact"/>
              <w:jc w:val="center"/>
            </w:pPr>
            <w:r w:rsidRPr="00D3665F">
              <w:t>578.7</w:t>
            </w:r>
          </w:p>
        </w:tc>
        <w:tc>
          <w:tcPr>
            <w:tcW w:w="1843" w:type="dxa"/>
            <w:tcBorders>
              <w:top w:val="nil"/>
              <w:left w:val="nil"/>
              <w:bottom w:val="nil"/>
              <w:right w:val="nil"/>
            </w:tcBorders>
            <w:shd w:val="clear" w:color="auto" w:fill="auto"/>
          </w:tcPr>
          <w:p w:rsidR="00603246" w:rsidRPr="00D3665F" w:rsidRDefault="00603246" w:rsidP="000B3A07">
            <w:pPr>
              <w:spacing w:before="40" w:after="40" w:line="220" w:lineRule="exact"/>
              <w:jc w:val="center"/>
            </w:pPr>
            <w:r w:rsidRPr="00D3665F">
              <w:t>5.23</w:t>
            </w:r>
          </w:p>
        </w:tc>
      </w:tr>
      <w:tr w:rsidR="00603246" w:rsidRPr="0037055C" w:rsidTr="001D0EB4">
        <w:tc>
          <w:tcPr>
            <w:tcW w:w="1841" w:type="dxa"/>
            <w:tcBorders>
              <w:top w:val="nil"/>
              <w:left w:val="nil"/>
              <w:bottom w:val="nil"/>
              <w:right w:val="nil"/>
            </w:tcBorders>
            <w:shd w:val="clear" w:color="auto" w:fill="auto"/>
          </w:tcPr>
          <w:p w:rsidR="00603246" w:rsidRPr="0037055C" w:rsidRDefault="00603246" w:rsidP="000B3A07">
            <w:pPr>
              <w:spacing w:before="40" w:after="40" w:line="220" w:lineRule="exact"/>
              <w:jc w:val="center"/>
              <w:rPr>
                <w:color w:val="000000"/>
                <w:sz w:val="18"/>
                <w:szCs w:val="18"/>
              </w:rPr>
            </w:pPr>
            <w:r w:rsidRPr="0037055C">
              <w:rPr>
                <w:color w:val="000000"/>
                <w:sz w:val="18"/>
                <w:szCs w:val="18"/>
              </w:rPr>
              <w:t>25</w:t>
            </w:r>
          </w:p>
        </w:tc>
        <w:tc>
          <w:tcPr>
            <w:tcW w:w="1843" w:type="dxa"/>
            <w:tcBorders>
              <w:top w:val="nil"/>
              <w:left w:val="nil"/>
              <w:bottom w:val="nil"/>
              <w:right w:val="nil"/>
            </w:tcBorders>
            <w:shd w:val="clear" w:color="auto" w:fill="auto"/>
          </w:tcPr>
          <w:p w:rsidR="00603246" w:rsidRPr="00D3665F" w:rsidRDefault="00603246" w:rsidP="000B3A07">
            <w:pPr>
              <w:spacing w:before="40" w:after="40" w:line="220" w:lineRule="exact"/>
              <w:jc w:val="center"/>
            </w:pPr>
            <w:r w:rsidRPr="00D3665F">
              <w:t>2.43</w:t>
            </w:r>
          </w:p>
        </w:tc>
        <w:tc>
          <w:tcPr>
            <w:tcW w:w="1843" w:type="dxa"/>
            <w:tcBorders>
              <w:top w:val="nil"/>
              <w:left w:val="nil"/>
              <w:bottom w:val="nil"/>
              <w:right w:val="nil"/>
            </w:tcBorders>
            <w:shd w:val="clear" w:color="auto" w:fill="auto"/>
          </w:tcPr>
          <w:p w:rsidR="00603246" w:rsidRPr="00D3665F" w:rsidRDefault="00603246" w:rsidP="000B3A07">
            <w:pPr>
              <w:spacing w:before="40" w:after="40" w:line="220" w:lineRule="exact"/>
              <w:jc w:val="center"/>
            </w:pPr>
            <w:r w:rsidRPr="00D3665F">
              <w:t>572.9</w:t>
            </w:r>
          </w:p>
        </w:tc>
        <w:tc>
          <w:tcPr>
            <w:tcW w:w="1843" w:type="dxa"/>
            <w:tcBorders>
              <w:top w:val="nil"/>
              <w:left w:val="nil"/>
              <w:bottom w:val="nil"/>
              <w:right w:val="nil"/>
            </w:tcBorders>
            <w:shd w:val="clear" w:color="auto" w:fill="auto"/>
          </w:tcPr>
          <w:p w:rsidR="00603246" w:rsidRPr="00D3665F" w:rsidRDefault="00603246" w:rsidP="000B3A07">
            <w:pPr>
              <w:spacing w:before="40" w:after="40" w:line="220" w:lineRule="exact"/>
              <w:jc w:val="center"/>
            </w:pPr>
            <w:r w:rsidRPr="00D3665F">
              <w:t>6.09</w:t>
            </w:r>
          </w:p>
        </w:tc>
      </w:tr>
      <w:tr w:rsidR="00603246" w:rsidRPr="0037055C" w:rsidTr="001D0EB4">
        <w:tc>
          <w:tcPr>
            <w:tcW w:w="1841" w:type="dxa"/>
            <w:tcBorders>
              <w:top w:val="nil"/>
              <w:left w:val="nil"/>
              <w:bottom w:val="nil"/>
              <w:right w:val="nil"/>
            </w:tcBorders>
            <w:shd w:val="clear" w:color="auto" w:fill="auto"/>
          </w:tcPr>
          <w:p w:rsidR="00603246" w:rsidRPr="0037055C" w:rsidRDefault="00603246" w:rsidP="000B3A07">
            <w:pPr>
              <w:spacing w:before="40" w:after="40" w:line="220" w:lineRule="exact"/>
              <w:jc w:val="center"/>
              <w:rPr>
                <w:color w:val="000000"/>
                <w:sz w:val="18"/>
                <w:szCs w:val="18"/>
              </w:rPr>
            </w:pPr>
            <w:r w:rsidRPr="0037055C">
              <w:rPr>
                <w:color w:val="000000"/>
                <w:sz w:val="18"/>
                <w:szCs w:val="18"/>
              </w:rPr>
              <w:t>30</w:t>
            </w:r>
          </w:p>
        </w:tc>
        <w:tc>
          <w:tcPr>
            <w:tcW w:w="1843" w:type="dxa"/>
            <w:tcBorders>
              <w:top w:val="nil"/>
              <w:left w:val="nil"/>
              <w:bottom w:val="nil"/>
              <w:right w:val="nil"/>
            </w:tcBorders>
            <w:shd w:val="clear" w:color="auto" w:fill="auto"/>
          </w:tcPr>
          <w:p w:rsidR="00603246" w:rsidRPr="00D3665F" w:rsidRDefault="00603246" w:rsidP="000B3A07">
            <w:pPr>
              <w:spacing w:before="40" w:after="40" w:line="220" w:lineRule="exact"/>
              <w:jc w:val="center"/>
            </w:pPr>
            <w:r w:rsidRPr="00D3665F">
              <w:t>2.83</w:t>
            </w:r>
          </w:p>
        </w:tc>
        <w:tc>
          <w:tcPr>
            <w:tcW w:w="1843" w:type="dxa"/>
            <w:tcBorders>
              <w:top w:val="nil"/>
              <w:left w:val="nil"/>
              <w:bottom w:val="nil"/>
              <w:right w:val="nil"/>
            </w:tcBorders>
            <w:shd w:val="clear" w:color="auto" w:fill="auto"/>
          </w:tcPr>
          <w:p w:rsidR="00603246" w:rsidRPr="00D3665F" w:rsidRDefault="00603246" w:rsidP="000B3A07">
            <w:pPr>
              <w:spacing w:before="40" w:after="40" w:line="220" w:lineRule="exact"/>
              <w:jc w:val="center"/>
            </w:pPr>
            <w:r w:rsidRPr="00D3665F">
              <w:t>566.9</w:t>
            </w:r>
          </w:p>
        </w:tc>
        <w:tc>
          <w:tcPr>
            <w:tcW w:w="1843" w:type="dxa"/>
            <w:tcBorders>
              <w:top w:val="nil"/>
              <w:left w:val="nil"/>
              <w:bottom w:val="nil"/>
              <w:right w:val="nil"/>
            </w:tcBorders>
            <w:shd w:val="clear" w:color="auto" w:fill="auto"/>
          </w:tcPr>
          <w:p w:rsidR="00603246" w:rsidRPr="00D3665F" w:rsidRDefault="00603246" w:rsidP="000B3A07">
            <w:pPr>
              <w:spacing w:before="40" w:after="40" w:line="220" w:lineRule="exact"/>
              <w:jc w:val="center"/>
            </w:pPr>
            <w:r w:rsidRPr="00D3665F">
              <w:t>7.04</w:t>
            </w:r>
          </w:p>
        </w:tc>
      </w:tr>
      <w:tr w:rsidR="00603246" w:rsidRPr="0037055C" w:rsidTr="001D0EB4">
        <w:tc>
          <w:tcPr>
            <w:tcW w:w="1841" w:type="dxa"/>
            <w:tcBorders>
              <w:top w:val="nil"/>
              <w:left w:val="nil"/>
              <w:bottom w:val="nil"/>
              <w:right w:val="nil"/>
            </w:tcBorders>
            <w:shd w:val="clear" w:color="auto" w:fill="auto"/>
          </w:tcPr>
          <w:p w:rsidR="00603246" w:rsidRPr="0037055C" w:rsidRDefault="00603246" w:rsidP="000B3A07">
            <w:pPr>
              <w:spacing w:before="40" w:after="40" w:line="220" w:lineRule="exact"/>
              <w:jc w:val="center"/>
              <w:rPr>
                <w:color w:val="000000"/>
                <w:sz w:val="18"/>
                <w:szCs w:val="18"/>
              </w:rPr>
            </w:pPr>
            <w:r w:rsidRPr="0037055C">
              <w:rPr>
                <w:color w:val="000000"/>
                <w:sz w:val="18"/>
                <w:szCs w:val="18"/>
              </w:rPr>
              <w:t>35</w:t>
            </w:r>
          </w:p>
        </w:tc>
        <w:tc>
          <w:tcPr>
            <w:tcW w:w="1843" w:type="dxa"/>
            <w:tcBorders>
              <w:top w:val="nil"/>
              <w:left w:val="nil"/>
              <w:bottom w:val="nil"/>
              <w:right w:val="nil"/>
            </w:tcBorders>
            <w:shd w:val="clear" w:color="auto" w:fill="auto"/>
          </w:tcPr>
          <w:p w:rsidR="00603246" w:rsidRPr="00D3665F" w:rsidRDefault="00603246" w:rsidP="000B3A07">
            <w:pPr>
              <w:spacing w:before="40" w:after="40" w:line="220" w:lineRule="exact"/>
              <w:jc w:val="center"/>
            </w:pPr>
            <w:r w:rsidRPr="00D3665F">
              <w:t>3.27</w:t>
            </w:r>
          </w:p>
        </w:tc>
        <w:tc>
          <w:tcPr>
            <w:tcW w:w="1843" w:type="dxa"/>
            <w:tcBorders>
              <w:top w:val="nil"/>
              <w:left w:val="nil"/>
              <w:bottom w:val="nil"/>
              <w:right w:val="nil"/>
            </w:tcBorders>
            <w:shd w:val="clear" w:color="auto" w:fill="auto"/>
          </w:tcPr>
          <w:p w:rsidR="00603246" w:rsidRPr="00D3665F" w:rsidRDefault="00603246" w:rsidP="000B3A07">
            <w:pPr>
              <w:spacing w:before="40" w:after="40" w:line="220" w:lineRule="exact"/>
              <w:jc w:val="center"/>
            </w:pPr>
            <w:r w:rsidRPr="00D3665F">
              <w:t>560.9</w:t>
            </w:r>
          </w:p>
        </w:tc>
        <w:tc>
          <w:tcPr>
            <w:tcW w:w="1843" w:type="dxa"/>
            <w:tcBorders>
              <w:top w:val="nil"/>
              <w:left w:val="nil"/>
              <w:bottom w:val="nil"/>
              <w:right w:val="nil"/>
            </w:tcBorders>
            <w:shd w:val="clear" w:color="auto" w:fill="auto"/>
          </w:tcPr>
          <w:p w:rsidR="00603246" w:rsidRPr="00D3665F" w:rsidRDefault="00603246" w:rsidP="000B3A07">
            <w:pPr>
              <w:spacing w:before="40" w:after="40" w:line="220" w:lineRule="exact"/>
              <w:jc w:val="center"/>
            </w:pPr>
          </w:p>
        </w:tc>
      </w:tr>
      <w:tr w:rsidR="00603246" w:rsidRPr="0037055C" w:rsidTr="001D0EB4">
        <w:tc>
          <w:tcPr>
            <w:tcW w:w="1841" w:type="dxa"/>
            <w:tcBorders>
              <w:top w:val="nil"/>
              <w:left w:val="nil"/>
              <w:bottom w:val="nil"/>
              <w:right w:val="nil"/>
            </w:tcBorders>
            <w:shd w:val="clear" w:color="auto" w:fill="auto"/>
          </w:tcPr>
          <w:p w:rsidR="00603246" w:rsidRPr="0037055C" w:rsidRDefault="00603246" w:rsidP="000B3A07">
            <w:pPr>
              <w:spacing w:before="40" w:after="40" w:line="220" w:lineRule="exact"/>
              <w:jc w:val="center"/>
              <w:rPr>
                <w:color w:val="000000"/>
                <w:sz w:val="18"/>
                <w:szCs w:val="18"/>
              </w:rPr>
            </w:pPr>
            <w:r w:rsidRPr="0037055C">
              <w:rPr>
                <w:color w:val="000000"/>
                <w:sz w:val="18"/>
                <w:szCs w:val="18"/>
              </w:rPr>
              <w:t>40</w:t>
            </w:r>
          </w:p>
        </w:tc>
        <w:tc>
          <w:tcPr>
            <w:tcW w:w="1843" w:type="dxa"/>
            <w:tcBorders>
              <w:top w:val="nil"/>
              <w:left w:val="nil"/>
              <w:bottom w:val="nil"/>
              <w:right w:val="nil"/>
            </w:tcBorders>
            <w:shd w:val="clear" w:color="auto" w:fill="auto"/>
          </w:tcPr>
          <w:p w:rsidR="00603246" w:rsidRPr="00D3665F" w:rsidRDefault="00603246" w:rsidP="000B3A07">
            <w:pPr>
              <w:spacing w:before="40" w:after="40" w:line="220" w:lineRule="exact"/>
              <w:jc w:val="center"/>
            </w:pPr>
            <w:r w:rsidRPr="00D3665F">
              <w:t>3.77</w:t>
            </w:r>
          </w:p>
        </w:tc>
        <w:tc>
          <w:tcPr>
            <w:tcW w:w="1843" w:type="dxa"/>
            <w:tcBorders>
              <w:top w:val="nil"/>
              <w:left w:val="nil"/>
              <w:bottom w:val="nil"/>
              <w:right w:val="nil"/>
            </w:tcBorders>
            <w:shd w:val="clear" w:color="auto" w:fill="auto"/>
          </w:tcPr>
          <w:p w:rsidR="00603246" w:rsidRPr="00D3665F" w:rsidRDefault="00603246" w:rsidP="000B3A07">
            <w:pPr>
              <w:spacing w:before="40" w:after="40" w:line="220" w:lineRule="exact"/>
              <w:jc w:val="center"/>
            </w:pPr>
            <w:r w:rsidRPr="00D3665F">
              <w:t>554.7</w:t>
            </w:r>
          </w:p>
        </w:tc>
        <w:tc>
          <w:tcPr>
            <w:tcW w:w="1843" w:type="dxa"/>
            <w:tcBorders>
              <w:top w:val="nil"/>
              <w:left w:val="nil"/>
              <w:bottom w:val="nil"/>
              <w:right w:val="nil"/>
            </w:tcBorders>
            <w:shd w:val="clear" w:color="auto" w:fill="auto"/>
          </w:tcPr>
          <w:p w:rsidR="00603246" w:rsidRPr="00D3665F" w:rsidRDefault="00603246" w:rsidP="000B3A07">
            <w:pPr>
              <w:spacing w:before="40" w:after="40" w:line="220" w:lineRule="exact"/>
              <w:jc w:val="center"/>
            </w:pPr>
          </w:p>
        </w:tc>
      </w:tr>
      <w:tr w:rsidR="00603246" w:rsidRPr="0037055C" w:rsidTr="008A5CBB">
        <w:tc>
          <w:tcPr>
            <w:tcW w:w="1841" w:type="dxa"/>
            <w:tcBorders>
              <w:top w:val="nil"/>
              <w:left w:val="nil"/>
              <w:bottom w:val="nil"/>
              <w:right w:val="nil"/>
            </w:tcBorders>
            <w:shd w:val="clear" w:color="auto" w:fill="auto"/>
          </w:tcPr>
          <w:p w:rsidR="00603246" w:rsidRPr="0037055C" w:rsidRDefault="00603246" w:rsidP="000B3A07">
            <w:pPr>
              <w:spacing w:before="40" w:after="40" w:line="220" w:lineRule="exact"/>
              <w:jc w:val="center"/>
              <w:rPr>
                <w:color w:val="000000"/>
                <w:sz w:val="18"/>
                <w:szCs w:val="18"/>
              </w:rPr>
            </w:pPr>
            <w:r w:rsidRPr="0037055C">
              <w:rPr>
                <w:color w:val="000000"/>
                <w:sz w:val="18"/>
                <w:szCs w:val="18"/>
              </w:rPr>
              <w:t>45</w:t>
            </w:r>
          </w:p>
        </w:tc>
        <w:tc>
          <w:tcPr>
            <w:tcW w:w="1843" w:type="dxa"/>
            <w:tcBorders>
              <w:top w:val="nil"/>
              <w:left w:val="nil"/>
              <w:bottom w:val="nil"/>
              <w:right w:val="nil"/>
            </w:tcBorders>
            <w:shd w:val="clear" w:color="auto" w:fill="auto"/>
          </w:tcPr>
          <w:p w:rsidR="00603246" w:rsidRPr="00D3665F" w:rsidRDefault="00603246" w:rsidP="000B3A07">
            <w:pPr>
              <w:spacing w:before="40" w:after="40" w:line="220" w:lineRule="exact"/>
              <w:jc w:val="center"/>
            </w:pPr>
            <w:r w:rsidRPr="00D3665F">
              <w:t>4.32</w:t>
            </w:r>
          </w:p>
        </w:tc>
        <w:tc>
          <w:tcPr>
            <w:tcW w:w="1843" w:type="dxa"/>
            <w:tcBorders>
              <w:top w:val="nil"/>
              <w:left w:val="nil"/>
              <w:bottom w:val="nil"/>
              <w:right w:val="nil"/>
            </w:tcBorders>
            <w:shd w:val="clear" w:color="auto" w:fill="auto"/>
          </w:tcPr>
          <w:p w:rsidR="00603246" w:rsidRPr="00D3665F" w:rsidRDefault="00603246" w:rsidP="000B3A07">
            <w:pPr>
              <w:spacing w:before="40" w:after="40" w:line="220" w:lineRule="exact"/>
              <w:jc w:val="center"/>
            </w:pPr>
            <w:r w:rsidRPr="00D3665F">
              <w:t>548.5</w:t>
            </w:r>
          </w:p>
        </w:tc>
        <w:tc>
          <w:tcPr>
            <w:tcW w:w="1843" w:type="dxa"/>
            <w:tcBorders>
              <w:top w:val="nil"/>
              <w:left w:val="nil"/>
              <w:bottom w:val="nil"/>
              <w:right w:val="nil"/>
            </w:tcBorders>
            <w:shd w:val="clear" w:color="auto" w:fill="auto"/>
          </w:tcPr>
          <w:p w:rsidR="00603246" w:rsidRPr="00D3665F" w:rsidRDefault="00603246" w:rsidP="000B3A07">
            <w:pPr>
              <w:spacing w:before="40" w:after="40" w:line="220" w:lineRule="exact"/>
              <w:jc w:val="center"/>
            </w:pPr>
          </w:p>
        </w:tc>
      </w:tr>
      <w:tr w:rsidR="00603246" w:rsidRPr="0037055C" w:rsidTr="008A5CBB">
        <w:tc>
          <w:tcPr>
            <w:tcW w:w="1841" w:type="dxa"/>
            <w:tcBorders>
              <w:top w:val="nil"/>
              <w:left w:val="nil"/>
              <w:bottom w:val="single" w:sz="12" w:space="0" w:color="auto"/>
              <w:right w:val="nil"/>
            </w:tcBorders>
            <w:shd w:val="clear" w:color="auto" w:fill="auto"/>
          </w:tcPr>
          <w:p w:rsidR="00603246" w:rsidRPr="0037055C" w:rsidRDefault="00603246" w:rsidP="000B3A07">
            <w:pPr>
              <w:spacing w:before="40" w:after="40" w:line="220" w:lineRule="exact"/>
              <w:jc w:val="center"/>
              <w:rPr>
                <w:color w:val="000000"/>
                <w:sz w:val="18"/>
                <w:szCs w:val="18"/>
              </w:rPr>
            </w:pPr>
            <w:r w:rsidRPr="0037055C">
              <w:rPr>
                <w:color w:val="000000"/>
                <w:sz w:val="18"/>
                <w:szCs w:val="18"/>
              </w:rPr>
              <w:t>50</w:t>
            </w:r>
          </w:p>
        </w:tc>
        <w:tc>
          <w:tcPr>
            <w:tcW w:w="1843" w:type="dxa"/>
            <w:tcBorders>
              <w:top w:val="nil"/>
              <w:left w:val="nil"/>
              <w:bottom w:val="single" w:sz="12" w:space="0" w:color="auto"/>
              <w:right w:val="nil"/>
            </w:tcBorders>
            <w:shd w:val="clear" w:color="auto" w:fill="auto"/>
          </w:tcPr>
          <w:p w:rsidR="00603246" w:rsidRPr="00D3665F" w:rsidRDefault="00603246" w:rsidP="000B3A07">
            <w:pPr>
              <w:spacing w:before="40" w:after="40" w:line="220" w:lineRule="exact"/>
              <w:jc w:val="center"/>
            </w:pPr>
            <w:r w:rsidRPr="00D3665F">
              <w:t>4.93</w:t>
            </w:r>
          </w:p>
        </w:tc>
        <w:tc>
          <w:tcPr>
            <w:tcW w:w="1843" w:type="dxa"/>
            <w:tcBorders>
              <w:top w:val="nil"/>
              <w:left w:val="nil"/>
              <w:bottom w:val="single" w:sz="12" w:space="0" w:color="auto"/>
              <w:right w:val="nil"/>
            </w:tcBorders>
            <w:shd w:val="clear" w:color="auto" w:fill="auto"/>
          </w:tcPr>
          <w:p w:rsidR="00603246" w:rsidRPr="00D3665F" w:rsidRDefault="00603246" w:rsidP="000B3A07">
            <w:pPr>
              <w:spacing w:before="40" w:after="40" w:line="220" w:lineRule="exact"/>
              <w:jc w:val="center"/>
            </w:pPr>
            <w:r w:rsidRPr="00D3665F">
              <w:t>542.0</w:t>
            </w:r>
          </w:p>
        </w:tc>
        <w:tc>
          <w:tcPr>
            <w:tcW w:w="1843" w:type="dxa"/>
            <w:tcBorders>
              <w:top w:val="nil"/>
              <w:left w:val="nil"/>
              <w:bottom w:val="single" w:sz="12" w:space="0" w:color="auto"/>
              <w:right w:val="nil"/>
            </w:tcBorders>
            <w:shd w:val="clear" w:color="auto" w:fill="auto"/>
          </w:tcPr>
          <w:p w:rsidR="00603246" w:rsidRPr="00D3665F" w:rsidRDefault="00603246" w:rsidP="000B3A07">
            <w:pPr>
              <w:spacing w:before="40" w:after="40" w:line="220" w:lineRule="exact"/>
              <w:jc w:val="center"/>
            </w:pPr>
          </w:p>
        </w:tc>
      </w:tr>
    </w:tbl>
    <w:p w:rsidR="001F0362" w:rsidRPr="00D3665F" w:rsidRDefault="000B3A07" w:rsidP="00222395">
      <w:pPr>
        <w:pStyle w:val="SingleTxtG"/>
        <w:spacing w:before="120"/>
      </w:pPr>
      <w:r>
        <w:br w:type="page"/>
      </w:r>
      <w:r w:rsidR="001F0362" w:rsidRPr="00D3665F">
        <w:lastRenderedPageBreak/>
        <w:t>Substance properties ISOBUTANE</w:t>
      </w:r>
    </w:p>
    <w:tbl>
      <w:tblPr>
        <w:tblW w:w="7370" w:type="dxa"/>
        <w:tblInd w:w="1134" w:type="dxa"/>
        <w:tblBorders>
          <w:top w:val="single" w:sz="4" w:space="0" w:color="auto"/>
          <w:bottom w:val="single" w:sz="4" w:space="0" w:color="auto"/>
        </w:tblBorders>
        <w:tblLayout w:type="fixed"/>
        <w:tblCellMar>
          <w:left w:w="0" w:type="dxa"/>
          <w:right w:w="0" w:type="dxa"/>
        </w:tblCellMar>
        <w:tblLook w:val="0000" w:firstRow="0" w:lastRow="0" w:firstColumn="0" w:lastColumn="0" w:noHBand="0" w:noVBand="0"/>
      </w:tblPr>
      <w:tblGrid>
        <w:gridCol w:w="4071"/>
        <w:gridCol w:w="3299"/>
      </w:tblGrid>
      <w:tr w:rsidR="001F0362" w:rsidRPr="00D3665F" w:rsidTr="001D0EB4">
        <w:tc>
          <w:tcPr>
            <w:tcW w:w="4071" w:type="dxa"/>
            <w:shd w:val="clear" w:color="auto" w:fill="auto"/>
            <w:vAlign w:val="bottom"/>
          </w:tcPr>
          <w:p w:rsidR="001F0362" w:rsidRPr="00D3665F" w:rsidRDefault="001F0362" w:rsidP="000B3A07">
            <w:pPr>
              <w:keepNext/>
              <w:keepLines/>
              <w:suppressAutoHyphens w:val="0"/>
              <w:spacing w:before="40" w:after="40" w:line="220" w:lineRule="exact"/>
              <w:ind w:right="113"/>
            </w:pPr>
            <w:r w:rsidRPr="00D3665F">
              <w:t xml:space="preserve">Name: </w:t>
            </w:r>
            <w:r w:rsidRPr="00D3665F">
              <w:rPr>
                <w:b/>
              </w:rPr>
              <w:t>ISOBUTANE</w:t>
            </w:r>
          </w:p>
        </w:tc>
        <w:tc>
          <w:tcPr>
            <w:tcW w:w="3299" w:type="dxa"/>
            <w:shd w:val="clear" w:color="auto" w:fill="auto"/>
            <w:vAlign w:val="bottom"/>
          </w:tcPr>
          <w:p w:rsidR="001F0362" w:rsidRPr="00D3665F" w:rsidRDefault="001F0362" w:rsidP="000B3A07">
            <w:pPr>
              <w:keepNext/>
              <w:keepLines/>
              <w:suppressAutoHyphens w:val="0"/>
              <w:spacing w:before="40" w:after="40" w:line="220" w:lineRule="exact"/>
              <w:ind w:right="113"/>
            </w:pPr>
            <w:r w:rsidRPr="00D3665F">
              <w:t xml:space="preserve">UN No.: </w:t>
            </w:r>
            <w:r w:rsidRPr="00D3665F">
              <w:rPr>
                <w:b/>
              </w:rPr>
              <w:t>1969</w:t>
            </w:r>
          </w:p>
        </w:tc>
      </w:tr>
      <w:tr w:rsidR="001F0362" w:rsidRPr="00D3665F" w:rsidTr="001D0EB4">
        <w:tc>
          <w:tcPr>
            <w:tcW w:w="4071" w:type="dxa"/>
            <w:shd w:val="clear" w:color="auto" w:fill="auto"/>
          </w:tcPr>
          <w:p w:rsidR="001F0362" w:rsidRPr="00D3665F" w:rsidRDefault="001F0362" w:rsidP="000B3A07">
            <w:pPr>
              <w:keepNext/>
              <w:keepLines/>
              <w:suppressAutoHyphens w:val="0"/>
              <w:spacing w:before="40" w:after="40" w:line="220" w:lineRule="exact"/>
              <w:ind w:right="113"/>
            </w:pPr>
            <w:r w:rsidRPr="00D3665F">
              <w:t xml:space="preserve">Formula: </w:t>
            </w:r>
            <w:r w:rsidRPr="00D3665F">
              <w:rPr>
                <w:b/>
              </w:rPr>
              <w:t>C</w:t>
            </w:r>
            <w:r w:rsidRPr="00D3665F">
              <w:rPr>
                <w:b/>
                <w:vertAlign w:val="subscript"/>
              </w:rPr>
              <w:t>4</w:t>
            </w:r>
            <w:r w:rsidRPr="00D3665F">
              <w:rPr>
                <w:b/>
              </w:rPr>
              <w:t>H</w:t>
            </w:r>
            <w:r w:rsidRPr="00D3665F">
              <w:rPr>
                <w:b/>
                <w:vertAlign w:val="subscript"/>
              </w:rPr>
              <w:t>10</w:t>
            </w:r>
          </w:p>
        </w:tc>
        <w:tc>
          <w:tcPr>
            <w:tcW w:w="3299" w:type="dxa"/>
            <w:shd w:val="clear" w:color="auto" w:fill="auto"/>
          </w:tcPr>
          <w:p w:rsidR="001F0362" w:rsidRPr="00D3665F" w:rsidRDefault="001F0362" w:rsidP="000B3A07">
            <w:pPr>
              <w:keepNext/>
              <w:keepLines/>
              <w:suppressAutoHyphens w:val="0"/>
              <w:spacing w:before="40" w:after="40" w:line="220" w:lineRule="exact"/>
              <w:ind w:right="113"/>
            </w:pPr>
          </w:p>
        </w:tc>
      </w:tr>
      <w:tr w:rsidR="001F0362" w:rsidRPr="00D3665F" w:rsidTr="001D0EB4">
        <w:tc>
          <w:tcPr>
            <w:tcW w:w="4071" w:type="dxa"/>
            <w:shd w:val="clear" w:color="auto" w:fill="auto"/>
          </w:tcPr>
          <w:p w:rsidR="001F0362" w:rsidRPr="00D3665F" w:rsidRDefault="001F0362" w:rsidP="000B3A07">
            <w:pPr>
              <w:keepNext/>
              <w:keepLines/>
              <w:suppressAutoHyphens w:val="0"/>
              <w:spacing w:before="40" w:after="40" w:line="220" w:lineRule="exact"/>
              <w:ind w:right="113"/>
            </w:pPr>
            <w:r w:rsidRPr="00D3665F">
              <w:t xml:space="preserve">Boiling point: </w:t>
            </w:r>
            <w:r w:rsidRPr="00D3665F">
              <w:rPr>
                <w:b/>
              </w:rPr>
              <w:t>-12</w:t>
            </w:r>
            <w:r w:rsidRPr="00D3665F">
              <w:rPr>
                <w:b/>
              </w:rPr>
              <w:sym w:font="Symbol" w:char="F0B0"/>
            </w:r>
            <w:r w:rsidRPr="00D3665F">
              <w:rPr>
                <w:b/>
              </w:rPr>
              <w:t xml:space="preserve"> C</w:t>
            </w:r>
          </w:p>
        </w:tc>
        <w:tc>
          <w:tcPr>
            <w:tcW w:w="3299" w:type="dxa"/>
            <w:shd w:val="clear" w:color="auto" w:fill="auto"/>
          </w:tcPr>
          <w:p w:rsidR="001F0362" w:rsidRPr="00D3665F" w:rsidRDefault="001F0362" w:rsidP="000B3A07">
            <w:pPr>
              <w:keepNext/>
              <w:keepLines/>
              <w:suppressAutoHyphens w:val="0"/>
              <w:spacing w:before="40" w:after="40" w:line="220" w:lineRule="exact"/>
              <w:ind w:right="113"/>
            </w:pPr>
            <w:r w:rsidRPr="00D3665F">
              <w:t xml:space="preserve">Molar mass: </w:t>
            </w:r>
            <w:r w:rsidRPr="00D3665F">
              <w:rPr>
                <w:b/>
                <w:i/>
              </w:rPr>
              <w:t>M</w:t>
            </w:r>
            <w:r w:rsidRPr="00D3665F">
              <w:rPr>
                <w:b/>
              </w:rPr>
              <w:t xml:space="preserve"> = 58 (58.123)</w:t>
            </w:r>
          </w:p>
        </w:tc>
      </w:tr>
      <w:tr w:rsidR="001F0362" w:rsidRPr="00D3665F" w:rsidTr="001D0EB4">
        <w:tc>
          <w:tcPr>
            <w:tcW w:w="4071" w:type="dxa"/>
            <w:shd w:val="clear" w:color="auto" w:fill="auto"/>
          </w:tcPr>
          <w:p w:rsidR="001F0362" w:rsidRPr="00D3665F" w:rsidRDefault="001F0362" w:rsidP="000B3A07">
            <w:pPr>
              <w:suppressAutoHyphens w:val="0"/>
              <w:spacing w:before="40" w:after="40" w:line="220" w:lineRule="exact"/>
              <w:ind w:right="113"/>
            </w:pPr>
            <w:r w:rsidRPr="00D3665F">
              <w:t>Ratio between the vapour density and that of air = 1 (15</w:t>
            </w:r>
            <w:r w:rsidRPr="00D3665F">
              <w:sym w:font="Symbol" w:char="F0B0"/>
            </w:r>
            <w:r w:rsidRPr="00D3665F">
              <w:t xml:space="preserve"> C): </w:t>
            </w:r>
            <w:r w:rsidRPr="00D3665F">
              <w:rPr>
                <w:b/>
              </w:rPr>
              <w:t>2.01</w:t>
            </w:r>
          </w:p>
        </w:tc>
        <w:tc>
          <w:tcPr>
            <w:tcW w:w="3299" w:type="dxa"/>
            <w:shd w:val="clear" w:color="auto" w:fill="auto"/>
          </w:tcPr>
          <w:p w:rsidR="001F0362" w:rsidRPr="00D3665F" w:rsidRDefault="001F0362" w:rsidP="000B3A07">
            <w:pPr>
              <w:suppressAutoHyphens w:val="0"/>
              <w:spacing w:before="40" w:after="40" w:line="220" w:lineRule="exact"/>
              <w:ind w:right="113"/>
            </w:pPr>
          </w:p>
        </w:tc>
      </w:tr>
      <w:tr w:rsidR="001F0362" w:rsidRPr="00D3665F" w:rsidTr="001D0EB4">
        <w:tc>
          <w:tcPr>
            <w:tcW w:w="7370" w:type="dxa"/>
            <w:gridSpan w:val="2"/>
            <w:shd w:val="clear" w:color="auto" w:fill="auto"/>
          </w:tcPr>
          <w:p w:rsidR="001F0362" w:rsidRPr="00D3665F" w:rsidRDefault="001F0362" w:rsidP="000B3A07">
            <w:pPr>
              <w:suppressAutoHyphens w:val="0"/>
              <w:spacing w:before="40" w:after="40" w:line="220" w:lineRule="exact"/>
              <w:ind w:right="113"/>
            </w:pPr>
            <w:r w:rsidRPr="00D3665F">
              <w:t xml:space="preserve">Flammable gas/air mixture, vol.%: </w:t>
            </w:r>
            <w:r w:rsidRPr="00D3665F">
              <w:rPr>
                <w:b/>
              </w:rPr>
              <w:t>1.5 – 9.4</w:t>
            </w:r>
          </w:p>
        </w:tc>
      </w:tr>
      <w:tr w:rsidR="001F0362" w:rsidRPr="00D3665F" w:rsidTr="008A5CBB">
        <w:tc>
          <w:tcPr>
            <w:tcW w:w="4071" w:type="dxa"/>
            <w:tcBorders>
              <w:bottom w:val="nil"/>
            </w:tcBorders>
            <w:shd w:val="clear" w:color="auto" w:fill="auto"/>
          </w:tcPr>
          <w:p w:rsidR="001F0362" w:rsidRPr="00D3665F" w:rsidRDefault="001F0362" w:rsidP="000B3A07">
            <w:pPr>
              <w:suppressAutoHyphens w:val="0"/>
              <w:spacing w:before="40" w:after="40" w:line="220" w:lineRule="exact"/>
              <w:ind w:right="113"/>
            </w:pPr>
            <w:r w:rsidRPr="00D3665F">
              <w:t xml:space="preserve">Auto-ignition temperature: </w:t>
            </w:r>
            <w:r w:rsidRPr="00D3665F">
              <w:rPr>
                <w:b/>
              </w:rPr>
              <w:t>460</w:t>
            </w:r>
            <w:r w:rsidRPr="00D3665F">
              <w:rPr>
                <w:b/>
              </w:rPr>
              <w:sym w:font="Symbol" w:char="F0B0"/>
            </w:r>
            <w:r w:rsidRPr="00D3665F">
              <w:rPr>
                <w:b/>
              </w:rPr>
              <w:t xml:space="preserve"> C</w:t>
            </w:r>
          </w:p>
        </w:tc>
        <w:tc>
          <w:tcPr>
            <w:tcW w:w="3299" w:type="dxa"/>
            <w:tcBorders>
              <w:bottom w:val="nil"/>
            </w:tcBorders>
            <w:shd w:val="clear" w:color="auto" w:fill="auto"/>
          </w:tcPr>
          <w:p w:rsidR="001F0362" w:rsidRPr="00D3665F" w:rsidRDefault="001F0362" w:rsidP="000B3A07">
            <w:pPr>
              <w:suppressAutoHyphens w:val="0"/>
              <w:spacing w:before="40" w:after="40" w:line="220" w:lineRule="exact"/>
              <w:ind w:right="113"/>
            </w:pPr>
            <w:r w:rsidRPr="00D3665F">
              <w:t xml:space="preserve">Critical temperature: </w:t>
            </w:r>
            <w:r w:rsidRPr="00D3665F">
              <w:rPr>
                <w:b/>
              </w:rPr>
              <w:sym w:font="Symbol" w:char="F07E"/>
            </w:r>
            <w:r w:rsidRPr="00D3665F">
              <w:rPr>
                <w:b/>
              </w:rPr>
              <w:t>152</w:t>
            </w:r>
            <w:r w:rsidRPr="00D3665F">
              <w:rPr>
                <w:b/>
              </w:rPr>
              <w:sym w:font="Symbol" w:char="F0B0"/>
            </w:r>
            <w:r w:rsidRPr="00D3665F">
              <w:rPr>
                <w:b/>
              </w:rPr>
              <w:t xml:space="preserve"> C</w:t>
            </w:r>
          </w:p>
        </w:tc>
      </w:tr>
      <w:tr w:rsidR="001F0362" w:rsidRPr="00D3665F" w:rsidTr="008A5CBB">
        <w:tc>
          <w:tcPr>
            <w:tcW w:w="4071" w:type="dxa"/>
            <w:tcBorders>
              <w:top w:val="nil"/>
              <w:bottom w:val="single" w:sz="12" w:space="0" w:color="auto"/>
            </w:tcBorders>
            <w:shd w:val="clear" w:color="auto" w:fill="auto"/>
          </w:tcPr>
          <w:p w:rsidR="001F0362" w:rsidRPr="00D3665F" w:rsidRDefault="001F0362" w:rsidP="000B3A07">
            <w:pPr>
              <w:suppressAutoHyphens w:val="0"/>
              <w:spacing w:before="40" w:after="40" w:line="220" w:lineRule="exact"/>
              <w:ind w:right="113"/>
            </w:pPr>
            <w:r w:rsidRPr="00D3665F">
              <w:t xml:space="preserve">Maximum permissible concentration at the workplace: </w:t>
            </w:r>
            <w:r w:rsidRPr="00D3665F">
              <w:rPr>
                <w:b/>
              </w:rPr>
              <w:t>1,000 ppm</w:t>
            </w:r>
          </w:p>
        </w:tc>
        <w:tc>
          <w:tcPr>
            <w:tcW w:w="3299" w:type="dxa"/>
            <w:tcBorders>
              <w:top w:val="nil"/>
              <w:bottom w:val="single" w:sz="12" w:space="0" w:color="auto"/>
            </w:tcBorders>
            <w:shd w:val="clear" w:color="auto" w:fill="auto"/>
          </w:tcPr>
          <w:p w:rsidR="001F0362" w:rsidRPr="00D3665F" w:rsidRDefault="001F0362" w:rsidP="000B3A07">
            <w:pPr>
              <w:suppressAutoHyphens w:val="0"/>
              <w:spacing w:before="40" w:after="40" w:line="220" w:lineRule="exact"/>
              <w:ind w:right="113"/>
            </w:pPr>
          </w:p>
        </w:tc>
      </w:tr>
    </w:tbl>
    <w:p w:rsidR="001F0362" w:rsidRDefault="001F0362" w:rsidP="006221F7">
      <w:pPr>
        <w:suppressAutoHyphens w:val="0"/>
        <w:spacing w:line="240" w:lineRule="auto"/>
      </w:pPr>
    </w:p>
    <w:tbl>
      <w:tblPr>
        <w:tblW w:w="7370" w:type="dxa"/>
        <w:tblInd w:w="1134" w:type="dxa"/>
        <w:tblLayout w:type="fixed"/>
        <w:tblCellMar>
          <w:left w:w="0" w:type="dxa"/>
          <w:right w:w="0" w:type="dxa"/>
        </w:tblCellMar>
        <w:tblLook w:val="01E0" w:firstRow="1" w:lastRow="1" w:firstColumn="1" w:lastColumn="1" w:noHBand="0" w:noVBand="0"/>
      </w:tblPr>
      <w:tblGrid>
        <w:gridCol w:w="1841"/>
        <w:gridCol w:w="1843"/>
        <w:gridCol w:w="1850"/>
        <w:gridCol w:w="1836"/>
      </w:tblGrid>
      <w:tr w:rsidR="001F0362" w:rsidRPr="0037055C" w:rsidTr="00035470">
        <w:tc>
          <w:tcPr>
            <w:tcW w:w="7370" w:type="dxa"/>
            <w:gridSpan w:val="4"/>
            <w:tcBorders>
              <w:top w:val="single" w:sz="4" w:space="0" w:color="auto"/>
              <w:bottom w:val="single" w:sz="4" w:space="0" w:color="auto"/>
            </w:tcBorders>
            <w:shd w:val="clear" w:color="auto" w:fill="auto"/>
          </w:tcPr>
          <w:p w:rsidR="001F0362" w:rsidRPr="0037055C" w:rsidRDefault="001F0362" w:rsidP="000B3A07">
            <w:pPr>
              <w:spacing w:before="40" w:after="40" w:line="220" w:lineRule="exact"/>
              <w:jc w:val="center"/>
              <w:rPr>
                <w:i/>
                <w:color w:val="000000"/>
                <w:sz w:val="16"/>
                <w:szCs w:val="16"/>
              </w:rPr>
            </w:pPr>
            <w:r w:rsidRPr="0037055C">
              <w:rPr>
                <w:i/>
                <w:color w:val="000000"/>
                <w:sz w:val="16"/>
                <w:szCs w:val="16"/>
              </w:rPr>
              <w:t>Vapour-liquid equilibrium</w:t>
            </w:r>
          </w:p>
        </w:tc>
      </w:tr>
      <w:tr w:rsidR="001F0362" w:rsidRPr="0037055C" w:rsidTr="00035470">
        <w:trPr>
          <w:trHeight w:val="199"/>
        </w:trPr>
        <w:tc>
          <w:tcPr>
            <w:tcW w:w="1841" w:type="dxa"/>
            <w:tcBorders>
              <w:top w:val="single" w:sz="4" w:space="0" w:color="auto"/>
              <w:bottom w:val="single" w:sz="12" w:space="0" w:color="auto"/>
            </w:tcBorders>
            <w:shd w:val="clear" w:color="auto" w:fill="auto"/>
            <w:vAlign w:val="center"/>
          </w:tcPr>
          <w:p w:rsidR="001F0362" w:rsidRPr="0037055C" w:rsidRDefault="001F0362" w:rsidP="000B3A07">
            <w:pPr>
              <w:spacing w:before="40" w:after="40" w:line="220" w:lineRule="exact"/>
              <w:jc w:val="center"/>
              <w:rPr>
                <w:b/>
                <w:i/>
                <w:color w:val="000000"/>
              </w:rPr>
            </w:pPr>
            <w:r w:rsidRPr="0037055C">
              <w:rPr>
                <w:b/>
                <w:i/>
                <w:color w:val="000000"/>
              </w:rPr>
              <w:t xml:space="preserve">T </w:t>
            </w:r>
            <w:r w:rsidRPr="0037055C">
              <w:rPr>
                <w:b/>
                <w:color w:val="000000"/>
              </w:rPr>
              <w:t>[</w:t>
            </w:r>
            <w:r w:rsidRPr="0037055C">
              <w:rPr>
                <w:b/>
              </w:rPr>
              <w:sym w:font="Symbol" w:char="F0B0"/>
            </w:r>
            <w:r w:rsidRPr="0037055C">
              <w:rPr>
                <w:b/>
              </w:rPr>
              <w:t>C]</w:t>
            </w:r>
          </w:p>
        </w:tc>
        <w:tc>
          <w:tcPr>
            <w:tcW w:w="1843" w:type="dxa"/>
            <w:tcBorders>
              <w:top w:val="single" w:sz="4" w:space="0" w:color="auto"/>
              <w:bottom w:val="single" w:sz="12" w:space="0" w:color="auto"/>
            </w:tcBorders>
            <w:shd w:val="clear" w:color="auto" w:fill="auto"/>
            <w:vAlign w:val="center"/>
          </w:tcPr>
          <w:p w:rsidR="001F0362" w:rsidRPr="0037055C" w:rsidRDefault="001F0362" w:rsidP="000B3A07">
            <w:pPr>
              <w:spacing w:before="40" w:after="40" w:line="220" w:lineRule="exact"/>
              <w:jc w:val="center"/>
              <w:rPr>
                <w:b/>
                <w:color w:val="000000"/>
              </w:rPr>
            </w:pPr>
            <w:r w:rsidRPr="0037055C">
              <w:rPr>
                <w:b/>
                <w:i/>
                <w:color w:val="000000"/>
              </w:rPr>
              <w:t>p</w:t>
            </w:r>
            <w:r w:rsidRPr="0037055C">
              <w:rPr>
                <w:b/>
                <w:color w:val="000000"/>
              </w:rPr>
              <w:t xml:space="preserve"> </w:t>
            </w:r>
            <w:r w:rsidRPr="0037055C">
              <w:rPr>
                <w:b/>
                <w:color w:val="000000"/>
                <w:vertAlign w:val="subscript"/>
              </w:rPr>
              <w:t>max</w:t>
            </w:r>
            <w:r w:rsidRPr="0037055C">
              <w:rPr>
                <w:b/>
                <w:color w:val="000000"/>
              </w:rPr>
              <w:t xml:space="preserve"> [bar]</w:t>
            </w:r>
          </w:p>
        </w:tc>
        <w:tc>
          <w:tcPr>
            <w:tcW w:w="1850" w:type="dxa"/>
            <w:tcBorders>
              <w:top w:val="single" w:sz="4" w:space="0" w:color="auto"/>
              <w:bottom w:val="single" w:sz="12" w:space="0" w:color="auto"/>
            </w:tcBorders>
            <w:shd w:val="clear" w:color="auto" w:fill="auto"/>
            <w:vAlign w:val="center"/>
          </w:tcPr>
          <w:p w:rsidR="001F0362" w:rsidRPr="0037055C" w:rsidRDefault="001F0362" w:rsidP="000B3A07">
            <w:pPr>
              <w:spacing w:before="40" w:after="40" w:line="220" w:lineRule="exact"/>
              <w:jc w:val="center"/>
              <w:rPr>
                <w:b/>
                <w:color w:val="000000"/>
              </w:rPr>
            </w:pPr>
            <w:r w:rsidRPr="0037055C">
              <w:rPr>
                <w:b/>
              </w:rPr>
              <w:sym w:font="Symbol" w:char="F072"/>
            </w:r>
            <w:r w:rsidRPr="0037055C">
              <w:rPr>
                <w:b/>
                <w:color w:val="000000"/>
                <w:vertAlign w:val="subscript"/>
              </w:rPr>
              <w:t>L</w:t>
            </w:r>
            <w:r w:rsidRPr="0037055C">
              <w:rPr>
                <w:b/>
                <w:color w:val="000000"/>
              </w:rPr>
              <w:t xml:space="preserve"> [kg/</w:t>
            </w:r>
            <w:r w:rsidR="00FD3864" w:rsidRPr="0037055C">
              <w:rPr>
                <w:b/>
                <w:color w:val="000000"/>
              </w:rPr>
              <w:t>m</w:t>
            </w:r>
            <w:r w:rsidRPr="0037055C">
              <w:rPr>
                <w:b/>
                <w:color w:val="000000"/>
                <w:vertAlign w:val="superscript"/>
              </w:rPr>
              <w:t>3</w:t>
            </w:r>
            <w:r w:rsidRPr="0037055C">
              <w:rPr>
                <w:b/>
                <w:color w:val="000000"/>
              </w:rPr>
              <w:t>]</w:t>
            </w:r>
          </w:p>
        </w:tc>
        <w:tc>
          <w:tcPr>
            <w:tcW w:w="1836" w:type="dxa"/>
            <w:tcBorders>
              <w:top w:val="single" w:sz="4" w:space="0" w:color="auto"/>
              <w:bottom w:val="single" w:sz="12" w:space="0" w:color="auto"/>
            </w:tcBorders>
            <w:shd w:val="clear" w:color="auto" w:fill="auto"/>
            <w:vAlign w:val="center"/>
          </w:tcPr>
          <w:p w:rsidR="001F0362" w:rsidRPr="0037055C" w:rsidRDefault="001F0362" w:rsidP="000B3A07">
            <w:pPr>
              <w:spacing w:before="40" w:after="40" w:line="220" w:lineRule="exact"/>
              <w:jc w:val="center"/>
              <w:rPr>
                <w:b/>
                <w:color w:val="000000"/>
              </w:rPr>
            </w:pPr>
            <w:r w:rsidRPr="0037055C">
              <w:rPr>
                <w:b/>
              </w:rPr>
              <w:sym w:font="Symbol" w:char="F072"/>
            </w:r>
            <w:r w:rsidRPr="0037055C">
              <w:rPr>
                <w:b/>
                <w:color w:val="000000"/>
                <w:vertAlign w:val="subscript"/>
              </w:rPr>
              <w:t xml:space="preserve">G </w:t>
            </w:r>
            <w:r w:rsidRPr="0037055C">
              <w:rPr>
                <w:b/>
                <w:color w:val="000000"/>
              </w:rPr>
              <w:t>[kg/</w:t>
            </w:r>
            <w:r w:rsidR="00FD3864" w:rsidRPr="0037055C">
              <w:rPr>
                <w:b/>
                <w:color w:val="000000"/>
              </w:rPr>
              <w:t>m</w:t>
            </w:r>
            <w:r w:rsidRPr="0037055C">
              <w:rPr>
                <w:b/>
                <w:color w:val="000000"/>
                <w:vertAlign w:val="superscript"/>
              </w:rPr>
              <w:t>3</w:t>
            </w:r>
            <w:r w:rsidRPr="0037055C">
              <w:rPr>
                <w:b/>
                <w:color w:val="000000"/>
              </w:rPr>
              <w:t>]</w:t>
            </w:r>
          </w:p>
        </w:tc>
      </w:tr>
      <w:tr w:rsidR="001F0362" w:rsidRPr="0037055C" w:rsidTr="00035470">
        <w:tc>
          <w:tcPr>
            <w:tcW w:w="1841" w:type="dxa"/>
            <w:tcBorders>
              <w:top w:val="single" w:sz="12" w:space="0" w:color="auto"/>
            </w:tcBorders>
            <w:shd w:val="clear" w:color="auto" w:fill="auto"/>
          </w:tcPr>
          <w:p w:rsidR="001F0362" w:rsidRPr="0037055C" w:rsidRDefault="001F0362" w:rsidP="000B3A07">
            <w:pPr>
              <w:spacing w:before="40" w:after="40" w:line="220" w:lineRule="exact"/>
              <w:jc w:val="center"/>
              <w:rPr>
                <w:color w:val="000000"/>
              </w:rPr>
            </w:pPr>
            <w:r w:rsidRPr="0037055C">
              <w:rPr>
                <w:color w:val="000000"/>
              </w:rPr>
              <w:t>-10</w:t>
            </w:r>
          </w:p>
        </w:tc>
        <w:tc>
          <w:tcPr>
            <w:tcW w:w="1843" w:type="dxa"/>
            <w:tcBorders>
              <w:top w:val="single" w:sz="12" w:space="0" w:color="auto"/>
            </w:tcBorders>
            <w:shd w:val="clear" w:color="auto" w:fill="auto"/>
          </w:tcPr>
          <w:p w:rsidR="001F0362" w:rsidRPr="0037055C" w:rsidRDefault="001F0362" w:rsidP="000B3A07">
            <w:pPr>
              <w:spacing w:before="40" w:after="40" w:line="220" w:lineRule="exact"/>
              <w:jc w:val="center"/>
              <w:rPr>
                <w:color w:val="000000"/>
              </w:rPr>
            </w:pPr>
            <w:r w:rsidRPr="0037055C">
              <w:rPr>
                <w:color w:val="000000"/>
              </w:rPr>
              <w:t>1.08</w:t>
            </w:r>
          </w:p>
        </w:tc>
        <w:tc>
          <w:tcPr>
            <w:tcW w:w="1850" w:type="dxa"/>
            <w:tcBorders>
              <w:top w:val="single" w:sz="12" w:space="0" w:color="auto"/>
            </w:tcBorders>
            <w:shd w:val="clear" w:color="auto" w:fill="auto"/>
          </w:tcPr>
          <w:p w:rsidR="001F0362" w:rsidRPr="0037055C" w:rsidRDefault="001F0362" w:rsidP="000B3A07">
            <w:pPr>
              <w:spacing w:before="40" w:after="40" w:line="220" w:lineRule="exact"/>
              <w:jc w:val="center"/>
              <w:rPr>
                <w:color w:val="000000"/>
              </w:rPr>
            </w:pPr>
            <w:r w:rsidRPr="0037055C">
              <w:rPr>
                <w:color w:val="000000"/>
              </w:rPr>
              <w:t>592.0</w:t>
            </w:r>
          </w:p>
        </w:tc>
        <w:tc>
          <w:tcPr>
            <w:tcW w:w="1836" w:type="dxa"/>
            <w:tcBorders>
              <w:top w:val="single" w:sz="12" w:space="0" w:color="auto"/>
            </w:tcBorders>
            <w:shd w:val="clear" w:color="auto" w:fill="auto"/>
          </w:tcPr>
          <w:p w:rsidR="001F0362" w:rsidRPr="0037055C" w:rsidRDefault="001F0362" w:rsidP="000B3A07">
            <w:pPr>
              <w:spacing w:before="40" w:after="40" w:line="220" w:lineRule="exact"/>
              <w:jc w:val="center"/>
              <w:rPr>
                <w:color w:val="000000"/>
              </w:rPr>
            </w:pPr>
            <w:r w:rsidRPr="0037055C">
              <w:rPr>
                <w:color w:val="000000"/>
              </w:rPr>
              <w:t>2.96</w:t>
            </w:r>
          </w:p>
        </w:tc>
      </w:tr>
      <w:tr w:rsidR="001F0362" w:rsidRPr="0037055C" w:rsidTr="001D0EB4">
        <w:tc>
          <w:tcPr>
            <w:tcW w:w="1841" w:type="dxa"/>
            <w:shd w:val="clear" w:color="auto" w:fill="auto"/>
          </w:tcPr>
          <w:p w:rsidR="001F0362" w:rsidRPr="0037055C" w:rsidRDefault="001F0362" w:rsidP="000B3A07">
            <w:pPr>
              <w:spacing w:before="40" w:after="40" w:line="220" w:lineRule="exact"/>
              <w:jc w:val="center"/>
              <w:rPr>
                <w:color w:val="000000"/>
              </w:rPr>
            </w:pPr>
            <w:r w:rsidRPr="0037055C">
              <w:rPr>
                <w:color w:val="000000"/>
              </w:rPr>
              <w:t>-5</w:t>
            </w:r>
          </w:p>
        </w:tc>
        <w:tc>
          <w:tcPr>
            <w:tcW w:w="1843" w:type="dxa"/>
            <w:shd w:val="clear" w:color="auto" w:fill="auto"/>
          </w:tcPr>
          <w:p w:rsidR="001F0362" w:rsidRPr="0037055C" w:rsidRDefault="001F0362" w:rsidP="000B3A07">
            <w:pPr>
              <w:spacing w:before="40" w:after="40" w:line="220" w:lineRule="exact"/>
              <w:jc w:val="center"/>
              <w:rPr>
                <w:color w:val="000000"/>
              </w:rPr>
            </w:pPr>
            <w:r w:rsidRPr="0037055C">
              <w:rPr>
                <w:color w:val="000000"/>
              </w:rPr>
              <w:t>1.31</w:t>
            </w:r>
          </w:p>
        </w:tc>
        <w:tc>
          <w:tcPr>
            <w:tcW w:w="1850" w:type="dxa"/>
            <w:shd w:val="clear" w:color="auto" w:fill="auto"/>
          </w:tcPr>
          <w:p w:rsidR="001F0362" w:rsidRPr="0037055C" w:rsidRDefault="001F0362" w:rsidP="000B3A07">
            <w:pPr>
              <w:spacing w:before="40" w:after="40" w:line="220" w:lineRule="exact"/>
              <w:jc w:val="center"/>
              <w:rPr>
                <w:color w:val="000000"/>
              </w:rPr>
            </w:pPr>
            <w:r w:rsidRPr="0037055C">
              <w:rPr>
                <w:color w:val="000000"/>
              </w:rPr>
              <w:t>586.3</w:t>
            </w:r>
          </w:p>
        </w:tc>
        <w:tc>
          <w:tcPr>
            <w:tcW w:w="1836" w:type="dxa"/>
            <w:shd w:val="clear" w:color="auto" w:fill="auto"/>
          </w:tcPr>
          <w:p w:rsidR="001F0362" w:rsidRPr="0037055C" w:rsidRDefault="001F0362" w:rsidP="000B3A07">
            <w:pPr>
              <w:spacing w:before="40" w:after="40" w:line="220" w:lineRule="exact"/>
              <w:jc w:val="center"/>
              <w:rPr>
                <w:color w:val="000000"/>
              </w:rPr>
            </w:pPr>
            <w:r w:rsidRPr="0037055C">
              <w:rPr>
                <w:color w:val="000000"/>
              </w:rPr>
              <w:t>3.55</w:t>
            </w:r>
          </w:p>
        </w:tc>
      </w:tr>
      <w:tr w:rsidR="001F0362" w:rsidRPr="0037055C" w:rsidTr="001D0EB4">
        <w:tc>
          <w:tcPr>
            <w:tcW w:w="1841" w:type="dxa"/>
            <w:shd w:val="clear" w:color="auto" w:fill="auto"/>
          </w:tcPr>
          <w:p w:rsidR="001F0362" w:rsidRPr="0037055C" w:rsidRDefault="001F0362" w:rsidP="000B3A07">
            <w:pPr>
              <w:spacing w:before="40" w:after="40" w:line="220" w:lineRule="exact"/>
              <w:jc w:val="center"/>
              <w:rPr>
                <w:color w:val="000000"/>
              </w:rPr>
            </w:pPr>
            <w:r w:rsidRPr="0037055C">
              <w:rPr>
                <w:color w:val="000000"/>
              </w:rPr>
              <w:t>0</w:t>
            </w:r>
          </w:p>
        </w:tc>
        <w:tc>
          <w:tcPr>
            <w:tcW w:w="1843" w:type="dxa"/>
            <w:shd w:val="clear" w:color="auto" w:fill="auto"/>
          </w:tcPr>
          <w:p w:rsidR="001F0362" w:rsidRPr="0037055C" w:rsidRDefault="001F0362" w:rsidP="000B3A07">
            <w:pPr>
              <w:spacing w:before="40" w:after="40" w:line="220" w:lineRule="exact"/>
              <w:jc w:val="center"/>
              <w:rPr>
                <w:color w:val="000000"/>
              </w:rPr>
            </w:pPr>
            <w:r w:rsidRPr="0037055C">
              <w:rPr>
                <w:color w:val="000000"/>
              </w:rPr>
              <w:t>1.56</w:t>
            </w:r>
          </w:p>
        </w:tc>
        <w:tc>
          <w:tcPr>
            <w:tcW w:w="1850" w:type="dxa"/>
            <w:shd w:val="clear" w:color="auto" w:fill="auto"/>
          </w:tcPr>
          <w:p w:rsidR="001F0362" w:rsidRPr="0037055C" w:rsidRDefault="001F0362" w:rsidP="000B3A07">
            <w:pPr>
              <w:spacing w:before="40" w:after="40" w:line="220" w:lineRule="exact"/>
              <w:jc w:val="center"/>
              <w:rPr>
                <w:color w:val="000000"/>
              </w:rPr>
            </w:pPr>
            <w:r w:rsidRPr="0037055C">
              <w:rPr>
                <w:color w:val="000000"/>
              </w:rPr>
              <w:t>580.6</w:t>
            </w:r>
          </w:p>
        </w:tc>
        <w:tc>
          <w:tcPr>
            <w:tcW w:w="1836" w:type="dxa"/>
            <w:shd w:val="clear" w:color="auto" w:fill="auto"/>
          </w:tcPr>
          <w:p w:rsidR="001F0362" w:rsidRPr="0037055C" w:rsidRDefault="001F0362" w:rsidP="000B3A07">
            <w:pPr>
              <w:spacing w:before="40" w:after="40" w:line="220" w:lineRule="exact"/>
              <w:jc w:val="center"/>
              <w:rPr>
                <w:color w:val="000000"/>
              </w:rPr>
            </w:pPr>
            <w:r w:rsidRPr="0037055C">
              <w:rPr>
                <w:color w:val="000000"/>
              </w:rPr>
              <w:t>4.18</w:t>
            </w:r>
          </w:p>
        </w:tc>
      </w:tr>
      <w:tr w:rsidR="001F0362" w:rsidRPr="0037055C" w:rsidTr="001D0EB4">
        <w:tc>
          <w:tcPr>
            <w:tcW w:w="1841" w:type="dxa"/>
            <w:shd w:val="clear" w:color="auto" w:fill="auto"/>
          </w:tcPr>
          <w:p w:rsidR="001F0362" w:rsidRPr="0037055C" w:rsidRDefault="001F0362" w:rsidP="000B3A07">
            <w:pPr>
              <w:spacing w:before="40" w:after="40" w:line="220" w:lineRule="exact"/>
              <w:jc w:val="center"/>
              <w:rPr>
                <w:color w:val="000000"/>
              </w:rPr>
            </w:pPr>
            <w:r w:rsidRPr="0037055C">
              <w:rPr>
                <w:color w:val="000000"/>
              </w:rPr>
              <w:t>5</w:t>
            </w:r>
          </w:p>
        </w:tc>
        <w:tc>
          <w:tcPr>
            <w:tcW w:w="1843" w:type="dxa"/>
            <w:shd w:val="clear" w:color="auto" w:fill="auto"/>
          </w:tcPr>
          <w:p w:rsidR="001F0362" w:rsidRPr="0037055C" w:rsidRDefault="001F0362" w:rsidP="000B3A07">
            <w:pPr>
              <w:spacing w:before="40" w:after="40" w:line="220" w:lineRule="exact"/>
              <w:jc w:val="center"/>
              <w:rPr>
                <w:color w:val="000000"/>
              </w:rPr>
            </w:pPr>
            <w:r w:rsidRPr="0037055C">
              <w:rPr>
                <w:color w:val="000000"/>
              </w:rPr>
              <w:t>1.86</w:t>
            </w:r>
          </w:p>
        </w:tc>
        <w:tc>
          <w:tcPr>
            <w:tcW w:w="1850" w:type="dxa"/>
            <w:shd w:val="clear" w:color="auto" w:fill="auto"/>
          </w:tcPr>
          <w:p w:rsidR="001F0362" w:rsidRPr="0037055C" w:rsidRDefault="001F0362" w:rsidP="000B3A07">
            <w:pPr>
              <w:spacing w:before="40" w:after="40" w:line="220" w:lineRule="exact"/>
              <w:jc w:val="center"/>
              <w:rPr>
                <w:color w:val="000000"/>
              </w:rPr>
            </w:pPr>
            <w:r w:rsidRPr="0037055C">
              <w:rPr>
                <w:color w:val="000000"/>
              </w:rPr>
              <w:t>574.8</w:t>
            </w:r>
          </w:p>
        </w:tc>
        <w:tc>
          <w:tcPr>
            <w:tcW w:w="1836" w:type="dxa"/>
            <w:shd w:val="clear" w:color="auto" w:fill="auto"/>
          </w:tcPr>
          <w:p w:rsidR="001F0362" w:rsidRPr="0037055C" w:rsidRDefault="001F0362" w:rsidP="000B3A07">
            <w:pPr>
              <w:spacing w:before="40" w:after="40" w:line="220" w:lineRule="exact"/>
              <w:jc w:val="center"/>
              <w:rPr>
                <w:color w:val="000000"/>
              </w:rPr>
            </w:pPr>
            <w:r w:rsidRPr="0037055C">
              <w:rPr>
                <w:color w:val="000000"/>
              </w:rPr>
              <w:t>4.94</w:t>
            </w:r>
          </w:p>
        </w:tc>
      </w:tr>
      <w:tr w:rsidR="001F0362" w:rsidRPr="0037055C" w:rsidTr="001D0EB4">
        <w:trPr>
          <w:trHeight w:val="134"/>
        </w:trPr>
        <w:tc>
          <w:tcPr>
            <w:tcW w:w="1841" w:type="dxa"/>
            <w:shd w:val="clear" w:color="auto" w:fill="auto"/>
          </w:tcPr>
          <w:p w:rsidR="001F0362" w:rsidRPr="0037055C" w:rsidRDefault="001F0362" w:rsidP="000B3A07">
            <w:pPr>
              <w:spacing w:before="40" w:after="40" w:line="220" w:lineRule="exact"/>
              <w:jc w:val="center"/>
              <w:rPr>
                <w:color w:val="000000"/>
              </w:rPr>
            </w:pPr>
            <w:r w:rsidRPr="0037055C">
              <w:rPr>
                <w:color w:val="000000"/>
              </w:rPr>
              <w:t>10</w:t>
            </w:r>
          </w:p>
        </w:tc>
        <w:tc>
          <w:tcPr>
            <w:tcW w:w="1843" w:type="dxa"/>
            <w:shd w:val="clear" w:color="auto" w:fill="auto"/>
          </w:tcPr>
          <w:p w:rsidR="001F0362" w:rsidRPr="0037055C" w:rsidRDefault="001F0362" w:rsidP="000B3A07">
            <w:pPr>
              <w:spacing w:before="40" w:after="40" w:line="220" w:lineRule="exact"/>
              <w:jc w:val="center"/>
              <w:rPr>
                <w:color w:val="000000"/>
              </w:rPr>
            </w:pPr>
            <w:r w:rsidRPr="0037055C">
              <w:rPr>
                <w:color w:val="000000"/>
              </w:rPr>
              <w:t>2.20</w:t>
            </w:r>
          </w:p>
        </w:tc>
        <w:tc>
          <w:tcPr>
            <w:tcW w:w="1850" w:type="dxa"/>
            <w:shd w:val="clear" w:color="auto" w:fill="auto"/>
          </w:tcPr>
          <w:p w:rsidR="001F0362" w:rsidRPr="0037055C" w:rsidRDefault="001F0362" w:rsidP="000B3A07">
            <w:pPr>
              <w:spacing w:before="40" w:after="40" w:line="220" w:lineRule="exact"/>
              <w:jc w:val="center"/>
              <w:rPr>
                <w:color w:val="000000"/>
              </w:rPr>
            </w:pPr>
            <w:r w:rsidRPr="0037055C">
              <w:rPr>
                <w:color w:val="000000"/>
              </w:rPr>
              <w:t>568.9</w:t>
            </w:r>
          </w:p>
        </w:tc>
        <w:tc>
          <w:tcPr>
            <w:tcW w:w="1836" w:type="dxa"/>
            <w:shd w:val="clear" w:color="auto" w:fill="auto"/>
          </w:tcPr>
          <w:p w:rsidR="001F0362" w:rsidRPr="0037055C" w:rsidRDefault="001F0362" w:rsidP="000B3A07">
            <w:pPr>
              <w:spacing w:before="40" w:after="40" w:line="220" w:lineRule="exact"/>
              <w:jc w:val="center"/>
              <w:rPr>
                <w:color w:val="000000"/>
              </w:rPr>
            </w:pPr>
            <w:r w:rsidRPr="0037055C">
              <w:rPr>
                <w:color w:val="000000"/>
              </w:rPr>
              <w:t>5.79</w:t>
            </w:r>
          </w:p>
        </w:tc>
      </w:tr>
      <w:tr w:rsidR="001F0362" w:rsidRPr="0037055C" w:rsidTr="001D0EB4">
        <w:tc>
          <w:tcPr>
            <w:tcW w:w="1841" w:type="dxa"/>
            <w:shd w:val="clear" w:color="auto" w:fill="auto"/>
          </w:tcPr>
          <w:p w:rsidR="001F0362" w:rsidRPr="0037055C" w:rsidRDefault="001F0362" w:rsidP="000B3A07">
            <w:pPr>
              <w:spacing w:before="40" w:after="40" w:line="220" w:lineRule="exact"/>
              <w:jc w:val="center"/>
              <w:rPr>
                <w:color w:val="000000"/>
              </w:rPr>
            </w:pPr>
            <w:r w:rsidRPr="0037055C">
              <w:rPr>
                <w:color w:val="000000"/>
              </w:rPr>
              <w:t>15</w:t>
            </w:r>
          </w:p>
        </w:tc>
        <w:tc>
          <w:tcPr>
            <w:tcW w:w="1843" w:type="dxa"/>
            <w:shd w:val="clear" w:color="auto" w:fill="auto"/>
          </w:tcPr>
          <w:p w:rsidR="001F0362" w:rsidRPr="0037055C" w:rsidRDefault="001F0362" w:rsidP="000B3A07">
            <w:pPr>
              <w:spacing w:before="40" w:after="40" w:line="220" w:lineRule="exact"/>
              <w:jc w:val="center"/>
              <w:rPr>
                <w:color w:val="000000"/>
              </w:rPr>
            </w:pPr>
            <w:r w:rsidRPr="0037055C">
              <w:rPr>
                <w:color w:val="000000"/>
              </w:rPr>
              <w:t>2.58</w:t>
            </w:r>
          </w:p>
        </w:tc>
        <w:tc>
          <w:tcPr>
            <w:tcW w:w="1850" w:type="dxa"/>
            <w:shd w:val="clear" w:color="auto" w:fill="auto"/>
          </w:tcPr>
          <w:p w:rsidR="001F0362" w:rsidRPr="0037055C" w:rsidRDefault="001F0362" w:rsidP="000B3A07">
            <w:pPr>
              <w:spacing w:before="40" w:after="40" w:line="220" w:lineRule="exact"/>
              <w:jc w:val="center"/>
              <w:rPr>
                <w:color w:val="000000"/>
              </w:rPr>
            </w:pPr>
            <w:r w:rsidRPr="0037055C">
              <w:rPr>
                <w:color w:val="000000"/>
              </w:rPr>
              <w:t>562.9</w:t>
            </w:r>
          </w:p>
        </w:tc>
        <w:tc>
          <w:tcPr>
            <w:tcW w:w="1836" w:type="dxa"/>
            <w:shd w:val="clear" w:color="auto" w:fill="auto"/>
          </w:tcPr>
          <w:p w:rsidR="001F0362" w:rsidRPr="0037055C" w:rsidRDefault="001F0362" w:rsidP="000B3A07">
            <w:pPr>
              <w:spacing w:before="40" w:after="40" w:line="220" w:lineRule="exact"/>
              <w:jc w:val="center"/>
              <w:rPr>
                <w:color w:val="000000"/>
              </w:rPr>
            </w:pPr>
            <w:r w:rsidRPr="0037055C">
              <w:rPr>
                <w:color w:val="000000"/>
              </w:rPr>
              <w:t>6.73</w:t>
            </w:r>
          </w:p>
        </w:tc>
      </w:tr>
      <w:tr w:rsidR="001F0362" w:rsidRPr="0037055C" w:rsidTr="001D0EB4">
        <w:tc>
          <w:tcPr>
            <w:tcW w:w="1841" w:type="dxa"/>
            <w:shd w:val="clear" w:color="auto" w:fill="auto"/>
          </w:tcPr>
          <w:p w:rsidR="001F0362" w:rsidRPr="0037055C" w:rsidRDefault="001F0362" w:rsidP="000B3A07">
            <w:pPr>
              <w:spacing w:before="40" w:after="40" w:line="220" w:lineRule="exact"/>
              <w:jc w:val="center"/>
              <w:rPr>
                <w:color w:val="000000"/>
              </w:rPr>
            </w:pPr>
            <w:r w:rsidRPr="0037055C">
              <w:rPr>
                <w:color w:val="000000"/>
              </w:rPr>
              <w:t>20</w:t>
            </w:r>
          </w:p>
        </w:tc>
        <w:tc>
          <w:tcPr>
            <w:tcW w:w="1843" w:type="dxa"/>
            <w:shd w:val="clear" w:color="auto" w:fill="auto"/>
          </w:tcPr>
          <w:p w:rsidR="001F0362" w:rsidRPr="0037055C" w:rsidRDefault="001F0362" w:rsidP="000B3A07">
            <w:pPr>
              <w:spacing w:before="40" w:after="40" w:line="220" w:lineRule="exact"/>
              <w:jc w:val="center"/>
              <w:rPr>
                <w:color w:val="000000"/>
              </w:rPr>
            </w:pPr>
            <w:r w:rsidRPr="0037055C">
              <w:rPr>
                <w:color w:val="000000"/>
              </w:rPr>
              <w:t>3.00</w:t>
            </w:r>
          </w:p>
        </w:tc>
        <w:tc>
          <w:tcPr>
            <w:tcW w:w="1850" w:type="dxa"/>
            <w:shd w:val="clear" w:color="auto" w:fill="auto"/>
          </w:tcPr>
          <w:p w:rsidR="001F0362" w:rsidRPr="0037055C" w:rsidRDefault="001F0362" w:rsidP="000B3A07">
            <w:pPr>
              <w:spacing w:before="40" w:after="40" w:line="220" w:lineRule="exact"/>
              <w:jc w:val="center"/>
              <w:rPr>
                <w:color w:val="000000"/>
              </w:rPr>
            </w:pPr>
            <w:r w:rsidRPr="0037055C">
              <w:rPr>
                <w:color w:val="000000"/>
              </w:rPr>
              <w:t>556.8</w:t>
            </w:r>
          </w:p>
        </w:tc>
        <w:tc>
          <w:tcPr>
            <w:tcW w:w="1836" w:type="dxa"/>
            <w:shd w:val="clear" w:color="auto" w:fill="auto"/>
          </w:tcPr>
          <w:p w:rsidR="001F0362" w:rsidRPr="0037055C" w:rsidRDefault="001F0362" w:rsidP="000B3A07">
            <w:pPr>
              <w:spacing w:before="40" w:after="40" w:line="220" w:lineRule="exact"/>
              <w:jc w:val="center"/>
              <w:rPr>
                <w:color w:val="000000"/>
              </w:rPr>
            </w:pPr>
            <w:r w:rsidRPr="0037055C">
              <w:rPr>
                <w:color w:val="000000"/>
              </w:rPr>
              <w:t>7.77</w:t>
            </w:r>
          </w:p>
        </w:tc>
      </w:tr>
      <w:tr w:rsidR="001F0362" w:rsidRPr="0037055C" w:rsidTr="001D0EB4">
        <w:tc>
          <w:tcPr>
            <w:tcW w:w="1841" w:type="dxa"/>
            <w:shd w:val="clear" w:color="auto" w:fill="auto"/>
          </w:tcPr>
          <w:p w:rsidR="001F0362" w:rsidRPr="0037055C" w:rsidRDefault="001F0362" w:rsidP="000B3A07">
            <w:pPr>
              <w:spacing w:before="40" w:after="40" w:line="220" w:lineRule="exact"/>
              <w:jc w:val="center"/>
              <w:rPr>
                <w:color w:val="000000"/>
              </w:rPr>
            </w:pPr>
            <w:r w:rsidRPr="0037055C">
              <w:rPr>
                <w:color w:val="000000"/>
              </w:rPr>
              <w:t>25</w:t>
            </w:r>
          </w:p>
        </w:tc>
        <w:tc>
          <w:tcPr>
            <w:tcW w:w="1843" w:type="dxa"/>
            <w:shd w:val="clear" w:color="auto" w:fill="auto"/>
          </w:tcPr>
          <w:p w:rsidR="001F0362" w:rsidRPr="0037055C" w:rsidRDefault="001F0362" w:rsidP="000B3A07">
            <w:pPr>
              <w:spacing w:before="40" w:after="40" w:line="220" w:lineRule="exact"/>
              <w:jc w:val="center"/>
              <w:rPr>
                <w:color w:val="000000"/>
              </w:rPr>
            </w:pPr>
            <w:r w:rsidRPr="0037055C">
              <w:rPr>
                <w:color w:val="000000"/>
              </w:rPr>
              <w:t>3.48</w:t>
            </w:r>
          </w:p>
        </w:tc>
        <w:tc>
          <w:tcPr>
            <w:tcW w:w="1850" w:type="dxa"/>
            <w:shd w:val="clear" w:color="auto" w:fill="auto"/>
          </w:tcPr>
          <w:p w:rsidR="001F0362" w:rsidRPr="0037055C" w:rsidRDefault="001F0362" w:rsidP="000B3A07">
            <w:pPr>
              <w:spacing w:before="40" w:after="40" w:line="220" w:lineRule="exact"/>
              <w:jc w:val="center"/>
              <w:rPr>
                <w:color w:val="000000"/>
              </w:rPr>
            </w:pPr>
            <w:r w:rsidRPr="0037055C">
              <w:rPr>
                <w:color w:val="000000"/>
              </w:rPr>
              <w:t>550.5</w:t>
            </w:r>
          </w:p>
        </w:tc>
        <w:tc>
          <w:tcPr>
            <w:tcW w:w="1836" w:type="dxa"/>
            <w:shd w:val="clear" w:color="auto" w:fill="auto"/>
          </w:tcPr>
          <w:p w:rsidR="001F0362" w:rsidRPr="0037055C" w:rsidRDefault="001F0362" w:rsidP="000B3A07">
            <w:pPr>
              <w:spacing w:before="40" w:after="40" w:line="220" w:lineRule="exact"/>
              <w:jc w:val="center"/>
              <w:rPr>
                <w:color w:val="000000"/>
              </w:rPr>
            </w:pPr>
            <w:r w:rsidRPr="0037055C">
              <w:rPr>
                <w:color w:val="000000"/>
              </w:rPr>
              <w:t>8.96</w:t>
            </w:r>
          </w:p>
        </w:tc>
      </w:tr>
      <w:tr w:rsidR="001F0362" w:rsidRPr="0037055C" w:rsidTr="001D0EB4">
        <w:tc>
          <w:tcPr>
            <w:tcW w:w="1841" w:type="dxa"/>
            <w:shd w:val="clear" w:color="auto" w:fill="auto"/>
          </w:tcPr>
          <w:p w:rsidR="001F0362" w:rsidRPr="0037055C" w:rsidRDefault="001F0362" w:rsidP="000B3A07">
            <w:pPr>
              <w:spacing w:before="40" w:after="40" w:line="220" w:lineRule="exact"/>
              <w:jc w:val="center"/>
              <w:rPr>
                <w:color w:val="000000"/>
              </w:rPr>
            </w:pPr>
            <w:r w:rsidRPr="0037055C">
              <w:rPr>
                <w:color w:val="000000"/>
              </w:rPr>
              <w:t>30</w:t>
            </w:r>
          </w:p>
        </w:tc>
        <w:tc>
          <w:tcPr>
            <w:tcW w:w="1843" w:type="dxa"/>
            <w:shd w:val="clear" w:color="auto" w:fill="auto"/>
          </w:tcPr>
          <w:p w:rsidR="001F0362" w:rsidRPr="0037055C" w:rsidRDefault="001F0362" w:rsidP="000B3A07">
            <w:pPr>
              <w:spacing w:before="40" w:after="40" w:line="220" w:lineRule="exact"/>
              <w:jc w:val="center"/>
              <w:rPr>
                <w:color w:val="000000"/>
              </w:rPr>
            </w:pPr>
            <w:r w:rsidRPr="0037055C">
              <w:rPr>
                <w:color w:val="000000"/>
              </w:rPr>
              <w:t>4.01</w:t>
            </w:r>
          </w:p>
        </w:tc>
        <w:tc>
          <w:tcPr>
            <w:tcW w:w="1850" w:type="dxa"/>
            <w:shd w:val="clear" w:color="auto" w:fill="auto"/>
          </w:tcPr>
          <w:p w:rsidR="001F0362" w:rsidRPr="0037055C" w:rsidRDefault="001F0362" w:rsidP="000B3A07">
            <w:pPr>
              <w:spacing w:before="40" w:after="40" w:line="220" w:lineRule="exact"/>
              <w:jc w:val="center"/>
              <w:rPr>
                <w:color w:val="000000"/>
              </w:rPr>
            </w:pPr>
            <w:r w:rsidRPr="0037055C">
              <w:rPr>
                <w:color w:val="000000"/>
              </w:rPr>
              <w:t>544.2</w:t>
            </w:r>
          </w:p>
        </w:tc>
        <w:tc>
          <w:tcPr>
            <w:tcW w:w="1836" w:type="dxa"/>
            <w:shd w:val="clear" w:color="auto" w:fill="auto"/>
          </w:tcPr>
          <w:p w:rsidR="001F0362" w:rsidRPr="0037055C" w:rsidRDefault="001F0362" w:rsidP="000B3A07">
            <w:pPr>
              <w:spacing w:before="40" w:after="40" w:line="220" w:lineRule="exact"/>
              <w:jc w:val="center"/>
              <w:rPr>
                <w:color w:val="000000"/>
              </w:rPr>
            </w:pPr>
            <w:r w:rsidRPr="0037055C">
              <w:rPr>
                <w:color w:val="000000"/>
              </w:rPr>
              <w:t>10.28</w:t>
            </w:r>
          </w:p>
        </w:tc>
      </w:tr>
      <w:tr w:rsidR="001F0362" w:rsidRPr="0037055C" w:rsidTr="001D0EB4">
        <w:tc>
          <w:tcPr>
            <w:tcW w:w="1841" w:type="dxa"/>
            <w:shd w:val="clear" w:color="auto" w:fill="auto"/>
          </w:tcPr>
          <w:p w:rsidR="001F0362" w:rsidRPr="0037055C" w:rsidRDefault="001F0362" w:rsidP="000B3A07">
            <w:pPr>
              <w:spacing w:before="40" w:after="40" w:line="220" w:lineRule="exact"/>
              <w:jc w:val="center"/>
              <w:rPr>
                <w:color w:val="000000"/>
              </w:rPr>
            </w:pPr>
            <w:r w:rsidRPr="0037055C">
              <w:rPr>
                <w:color w:val="000000"/>
              </w:rPr>
              <w:t>35</w:t>
            </w:r>
          </w:p>
        </w:tc>
        <w:tc>
          <w:tcPr>
            <w:tcW w:w="1843" w:type="dxa"/>
            <w:shd w:val="clear" w:color="auto" w:fill="auto"/>
          </w:tcPr>
          <w:p w:rsidR="001F0362" w:rsidRPr="0037055C" w:rsidRDefault="001F0362" w:rsidP="000B3A07">
            <w:pPr>
              <w:spacing w:before="40" w:after="40" w:line="220" w:lineRule="exact"/>
              <w:jc w:val="center"/>
              <w:rPr>
                <w:color w:val="000000"/>
              </w:rPr>
            </w:pPr>
            <w:r w:rsidRPr="0037055C">
              <w:rPr>
                <w:color w:val="000000"/>
              </w:rPr>
              <w:t>4.60</w:t>
            </w:r>
          </w:p>
        </w:tc>
        <w:tc>
          <w:tcPr>
            <w:tcW w:w="1850" w:type="dxa"/>
            <w:shd w:val="clear" w:color="auto" w:fill="auto"/>
          </w:tcPr>
          <w:p w:rsidR="001F0362" w:rsidRPr="0037055C" w:rsidRDefault="001F0362" w:rsidP="000B3A07">
            <w:pPr>
              <w:spacing w:before="40" w:after="40" w:line="220" w:lineRule="exact"/>
              <w:jc w:val="center"/>
              <w:rPr>
                <w:color w:val="000000"/>
              </w:rPr>
            </w:pPr>
            <w:r w:rsidRPr="0037055C">
              <w:rPr>
                <w:color w:val="000000"/>
              </w:rPr>
              <w:t>537.6</w:t>
            </w:r>
          </w:p>
        </w:tc>
        <w:tc>
          <w:tcPr>
            <w:tcW w:w="1836" w:type="dxa"/>
            <w:shd w:val="clear" w:color="auto" w:fill="auto"/>
          </w:tcPr>
          <w:p w:rsidR="001F0362" w:rsidRPr="0037055C" w:rsidRDefault="001F0362" w:rsidP="000B3A07">
            <w:pPr>
              <w:spacing w:before="40" w:after="40" w:line="220" w:lineRule="exact"/>
              <w:jc w:val="center"/>
              <w:rPr>
                <w:color w:val="000000"/>
              </w:rPr>
            </w:pPr>
          </w:p>
        </w:tc>
      </w:tr>
      <w:tr w:rsidR="001F0362" w:rsidRPr="0037055C" w:rsidTr="001D0EB4">
        <w:tc>
          <w:tcPr>
            <w:tcW w:w="1841" w:type="dxa"/>
            <w:shd w:val="clear" w:color="auto" w:fill="auto"/>
          </w:tcPr>
          <w:p w:rsidR="001F0362" w:rsidRPr="0037055C" w:rsidRDefault="001F0362" w:rsidP="000B3A07">
            <w:pPr>
              <w:spacing w:before="40" w:after="40" w:line="220" w:lineRule="exact"/>
              <w:jc w:val="center"/>
              <w:rPr>
                <w:color w:val="000000"/>
              </w:rPr>
            </w:pPr>
            <w:r w:rsidRPr="0037055C">
              <w:rPr>
                <w:color w:val="000000"/>
              </w:rPr>
              <w:t>40</w:t>
            </w:r>
          </w:p>
        </w:tc>
        <w:tc>
          <w:tcPr>
            <w:tcW w:w="1843" w:type="dxa"/>
            <w:shd w:val="clear" w:color="auto" w:fill="auto"/>
          </w:tcPr>
          <w:p w:rsidR="001F0362" w:rsidRPr="0037055C" w:rsidRDefault="001F0362" w:rsidP="000B3A07">
            <w:pPr>
              <w:spacing w:before="40" w:after="40" w:line="220" w:lineRule="exact"/>
              <w:jc w:val="center"/>
              <w:rPr>
                <w:color w:val="000000"/>
              </w:rPr>
            </w:pPr>
            <w:r w:rsidRPr="0037055C">
              <w:rPr>
                <w:color w:val="000000"/>
              </w:rPr>
              <w:t>5.25</w:t>
            </w:r>
          </w:p>
        </w:tc>
        <w:tc>
          <w:tcPr>
            <w:tcW w:w="1850" w:type="dxa"/>
            <w:shd w:val="clear" w:color="auto" w:fill="auto"/>
          </w:tcPr>
          <w:p w:rsidR="001F0362" w:rsidRPr="0037055C" w:rsidRDefault="001F0362" w:rsidP="000B3A07">
            <w:pPr>
              <w:spacing w:before="40" w:after="40" w:line="220" w:lineRule="exact"/>
              <w:jc w:val="center"/>
              <w:rPr>
                <w:color w:val="000000"/>
              </w:rPr>
            </w:pPr>
            <w:r w:rsidRPr="0037055C">
              <w:rPr>
                <w:color w:val="000000"/>
              </w:rPr>
              <w:t>531.0</w:t>
            </w:r>
          </w:p>
        </w:tc>
        <w:tc>
          <w:tcPr>
            <w:tcW w:w="1836" w:type="dxa"/>
            <w:shd w:val="clear" w:color="auto" w:fill="auto"/>
          </w:tcPr>
          <w:p w:rsidR="001F0362" w:rsidRPr="0037055C" w:rsidRDefault="001F0362" w:rsidP="000B3A07">
            <w:pPr>
              <w:spacing w:before="40" w:after="40" w:line="220" w:lineRule="exact"/>
              <w:jc w:val="center"/>
              <w:rPr>
                <w:color w:val="000000"/>
              </w:rPr>
            </w:pPr>
          </w:p>
        </w:tc>
      </w:tr>
      <w:tr w:rsidR="001F0362" w:rsidRPr="0037055C" w:rsidTr="008A5CBB">
        <w:tc>
          <w:tcPr>
            <w:tcW w:w="1841" w:type="dxa"/>
            <w:shd w:val="clear" w:color="auto" w:fill="auto"/>
          </w:tcPr>
          <w:p w:rsidR="001F0362" w:rsidRPr="0037055C" w:rsidRDefault="001F0362" w:rsidP="000B3A07">
            <w:pPr>
              <w:spacing w:before="40" w:after="40" w:line="220" w:lineRule="exact"/>
              <w:jc w:val="center"/>
              <w:rPr>
                <w:color w:val="000000"/>
              </w:rPr>
            </w:pPr>
            <w:r w:rsidRPr="0037055C">
              <w:rPr>
                <w:color w:val="000000"/>
              </w:rPr>
              <w:t>45</w:t>
            </w:r>
          </w:p>
        </w:tc>
        <w:tc>
          <w:tcPr>
            <w:tcW w:w="1843" w:type="dxa"/>
            <w:shd w:val="clear" w:color="auto" w:fill="auto"/>
          </w:tcPr>
          <w:p w:rsidR="001F0362" w:rsidRPr="0037055C" w:rsidRDefault="001F0362" w:rsidP="000B3A07">
            <w:pPr>
              <w:spacing w:before="40" w:after="40" w:line="220" w:lineRule="exact"/>
              <w:jc w:val="center"/>
              <w:rPr>
                <w:color w:val="000000"/>
              </w:rPr>
            </w:pPr>
            <w:r w:rsidRPr="0037055C">
              <w:rPr>
                <w:color w:val="000000"/>
              </w:rPr>
              <w:t>5.96</w:t>
            </w:r>
          </w:p>
        </w:tc>
        <w:tc>
          <w:tcPr>
            <w:tcW w:w="1850" w:type="dxa"/>
            <w:shd w:val="clear" w:color="auto" w:fill="auto"/>
          </w:tcPr>
          <w:p w:rsidR="001F0362" w:rsidRPr="0037055C" w:rsidRDefault="001F0362" w:rsidP="000B3A07">
            <w:pPr>
              <w:spacing w:before="40" w:after="40" w:line="220" w:lineRule="exact"/>
              <w:jc w:val="center"/>
              <w:rPr>
                <w:color w:val="000000"/>
              </w:rPr>
            </w:pPr>
            <w:r w:rsidRPr="0037055C">
              <w:rPr>
                <w:color w:val="000000"/>
              </w:rPr>
              <w:t>524.1</w:t>
            </w:r>
          </w:p>
        </w:tc>
        <w:tc>
          <w:tcPr>
            <w:tcW w:w="1836" w:type="dxa"/>
            <w:shd w:val="clear" w:color="auto" w:fill="auto"/>
          </w:tcPr>
          <w:p w:rsidR="001F0362" w:rsidRPr="0037055C" w:rsidRDefault="001F0362" w:rsidP="000B3A07">
            <w:pPr>
              <w:spacing w:before="40" w:after="40" w:line="220" w:lineRule="exact"/>
              <w:jc w:val="center"/>
              <w:rPr>
                <w:color w:val="000000"/>
              </w:rPr>
            </w:pPr>
          </w:p>
        </w:tc>
      </w:tr>
      <w:tr w:rsidR="001F0362" w:rsidRPr="0037055C" w:rsidTr="008A5CBB">
        <w:tc>
          <w:tcPr>
            <w:tcW w:w="1841" w:type="dxa"/>
            <w:tcBorders>
              <w:bottom w:val="single" w:sz="12" w:space="0" w:color="auto"/>
            </w:tcBorders>
            <w:shd w:val="clear" w:color="auto" w:fill="auto"/>
          </w:tcPr>
          <w:p w:rsidR="001F0362" w:rsidRPr="0037055C" w:rsidRDefault="001F0362" w:rsidP="000B3A07">
            <w:pPr>
              <w:spacing w:before="40" w:after="40" w:line="220" w:lineRule="exact"/>
              <w:jc w:val="center"/>
              <w:rPr>
                <w:color w:val="000000"/>
              </w:rPr>
            </w:pPr>
            <w:r w:rsidRPr="0037055C">
              <w:rPr>
                <w:color w:val="000000"/>
              </w:rPr>
              <w:t>50</w:t>
            </w:r>
          </w:p>
        </w:tc>
        <w:tc>
          <w:tcPr>
            <w:tcW w:w="1843" w:type="dxa"/>
            <w:tcBorders>
              <w:bottom w:val="single" w:sz="12" w:space="0" w:color="auto"/>
            </w:tcBorders>
            <w:shd w:val="clear" w:color="auto" w:fill="auto"/>
          </w:tcPr>
          <w:p w:rsidR="001F0362" w:rsidRPr="0037055C" w:rsidRDefault="001F0362" w:rsidP="000B3A07">
            <w:pPr>
              <w:spacing w:before="40" w:after="40" w:line="220" w:lineRule="exact"/>
              <w:jc w:val="center"/>
              <w:rPr>
                <w:color w:val="000000"/>
              </w:rPr>
            </w:pPr>
            <w:r w:rsidRPr="0037055C">
              <w:rPr>
                <w:color w:val="000000"/>
              </w:rPr>
              <w:t>6.74</w:t>
            </w:r>
          </w:p>
        </w:tc>
        <w:tc>
          <w:tcPr>
            <w:tcW w:w="1850" w:type="dxa"/>
            <w:tcBorders>
              <w:bottom w:val="single" w:sz="12" w:space="0" w:color="auto"/>
            </w:tcBorders>
            <w:shd w:val="clear" w:color="auto" w:fill="auto"/>
          </w:tcPr>
          <w:p w:rsidR="001F0362" w:rsidRPr="0037055C" w:rsidRDefault="001F0362" w:rsidP="000B3A07">
            <w:pPr>
              <w:spacing w:before="40" w:after="40" w:line="220" w:lineRule="exact"/>
              <w:jc w:val="center"/>
              <w:rPr>
                <w:color w:val="000000"/>
              </w:rPr>
            </w:pPr>
            <w:r w:rsidRPr="0037055C">
              <w:rPr>
                <w:color w:val="000000"/>
              </w:rPr>
              <w:t>517.1</w:t>
            </w:r>
          </w:p>
        </w:tc>
        <w:tc>
          <w:tcPr>
            <w:tcW w:w="1836" w:type="dxa"/>
            <w:tcBorders>
              <w:bottom w:val="single" w:sz="12" w:space="0" w:color="auto"/>
            </w:tcBorders>
            <w:shd w:val="clear" w:color="auto" w:fill="auto"/>
          </w:tcPr>
          <w:p w:rsidR="001F0362" w:rsidRPr="0037055C" w:rsidRDefault="001F0362" w:rsidP="000B3A07">
            <w:pPr>
              <w:spacing w:before="40" w:after="40" w:line="220" w:lineRule="exact"/>
              <w:jc w:val="center"/>
              <w:rPr>
                <w:color w:val="000000"/>
              </w:rPr>
            </w:pPr>
          </w:p>
        </w:tc>
      </w:tr>
    </w:tbl>
    <w:p w:rsidR="001F0362" w:rsidRPr="00D3665F" w:rsidRDefault="006221F7" w:rsidP="00807E20">
      <w:pPr>
        <w:pStyle w:val="SingleTxtG"/>
      </w:pPr>
      <w:r>
        <w:br w:type="page"/>
      </w:r>
      <w:r w:rsidR="001F0362" w:rsidRPr="00D3665F">
        <w:lastRenderedPageBreak/>
        <w:t>Substance properties BUTYLENE-1</w:t>
      </w:r>
    </w:p>
    <w:tbl>
      <w:tblPr>
        <w:tblW w:w="7370" w:type="dxa"/>
        <w:tblInd w:w="1134" w:type="dxa"/>
        <w:tblBorders>
          <w:top w:val="single" w:sz="4" w:space="0" w:color="auto"/>
          <w:bottom w:val="single" w:sz="4" w:space="0" w:color="auto"/>
        </w:tblBorders>
        <w:tblLayout w:type="fixed"/>
        <w:tblCellMar>
          <w:left w:w="0" w:type="dxa"/>
          <w:right w:w="0" w:type="dxa"/>
        </w:tblCellMar>
        <w:tblLook w:val="0000" w:firstRow="0" w:lastRow="0" w:firstColumn="0" w:lastColumn="0" w:noHBand="0" w:noVBand="0"/>
      </w:tblPr>
      <w:tblGrid>
        <w:gridCol w:w="4079"/>
        <w:gridCol w:w="3291"/>
      </w:tblGrid>
      <w:tr w:rsidR="001F0362" w:rsidRPr="00D3665F" w:rsidTr="001D0EB4">
        <w:tc>
          <w:tcPr>
            <w:tcW w:w="4079" w:type="dxa"/>
            <w:shd w:val="clear" w:color="auto" w:fill="auto"/>
            <w:vAlign w:val="bottom"/>
          </w:tcPr>
          <w:p w:rsidR="001F0362" w:rsidRPr="00D3665F" w:rsidRDefault="001F0362" w:rsidP="000B3A07">
            <w:pPr>
              <w:suppressAutoHyphens w:val="0"/>
              <w:spacing w:before="40" w:after="40" w:line="220" w:lineRule="exact"/>
              <w:ind w:right="113"/>
            </w:pPr>
            <w:r w:rsidRPr="00D3665F">
              <w:t xml:space="preserve">Name: </w:t>
            </w:r>
            <w:r w:rsidRPr="00D3665F">
              <w:rPr>
                <w:b/>
              </w:rPr>
              <w:t>BUTYLENE-1</w:t>
            </w:r>
          </w:p>
        </w:tc>
        <w:tc>
          <w:tcPr>
            <w:tcW w:w="3291" w:type="dxa"/>
            <w:shd w:val="clear" w:color="auto" w:fill="auto"/>
            <w:vAlign w:val="bottom"/>
          </w:tcPr>
          <w:p w:rsidR="001F0362" w:rsidRPr="00D3665F" w:rsidRDefault="001F0362" w:rsidP="000B3A07">
            <w:pPr>
              <w:suppressAutoHyphens w:val="0"/>
              <w:spacing w:before="40" w:after="40" w:line="220" w:lineRule="exact"/>
              <w:ind w:right="113"/>
            </w:pPr>
            <w:r w:rsidRPr="00D3665F">
              <w:t xml:space="preserve">UN No.: </w:t>
            </w:r>
            <w:r w:rsidRPr="00D3665F">
              <w:rPr>
                <w:b/>
              </w:rPr>
              <w:t>1012</w:t>
            </w:r>
          </w:p>
        </w:tc>
      </w:tr>
      <w:tr w:rsidR="001F0362" w:rsidRPr="00D3665F" w:rsidTr="001D0EB4">
        <w:tc>
          <w:tcPr>
            <w:tcW w:w="4079" w:type="dxa"/>
            <w:shd w:val="clear" w:color="auto" w:fill="auto"/>
          </w:tcPr>
          <w:p w:rsidR="001F0362" w:rsidRPr="00D3665F" w:rsidRDefault="001F0362" w:rsidP="000B3A07">
            <w:pPr>
              <w:suppressAutoHyphens w:val="0"/>
              <w:spacing w:before="40" w:after="40" w:line="220" w:lineRule="exact"/>
              <w:ind w:right="113"/>
            </w:pPr>
            <w:r w:rsidRPr="00D3665F">
              <w:t xml:space="preserve">Formula: </w:t>
            </w:r>
            <w:r w:rsidRPr="00D3665F">
              <w:rPr>
                <w:b/>
              </w:rPr>
              <w:t>C</w:t>
            </w:r>
            <w:r w:rsidRPr="00D3665F">
              <w:rPr>
                <w:b/>
                <w:vertAlign w:val="subscript"/>
              </w:rPr>
              <w:t>4</w:t>
            </w:r>
            <w:r w:rsidRPr="00D3665F">
              <w:rPr>
                <w:b/>
              </w:rPr>
              <w:t>H</w:t>
            </w:r>
            <w:r w:rsidRPr="00D3665F">
              <w:rPr>
                <w:b/>
                <w:vertAlign w:val="subscript"/>
              </w:rPr>
              <w:t>8</w:t>
            </w:r>
          </w:p>
        </w:tc>
        <w:tc>
          <w:tcPr>
            <w:tcW w:w="3291" w:type="dxa"/>
            <w:shd w:val="clear" w:color="auto" w:fill="auto"/>
          </w:tcPr>
          <w:p w:rsidR="001F0362" w:rsidRPr="00D3665F" w:rsidRDefault="001F0362" w:rsidP="000B3A07">
            <w:pPr>
              <w:suppressAutoHyphens w:val="0"/>
              <w:spacing w:before="40" w:after="40" w:line="220" w:lineRule="exact"/>
              <w:ind w:right="113"/>
            </w:pPr>
          </w:p>
        </w:tc>
      </w:tr>
      <w:tr w:rsidR="001F0362" w:rsidRPr="00D3665F" w:rsidTr="001D0EB4">
        <w:tc>
          <w:tcPr>
            <w:tcW w:w="4079" w:type="dxa"/>
            <w:shd w:val="clear" w:color="auto" w:fill="auto"/>
          </w:tcPr>
          <w:p w:rsidR="001F0362" w:rsidRPr="00D3665F" w:rsidRDefault="001F0362" w:rsidP="000B3A07">
            <w:pPr>
              <w:suppressAutoHyphens w:val="0"/>
              <w:spacing w:before="40" w:after="40" w:line="220" w:lineRule="exact"/>
              <w:ind w:right="113"/>
            </w:pPr>
            <w:r w:rsidRPr="00D3665F">
              <w:t xml:space="preserve">Boiling point: </w:t>
            </w:r>
            <w:r w:rsidRPr="00D3665F">
              <w:rPr>
                <w:b/>
              </w:rPr>
              <w:t>-6</w:t>
            </w:r>
            <w:r w:rsidRPr="00D3665F">
              <w:rPr>
                <w:b/>
              </w:rPr>
              <w:sym w:font="Symbol" w:char="F0B0"/>
            </w:r>
            <w:r w:rsidRPr="00D3665F">
              <w:rPr>
                <w:b/>
              </w:rPr>
              <w:t xml:space="preserve"> C</w:t>
            </w:r>
          </w:p>
        </w:tc>
        <w:tc>
          <w:tcPr>
            <w:tcW w:w="3291" w:type="dxa"/>
            <w:shd w:val="clear" w:color="auto" w:fill="auto"/>
          </w:tcPr>
          <w:p w:rsidR="001F0362" w:rsidRPr="00D3665F" w:rsidRDefault="001F0362" w:rsidP="000B3A07">
            <w:pPr>
              <w:suppressAutoHyphens w:val="0"/>
              <w:spacing w:before="40" w:after="40" w:line="220" w:lineRule="exact"/>
              <w:ind w:right="113"/>
            </w:pPr>
            <w:r w:rsidRPr="00D3665F">
              <w:t xml:space="preserve">Molar mass: </w:t>
            </w:r>
            <w:r w:rsidRPr="00D3665F">
              <w:rPr>
                <w:b/>
                <w:i/>
              </w:rPr>
              <w:t>M</w:t>
            </w:r>
            <w:r w:rsidRPr="00D3665F">
              <w:rPr>
                <w:b/>
              </w:rPr>
              <w:t xml:space="preserve"> = 56 (56.107)</w:t>
            </w:r>
          </w:p>
        </w:tc>
      </w:tr>
      <w:tr w:rsidR="001F0362" w:rsidRPr="00D3665F" w:rsidTr="001D0EB4">
        <w:tc>
          <w:tcPr>
            <w:tcW w:w="4079" w:type="dxa"/>
            <w:shd w:val="clear" w:color="auto" w:fill="auto"/>
          </w:tcPr>
          <w:p w:rsidR="001F0362" w:rsidRPr="00D3665F" w:rsidRDefault="001F0362" w:rsidP="000B3A07">
            <w:pPr>
              <w:suppressAutoHyphens w:val="0"/>
              <w:spacing w:before="40" w:after="40" w:line="220" w:lineRule="exact"/>
              <w:ind w:right="113"/>
            </w:pPr>
            <w:r w:rsidRPr="00D3665F">
              <w:t>Ratio between the vapour density and that of air = 1 (15</w:t>
            </w:r>
            <w:r w:rsidRPr="00D3665F">
              <w:sym w:font="Symbol" w:char="F0B0"/>
            </w:r>
            <w:r w:rsidRPr="00D3665F">
              <w:t xml:space="preserve"> C): </w:t>
            </w:r>
            <w:r w:rsidRPr="00D3665F">
              <w:rPr>
                <w:b/>
              </w:rPr>
              <w:t>1.94</w:t>
            </w:r>
          </w:p>
        </w:tc>
        <w:tc>
          <w:tcPr>
            <w:tcW w:w="3291" w:type="dxa"/>
            <w:shd w:val="clear" w:color="auto" w:fill="auto"/>
          </w:tcPr>
          <w:p w:rsidR="001F0362" w:rsidRPr="00D3665F" w:rsidRDefault="001F0362" w:rsidP="000B3A07">
            <w:pPr>
              <w:suppressAutoHyphens w:val="0"/>
              <w:spacing w:before="40" w:after="40" w:line="220" w:lineRule="exact"/>
              <w:ind w:right="113"/>
            </w:pPr>
          </w:p>
        </w:tc>
      </w:tr>
      <w:tr w:rsidR="001F0362" w:rsidRPr="00D3665F" w:rsidTr="001D0EB4">
        <w:tc>
          <w:tcPr>
            <w:tcW w:w="7370" w:type="dxa"/>
            <w:gridSpan w:val="2"/>
            <w:shd w:val="clear" w:color="auto" w:fill="auto"/>
          </w:tcPr>
          <w:p w:rsidR="001F0362" w:rsidRPr="00D3665F" w:rsidRDefault="001F0362" w:rsidP="000B3A07">
            <w:pPr>
              <w:suppressAutoHyphens w:val="0"/>
              <w:spacing w:before="40" w:after="40" w:line="220" w:lineRule="exact"/>
              <w:ind w:right="113"/>
            </w:pPr>
            <w:r w:rsidRPr="00D3665F">
              <w:t xml:space="preserve">Flammable gas/air mixture, vol.%: </w:t>
            </w:r>
            <w:r w:rsidRPr="00D3665F">
              <w:rPr>
                <w:b/>
              </w:rPr>
              <w:t>1.5 – 10.6</w:t>
            </w:r>
          </w:p>
        </w:tc>
      </w:tr>
      <w:tr w:rsidR="001F0362" w:rsidRPr="00D3665F" w:rsidTr="00035470">
        <w:tc>
          <w:tcPr>
            <w:tcW w:w="4079" w:type="dxa"/>
            <w:tcBorders>
              <w:bottom w:val="nil"/>
            </w:tcBorders>
            <w:shd w:val="clear" w:color="auto" w:fill="auto"/>
          </w:tcPr>
          <w:p w:rsidR="001F0362" w:rsidRPr="00D3665F" w:rsidRDefault="001F0362" w:rsidP="000B3A07">
            <w:pPr>
              <w:suppressAutoHyphens w:val="0"/>
              <w:spacing w:before="40" w:after="40" w:line="220" w:lineRule="exact"/>
              <w:ind w:right="113"/>
            </w:pPr>
            <w:r w:rsidRPr="00D3665F">
              <w:t xml:space="preserve">Auto-ignition temperature: </w:t>
            </w:r>
            <w:r w:rsidRPr="00D3665F">
              <w:rPr>
                <w:b/>
              </w:rPr>
              <w:t>360</w:t>
            </w:r>
            <w:r w:rsidRPr="00D3665F">
              <w:rPr>
                <w:b/>
              </w:rPr>
              <w:sym w:font="Symbol" w:char="F0B0"/>
            </w:r>
            <w:r w:rsidRPr="00D3665F">
              <w:rPr>
                <w:b/>
              </w:rPr>
              <w:t xml:space="preserve"> C</w:t>
            </w:r>
          </w:p>
        </w:tc>
        <w:tc>
          <w:tcPr>
            <w:tcW w:w="3291" w:type="dxa"/>
            <w:tcBorders>
              <w:bottom w:val="nil"/>
            </w:tcBorders>
            <w:shd w:val="clear" w:color="auto" w:fill="auto"/>
          </w:tcPr>
          <w:p w:rsidR="001F0362" w:rsidRPr="00D3665F" w:rsidRDefault="001F0362" w:rsidP="000B3A07">
            <w:pPr>
              <w:suppressAutoHyphens w:val="0"/>
              <w:spacing w:before="40" w:after="40" w:line="220" w:lineRule="exact"/>
              <w:ind w:right="113"/>
            </w:pPr>
            <w:r w:rsidRPr="00D3665F">
              <w:t xml:space="preserve">Critical temperature: </w:t>
            </w:r>
            <w:r w:rsidRPr="00D3665F">
              <w:rPr>
                <w:b/>
              </w:rPr>
              <w:t>146.4</w:t>
            </w:r>
            <w:r w:rsidRPr="00D3665F">
              <w:rPr>
                <w:b/>
              </w:rPr>
              <w:sym w:font="Symbol" w:char="F0B0"/>
            </w:r>
            <w:r w:rsidRPr="00D3665F">
              <w:rPr>
                <w:b/>
              </w:rPr>
              <w:t xml:space="preserve"> C</w:t>
            </w:r>
          </w:p>
        </w:tc>
      </w:tr>
      <w:tr w:rsidR="001F0362" w:rsidRPr="00D3665F" w:rsidTr="00035470">
        <w:tc>
          <w:tcPr>
            <w:tcW w:w="4079" w:type="dxa"/>
            <w:tcBorders>
              <w:top w:val="nil"/>
              <w:bottom w:val="single" w:sz="12" w:space="0" w:color="auto"/>
            </w:tcBorders>
            <w:shd w:val="clear" w:color="auto" w:fill="auto"/>
          </w:tcPr>
          <w:p w:rsidR="001F0362" w:rsidRPr="00D3665F" w:rsidRDefault="001F0362" w:rsidP="000B3A07">
            <w:pPr>
              <w:suppressAutoHyphens w:val="0"/>
              <w:spacing w:before="40" w:after="40" w:line="220" w:lineRule="exact"/>
              <w:ind w:right="113"/>
            </w:pPr>
            <w:r w:rsidRPr="00D3665F">
              <w:t xml:space="preserve">Maximum permissible concentration at the workplace: </w:t>
            </w:r>
            <w:r w:rsidRPr="00D3665F">
              <w:rPr>
                <w:b/>
              </w:rPr>
              <w:t>--- ppm</w:t>
            </w:r>
          </w:p>
        </w:tc>
        <w:tc>
          <w:tcPr>
            <w:tcW w:w="3291" w:type="dxa"/>
            <w:tcBorders>
              <w:top w:val="nil"/>
              <w:bottom w:val="single" w:sz="12" w:space="0" w:color="auto"/>
            </w:tcBorders>
            <w:shd w:val="clear" w:color="auto" w:fill="auto"/>
          </w:tcPr>
          <w:p w:rsidR="001F0362" w:rsidRPr="00D3665F" w:rsidRDefault="001F0362" w:rsidP="000B3A07">
            <w:pPr>
              <w:suppressAutoHyphens w:val="0"/>
              <w:spacing w:before="40" w:after="40" w:line="220" w:lineRule="exact"/>
              <w:ind w:right="113"/>
            </w:pPr>
          </w:p>
        </w:tc>
      </w:tr>
    </w:tbl>
    <w:p w:rsidR="001F0362" w:rsidRDefault="001F0362" w:rsidP="006221F7">
      <w:pPr>
        <w:suppressAutoHyphens w:val="0"/>
        <w:spacing w:line="240" w:lineRule="auto"/>
      </w:pPr>
    </w:p>
    <w:tbl>
      <w:tblPr>
        <w:tblW w:w="7370" w:type="dxa"/>
        <w:tblInd w:w="1134" w:type="dxa"/>
        <w:tblLayout w:type="fixed"/>
        <w:tblCellMar>
          <w:left w:w="0" w:type="dxa"/>
          <w:right w:w="0" w:type="dxa"/>
        </w:tblCellMar>
        <w:tblLook w:val="01E0" w:firstRow="1" w:lastRow="1" w:firstColumn="1" w:lastColumn="1" w:noHBand="0" w:noVBand="0"/>
      </w:tblPr>
      <w:tblGrid>
        <w:gridCol w:w="1841"/>
        <w:gridCol w:w="1843"/>
        <w:gridCol w:w="1850"/>
        <w:gridCol w:w="1836"/>
      </w:tblGrid>
      <w:tr w:rsidR="001F0362" w:rsidRPr="0037055C" w:rsidTr="00035470">
        <w:trPr>
          <w:tblHeader/>
        </w:trPr>
        <w:tc>
          <w:tcPr>
            <w:tcW w:w="7370" w:type="dxa"/>
            <w:gridSpan w:val="4"/>
            <w:tcBorders>
              <w:top w:val="single" w:sz="4" w:space="0" w:color="auto"/>
              <w:bottom w:val="single" w:sz="4" w:space="0" w:color="auto"/>
            </w:tcBorders>
            <w:shd w:val="clear" w:color="auto" w:fill="auto"/>
          </w:tcPr>
          <w:p w:rsidR="001F0362" w:rsidRPr="0037055C" w:rsidRDefault="001F0362" w:rsidP="005C517C">
            <w:pPr>
              <w:spacing w:before="40" w:after="40" w:line="220" w:lineRule="exact"/>
              <w:jc w:val="center"/>
              <w:rPr>
                <w:i/>
                <w:color w:val="000000"/>
                <w:sz w:val="16"/>
                <w:szCs w:val="16"/>
              </w:rPr>
            </w:pPr>
            <w:r w:rsidRPr="0037055C">
              <w:rPr>
                <w:i/>
                <w:color w:val="000000"/>
                <w:sz w:val="16"/>
                <w:szCs w:val="16"/>
              </w:rPr>
              <w:t>Vapour-liquid equilibrium</w:t>
            </w:r>
          </w:p>
        </w:tc>
      </w:tr>
      <w:tr w:rsidR="001F0362" w:rsidRPr="0037055C" w:rsidTr="00035470">
        <w:tc>
          <w:tcPr>
            <w:tcW w:w="1841" w:type="dxa"/>
            <w:tcBorders>
              <w:top w:val="single" w:sz="4" w:space="0" w:color="auto"/>
              <w:bottom w:val="single" w:sz="12" w:space="0" w:color="auto"/>
            </w:tcBorders>
            <w:shd w:val="clear" w:color="auto" w:fill="auto"/>
            <w:vAlign w:val="center"/>
          </w:tcPr>
          <w:p w:rsidR="001F0362" w:rsidRPr="0037055C" w:rsidRDefault="001F0362" w:rsidP="005C517C">
            <w:pPr>
              <w:spacing w:before="40" w:after="40" w:line="220" w:lineRule="exact"/>
              <w:jc w:val="center"/>
              <w:rPr>
                <w:b/>
                <w:i/>
                <w:color w:val="000000"/>
              </w:rPr>
            </w:pPr>
            <w:r w:rsidRPr="0037055C">
              <w:rPr>
                <w:b/>
                <w:i/>
                <w:color w:val="000000"/>
              </w:rPr>
              <w:t xml:space="preserve">T </w:t>
            </w:r>
            <w:r w:rsidRPr="0037055C">
              <w:rPr>
                <w:b/>
                <w:color w:val="000000"/>
              </w:rPr>
              <w:t>[</w:t>
            </w:r>
            <w:r w:rsidRPr="0037055C">
              <w:rPr>
                <w:b/>
              </w:rPr>
              <w:sym w:font="Symbol" w:char="F0B0"/>
            </w:r>
            <w:r w:rsidRPr="0037055C">
              <w:rPr>
                <w:b/>
              </w:rPr>
              <w:t>C]</w:t>
            </w:r>
          </w:p>
        </w:tc>
        <w:tc>
          <w:tcPr>
            <w:tcW w:w="1843" w:type="dxa"/>
            <w:tcBorders>
              <w:top w:val="single" w:sz="4" w:space="0" w:color="auto"/>
              <w:bottom w:val="single" w:sz="12" w:space="0" w:color="auto"/>
            </w:tcBorders>
            <w:shd w:val="clear" w:color="auto" w:fill="auto"/>
            <w:vAlign w:val="center"/>
          </w:tcPr>
          <w:p w:rsidR="001F0362" w:rsidRPr="0037055C" w:rsidRDefault="001F0362" w:rsidP="005C517C">
            <w:pPr>
              <w:spacing w:before="40" w:after="40" w:line="220" w:lineRule="exact"/>
              <w:jc w:val="center"/>
              <w:rPr>
                <w:b/>
                <w:color w:val="000000"/>
              </w:rPr>
            </w:pPr>
            <w:r w:rsidRPr="0037055C">
              <w:rPr>
                <w:b/>
                <w:i/>
                <w:color w:val="000000"/>
              </w:rPr>
              <w:t>p</w:t>
            </w:r>
            <w:r w:rsidRPr="0037055C">
              <w:rPr>
                <w:b/>
                <w:color w:val="000000"/>
              </w:rPr>
              <w:t xml:space="preserve"> </w:t>
            </w:r>
            <w:r w:rsidRPr="0037055C">
              <w:rPr>
                <w:b/>
                <w:color w:val="000000"/>
                <w:vertAlign w:val="subscript"/>
              </w:rPr>
              <w:t>max</w:t>
            </w:r>
            <w:r w:rsidRPr="0037055C">
              <w:rPr>
                <w:b/>
                <w:color w:val="000000"/>
              </w:rPr>
              <w:t xml:space="preserve"> [bar]</w:t>
            </w:r>
          </w:p>
        </w:tc>
        <w:tc>
          <w:tcPr>
            <w:tcW w:w="1850" w:type="dxa"/>
            <w:tcBorders>
              <w:top w:val="single" w:sz="4" w:space="0" w:color="auto"/>
              <w:bottom w:val="single" w:sz="12" w:space="0" w:color="auto"/>
            </w:tcBorders>
            <w:shd w:val="clear" w:color="auto" w:fill="auto"/>
            <w:vAlign w:val="center"/>
          </w:tcPr>
          <w:p w:rsidR="001F0362" w:rsidRPr="0037055C" w:rsidRDefault="001F0362" w:rsidP="005C517C">
            <w:pPr>
              <w:spacing w:before="40" w:after="40" w:line="220" w:lineRule="exact"/>
              <w:jc w:val="center"/>
              <w:rPr>
                <w:b/>
                <w:color w:val="000000"/>
              </w:rPr>
            </w:pPr>
            <w:r w:rsidRPr="0037055C">
              <w:rPr>
                <w:b/>
              </w:rPr>
              <w:sym w:font="Symbol" w:char="F072"/>
            </w:r>
            <w:r w:rsidRPr="0037055C">
              <w:rPr>
                <w:b/>
                <w:color w:val="000000"/>
                <w:vertAlign w:val="subscript"/>
              </w:rPr>
              <w:t>L</w:t>
            </w:r>
            <w:r w:rsidRPr="0037055C">
              <w:rPr>
                <w:b/>
                <w:color w:val="000000"/>
              </w:rPr>
              <w:t xml:space="preserve"> [kg/</w:t>
            </w:r>
            <w:r w:rsidR="00FD3864" w:rsidRPr="0037055C">
              <w:rPr>
                <w:b/>
                <w:color w:val="000000"/>
              </w:rPr>
              <w:t>m</w:t>
            </w:r>
            <w:r w:rsidRPr="0037055C">
              <w:rPr>
                <w:b/>
                <w:color w:val="000000"/>
                <w:vertAlign w:val="superscript"/>
              </w:rPr>
              <w:t>3</w:t>
            </w:r>
            <w:r w:rsidRPr="0037055C">
              <w:rPr>
                <w:b/>
                <w:color w:val="000000"/>
              </w:rPr>
              <w:t>]</w:t>
            </w:r>
          </w:p>
        </w:tc>
        <w:tc>
          <w:tcPr>
            <w:tcW w:w="1836" w:type="dxa"/>
            <w:tcBorders>
              <w:top w:val="single" w:sz="4" w:space="0" w:color="auto"/>
              <w:bottom w:val="single" w:sz="12" w:space="0" w:color="auto"/>
            </w:tcBorders>
            <w:shd w:val="clear" w:color="auto" w:fill="auto"/>
            <w:vAlign w:val="center"/>
          </w:tcPr>
          <w:p w:rsidR="001F0362" w:rsidRPr="0037055C" w:rsidRDefault="001F0362" w:rsidP="005C517C">
            <w:pPr>
              <w:spacing w:before="40" w:after="40" w:line="220" w:lineRule="exact"/>
              <w:jc w:val="center"/>
              <w:rPr>
                <w:b/>
                <w:color w:val="000000"/>
              </w:rPr>
            </w:pPr>
            <w:r w:rsidRPr="0037055C">
              <w:rPr>
                <w:b/>
              </w:rPr>
              <w:sym w:font="Symbol" w:char="F072"/>
            </w:r>
            <w:r w:rsidRPr="0037055C">
              <w:rPr>
                <w:b/>
                <w:color w:val="000000"/>
                <w:vertAlign w:val="subscript"/>
              </w:rPr>
              <w:t xml:space="preserve">G </w:t>
            </w:r>
            <w:r w:rsidRPr="0037055C">
              <w:rPr>
                <w:b/>
                <w:color w:val="000000"/>
              </w:rPr>
              <w:t>[kg/</w:t>
            </w:r>
            <w:r w:rsidR="00FD3864" w:rsidRPr="0037055C">
              <w:rPr>
                <w:b/>
                <w:color w:val="000000"/>
              </w:rPr>
              <w:t>m</w:t>
            </w:r>
            <w:r w:rsidRPr="0037055C">
              <w:rPr>
                <w:b/>
                <w:color w:val="000000"/>
                <w:vertAlign w:val="superscript"/>
              </w:rPr>
              <w:t>3</w:t>
            </w:r>
            <w:r w:rsidRPr="0037055C">
              <w:rPr>
                <w:b/>
                <w:color w:val="000000"/>
              </w:rPr>
              <w:t>]</w:t>
            </w:r>
          </w:p>
        </w:tc>
      </w:tr>
      <w:tr w:rsidR="001F0362" w:rsidRPr="0037055C" w:rsidTr="00035470">
        <w:tc>
          <w:tcPr>
            <w:tcW w:w="1841" w:type="dxa"/>
            <w:tcBorders>
              <w:top w:val="single" w:sz="12" w:space="0" w:color="auto"/>
            </w:tcBorders>
            <w:shd w:val="clear" w:color="auto" w:fill="auto"/>
          </w:tcPr>
          <w:p w:rsidR="001F0362" w:rsidRPr="0037055C" w:rsidRDefault="001F0362" w:rsidP="005C517C">
            <w:pPr>
              <w:spacing w:before="40" w:after="40" w:line="220" w:lineRule="exact"/>
              <w:jc w:val="center"/>
              <w:rPr>
                <w:color w:val="000000"/>
              </w:rPr>
            </w:pPr>
            <w:r w:rsidRPr="0037055C">
              <w:rPr>
                <w:color w:val="000000"/>
              </w:rPr>
              <w:t>-10</w:t>
            </w:r>
          </w:p>
        </w:tc>
        <w:tc>
          <w:tcPr>
            <w:tcW w:w="1843" w:type="dxa"/>
            <w:tcBorders>
              <w:top w:val="single" w:sz="12" w:space="0" w:color="auto"/>
            </w:tcBorders>
            <w:shd w:val="clear" w:color="auto" w:fill="auto"/>
          </w:tcPr>
          <w:p w:rsidR="001F0362" w:rsidRPr="0037055C" w:rsidRDefault="001F0362" w:rsidP="005C517C">
            <w:pPr>
              <w:spacing w:before="40" w:after="40" w:line="220" w:lineRule="exact"/>
              <w:jc w:val="center"/>
              <w:rPr>
                <w:color w:val="000000"/>
              </w:rPr>
            </w:pPr>
            <w:r w:rsidRPr="0037055C">
              <w:rPr>
                <w:color w:val="000000"/>
              </w:rPr>
              <w:t>0.87</w:t>
            </w:r>
          </w:p>
        </w:tc>
        <w:tc>
          <w:tcPr>
            <w:tcW w:w="1850" w:type="dxa"/>
            <w:tcBorders>
              <w:top w:val="single" w:sz="12" w:space="0" w:color="auto"/>
            </w:tcBorders>
            <w:shd w:val="clear" w:color="auto" w:fill="auto"/>
          </w:tcPr>
          <w:p w:rsidR="001F0362" w:rsidRPr="0037055C" w:rsidRDefault="001F0362" w:rsidP="005C517C">
            <w:pPr>
              <w:spacing w:before="40" w:after="40" w:line="220" w:lineRule="exact"/>
              <w:jc w:val="center"/>
              <w:rPr>
                <w:color w:val="000000"/>
              </w:rPr>
            </w:pPr>
            <w:r w:rsidRPr="0037055C">
              <w:rPr>
                <w:color w:val="000000"/>
              </w:rPr>
              <w:t>626.9</w:t>
            </w:r>
          </w:p>
        </w:tc>
        <w:tc>
          <w:tcPr>
            <w:tcW w:w="1836" w:type="dxa"/>
            <w:tcBorders>
              <w:top w:val="single" w:sz="12" w:space="0" w:color="auto"/>
            </w:tcBorders>
            <w:shd w:val="clear" w:color="auto" w:fill="auto"/>
          </w:tcPr>
          <w:p w:rsidR="001F0362" w:rsidRPr="0037055C" w:rsidRDefault="001F0362" w:rsidP="005C517C">
            <w:pPr>
              <w:spacing w:before="40" w:after="40" w:line="220" w:lineRule="exact"/>
              <w:jc w:val="center"/>
              <w:rPr>
                <w:color w:val="000000"/>
              </w:rPr>
            </w:pPr>
            <w:r w:rsidRPr="0037055C">
              <w:rPr>
                <w:color w:val="000000"/>
              </w:rPr>
              <w:t>2.29</w:t>
            </w:r>
          </w:p>
        </w:tc>
      </w:tr>
      <w:tr w:rsidR="001F0362" w:rsidRPr="0037055C" w:rsidTr="00D01325">
        <w:tc>
          <w:tcPr>
            <w:tcW w:w="1841" w:type="dxa"/>
            <w:shd w:val="clear" w:color="auto" w:fill="auto"/>
          </w:tcPr>
          <w:p w:rsidR="001F0362" w:rsidRPr="0037055C" w:rsidRDefault="001F0362" w:rsidP="005C517C">
            <w:pPr>
              <w:spacing w:before="40" w:after="40" w:line="220" w:lineRule="exact"/>
              <w:jc w:val="center"/>
              <w:rPr>
                <w:color w:val="000000"/>
              </w:rPr>
            </w:pPr>
            <w:r w:rsidRPr="0037055C">
              <w:rPr>
                <w:color w:val="000000"/>
              </w:rPr>
              <w:t>-5</w:t>
            </w:r>
          </w:p>
        </w:tc>
        <w:tc>
          <w:tcPr>
            <w:tcW w:w="1843" w:type="dxa"/>
            <w:shd w:val="clear" w:color="auto" w:fill="auto"/>
          </w:tcPr>
          <w:p w:rsidR="001F0362" w:rsidRPr="0037055C" w:rsidRDefault="001F0362" w:rsidP="005C517C">
            <w:pPr>
              <w:spacing w:before="40" w:after="40" w:line="220" w:lineRule="exact"/>
              <w:jc w:val="center"/>
              <w:rPr>
                <w:color w:val="000000"/>
              </w:rPr>
            </w:pPr>
            <w:r w:rsidRPr="0037055C">
              <w:rPr>
                <w:color w:val="000000"/>
              </w:rPr>
              <w:t>1.06</w:t>
            </w:r>
          </w:p>
        </w:tc>
        <w:tc>
          <w:tcPr>
            <w:tcW w:w="1850" w:type="dxa"/>
            <w:shd w:val="clear" w:color="auto" w:fill="auto"/>
          </w:tcPr>
          <w:p w:rsidR="001F0362" w:rsidRPr="0037055C" w:rsidRDefault="001F0362" w:rsidP="005C517C">
            <w:pPr>
              <w:spacing w:before="40" w:after="40" w:line="220" w:lineRule="exact"/>
              <w:jc w:val="center"/>
              <w:rPr>
                <w:color w:val="000000"/>
              </w:rPr>
            </w:pPr>
            <w:r w:rsidRPr="0037055C">
              <w:rPr>
                <w:color w:val="000000"/>
              </w:rPr>
              <w:t>621.2</w:t>
            </w:r>
          </w:p>
        </w:tc>
        <w:tc>
          <w:tcPr>
            <w:tcW w:w="1836" w:type="dxa"/>
            <w:shd w:val="clear" w:color="auto" w:fill="auto"/>
          </w:tcPr>
          <w:p w:rsidR="001F0362" w:rsidRPr="0037055C" w:rsidRDefault="001F0362" w:rsidP="005C517C">
            <w:pPr>
              <w:spacing w:before="40" w:after="40" w:line="220" w:lineRule="exact"/>
              <w:jc w:val="center"/>
              <w:rPr>
                <w:color w:val="000000"/>
              </w:rPr>
            </w:pPr>
            <w:r w:rsidRPr="0037055C">
              <w:rPr>
                <w:color w:val="000000"/>
              </w:rPr>
              <w:t>2.75</w:t>
            </w:r>
          </w:p>
        </w:tc>
      </w:tr>
      <w:tr w:rsidR="001F0362" w:rsidRPr="0037055C" w:rsidTr="00D01325">
        <w:tc>
          <w:tcPr>
            <w:tcW w:w="1841" w:type="dxa"/>
            <w:shd w:val="clear" w:color="auto" w:fill="auto"/>
          </w:tcPr>
          <w:p w:rsidR="001F0362" w:rsidRPr="0037055C" w:rsidRDefault="001F0362" w:rsidP="005C517C">
            <w:pPr>
              <w:spacing w:before="40" w:after="40" w:line="220" w:lineRule="exact"/>
              <w:jc w:val="center"/>
              <w:rPr>
                <w:color w:val="000000"/>
              </w:rPr>
            </w:pPr>
            <w:r w:rsidRPr="0037055C">
              <w:rPr>
                <w:color w:val="000000"/>
              </w:rPr>
              <w:t>0</w:t>
            </w:r>
          </w:p>
        </w:tc>
        <w:tc>
          <w:tcPr>
            <w:tcW w:w="1843" w:type="dxa"/>
            <w:shd w:val="clear" w:color="auto" w:fill="auto"/>
          </w:tcPr>
          <w:p w:rsidR="001F0362" w:rsidRPr="0037055C" w:rsidRDefault="001F0362" w:rsidP="005C517C">
            <w:pPr>
              <w:spacing w:before="40" w:after="40" w:line="220" w:lineRule="exact"/>
              <w:jc w:val="center"/>
              <w:rPr>
                <w:color w:val="000000"/>
              </w:rPr>
            </w:pPr>
            <w:r w:rsidRPr="0037055C">
              <w:rPr>
                <w:color w:val="000000"/>
              </w:rPr>
              <w:t>1.28</w:t>
            </w:r>
          </w:p>
        </w:tc>
        <w:tc>
          <w:tcPr>
            <w:tcW w:w="1850" w:type="dxa"/>
            <w:shd w:val="clear" w:color="auto" w:fill="auto"/>
          </w:tcPr>
          <w:p w:rsidR="001F0362" w:rsidRPr="0037055C" w:rsidRDefault="001F0362" w:rsidP="005C517C">
            <w:pPr>
              <w:spacing w:before="40" w:after="40" w:line="220" w:lineRule="exact"/>
              <w:jc w:val="center"/>
              <w:rPr>
                <w:color w:val="000000"/>
              </w:rPr>
            </w:pPr>
            <w:r w:rsidRPr="0037055C">
              <w:rPr>
                <w:color w:val="000000"/>
              </w:rPr>
              <w:t>615.5</w:t>
            </w:r>
          </w:p>
        </w:tc>
        <w:tc>
          <w:tcPr>
            <w:tcW w:w="1836" w:type="dxa"/>
            <w:shd w:val="clear" w:color="auto" w:fill="auto"/>
          </w:tcPr>
          <w:p w:rsidR="001F0362" w:rsidRPr="0037055C" w:rsidRDefault="001F0362" w:rsidP="005C517C">
            <w:pPr>
              <w:spacing w:before="40" w:after="40" w:line="220" w:lineRule="exact"/>
              <w:jc w:val="center"/>
              <w:rPr>
                <w:color w:val="000000"/>
              </w:rPr>
            </w:pPr>
            <w:r w:rsidRPr="0037055C">
              <w:rPr>
                <w:color w:val="000000"/>
              </w:rPr>
              <w:t>3.28</w:t>
            </w:r>
          </w:p>
        </w:tc>
      </w:tr>
      <w:tr w:rsidR="001F0362" w:rsidRPr="0037055C" w:rsidTr="00D01325">
        <w:tc>
          <w:tcPr>
            <w:tcW w:w="1841" w:type="dxa"/>
            <w:shd w:val="clear" w:color="auto" w:fill="auto"/>
          </w:tcPr>
          <w:p w:rsidR="001F0362" w:rsidRPr="0037055C" w:rsidRDefault="001F0362" w:rsidP="005C517C">
            <w:pPr>
              <w:spacing w:before="40" w:after="40" w:line="220" w:lineRule="exact"/>
              <w:jc w:val="center"/>
              <w:rPr>
                <w:color w:val="000000"/>
              </w:rPr>
            </w:pPr>
            <w:r w:rsidRPr="0037055C">
              <w:rPr>
                <w:color w:val="000000"/>
              </w:rPr>
              <w:t>5</w:t>
            </w:r>
          </w:p>
        </w:tc>
        <w:tc>
          <w:tcPr>
            <w:tcW w:w="1843" w:type="dxa"/>
            <w:shd w:val="clear" w:color="auto" w:fill="auto"/>
          </w:tcPr>
          <w:p w:rsidR="001F0362" w:rsidRPr="0037055C" w:rsidRDefault="001F0362" w:rsidP="005C517C">
            <w:pPr>
              <w:spacing w:before="40" w:after="40" w:line="220" w:lineRule="exact"/>
              <w:jc w:val="center"/>
              <w:rPr>
                <w:color w:val="000000"/>
              </w:rPr>
            </w:pPr>
            <w:r w:rsidRPr="0037055C">
              <w:rPr>
                <w:color w:val="000000"/>
              </w:rPr>
              <w:t>1.54</w:t>
            </w:r>
          </w:p>
        </w:tc>
        <w:tc>
          <w:tcPr>
            <w:tcW w:w="1850" w:type="dxa"/>
            <w:shd w:val="clear" w:color="auto" w:fill="auto"/>
          </w:tcPr>
          <w:p w:rsidR="001F0362" w:rsidRPr="0037055C" w:rsidRDefault="001F0362" w:rsidP="005C517C">
            <w:pPr>
              <w:spacing w:before="40" w:after="40" w:line="220" w:lineRule="exact"/>
              <w:jc w:val="center"/>
              <w:rPr>
                <w:color w:val="000000"/>
              </w:rPr>
            </w:pPr>
            <w:r w:rsidRPr="0037055C">
              <w:rPr>
                <w:color w:val="000000"/>
              </w:rPr>
              <w:t>609.7</w:t>
            </w:r>
          </w:p>
        </w:tc>
        <w:tc>
          <w:tcPr>
            <w:tcW w:w="1836" w:type="dxa"/>
            <w:shd w:val="clear" w:color="auto" w:fill="auto"/>
          </w:tcPr>
          <w:p w:rsidR="001F0362" w:rsidRPr="0037055C" w:rsidRDefault="001F0362" w:rsidP="005C517C">
            <w:pPr>
              <w:spacing w:before="40" w:after="40" w:line="220" w:lineRule="exact"/>
              <w:jc w:val="center"/>
              <w:rPr>
                <w:color w:val="000000"/>
              </w:rPr>
            </w:pPr>
            <w:r w:rsidRPr="0037055C">
              <w:rPr>
                <w:color w:val="000000"/>
              </w:rPr>
              <w:t>3.90</w:t>
            </w:r>
          </w:p>
        </w:tc>
      </w:tr>
      <w:tr w:rsidR="001F0362" w:rsidRPr="0037055C" w:rsidTr="00D01325">
        <w:trPr>
          <w:trHeight w:val="134"/>
        </w:trPr>
        <w:tc>
          <w:tcPr>
            <w:tcW w:w="1841" w:type="dxa"/>
            <w:shd w:val="clear" w:color="auto" w:fill="auto"/>
          </w:tcPr>
          <w:p w:rsidR="001F0362" w:rsidRPr="0037055C" w:rsidRDefault="001F0362" w:rsidP="005C517C">
            <w:pPr>
              <w:spacing w:before="40" w:after="40" w:line="220" w:lineRule="exact"/>
              <w:jc w:val="center"/>
              <w:rPr>
                <w:color w:val="000000"/>
              </w:rPr>
            </w:pPr>
            <w:r w:rsidRPr="0037055C">
              <w:rPr>
                <w:color w:val="000000"/>
              </w:rPr>
              <w:t>10</w:t>
            </w:r>
          </w:p>
        </w:tc>
        <w:tc>
          <w:tcPr>
            <w:tcW w:w="1843" w:type="dxa"/>
            <w:shd w:val="clear" w:color="auto" w:fill="auto"/>
          </w:tcPr>
          <w:p w:rsidR="001F0362" w:rsidRPr="0037055C" w:rsidRDefault="001F0362" w:rsidP="005C517C">
            <w:pPr>
              <w:spacing w:before="40" w:after="40" w:line="220" w:lineRule="exact"/>
              <w:jc w:val="center"/>
              <w:rPr>
                <w:color w:val="000000"/>
              </w:rPr>
            </w:pPr>
            <w:r w:rsidRPr="0037055C">
              <w:rPr>
                <w:color w:val="000000"/>
              </w:rPr>
              <w:t>1.83</w:t>
            </w:r>
          </w:p>
        </w:tc>
        <w:tc>
          <w:tcPr>
            <w:tcW w:w="1850" w:type="dxa"/>
            <w:shd w:val="clear" w:color="auto" w:fill="auto"/>
          </w:tcPr>
          <w:p w:rsidR="001F0362" w:rsidRPr="0037055C" w:rsidRDefault="001F0362" w:rsidP="005C517C">
            <w:pPr>
              <w:spacing w:before="40" w:after="40" w:line="220" w:lineRule="exact"/>
              <w:jc w:val="center"/>
              <w:rPr>
                <w:color w:val="000000"/>
              </w:rPr>
            </w:pPr>
            <w:r w:rsidRPr="0037055C">
              <w:rPr>
                <w:color w:val="000000"/>
              </w:rPr>
              <w:t>603.9</w:t>
            </w:r>
          </w:p>
        </w:tc>
        <w:tc>
          <w:tcPr>
            <w:tcW w:w="1836" w:type="dxa"/>
            <w:shd w:val="clear" w:color="auto" w:fill="auto"/>
          </w:tcPr>
          <w:p w:rsidR="001F0362" w:rsidRPr="0037055C" w:rsidRDefault="001F0362" w:rsidP="005C517C">
            <w:pPr>
              <w:spacing w:before="40" w:after="40" w:line="220" w:lineRule="exact"/>
              <w:jc w:val="center"/>
              <w:rPr>
                <w:color w:val="000000"/>
              </w:rPr>
            </w:pPr>
            <w:r w:rsidRPr="0037055C">
              <w:rPr>
                <w:color w:val="000000"/>
              </w:rPr>
              <w:t>4.59</w:t>
            </w:r>
          </w:p>
        </w:tc>
      </w:tr>
      <w:tr w:rsidR="001F0362" w:rsidRPr="0037055C" w:rsidTr="00D01325">
        <w:tc>
          <w:tcPr>
            <w:tcW w:w="1841" w:type="dxa"/>
            <w:shd w:val="clear" w:color="auto" w:fill="auto"/>
          </w:tcPr>
          <w:p w:rsidR="001F0362" w:rsidRPr="0037055C" w:rsidRDefault="001F0362" w:rsidP="005C517C">
            <w:pPr>
              <w:spacing w:before="40" w:after="40" w:line="220" w:lineRule="exact"/>
              <w:jc w:val="center"/>
              <w:rPr>
                <w:color w:val="000000"/>
              </w:rPr>
            </w:pPr>
            <w:r w:rsidRPr="0037055C">
              <w:rPr>
                <w:color w:val="000000"/>
              </w:rPr>
              <w:t>15</w:t>
            </w:r>
          </w:p>
        </w:tc>
        <w:tc>
          <w:tcPr>
            <w:tcW w:w="1843" w:type="dxa"/>
            <w:shd w:val="clear" w:color="auto" w:fill="auto"/>
          </w:tcPr>
          <w:p w:rsidR="001F0362" w:rsidRPr="0037055C" w:rsidRDefault="001F0362" w:rsidP="005C517C">
            <w:pPr>
              <w:spacing w:before="40" w:after="40" w:line="220" w:lineRule="exact"/>
              <w:jc w:val="center"/>
              <w:rPr>
                <w:color w:val="000000"/>
              </w:rPr>
            </w:pPr>
            <w:r w:rsidRPr="0037055C">
              <w:rPr>
                <w:color w:val="000000"/>
              </w:rPr>
              <w:t>2.16</w:t>
            </w:r>
          </w:p>
        </w:tc>
        <w:tc>
          <w:tcPr>
            <w:tcW w:w="1850" w:type="dxa"/>
            <w:shd w:val="clear" w:color="auto" w:fill="auto"/>
          </w:tcPr>
          <w:p w:rsidR="001F0362" w:rsidRPr="0037055C" w:rsidRDefault="001F0362" w:rsidP="005C517C">
            <w:pPr>
              <w:spacing w:before="40" w:after="40" w:line="220" w:lineRule="exact"/>
              <w:jc w:val="center"/>
              <w:rPr>
                <w:color w:val="000000"/>
              </w:rPr>
            </w:pPr>
            <w:r w:rsidRPr="0037055C">
              <w:rPr>
                <w:color w:val="000000"/>
              </w:rPr>
              <w:t>597.9</w:t>
            </w:r>
          </w:p>
        </w:tc>
        <w:tc>
          <w:tcPr>
            <w:tcW w:w="1836" w:type="dxa"/>
            <w:shd w:val="clear" w:color="auto" w:fill="auto"/>
          </w:tcPr>
          <w:p w:rsidR="001F0362" w:rsidRPr="0037055C" w:rsidRDefault="001F0362" w:rsidP="005C517C">
            <w:pPr>
              <w:spacing w:before="40" w:after="40" w:line="220" w:lineRule="exact"/>
              <w:jc w:val="center"/>
              <w:rPr>
                <w:color w:val="000000"/>
              </w:rPr>
            </w:pPr>
            <w:r w:rsidRPr="0037055C">
              <w:rPr>
                <w:color w:val="000000"/>
              </w:rPr>
              <w:t>5.36</w:t>
            </w:r>
          </w:p>
        </w:tc>
      </w:tr>
      <w:tr w:rsidR="001F0362" w:rsidRPr="0037055C" w:rsidTr="00D01325">
        <w:tc>
          <w:tcPr>
            <w:tcW w:w="1841" w:type="dxa"/>
            <w:shd w:val="clear" w:color="auto" w:fill="auto"/>
          </w:tcPr>
          <w:p w:rsidR="001F0362" w:rsidRPr="0037055C" w:rsidRDefault="001F0362" w:rsidP="005C517C">
            <w:pPr>
              <w:spacing w:before="40" w:after="40" w:line="220" w:lineRule="exact"/>
              <w:jc w:val="center"/>
              <w:rPr>
                <w:color w:val="000000"/>
              </w:rPr>
            </w:pPr>
            <w:r w:rsidRPr="0037055C">
              <w:rPr>
                <w:color w:val="000000"/>
              </w:rPr>
              <w:t>20</w:t>
            </w:r>
          </w:p>
        </w:tc>
        <w:tc>
          <w:tcPr>
            <w:tcW w:w="1843" w:type="dxa"/>
            <w:shd w:val="clear" w:color="auto" w:fill="auto"/>
          </w:tcPr>
          <w:p w:rsidR="001F0362" w:rsidRPr="0037055C" w:rsidRDefault="001F0362" w:rsidP="005C517C">
            <w:pPr>
              <w:spacing w:before="40" w:after="40" w:line="220" w:lineRule="exact"/>
              <w:jc w:val="center"/>
              <w:rPr>
                <w:color w:val="000000"/>
              </w:rPr>
            </w:pPr>
            <w:r w:rsidRPr="0037055C">
              <w:rPr>
                <w:color w:val="000000"/>
              </w:rPr>
              <w:t>2.54</w:t>
            </w:r>
          </w:p>
        </w:tc>
        <w:tc>
          <w:tcPr>
            <w:tcW w:w="1850" w:type="dxa"/>
            <w:shd w:val="clear" w:color="auto" w:fill="auto"/>
          </w:tcPr>
          <w:p w:rsidR="001F0362" w:rsidRPr="0037055C" w:rsidRDefault="001F0362" w:rsidP="005C517C">
            <w:pPr>
              <w:spacing w:before="40" w:after="40" w:line="220" w:lineRule="exact"/>
              <w:jc w:val="center"/>
              <w:rPr>
                <w:color w:val="000000"/>
              </w:rPr>
            </w:pPr>
            <w:r w:rsidRPr="0037055C">
              <w:rPr>
                <w:color w:val="000000"/>
              </w:rPr>
              <w:t>591.8</w:t>
            </w:r>
          </w:p>
        </w:tc>
        <w:tc>
          <w:tcPr>
            <w:tcW w:w="1836" w:type="dxa"/>
            <w:shd w:val="clear" w:color="auto" w:fill="auto"/>
          </w:tcPr>
          <w:p w:rsidR="001F0362" w:rsidRPr="0037055C" w:rsidRDefault="001F0362" w:rsidP="005C517C">
            <w:pPr>
              <w:spacing w:before="40" w:after="40" w:line="220" w:lineRule="exact"/>
              <w:jc w:val="center"/>
              <w:rPr>
                <w:color w:val="000000"/>
              </w:rPr>
            </w:pPr>
            <w:r w:rsidRPr="0037055C">
              <w:rPr>
                <w:color w:val="000000"/>
              </w:rPr>
              <w:t>6.26</w:t>
            </w:r>
          </w:p>
        </w:tc>
      </w:tr>
      <w:tr w:rsidR="001F0362" w:rsidRPr="0037055C" w:rsidTr="00D01325">
        <w:tc>
          <w:tcPr>
            <w:tcW w:w="1841" w:type="dxa"/>
            <w:shd w:val="clear" w:color="auto" w:fill="auto"/>
          </w:tcPr>
          <w:p w:rsidR="001F0362" w:rsidRPr="0037055C" w:rsidRDefault="001F0362" w:rsidP="005C517C">
            <w:pPr>
              <w:spacing w:before="40" w:after="40" w:line="220" w:lineRule="exact"/>
              <w:jc w:val="center"/>
              <w:rPr>
                <w:color w:val="000000"/>
              </w:rPr>
            </w:pPr>
            <w:r w:rsidRPr="0037055C">
              <w:rPr>
                <w:color w:val="000000"/>
              </w:rPr>
              <w:t>25</w:t>
            </w:r>
          </w:p>
        </w:tc>
        <w:tc>
          <w:tcPr>
            <w:tcW w:w="1843" w:type="dxa"/>
            <w:shd w:val="clear" w:color="auto" w:fill="auto"/>
          </w:tcPr>
          <w:p w:rsidR="001F0362" w:rsidRPr="0037055C" w:rsidRDefault="001F0362" w:rsidP="005C517C">
            <w:pPr>
              <w:spacing w:before="40" w:after="40" w:line="220" w:lineRule="exact"/>
              <w:jc w:val="center"/>
              <w:rPr>
                <w:color w:val="000000"/>
              </w:rPr>
            </w:pPr>
            <w:r w:rsidRPr="0037055C">
              <w:rPr>
                <w:color w:val="000000"/>
              </w:rPr>
              <w:t>2.96</w:t>
            </w:r>
          </w:p>
        </w:tc>
        <w:tc>
          <w:tcPr>
            <w:tcW w:w="1850" w:type="dxa"/>
            <w:shd w:val="clear" w:color="auto" w:fill="auto"/>
          </w:tcPr>
          <w:p w:rsidR="001F0362" w:rsidRPr="0037055C" w:rsidRDefault="001F0362" w:rsidP="005C517C">
            <w:pPr>
              <w:spacing w:before="40" w:after="40" w:line="220" w:lineRule="exact"/>
              <w:jc w:val="center"/>
              <w:rPr>
                <w:color w:val="000000"/>
              </w:rPr>
            </w:pPr>
            <w:r w:rsidRPr="0037055C">
              <w:rPr>
                <w:color w:val="000000"/>
              </w:rPr>
              <w:t>585.7</w:t>
            </w:r>
          </w:p>
        </w:tc>
        <w:tc>
          <w:tcPr>
            <w:tcW w:w="1836" w:type="dxa"/>
            <w:shd w:val="clear" w:color="auto" w:fill="auto"/>
          </w:tcPr>
          <w:p w:rsidR="001F0362" w:rsidRPr="0037055C" w:rsidRDefault="001F0362" w:rsidP="005C517C">
            <w:pPr>
              <w:spacing w:before="40" w:after="40" w:line="220" w:lineRule="exact"/>
              <w:jc w:val="center"/>
              <w:rPr>
                <w:color w:val="000000"/>
              </w:rPr>
            </w:pPr>
            <w:r w:rsidRPr="0037055C">
              <w:rPr>
                <w:color w:val="000000"/>
              </w:rPr>
              <w:t>7.24</w:t>
            </w:r>
          </w:p>
        </w:tc>
      </w:tr>
      <w:tr w:rsidR="001F0362" w:rsidRPr="0037055C" w:rsidTr="00D01325">
        <w:tc>
          <w:tcPr>
            <w:tcW w:w="1841" w:type="dxa"/>
            <w:shd w:val="clear" w:color="auto" w:fill="auto"/>
          </w:tcPr>
          <w:p w:rsidR="001F0362" w:rsidRPr="0037055C" w:rsidRDefault="001F0362" w:rsidP="005C517C">
            <w:pPr>
              <w:spacing w:before="40" w:after="40" w:line="220" w:lineRule="exact"/>
              <w:jc w:val="center"/>
              <w:rPr>
                <w:color w:val="000000"/>
              </w:rPr>
            </w:pPr>
            <w:r w:rsidRPr="0037055C">
              <w:rPr>
                <w:color w:val="000000"/>
              </w:rPr>
              <w:t>30</w:t>
            </w:r>
          </w:p>
        </w:tc>
        <w:tc>
          <w:tcPr>
            <w:tcW w:w="1843" w:type="dxa"/>
            <w:shd w:val="clear" w:color="auto" w:fill="auto"/>
          </w:tcPr>
          <w:p w:rsidR="001F0362" w:rsidRPr="0037055C" w:rsidRDefault="001F0362" w:rsidP="005C517C">
            <w:pPr>
              <w:spacing w:before="40" w:after="40" w:line="220" w:lineRule="exact"/>
              <w:jc w:val="center"/>
              <w:rPr>
                <w:color w:val="000000"/>
              </w:rPr>
            </w:pPr>
            <w:r w:rsidRPr="0037055C">
              <w:rPr>
                <w:color w:val="000000"/>
              </w:rPr>
              <w:t>3.44</w:t>
            </w:r>
          </w:p>
        </w:tc>
        <w:tc>
          <w:tcPr>
            <w:tcW w:w="1850" w:type="dxa"/>
            <w:shd w:val="clear" w:color="auto" w:fill="auto"/>
          </w:tcPr>
          <w:p w:rsidR="001F0362" w:rsidRPr="0037055C" w:rsidRDefault="001F0362" w:rsidP="005C517C">
            <w:pPr>
              <w:spacing w:before="40" w:after="40" w:line="220" w:lineRule="exact"/>
              <w:jc w:val="center"/>
              <w:rPr>
                <w:color w:val="000000"/>
              </w:rPr>
            </w:pPr>
            <w:r w:rsidRPr="0037055C">
              <w:rPr>
                <w:color w:val="000000"/>
              </w:rPr>
              <w:t>579.4</w:t>
            </w:r>
          </w:p>
        </w:tc>
        <w:tc>
          <w:tcPr>
            <w:tcW w:w="1836" w:type="dxa"/>
            <w:shd w:val="clear" w:color="auto" w:fill="auto"/>
          </w:tcPr>
          <w:p w:rsidR="001F0362" w:rsidRPr="0037055C" w:rsidRDefault="001F0362" w:rsidP="005C517C">
            <w:pPr>
              <w:spacing w:before="40" w:after="40" w:line="220" w:lineRule="exact"/>
              <w:jc w:val="center"/>
              <w:rPr>
                <w:color w:val="000000"/>
              </w:rPr>
            </w:pPr>
            <w:r w:rsidRPr="0037055C">
              <w:rPr>
                <w:color w:val="000000"/>
              </w:rPr>
              <w:t>8.37</w:t>
            </w:r>
          </w:p>
        </w:tc>
      </w:tr>
      <w:tr w:rsidR="001F0362" w:rsidRPr="0037055C" w:rsidTr="00D01325">
        <w:tc>
          <w:tcPr>
            <w:tcW w:w="1841" w:type="dxa"/>
            <w:shd w:val="clear" w:color="auto" w:fill="auto"/>
          </w:tcPr>
          <w:p w:rsidR="001F0362" w:rsidRPr="0037055C" w:rsidRDefault="001F0362" w:rsidP="005C517C">
            <w:pPr>
              <w:spacing w:before="40" w:after="40" w:line="220" w:lineRule="exact"/>
              <w:jc w:val="center"/>
              <w:rPr>
                <w:color w:val="000000"/>
              </w:rPr>
            </w:pPr>
            <w:r w:rsidRPr="0037055C">
              <w:rPr>
                <w:color w:val="000000"/>
              </w:rPr>
              <w:t>35</w:t>
            </w:r>
          </w:p>
        </w:tc>
        <w:tc>
          <w:tcPr>
            <w:tcW w:w="1843" w:type="dxa"/>
            <w:shd w:val="clear" w:color="auto" w:fill="auto"/>
          </w:tcPr>
          <w:p w:rsidR="001F0362" w:rsidRPr="0037055C" w:rsidRDefault="001F0362" w:rsidP="005C517C">
            <w:pPr>
              <w:spacing w:before="40" w:after="40" w:line="220" w:lineRule="exact"/>
              <w:jc w:val="center"/>
              <w:rPr>
                <w:color w:val="000000"/>
              </w:rPr>
            </w:pPr>
            <w:r w:rsidRPr="0037055C">
              <w:rPr>
                <w:color w:val="000000"/>
              </w:rPr>
              <w:t>3.97</w:t>
            </w:r>
          </w:p>
        </w:tc>
        <w:tc>
          <w:tcPr>
            <w:tcW w:w="1850" w:type="dxa"/>
            <w:shd w:val="clear" w:color="auto" w:fill="auto"/>
          </w:tcPr>
          <w:p w:rsidR="001F0362" w:rsidRPr="0037055C" w:rsidRDefault="001F0362" w:rsidP="005C517C">
            <w:pPr>
              <w:spacing w:before="40" w:after="40" w:line="220" w:lineRule="exact"/>
              <w:jc w:val="center"/>
              <w:rPr>
                <w:color w:val="000000"/>
              </w:rPr>
            </w:pPr>
            <w:r w:rsidRPr="0037055C">
              <w:rPr>
                <w:color w:val="000000"/>
              </w:rPr>
              <w:t>573.0</w:t>
            </w:r>
          </w:p>
        </w:tc>
        <w:tc>
          <w:tcPr>
            <w:tcW w:w="1836" w:type="dxa"/>
            <w:shd w:val="clear" w:color="auto" w:fill="auto"/>
          </w:tcPr>
          <w:p w:rsidR="001F0362" w:rsidRPr="0037055C" w:rsidRDefault="001F0362" w:rsidP="005C517C">
            <w:pPr>
              <w:spacing w:before="40" w:after="40" w:line="220" w:lineRule="exact"/>
              <w:jc w:val="center"/>
              <w:rPr>
                <w:color w:val="000000"/>
              </w:rPr>
            </w:pPr>
          </w:p>
        </w:tc>
      </w:tr>
      <w:tr w:rsidR="001F0362" w:rsidRPr="0037055C" w:rsidTr="00D01325">
        <w:tc>
          <w:tcPr>
            <w:tcW w:w="1841" w:type="dxa"/>
            <w:shd w:val="clear" w:color="auto" w:fill="auto"/>
          </w:tcPr>
          <w:p w:rsidR="001F0362" w:rsidRPr="0037055C" w:rsidRDefault="001F0362" w:rsidP="005C517C">
            <w:pPr>
              <w:spacing w:before="40" w:after="40" w:line="220" w:lineRule="exact"/>
              <w:jc w:val="center"/>
              <w:rPr>
                <w:color w:val="000000"/>
              </w:rPr>
            </w:pPr>
            <w:r w:rsidRPr="0037055C">
              <w:rPr>
                <w:color w:val="000000"/>
              </w:rPr>
              <w:t>40</w:t>
            </w:r>
          </w:p>
        </w:tc>
        <w:tc>
          <w:tcPr>
            <w:tcW w:w="1843" w:type="dxa"/>
            <w:shd w:val="clear" w:color="auto" w:fill="auto"/>
          </w:tcPr>
          <w:p w:rsidR="001F0362" w:rsidRPr="0037055C" w:rsidRDefault="001F0362" w:rsidP="005C517C">
            <w:pPr>
              <w:spacing w:before="40" w:after="40" w:line="220" w:lineRule="exact"/>
              <w:jc w:val="center"/>
              <w:rPr>
                <w:color w:val="000000"/>
              </w:rPr>
            </w:pPr>
            <w:r w:rsidRPr="0037055C">
              <w:rPr>
                <w:color w:val="000000"/>
              </w:rPr>
              <w:t>4.56</w:t>
            </w:r>
          </w:p>
        </w:tc>
        <w:tc>
          <w:tcPr>
            <w:tcW w:w="1850" w:type="dxa"/>
            <w:shd w:val="clear" w:color="auto" w:fill="auto"/>
          </w:tcPr>
          <w:p w:rsidR="001F0362" w:rsidRPr="0037055C" w:rsidRDefault="001F0362" w:rsidP="005C517C">
            <w:pPr>
              <w:spacing w:before="40" w:after="40" w:line="220" w:lineRule="exact"/>
              <w:jc w:val="center"/>
              <w:rPr>
                <w:color w:val="000000"/>
              </w:rPr>
            </w:pPr>
            <w:r w:rsidRPr="0037055C">
              <w:rPr>
                <w:color w:val="000000"/>
              </w:rPr>
              <w:t>566.4</w:t>
            </w:r>
          </w:p>
        </w:tc>
        <w:tc>
          <w:tcPr>
            <w:tcW w:w="1836" w:type="dxa"/>
            <w:shd w:val="clear" w:color="auto" w:fill="auto"/>
          </w:tcPr>
          <w:p w:rsidR="001F0362" w:rsidRPr="0037055C" w:rsidRDefault="001F0362" w:rsidP="005C517C">
            <w:pPr>
              <w:spacing w:before="40" w:after="40" w:line="220" w:lineRule="exact"/>
              <w:jc w:val="center"/>
              <w:rPr>
                <w:color w:val="000000"/>
              </w:rPr>
            </w:pPr>
          </w:p>
        </w:tc>
      </w:tr>
      <w:tr w:rsidR="001F0362" w:rsidRPr="0037055C" w:rsidTr="00035470">
        <w:tc>
          <w:tcPr>
            <w:tcW w:w="1841" w:type="dxa"/>
            <w:shd w:val="clear" w:color="auto" w:fill="auto"/>
          </w:tcPr>
          <w:p w:rsidR="001F0362" w:rsidRPr="0037055C" w:rsidRDefault="001F0362" w:rsidP="005C517C">
            <w:pPr>
              <w:spacing w:before="40" w:after="40" w:line="220" w:lineRule="exact"/>
              <w:jc w:val="center"/>
              <w:rPr>
                <w:color w:val="000000"/>
              </w:rPr>
            </w:pPr>
            <w:r w:rsidRPr="0037055C">
              <w:rPr>
                <w:color w:val="000000"/>
              </w:rPr>
              <w:t>45</w:t>
            </w:r>
          </w:p>
        </w:tc>
        <w:tc>
          <w:tcPr>
            <w:tcW w:w="1843" w:type="dxa"/>
            <w:shd w:val="clear" w:color="auto" w:fill="auto"/>
          </w:tcPr>
          <w:p w:rsidR="001F0362" w:rsidRPr="0037055C" w:rsidRDefault="001F0362" w:rsidP="005C517C">
            <w:pPr>
              <w:spacing w:before="40" w:after="40" w:line="220" w:lineRule="exact"/>
              <w:jc w:val="center"/>
              <w:rPr>
                <w:color w:val="000000"/>
              </w:rPr>
            </w:pPr>
            <w:r w:rsidRPr="0037055C">
              <w:rPr>
                <w:color w:val="000000"/>
              </w:rPr>
              <w:t>5.21</w:t>
            </w:r>
          </w:p>
        </w:tc>
        <w:tc>
          <w:tcPr>
            <w:tcW w:w="1850" w:type="dxa"/>
            <w:shd w:val="clear" w:color="auto" w:fill="auto"/>
          </w:tcPr>
          <w:p w:rsidR="001F0362" w:rsidRPr="0037055C" w:rsidRDefault="001F0362" w:rsidP="005C517C">
            <w:pPr>
              <w:spacing w:before="40" w:after="40" w:line="220" w:lineRule="exact"/>
              <w:jc w:val="center"/>
              <w:rPr>
                <w:color w:val="000000"/>
              </w:rPr>
            </w:pPr>
            <w:r w:rsidRPr="0037055C">
              <w:rPr>
                <w:color w:val="000000"/>
              </w:rPr>
              <w:t>559.8</w:t>
            </w:r>
          </w:p>
        </w:tc>
        <w:tc>
          <w:tcPr>
            <w:tcW w:w="1836" w:type="dxa"/>
            <w:shd w:val="clear" w:color="auto" w:fill="auto"/>
          </w:tcPr>
          <w:p w:rsidR="001F0362" w:rsidRPr="0037055C" w:rsidRDefault="001F0362" w:rsidP="005C517C">
            <w:pPr>
              <w:spacing w:before="40" w:after="40" w:line="220" w:lineRule="exact"/>
              <w:jc w:val="center"/>
              <w:rPr>
                <w:color w:val="000000"/>
              </w:rPr>
            </w:pPr>
          </w:p>
        </w:tc>
      </w:tr>
      <w:tr w:rsidR="001F0362" w:rsidRPr="0037055C" w:rsidTr="00035470">
        <w:tc>
          <w:tcPr>
            <w:tcW w:w="1841" w:type="dxa"/>
            <w:tcBorders>
              <w:bottom w:val="single" w:sz="12" w:space="0" w:color="auto"/>
            </w:tcBorders>
            <w:shd w:val="clear" w:color="auto" w:fill="auto"/>
          </w:tcPr>
          <w:p w:rsidR="001F0362" w:rsidRPr="0037055C" w:rsidRDefault="001F0362" w:rsidP="005C517C">
            <w:pPr>
              <w:spacing w:before="40" w:after="40" w:line="220" w:lineRule="exact"/>
              <w:jc w:val="center"/>
              <w:rPr>
                <w:color w:val="000000"/>
              </w:rPr>
            </w:pPr>
            <w:r w:rsidRPr="0037055C">
              <w:rPr>
                <w:color w:val="000000"/>
              </w:rPr>
              <w:t>50</w:t>
            </w:r>
          </w:p>
        </w:tc>
        <w:tc>
          <w:tcPr>
            <w:tcW w:w="1843" w:type="dxa"/>
            <w:tcBorders>
              <w:bottom w:val="single" w:sz="12" w:space="0" w:color="auto"/>
            </w:tcBorders>
            <w:shd w:val="clear" w:color="auto" w:fill="auto"/>
          </w:tcPr>
          <w:p w:rsidR="001F0362" w:rsidRPr="0037055C" w:rsidRDefault="001F0362" w:rsidP="005C517C">
            <w:pPr>
              <w:spacing w:before="40" w:after="40" w:line="220" w:lineRule="exact"/>
              <w:jc w:val="center"/>
              <w:rPr>
                <w:color w:val="000000"/>
              </w:rPr>
            </w:pPr>
            <w:r w:rsidRPr="0037055C">
              <w:rPr>
                <w:color w:val="000000"/>
              </w:rPr>
              <w:t>5.93</w:t>
            </w:r>
          </w:p>
        </w:tc>
        <w:tc>
          <w:tcPr>
            <w:tcW w:w="1850" w:type="dxa"/>
            <w:tcBorders>
              <w:bottom w:val="single" w:sz="12" w:space="0" w:color="auto"/>
            </w:tcBorders>
            <w:shd w:val="clear" w:color="auto" w:fill="auto"/>
          </w:tcPr>
          <w:p w:rsidR="001F0362" w:rsidRPr="0037055C" w:rsidRDefault="001F0362" w:rsidP="005C517C">
            <w:pPr>
              <w:spacing w:before="40" w:after="40" w:line="220" w:lineRule="exact"/>
              <w:jc w:val="center"/>
              <w:rPr>
                <w:color w:val="000000"/>
              </w:rPr>
            </w:pPr>
            <w:r w:rsidRPr="0037055C">
              <w:rPr>
                <w:color w:val="000000"/>
              </w:rPr>
              <w:t>552.9</w:t>
            </w:r>
          </w:p>
        </w:tc>
        <w:tc>
          <w:tcPr>
            <w:tcW w:w="1836" w:type="dxa"/>
            <w:tcBorders>
              <w:bottom w:val="single" w:sz="12" w:space="0" w:color="auto"/>
            </w:tcBorders>
            <w:shd w:val="clear" w:color="auto" w:fill="auto"/>
          </w:tcPr>
          <w:p w:rsidR="001F0362" w:rsidRPr="0037055C" w:rsidRDefault="001F0362" w:rsidP="005C517C">
            <w:pPr>
              <w:spacing w:before="40" w:after="40" w:line="220" w:lineRule="exact"/>
              <w:jc w:val="center"/>
              <w:rPr>
                <w:color w:val="000000"/>
              </w:rPr>
            </w:pPr>
          </w:p>
        </w:tc>
      </w:tr>
    </w:tbl>
    <w:p w:rsidR="001F0362" w:rsidRPr="00D3665F" w:rsidRDefault="005C517C" w:rsidP="003E4C21">
      <w:pPr>
        <w:pStyle w:val="SingleTxtG"/>
        <w:spacing w:before="120"/>
      </w:pPr>
      <w:r>
        <w:br w:type="page"/>
      </w:r>
      <w:r w:rsidR="001F0362" w:rsidRPr="00D3665F">
        <w:lastRenderedPageBreak/>
        <w:t>Substance properties ISOBUTYLENE</w:t>
      </w:r>
    </w:p>
    <w:tbl>
      <w:tblPr>
        <w:tblW w:w="7370" w:type="dxa"/>
        <w:tblInd w:w="1134" w:type="dxa"/>
        <w:tblBorders>
          <w:top w:val="single" w:sz="4" w:space="0" w:color="auto"/>
          <w:bottom w:val="single" w:sz="4" w:space="0" w:color="auto"/>
        </w:tblBorders>
        <w:tblLayout w:type="fixed"/>
        <w:tblCellMar>
          <w:left w:w="0" w:type="dxa"/>
          <w:right w:w="0" w:type="dxa"/>
        </w:tblCellMar>
        <w:tblLook w:val="0000" w:firstRow="0" w:lastRow="0" w:firstColumn="0" w:lastColumn="0" w:noHBand="0" w:noVBand="0"/>
      </w:tblPr>
      <w:tblGrid>
        <w:gridCol w:w="3971"/>
        <w:gridCol w:w="3399"/>
      </w:tblGrid>
      <w:tr w:rsidR="001F0362" w:rsidRPr="00D3665F" w:rsidTr="00F161EA">
        <w:tc>
          <w:tcPr>
            <w:tcW w:w="3971" w:type="dxa"/>
            <w:shd w:val="clear" w:color="auto" w:fill="auto"/>
            <w:vAlign w:val="bottom"/>
          </w:tcPr>
          <w:p w:rsidR="001F0362" w:rsidRPr="00D3665F" w:rsidRDefault="001F0362" w:rsidP="005C517C">
            <w:pPr>
              <w:suppressAutoHyphens w:val="0"/>
              <w:spacing w:before="40" w:after="40" w:line="220" w:lineRule="exact"/>
              <w:ind w:right="113"/>
            </w:pPr>
            <w:r w:rsidRPr="00D3665F">
              <w:t xml:space="preserve">Name: </w:t>
            </w:r>
            <w:r w:rsidRPr="00D3665F">
              <w:rPr>
                <w:b/>
              </w:rPr>
              <w:t>ISOBUTYLENE</w:t>
            </w:r>
          </w:p>
        </w:tc>
        <w:tc>
          <w:tcPr>
            <w:tcW w:w="3399" w:type="dxa"/>
            <w:shd w:val="clear" w:color="auto" w:fill="auto"/>
            <w:vAlign w:val="bottom"/>
          </w:tcPr>
          <w:p w:rsidR="001F0362" w:rsidRPr="00D3665F" w:rsidRDefault="001F0362" w:rsidP="005C517C">
            <w:pPr>
              <w:suppressAutoHyphens w:val="0"/>
              <w:spacing w:before="40" w:after="40" w:line="220" w:lineRule="exact"/>
              <w:ind w:right="113"/>
            </w:pPr>
            <w:r w:rsidRPr="00D3665F">
              <w:t xml:space="preserve">UN No.: </w:t>
            </w:r>
            <w:r w:rsidRPr="00D3665F">
              <w:rPr>
                <w:b/>
              </w:rPr>
              <w:t>1055</w:t>
            </w:r>
          </w:p>
        </w:tc>
      </w:tr>
      <w:tr w:rsidR="001F0362" w:rsidRPr="00D3665F" w:rsidTr="00F161EA">
        <w:tc>
          <w:tcPr>
            <w:tcW w:w="3971" w:type="dxa"/>
            <w:shd w:val="clear" w:color="auto" w:fill="auto"/>
          </w:tcPr>
          <w:p w:rsidR="001F0362" w:rsidRPr="00D3665F" w:rsidRDefault="001F0362" w:rsidP="005C517C">
            <w:pPr>
              <w:suppressAutoHyphens w:val="0"/>
              <w:spacing w:before="40" w:after="40" w:line="220" w:lineRule="exact"/>
              <w:ind w:right="113"/>
            </w:pPr>
            <w:r w:rsidRPr="00D3665F">
              <w:t xml:space="preserve">Formula: </w:t>
            </w:r>
            <w:r w:rsidRPr="00D3665F">
              <w:rPr>
                <w:b/>
              </w:rPr>
              <w:t>C</w:t>
            </w:r>
            <w:r w:rsidRPr="00D3665F">
              <w:rPr>
                <w:b/>
                <w:vertAlign w:val="subscript"/>
              </w:rPr>
              <w:t>4</w:t>
            </w:r>
            <w:r w:rsidRPr="00D3665F">
              <w:rPr>
                <w:b/>
              </w:rPr>
              <w:t>H</w:t>
            </w:r>
            <w:r w:rsidRPr="00D3665F">
              <w:rPr>
                <w:b/>
                <w:vertAlign w:val="subscript"/>
              </w:rPr>
              <w:t>8</w:t>
            </w:r>
          </w:p>
        </w:tc>
        <w:tc>
          <w:tcPr>
            <w:tcW w:w="3399" w:type="dxa"/>
            <w:shd w:val="clear" w:color="auto" w:fill="auto"/>
          </w:tcPr>
          <w:p w:rsidR="001F0362" w:rsidRPr="00D3665F" w:rsidRDefault="001F0362" w:rsidP="005C517C">
            <w:pPr>
              <w:suppressAutoHyphens w:val="0"/>
              <w:spacing w:before="40" w:after="40" w:line="220" w:lineRule="exact"/>
              <w:ind w:right="113"/>
            </w:pPr>
          </w:p>
        </w:tc>
      </w:tr>
      <w:tr w:rsidR="001F0362" w:rsidRPr="00D3665F" w:rsidTr="00F161EA">
        <w:tc>
          <w:tcPr>
            <w:tcW w:w="3971" w:type="dxa"/>
            <w:shd w:val="clear" w:color="auto" w:fill="auto"/>
          </w:tcPr>
          <w:p w:rsidR="001F0362" w:rsidRPr="00D3665F" w:rsidRDefault="001F0362" w:rsidP="005C517C">
            <w:pPr>
              <w:suppressAutoHyphens w:val="0"/>
              <w:spacing w:before="40" w:after="40" w:line="220" w:lineRule="exact"/>
              <w:ind w:right="113"/>
            </w:pPr>
            <w:r w:rsidRPr="00D3665F">
              <w:t xml:space="preserve">Boiling point: </w:t>
            </w:r>
            <w:r w:rsidRPr="00D3665F">
              <w:rPr>
                <w:b/>
              </w:rPr>
              <w:t>-7</w:t>
            </w:r>
            <w:r w:rsidRPr="00D3665F">
              <w:rPr>
                <w:b/>
              </w:rPr>
              <w:sym w:font="Symbol" w:char="F0B0"/>
            </w:r>
            <w:r w:rsidRPr="00D3665F">
              <w:rPr>
                <w:b/>
              </w:rPr>
              <w:t xml:space="preserve"> C</w:t>
            </w:r>
          </w:p>
        </w:tc>
        <w:tc>
          <w:tcPr>
            <w:tcW w:w="3399" w:type="dxa"/>
            <w:shd w:val="clear" w:color="auto" w:fill="auto"/>
          </w:tcPr>
          <w:p w:rsidR="001F0362" w:rsidRPr="00D3665F" w:rsidRDefault="001F0362" w:rsidP="005C517C">
            <w:pPr>
              <w:suppressAutoHyphens w:val="0"/>
              <w:spacing w:before="40" w:after="40" w:line="220" w:lineRule="exact"/>
              <w:ind w:right="113"/>
            </w:pPr>
            <w:r w:rsidRPr="00D3665F">
              <w:t xml:space="preserve">Molar mass: </w:t>
            </w:r>
            <w:r w:rsidRPr="00D3665F">
              <w:rPr>
                <w:b/>
                <w:i/>
              </w:rPr>
              <w:t>M</w:t>
            </w:r>
            <w:r w:rsidRPr="00D3665F">
              <w:rPr>
                <w:b/>
              </w:rPr>
              <w:t xml:space="preserve"> = 56 (56.107)</w:t>
            </w:r>
          </w:p>
        </w:tc>
      </w:tr>
      <w:tr w:rsidR="001F0362" w:rsidRPr="00D3665F" w:rsidTr="00F161EA">
        <w:tc>
          <w:tcPr>
            <w:tcW w:w="3971" w:type="dxa"/>
            <w:shd w:val="clear" w:color="auto" w:fill="auto"/>
          </w:tcPr>
          <w:p w:rsidR="001F0362" w:rsidRPr="00D3665F" w:rsidRDefault="001F0362" w:rsidP="005C517C">
            <w:pPr>
              <w:suppressAutoHyphens w:val="0"/>
              <w:spacing w:before="40" w:after="40" w:line="220" w:lineRule="exact"/>
              <w:ind w:right="113"/>
            </w:pPr>
            <w:r w:rsidRPr="00D3665F">
              <w:t>Ratio between the vapour density and that of air = 1 (15</w:t>
            </w:r>
            <w:r w:rsidRPr="00D3665F">
              <w:sym w:font="Symbol" w:char="F0B0"/>
            </w:r>
            <w:r w:rsidRPr="00D3665F">
              <w:t xml:space="preserve"> C): </w:t>
            </w:r>
            <w:r w:rsidRPr="00D3665F">
              <w:rPr>
                <w:b/>
              </w:rPr>
              <w:t>1.94</w:t>
            </w:r>
          </w:p>
        </w:tc>
        <w:tc>
          <w:tcPr>
            <w:tcW w:w="3399" w:type="dxa"/>
            <w:shd w:val="clear" w:color="auto" w:fill="auto"/>
          </w:tcPr>
          <w:p w:rsidR="001F0362" w:rsidRPr="00D3665F" w:rsidRDefault="001F0362" w:rsidP="005C517C">
            <w:pPr>
              <w:suppressAutoHyphens w:val="0"/>
              <w:spacing w:before="40" w:after="40" w:line="220" w:lineRule="exact"/>
              <w:ind w:right="113"/>
            </w:pPr>
          </w:p>
        </w:tc>
      </w:tr>
      <w:tr w:rsidR="001F0362" w:rsidRPr="00D3665F" w:rsidTr="00F161EA">
        <w:tc>
          <w:tcPr>
            <w:tcW w:w="7370" w:type="dxa"/>
            <w:gridSpan w:val="2"/>
            <w:shd w:val="clear" w:color="auto" w:fill="auto"/>
          </w:tcPr>
          <w:p w:rsidR="001F0362" w:rsidRPr="00D3665F" w:rsidRDefault="001F0362" w:rsidP="005C517C">
            <w:pPr>
              <w:suppressAutoHyphens w:val="0"/>
              <w:spacing w:before="40" w:after="40" w:line="220" w:lineRule="exact"/>
              <w:ind w:right="113"/>
            </w:pPr>
            <w:r w:rsidRPr="00D3665F">
              <w:t xml:space="preserve">Flammable gas/air mixture, vol.%: </w:t>
            </w:r>
            <w:r w:rsidRPr="00D3665F">
              <w:rPr>
                <w:b/>
              </w:rPr>
              <w:t>1.6 – 10.0</w:t>
            </w:r>
          </w:p>
        </w:tc>
      </w:tr>
      <w:tr w:rsidR="001F0362" w:rsidRPr="00D3665F" w:rsidTr="00035470">
        <w:tc>
          <w:tcPr>
            <w:tcW w:w="3971" w:type="dxa"/>
            <w:tcBorders>
              <w:bottom w:val="nil"/>
            </w:tcBorders>
            <w:shd w:val="clear" w:color="auto" w:fill="auto"/>
          </w:tcPr>
          <w:p w:rsidR="001F0362" w:rsidRPr="00D3665F" w:rsidRDefault="001F0362" w:rsidP="005C517C">
            <w:pPr>
              <w:suppressAutoHyphens w:val="0"/>
              <w:spacing w:before="40" w:after="40" w:line="220" w:lineRule="exact"/>
              <w:ind w:right="113"/>
            </w:pPr>
            <w:r w:rsidRPr="00D3665F">
              <w:t xml:space="preserve">Auto-ignition temperature: </w:t>
            </w:r>
            <w:r w:rsidRPr="00D3665F">
              <w:rPr>
                <w:b/>
              </w:rPr>
              <w:t>465</w:t>
            </w:r>
            <w:r w:rsidRPr="00D3665F">
              <w:rPr>
                <w:b/>
              </w:rPr>
              <w:sym w:font="Symbol" w:char="F0B0"/>
            </w:r>
            <w:r w:rsidRPr="00D3665F">
              <w:rPr>
                <w:b/>
              </w:rPr>
              <w:t xml:space="preserve"> C</w:t>
            </w:r>
          </w:p>
        </w:tc>
        <w:tc>
          <w:tcPr>
            <w:tcW w:w="3399" w:type="dxa"/>
            <w:tcBorders>
              <w:bottom w:val="nil"/>
            </w:tcBorders>
            <w:shd w:val="clear" w:color="auto" w:fill="auto"/>
          </w:tcPr>
          <w:p w:rsidR="001F0362" w:rsidRPr="00D3665F" w:rsidRDefault="001F0362" w:rsidP="005C517C">
            <w:pPr>
              <w:suppressAutoHyphens w:val="0"/>
              <w:spacing w:before="40" w:after="40" w:line="220" w:lineRule="exact"/>
              <w:ind w:right="113"/>
            </w:pPr>
            <w:r w:rsidRPr="00D3665F">
              <w:t xml:space="preserve">Critical temperature: </w:t>
            </w:r>
            <w:r w:rsidRPr="00D3665F">
              <w:rPr>
                <w:b/>
              </w:rPr>
              <w:t>144.7</w:t>
            </w:r>
            <w:r w:rsidRPr="00D3665F">
              <w:rPr>
                <w:b/>
              </w:rPr>
              <w:sym w:font="Symbol" w:char="F0B0"/>
            </w:r>
            <w:r w:rsidRPr="00D3665F">
              <w:rPr>
                <w:b/>
              </w:rPr>
              <w:t xml:space="preserve"> C</w:t>
            </w:r>
          </w:p>
        </w:tc>
      </w:tr>
      <w:tr w:rsidR="001F0362" w:rsidRPr="00D3665F" w:rsidTr="00035470">
        <w:tc>
          <w:tcPr>
            <w:tcW w:w="3971" w:type="dxa"/>
            <w:tcBorders>
              <w:top w:val="nil"/>
              <w:bottom w:val="single" w:sz="12" w:space="0" w:color="auto"/>
            </w:tcBorders>
            <w:shd w:val="clear" w:color="auto" w:fill="auto"/>
          </w:tcPr>
          <w:p w:rsidR="001F0362" w:rsidRPr="00D3665F" w:rsidRDefault="001F0362" w:rsidP="005C517C">
            <w:pPr>
              <w:suppressAutoHyphens w:val="0"/>
              <w:spacing w:before="40" w:after="40" w:line="220" w:lineRule="exact"/>
              <w:ind w:right="113"/>
            </w:pPr>
            <w:r w:rsidRPr="00D3665F">
              <w:t>Maximum permissible concentration at the workplace:</w:t>
            </w:r>
            <w:r w:rsidRPr="00D3665F">
              <w:rPr>
                <w:b/>
              </w:rPr>
              <w:t xml:space="preserve"> --- ppm</w:t>
            </w:r>
          </w:p>
        </w:tc>
        <w:tc>
          <w:tcPr>
            <w:tcW w:w="3399" w:type="dxa"/>
            <w:tcBorders>
              <w:top w:val="nil"/>
              <w:bottom w:val="single" w:sz="12" w:space="0" w:color="auto"/>
            </w:tcBorders>
            <w:shd w:val="clear" w:color="auto" w:fill="auto"/>
          </w:tcPr>
          <w:p w:rsidR="001F0362" w:rsidRPr="00D3665F" w:rsidRDefault="001F0362" w:rsidP="005C517C">
            <w:pPr>
              <w:suppressAutoHyphens w:val="0"/>
              <w:spacing w:before="40" w:after="40" w:line="220" w:lineRule="exact"/>
              <w:ind w:right="113"/>
            </w:pPr>
          </w:p>
        </w:tc>
      </w:tr>
    </w:tbl>
    <w:p w:rsidR="001F0362" w:rsidRDefault="001F0362" w:rsidP="006221F7">
      <w:pPr>
        <w:suppressAutoHyphens w:val="0"/>
        <w:spacing w:line="240" w:lineRule="auto"/>
      </w:pPr>
    </w:p>
    <w:tbl>
      <w:tblPr>
        <w:tblW w:w="7370" w:type="dxa"/>
        <w:tblInd w:w="1134" w:type="dxa"/>
        <w:tblLayout w:type="fixed"/>
        <w:tblCellMar>
          <w:left w:w="0" w:type="dxa"/>
          <w:right w:w="0" w:type="dxa"/>
        </w:tblCellMar>
        <w:tblLook w:val="01E0" w:firstRow="1" w:lastRow="1" w:firstColumn="1" w:lastColumn="1" w:noHBand="0" w:noVBand="0"/>
      </w:tblPr>
      <w:tblGrid>
        <w:gridCol w:w="1841"/>
        <w:gridCol w:w="1843"/>
        <w:gridCol w:w="1850"/>
        <w:gridCol w:w="1836"/>
      </w:tblGrid>
      <w:tr w:rsidR="001F0362" w:rsidRPr="0037055C" w:rsidTr="00035470">
        <w:trPr>
          <w:tblHeader/>
        </w:trPr>
        <w:tc>
          <w:tcPr>
            <w:tcW w:w="7370" w:type="dxa"/>
            <w:gridSpan w:val="4"/>
            <w:tcBorders>
              <w:top w:val="single" w:sz="4" w:space="0" w:color="auto"/>
              <w:bottom w:val="single" w:sz="4" w:space="0" w:color="auto"/>
            </w:tcBorders>
            <w:shd w:val="clear" w:color="auto" w:fill="auto"/>
          </w:tcPr>
          <w:p w:rsidR="001F0362" w:rsidRPr="0037055C" w:rsidRDefault="001F0362" w:rsidP="005C517C">
            <w:pPr>
              <w:spacing w:before="40" w:after="40" w:line="220" w:lineRule="exact"/>
              <w:jc w:val="center"/>
              <w:rPr>
                <w:i/>
                <w:color w:val="000000"/>
                <w:sz w:val="16"/>
                <w:szCs w:val="16"/>
              </w:rPr>
            </w:pPr>
            <w:r w:rsidRPr="0037055C">
              <w:rPr>
                <w:i/>
                <w:color w:val="000000"/>
                <w:sz w:val="16"/>
                <w:szCs w:val="16"/>
              </w:rPr>
              <w:t>Vapour-liquid equilibrium</w:t>
            </w:r>
          </w:p>
        </w:tc>
      </w:tr>
      <w:tr w:rsidR="001F0362" w:rsidRPr="0037055C" w:rsidTr="00035470">
        <w:trPr>
          <w:tblHeader/>
        </w:trPr>
        <w:tc>
          <w:tcPr>
            <w:tcW w:w="1841" w:type="dxa"/>
            <w:tcBorders>
              <w:top w:val="single" w:sz="4" w:space="0" w:color="auto"/>
              <w:bottom w:val="single" w:sz="12" w:space="0" w:color="auto"/>
            </w:tcBorders>
            <w:shd w:val="clear" w:color="auto" w:fill="auto"/>
            <w:vAlign w:val="center"/>
          </w:tcPr>
          <w:p w:rsidR="001F0362" w:rsidRPr="0037055C" w:rsidRDefault="001F0362" w:rsidP="005C517C">
            <w:pPr>
              <w:spacing w:before="40" w:after="40" w:line="220" w:lineRule="exact"/>
              <w:jc w:val="center"/>
              <w:rPr>
                <w:b/>
                <w:i/>
                <w:color w:val="000000"/>
              </w:rPr>
            </w:pPr>
            <w:r w:rsidRPr="0037055C">
              <w:rPr>
                <w:b/>
                <w:i/>
                <w:color w:val="000000"/>
              </w:rPr>
              <w:t xml:space="preserve">T </w:t>
            </w:r>
            <w:r w:rsidRPr="0037055C">
              <w:rPr>
                <w:b/>
                <w:color w:val="000000"/>
              </w:rPr>
              <w:t>[</w:t>
            </w:r>
            <w:r w:rsidRPr="0037055C">
              <w:rPr>
                <w:b/>
              </w:rPr>
              <w:sym w:font="Symbol" w:char="F0B0"/>
            </w:r>
            <w:r w:rsidRPr="0037055C">
              <w:rPr>
                <w:b/>
              </w:rPr>
              <w:t>C]</w:t>
            </w:r>
          </w:p>
        </w:tc>
        <w:tc>
          <w:tcPr>
            <w:tcW w:w="1843" w:type="dxa"/>
            <w:tcBorders>
              <w:top w:val="single" w:sz="4" w:space="0" w:color="auto"/>
              <w:bottom w:val="single" w:sz="12" w:space="0" w:color="auto"/>
            </w:tcBorders>
            <w:shd w:val="clear" w:color="auto" w:fill="auto"/>
            <w:vAlign w:val="center"/>
          </w:tcPr>
          <w:p w:rsidR="001F0362" w:rsidRPr="0037055C" w:rsidRDefault="001F0362" w:rsidP="005C517C">
            <w:pPr>
              <w:spacing w:before="40" w:after="40" w:line="220" w:lineRule="exact"/>
              <w:jc w:val="center"/>
              <w:rPr>
                <w:b/>
                <w:color w:val="000000"/>
              </w:rPr>
            </w:pPr>
            <w:r w:rsidRPr="0037055C">
              <w:rPr>
                <w:b/>
                <w:i/>
                <w:color w:val="000000"/>
              </w:rPr>
              <w:t>p</w:t>
            </w:r>
            <w:r w:rsidRPr="0037055C">
              <w:rPr>
                <w:b/>
                <w:color w:val="000000"/>
              </w:rPr>
              <w:t xml:space="preserve"> </w:t>
            </w:r>
            <w:r w:rsidRPr="0037055C">
              <w:rPr>
                <w:b/>
                <w:color w:val="000000"/>
                <w:vertAlign w:val="subscript"/>
              </w:rPr>
              <w:t>max</w:t>
            </w:r>
            <w:r w:rsidRPr="0037055C">
              <w:rPr>
                <w:b/>
                <w:color w:val="000000"/>
              </w:rPr>
              <w:t xml:space="preserve"> [bar]</w:t>
            </w:r>
          </w:p>
        </w:tc>
        <w:tc>
          <w:tcPr>
            <w:tcW w:w="1850" w:type="dxa"/>
            <w:tcBorders>
              <w:top w:val="single" w:sz="4" w:space="0" w:color="auto"/>
              <w:bottom w:val="single" w:sz="12" w:space="0" w:color="auto"/>
            </w:tcBorders>
            <w:shd w:val="clear" w:color="auto" w:fill="auto"/>
            <w:vAlign w:val="center"/>
          </w:tcPr>
          <w:p w:rsidR="001F0362" w:rsidRPr="0037055C" w:rsidRDefault="001F0362" w:rsidP="005C517C">
            <w:pPr>
              <w:spacing w:before="40" w:after="40" w:line="220" w:lineRule="exact"/>
              <w:jc w:val="center"/>
              <w:rPr>
                <w:b/>
                <w:color w:val="000000"/>
              </w:rPr>
            </w:pPr>
            <w:r w:rsidRPr="0037055C">
              <w:rPr>
                <w:b/>
              </w:rPr>
              <w:sym w:font="Symbol" w:char="F072"/>
            </w:r>
            <w:r w:rsidRPr="0037055C">
              <w:rPr>
                <w:b/>
                <w:color w:val="000000"/>
                <w:vertAlign w:val="subscript"/>
              </w:rPr>
              <w:t>L</w:t>
            </w:r>
            <w:r w:rsidRPr="0037055C">
              <w:rPr>
                <w:b/>
                <w:color w:val="000000"/>
              </w:rPr>
              <w:t xml:space="preserve"> [kg/</w:t>
            </w:r>
            <w:r w:rsidR="00FD3864" w:rsidRPr="0037055C">
              <w:rPr>
                <w:b/>
                <w:color w:val="000000"/>
              </w:rPr>
              <w:t>m</w:t>
            </w:r>
            <w:r w:rsidRPr="0037055C">
              <w:rPr>
                <w:b/>
                <w:color w:val="000000"/>
                <w:vertAlign w:val="superscript"/>
              </w:rPr>
              <w:t>3</w:t>
            </w:r>
            <w:r w:rsidRPr="0037055C">
              <w:rPr>
                <w:b/>
                <w:color w:val="000000"/>
              </w:rPr>
              <w:t>]</w:t>
            </w:r>
          </w:p>
        </w:tc>
        <w:tc>
          <w:tcPr>
            <w:tcW w:w="1836" w:type="dxa"/>
            <w:tcBorders>
              <w:top w:val="single" w:sz="4" w:space="0" w:color="auto"/>
              <w:bottom w:val="single" w:sz="12" w:space="0" w:color="auto"/>
            </w:tcBorders>
            <w:shd w:val="clear" w:color="auto" w:fill="auto"/>
            <w:vAlign w:val="center"/>
          </w:tcPr>
          <w:p w:rsidR="001F0362" w:rsidRPr="0037055C" w:rsidRDefault="001F0362" w:rsidP="005C517C">
            <w:pPr>
              <w:spacing w:before="40" w:after="40" w:line="220" w:lineRule="exact"/>
              <w:jc w:val="center"/>
              <w:rPr>
                <w:b/>
                <w:color w:val="000000"/>
              </w:rPr>
            </w:pPr>
            <w:r w:rsidRPr="0037055C">
              <w:rPr>
                <w:b/>
              </w:rPr>
              <w:sym w:font="Symbol" w:char="F072"/>
            </w:r>
            <w:r w:rsidRPr="0037055C">
              <w:rPr>
                <w:b/>
                <w:color w:val="000000"/>
                <w:vertAlign w:val="subscript"/>
              </w:rPr>
              <w:t xml:space="preserve">G </w:t>
            </w:r>
            <w:r w:rsidRPr="0037055C">
              <w:rPr>
                <w:b/>
                <w:color w:val="000000"/>
              </w:rPr>
              <w:t>[kg/</w:t>
            </w:r>
            <w:r w:rsidR="00FD3864" w:rsidRPr="0037055C">
              <w:rPr>
                <w:b/>
                <w:color w:val="000000"/>
              </w:rPr>
              <w:t>m</w:t>
            </w:r>
            <w:r w:rsidRPr="0037055C">
              <w:rPr>
                <w:b/>
                <w:color w:val="000000"/>
                <w:vertAlign w:val="superscript"/>
              </w:rPr>
              <w:t>3</w:t>
            </w:r>
            <w:r w:rsidRPr="0037055C">
              <w:rPr>
                <w:b/>
                <w:color w:val="000000"/>
              </w:rPr>
              <w:t>]</w:t>
            </w:r>
          </w:p>
        </w:tc>
      </w:tr>
      <w:tr w:rsidR="001F0362" w:rsidRPr="0037055C" w:rsidTr="00035470">
        <w:tc>
          <w:tcPr>
            <w:tcW w:w="1841" w:type="dxa"/>
            <w:tcBorders>
              <w:top w:val="single" w:sz="12" w:space="0" w:color="auto"/>
            </w:tcBorders>
            <w:shd w:val="clear" w:color="auto" w:fill="auto"/>
          </w:tcPr>
          <w:p w:rsidR="001F0362" w:rsidRPr="0037055C" w:rsidRDefault="001F0362" w:rsidP="005C517C">
            <w:pPr>
              <w:spacing w:before="40" w:after="40" w:line="220" w:lineRule="exact"/>
              <w:jc w:val="center"/>
              <w:rPr>
                <w:color w:val="000000"/>
              </w:rPr>
            </w:pPr>
            <w:r w:rsidRPr="0037055C">
              <w:rPr>
                <w:color w:val="000000"/>
              </w:rPr>
              <w:t>-10</w:t>
            </w:r>
          </w:p>
        </w:tc>
        <w:tc>
          <w:tcPr>
            <w:tcW w:w="1843" w:type="dxa"/>
            <w:tcBorders>
              <w:top w:val="single" w:sz="12" w:space="0" w:color="auto"/>
            </w:tcBorders>
            <w:shd w:val="clear" w:color="auto" w:fill="auto"/>
          </w:tcPr>
          <w:p w:rsidR="001F0362" w:rsidRPr="0037055C" w:rsidRDefault="001F0362" w:rsidP="005C517C">
            <w:pPr>
              <w:spacing w:before="40" w:after="40" w:line="220" w:lineRule="exact"/>
              <w:jc w:val="center"/>
              <w:rPr>
                <w:color w:val="000000"/>
              </w:rPr>
            </w:pPr>
            <w:r w:rsidRPr="0037055C">
              <w:rPr>
                <w:color w:val="000000"/>
              </w:rPr>
              <w:t>0.89</w:t>
            </w:r>
          </w:p>
        </w:tc>
        <w:tc>
          <w:tcPr>
            <w:tcW w:w="1850" w:type="dxa"/>
            <w:tcBorders>
              <w:top w:val="single" w:sz="12" w:space="0" w:color="auto"/>
            </w:tcBorders>
            <w:shd w:val="clear" w:color="auto" w:fill="auto"/>
          </w:tcPr>
          <w:p w:rsidR="001F0362" w:rsidRPr="0037055C" w:rsidRDefault="001F0362" w:rsidP="005C517C">
            <w:pPr>
              <w:spacing w:before="40" w:after="40" w:line="220" w:lineRule="exact"/>
              <w:jc w:val="center"/>
              <w:rPr>
                <w:color w:val="000000"/>
              </w:rPr>
            </w:pPr>
            <w:r w:rsidRPr="0037055C">
              <w:rPr>
                <w:color w:val="000000"/>
              </w:rPr>
              <w:t>628.5</w:t>
            </w:r>
          </w:p>
        </w:tc>
        <w:tc>
          <w:tcPr>
            <w:tcW w:w="1836" w:type="dxa"/>
            <w:tcBorders>
              <w:top w:val="single" w:sz="12" w:space="0" w:color="auto"/>
            </w:tcBorders>
            <w:shd w:val="clear" w:color="auto" w:fill="auto"/>
          </w:tcPr>
          <w:p w:rsidR="001F0362" w:rsidRPr="0037055C" w:rsidRDefault="001F0362" w:rsidP="005C517C">
            <w:pPr>
              <w:spacing w:before="40" w:after="40" w:line="220" w:lineRule="exact"/>
              <w:jc w:val="center"/>
              <w:rPr>
                <w:color w:val="000000"/>
              </w:rPr>
            </w:pPr>
            <w:r w:rsidRPr="0037055C">
              <w:rPr>
                <w:color w:val="000000"/>
              </w:rPr>
              <w:t>2.34</w:t>
            </w:r>
          </w:p>
        </w:tc>
      </w:tr>
      <w:tr w:rsidR="001F0362" w:rsidRPr="0037055C" w:rsidTr="00F161EA">
        <w:tc>
          <w:tcPr>
            <w:tcW w:w="1841" w:type="dxa"/>
            <w:shd w:val="clear" w:color="auto" w:fill="auto"/>
          </w:tcPr>
          <w:p w:rsidR="001F0362" w:rsidRPr="0037055C" w:rsidRDefault="001F0362" w:rsidP="005C517C">
            <w:pPr>
              <w:spacing w:before="40" w:after="40" w:line="220" w:lineRule="exact"/>
              <w:jc w:val="center"/>
              <w:rPr>
                <w:color w:val="000000"/>
              </w:rPr>
            </w:pPr>
            <w:r w:rsidRPr="0037055C">
              <w:rPr>
                <w:color w:val="000000"/>
              </w:rPr>
              <w:t>-5</w:t>
            </w:r>
          </w:p>
        </w:tc>
        <w:tc>
          <w:tcPr>
            <w:tcW w:w="1843" w:type="dxa"/>
            <w:shd w:val="clear" w:color="auto" w:fill="auto"/>
          </w:tcPr>
          <w:p w:rsidR="001F0362" w:rsidRPr="0037055C" w:rsidRDefault="001F0362" w:rsidP="005C517C">
            <w:pPr>
              <w:spacing w:before="40" w:after="40" w:line="220" w:lineRule="exact"/>
              <w:jc w:val="center"/>
              <w:rPr>
                <w:color w:val="000000"/>
              </w:rPr>
            </w:pPr>
            <w:r w:rsidRPr="0037055C">
              <w:rPr>
                <w:color w:val="000000"/>
              </w:rPr>
              <w:t>1.09</w:t>
            </w:r>
          </w:p>
        </w:tc>
        <w:tc>
          <w:tcPr>
            <w:tcW w:w="1850" w:type="dxa"/>
            <w:shd w:val="clear" w:color="auto" w:fill="auto"/>
          </w:tcPr>
          <w:p w:rsidR="001F0362" w:rsidRPr="0037055C" w:rsidRDefault="001F0362" w:rsidP="005C517C">
            <w:pPr>
              <w:spacing w:before="40" w:after="40" w:line="220" w:lineRule="exact"/>
              <w:jc w:val="center"/>
              <w:rPr>
                <w:color w:val="000000"/>
              </w:rPr>
            </w:pPr>
            <w:r w:rsidRPr="0037055C">
              <w:rPr>
                <w:color w:val="000000"/>
              </w:rPr>
              <w:t>622.8</w:t>
            </w:r>
          </w:p>
        </w:tc>
        <w:tc>
          <w:tcPr>
            <w:tcW w:w="1836" w:type="dxa"/>
            <w:shd w:val="clear" w:color="auto" w:fill="auto"/>
          </w:tcPr>
          <w:p w:rsidR="001F0362" w:rsidRPr="0037055C" w:rsidRDefault="001F0362" w:rsidP="005C517C">
            <w:pPr>
              <w:spacing w:before="40" w:after="40" w:line="220" w:lineRule="exact"/>
              <w:jc w:val="center"/>
              <w:rPr>
                <w:color w:val="000000"/>
              </w:rPr>
            </w:pPr>
            <w:r w:rsidRPr="0037055C">
              <w:rPr>
                <w:color w:val="000000"/>
              </w:rPr>
              <w:t>2.83</w:t>
            </w:r>
          </w:p>
        </w:tc>
      </w:tr>
      <w:tr w:rsidR="001F0362" w:rsidRPr="0037055C" w:rsidTr="00F161EA">
        <w:tc>
          <w:tcPr>
            <w:tcW w:w="1841" w:type="dxa"/>
            <w:shd w:val="clear" w:color="auto" w:fill="auto"/>
          </w:tcPr>
          <w:p w:rsidR="001F0362" w:rsidRPr="0037055C" w:rsidRDefault="001F0362" w:rsidP="005C517C">
            <w:pPr>
              <w:spacing w:before="40" w:after="40" w:line="220" w:lineRule="exact"/>
              <w:jc w:val="center"/>
              <w:rPr>
                <w:color w:val="000000"/>
              </w:rPr>
            </w:pPr>
            <w:r w:rsidRPr="0037055C">
              <w:rPr>
                <w:color w:val="000000"/>
              </w:rPr>
              <w:t>0</w:t>
            </w:r>
          </w:p>
        </w:tc>
        <w:tc>
          <w:tcPr>
            <w:tcW w:w="1843" w:type="dxa"/>
            <w:shd w:val="clear" w:color="auto" w:fill="auto"/>
          </w:tcPr>
          <w:p w:rsidR="001F0362" w:rsidRPr="0037055C" w:rsidRDefault="001F0362" w:rsidP="005C517C">
            <w:pPr>
              <w:spacing w:before="40" w:after="40" w:line="220" w:lineRule="exact"/>
              <w:jc w:val="center"/>
              <w:rPr>
                <w:color w:val="000000"/>
              </w:rPr>
            </w:pPr>
            <w:r w:rsidRPr="0037055C">
              <w:rPr>
                <w:color w:val="000000"/>
              </w:rPr>
              <w:t>1.31</w:t>
            </w:r>
          </w:p>
        </w:tc>
        <w:tc>
          <w:tcPr>
            <w:tcW w:w="1850" w:type="dxa"/>
            <w:shd w:val="clear" w:color="auto" w:fill="auto"/>
          </w:tcPr>
          <w:p w:rsidR="001F0362" w:rsidRPr="0037055C" w:rsidRDefault="001F0362" w:rsidP="005C517C">
            <w:pPr>
              <w:spacing w:before="40" w:after="40" w:line="220" w:lineRule="exact"/>
              <w:jc w:val="center"/>
              <w:rPr>
                <w:color w:val="000000"/>
              </w:rPr>
            </w:pPr>
            <w:r w:rsidRPr="0037055C">
              <w:rPr>
                <w:color w:val="000000"/>
              </w:rPr>
              <w:t>617.0</w:t>
            </w:r>
          </w:p>
        </w:tc>
        <w:tc>
          <w:tcPr>
            <w:tcW w:w="1836" w:type="dxa"/>
            <w:shd w:val="clear" w:color="auto" w:fill="auto"/>
          </w:tcPr>
          <w:p w:rsidR="001F0362" w:rsidRPr="0037055C" w:rsidRDefault="001F0362" w:rsidP="005C517C">
            <w:pPr>
              <w:spacing w:before="40" w:after="40" w:line="220" w:lineRule="exact"/>
              <w:jc w:val="center"/>
              <w:rPr>
                <w:color w:val="000000"/>
              </w:rPr>
            </w:pPr>
            <w:r w:rsidRPr="0037055C">
              <w:rPr>
                <w:color w:val="000000"/>
              </w:rPr>
              <w:t>3.36</w:t>
            </w:r>
          </w:p>
        </w:tc>
      </w:tr>
      <w:tr w:rsidR="001F0362" w:rsidRPr="0037055C" w:rsidTr="00F161EA">
        <w:tc>
          <w:tcPr>
            <w:tcW w:w="1841" w:type="dxa"/>
            <w:shd w:val="clear" w:color="auto" w:fill="auto"/>
          </w:tcPr>
          <w:p w:rsidR="001F0362" w:rsidRPr="0037055C" w:rsidRDefault="001F0362" w:rsidP="005C517C">
            <w:pPr>
              <w:spacing w:before="40" w:after="40" w:line="220" w:lineRule="exact"/>
              <w:jc w:val="center"/>
              <w:rPr>
                <w:color w:val="000000"/>
              </w:rPr>
            </w:pPr>
            <w:r w:rsidRPr="0037055C">
              <w:rPr>
                <w:color w:val="000000"/>
              </w:rPr>
              <w:t>5</w:t>
            </w:r>
          </w:p>
        </w:tc>
        <w:tc>
          <w:tcPr>
            <w:tcW w:w="1843" w:type="dxa"/>
            <w:shd w:val="clear" w:color="auto" w:fill="auto"/>
          </w:tcPr>
          <w:p w:rsidR="001F0362" w:rsidRPr="0037055C" w:rsidRDefault="001F0362" w:rsidP="005C517C">
            <w:pPr>
              <w:spacing w:before="40" w:after="40" w:line="220" w:lineRule="exact"/>
              <w:jc w:val="center"/>
              <w:rPr>
                <w:color w:val="000000"/>
              </w:rPr>
            </w:pPr>
            <w:r w:rsidRPr="0037055C">
              <w:rPr>
                <w:color w:val="000000"/>
              </w:rPr>
              <w:t>1.57</w:t>
            </w:r>
          </w:p>
        </w:tc>
        <w:tc>
          <w:tcPr>
            <w:tcW w:w="1850" w:type="dxa"/>
            <w:shd w:val="clear" w:color="auto" w:fill="auto"/>
          </w:tcPr>
          <w:p w:rsidR="001F0362" w:rsidRPr="0037055C" w:rsidRDefault="001F0362" w:rsidP="005C517C">
            <w:pPr>
              <w:spacing w:before="40" w:after="40" w:line="220" w:lineRule="exact"/>
              <w:jc w:val="center"/>
              <w:rPr>
                <w:color w:val="000000"/>
              </w:rPr>
            </w:pPr>
            <w:r w:rsidRPr="0037055C">
              <w:rPr>
                <w:color w:val="000000"/>
              </w:rPr>
              <w:t>611.2</w:t>
            </w:r>
          </w:p>
        </w:tc>
        <w:tc>
          <w:tcPr>
            <w:tcW w:w="1836" w:type="dxa"/>
            <w:shd w:val="clear" w:color="auto" w:fill="auto"/>
          </w:tcPr>
          <w:p w:rsidR="001F0362" w:rsidRPr="0037055C" w:rsidRDefault="001F0362" w:rsidP="005C517C">
            <w:pPr>
              <w:spacing w:before="40" w:after="40" w:line="220" w:lineRule="exact"/>
              <w:jc w:val="center"/>
              <w:rPr>
                <w:color w:val="000000"/>
              </w:rPr>
            </w:pPr>
            <w:r w:rsidRPr="0037055C">
              <w:rPr>
                <w:color w:val="000000"/>
              </w:rPr>
              <w:t>3.98</w:t>
            </w:r>
          </w:p>
        </w:tc>
      </w:tr>
      <w:tr w:rsidR="001F0362" w:rsidRPr="0037055C" w:rsidTr="00F161EA">
        <w:trPr>
          <w:trHeight w:val="134"/>
        </w:trPr>
        <w:tc>
          <w:tcPr>
            <w:tcW w:w="1841" w:type="dxa"/>
            <w:shd w:val="clear" w:color="auto" w:fill="auto"/>
          </w:tcPr>
          <w:p w:rsidR="001F0362" w:rsidRPr="0037055C" w:rsidRDefault="001F0362" w:rsidP="005C517C">
            <w:pPr>
              <w:spacing w:before="40" w:after="40" w:line="220" w:lineRule="exact"/>
              <w:jc w:val="center"/>
              <w:rPr>
                <w:color w:val="000000"/>
              </w:rPr>
            </w:pPr>
            <w:r w:rsidRPr="0037055C">
              <w:rPr>
                <w:color w:val="000000"/>
              </w:rPr>
              <w:t>10</w:t>
            </w:r>
          </w:p>
        </w:tc>
        <w:tc>
          <w:tcPr>
            <w:tcW w:w="1843" w:type="dxa"/>
            <w:shd w:val="clear" w:color="auto" w:fill="auto"/>
          </w:tcPr>
          <w:p w:rsidR="001F0362" w:rsidRPr="0037055C" w:rsidRDefault="001F0362" w:rsidP="005C517C">
            <w:pPr>
              <w:spacing w:before="40" w:after="40" w:line="220" w:lineRule="exact"/>
              <w:jc w:val="center"/>
              <w:rPr>
                <w:color w:val="000000"/>
              </w:rPr>
            </w:pPr>
            <w:r w:rsidRPr="0037055C">
              <w:rPr>
                <w:color w:val="000000"/>
              </w:rPr>
              <w:t>1.87</w:t>
            </w:r>
          </w:p>
        </w:tc>
        <w:tc>
          <w:tcPr>
            <w:tcW w:w="1850" w:type="dxa"/>
            <w:shd w:val="clear" w:color="auto" w:fill="auto"/>
          </w:tcPr>
          <w:p w:rsidR="001F0362" w:rsidRPr="0037055C" w:rsidRDefault="001F0362" w:rsidP="005C517C">
            <w:pPr>
              <w:spacing w:before="40" w:after="40" w:line="220" w:lineRule="exact"/>
              <w:jc w:val="center"/>
              <w:rPr>
                <w:color w:val="000000"/>
              </w:rPr>
            </w:pPr>
            <w:r w:rsidRPr="0037055C">
              <w:rPr>
                <w:color w:val="000000"/>
              </w:rPr>
              <w:t>605.2</w:t>
            </w:r>
          </w:p>
        </w:tc>
        <w:tc>
          <w:tcPr>
            <w:tcW w:w="1836" w:type="dxa"/>
            <w:shd w:val="clear" w:color="auto" w:fill="auto"/>
          </w:tcPr>
          <w:p w:rsidR="001F0362" w:rsidRPr="0037055C" w:rsidRDefault="001F0362" w:rsidP="005C517C">
            <w:pPr>
              <w:spacing w:before="40" w:after="40" w:line="220" w:lineRule="exact"/>
              <w:jc w:val="center"/>
              <w:rPr>
                <w:color w:val="000000"/>
              </w:rPr>
            </w:pPr>
            <w:r w:rsidRPr="0037055C">
              <w:rPr>
                <w:color w:val="000000"/>
              </w:rPr>
              <w:t>4.69</w:t>
            </w:r>
          </w:p>
        </w:tc>
      </w:tr>
      <w:tr w:rsidR="001F0362" w:rsidRPr="0037055C" w:rsidTr="00F161EA">
        <w:tc>
          <w:tcPr>
            <w:tcW w:w="1841" w:type="dxa"/>
            <w:shd w:val="clear" w:color="auto" w:fill="auto"/>
          </w:tcPr>
          <w:p w:rsidR="001F0362" w:rsidRPr="0037055C" w:rsidRDefault="001F0362" w:rsidP="005C517C">
            <w:pPr>
              <w:spacing w:before="40" w:after="40" w:line="220" w:lineRule="exact"/>
              <w:jc w:val="center"/>
              <w:rPr>
                <w:color w:val="000000"/>
              </w:rPr>
            </w:pPr>
            <w:r w:rsidRPr="0037055C">
              <w:rPr>
                <w:color w:val="000000"/>
              </w:rPr>
              <w:t>15</w:t>
            </w:r>
          </w:p>
        </w:tc>
        <w:tc>
          <w:tcPr>
            <w:tcW w:w="1843" w:type="dxa"/>
            <w:shd w:val="clear" w:color="auto" w:fill="auto"/>
          </w:tcPr>
          <w:p w:rsidR="001F0362" w:rsidRPr="0037055C" w:rsidRDefault="001F0362" w:rsidP="005C517C">
            <w:pPr>
              <w:spacing w:before="40" w:after="40" w:line="220" w:lineRule="exact"/>
              <w:jc w:val="center"/>
              <w:rPr>
                <w:color w:val="000000"/>
              </w:rPr>
            </w:pPr>
            <w:r w:rsidRPr="0037055C">
              <w:rPr>
                <w:color w:val="000000"/>
              </w:rPr>
              <w:t>2.20</w:t>
            </w:r>
          </w:p>
        </w:tc>
        <w:tc>
          <w:tcPr>
            <w:tcW w:w="1850" w:type="dxa"/>
            <w:shd w:val="clear" w:color="auto" w:fill="auto"/>
          </w:tcPr>
          <w:p w:rsidR="001F0362" w:rsidRPr="0037055C" w:rsidRDefault="001F0362" w:rsidP="005C517C">
            <w:pPr>
              <w:spacing w:before="40" w:after="40" w:line="220" w:lineRule="exact"/>
              <w:jc w:val="center"/>
              <w:rPr>
                <w:color w:val="000000"/>
              </w:rPr>
            </w:pPr>
            <w:r w:rsidRPr="0037055C">
              <w:rPr>
                <w:color w:val="000000"/>
              </w:rPr>
              <w:t>599.2</w:t>
            </w:r>
          </w:p>
        </w:tc>
        <w:tc>
          <w:tcPr>
            <w:tcW w:w="1836" w:type="dxa"/>
            <w:shd w:val="clear" w:color="auto" w:fill="auto"/>
          </w:tcPr>
          <w:p w:rsidR="001F0362" w:rsidRPr="0037055C" w:rsidRDefault="001F0362" w:rsidP="005C517C">
            <w:pPr>
              <w:spacing w:before="40" w:after="40" w:line="220" w:lineRule="exact"/>
              <w:jc w:val="center"/>
              <w:rPr>
                <w:color w:val="000000"/>
              </w:rPr>
            </w:pPr>
            <w:r w:rsidRPr="0037055C">
              <w:rPr>
                <w:color w:val="000000"/>
              </w:rPr>
              <w:t>5.47</w:t>
            </w:r>
          </w:p>
        </w:tc>
      </w:tr>
      <w:tr w:rsidR="001F0362" w:rsidRPr="0037055C" w:rsidTr="00F161EA">
        <w:tc>
          <w:tcPr>
            <w:tcW w:w="1841" w:type="dxa"/>
            <w:shd w:val="clear" w:color="auto" w:fill="auto"/>
          </w:tcPr>
          <w:p w:rsidR="001F0362" w:rsidRPr="0037055C" w:rsidRDefault="001F0362" w:rsidP="005C517C">
            <w:pPr>
              <w:spacing w:before="40" w:after="40" w:line="220" w:lineRule="exact"/>
              <w:jc w:val="center"/>
              <w:rPr>
                <w:color w:val="000000"/>
              </w:rPr>
            </w:pPr>
            <w:r w:rsidRPr="0037055C">
              <w:rPr>
                <w:color w:val="000000"/>
              </w:rPr>
              <w:t>20</w:t>
            </w:r>
          </w:p>
        </w:tc>
        <w:tc>
          <w:tcPr>
            <w:tcW w:w="1843" w:type="dxa"/>
            <w:shd w:val="clear" w:color="auto" w:fill="auto"/>
          </w:tcPr>
          <w:p w:rsidR="001F0362" w:rsidRPr="0037055C" w:rsidRDefault="001F0362" w:rsidP="005C517C">
            <w:pPr>
              <w:spacing w:before="40" w:after="40" w:line="220" w:lineRule="exact"/>
              <w:jc w:val="center"/>
              <w:rPr>
                <w:color w:val="000000"/>
              </w:rPr>
            </w:pPr>
            <w:r w:rsidRPr="0037055C">
              <w:rPr>
                <w:color w:val="000000"/>
              </w:rPr>
              <w:t>2.59</w:t>
            </w:r>
          </w:p>
        </w:tc>
        <w:tc>
          <w:tcPr>
            <w:tcW w:w="1850" w:type="dxa"/>
            <w:shd w:val="clear" w:color="auto" w:fill="auto"/>
          </w:tcPr>
          <w:p w:rsidR="001F0362" w:rsidRPr="0037055C" w:rsidRDefault="001F0362" w:rsidP="005C517C">
            <w:pPr>
              <w:spacing w:before="40" w:after="40" w:line="220" w:lineRule="exact"/>
              <w:jc w:val="center"/>
              <w:rPr>
                <w:color w:val="000000"/>
              </w:rPr>
            </w:pPr>
            <w:r w:rsidRPr="0037055C">
              <w:rPr>
                <w:color w:val="000000"/>
              </w:rPr>
              <w:t>593.0</w:t>
            </w:r>
          </w:p>
        </w:tc>
        <w:tc>
          <w:tcPr>
            <w:tcW w:w="1836" w:type="dxa"/>
            <w:shd w:val="clear" w:color="auto" w:fill="auto"/>
          </w:tcPr>
          <w:p w:rsidR="001F0362" w:rsidRPr="0037055C" w:rsidRDefault="001F0362" w:rsidP="005C517C">
            <w:pPr>
              <w:spacing w:before="40" w:after="40" w:line="220" w:lineRule="exact"/>
              <w:jc w:val="center"/>
              <w:rPr>
                <w:color w:val="000000"/>
              </w:rPr>
            </w:pPr>
            <w:r w:rsidRPr="0037055C">
              <w:rPr>
                <w:color w:val="000000"/>
              </w:rPr>
              <w:t>6.39</w:t>
            </w:r>
          </w:p>
        </w:tc>
      </w:tr>
      <w:tr w:rsidR="001F0362" w:rsidRPr="0037055C" w:rsidTr="00F161EA">
        <w:tc>
          <w:tcPr>
            <w:tcW w:w="1841" w:type="dxa"/>
            <w:shd w:val="clear" w:color="auto" w:fill="auto"/>
          </w:tcPr>
          <w:p w:rsidR="001F0362" w:rsidRPr="0037055C" w:rsidRDefault="001F0362" w:rsidP="005C517C">
            <w:pPr>
              <w:spacing w:before="40" w:after="40" w:line="220" w:lineRule="exact"/>
              <w:jc w:val="center"/>
              <w:rPr>
                <w:color w:val="000000"/>
              </w:rPr>
            </w:pPr>
            <w:r w:rsidRPr="0037055C">
              <w:rPr>
                <w:color w:val="000000"/>
              </w:rPr>
              <w:t>25</w:t>
            </w:r>
          </w:p>
        </w:tc>
        <w:tc>
          <w:tcPr>
            <w:tcW w:w="1843" w:type="dxa"/>
            <w:shd w:val="clear" w:color="auto" w:fill="auto"/>
          </w:tcPr>
          <w:p w:rsidR="001F0362" w:rsidRPr="0037055C" w:rsidRDefault="001F0362" w:rsidP="005C517C">
            <w:pPr>
              <w:spacing w:before="40" w:after="40" w:line="220" w:lineRule="exact"/>
              <w:jc w:val="center"/>
              <w:rPr>
                <w:color w:val="000000"/>
              </w:rPr>
            </w:pPr>
            <w:r w:rsidRPr="0037055C">
              <w:rPr>
                <w:color w:val="000000"/>
              </w:rPr>
              <w:t>3.02</w:t>
            </w:r>
          </w:p>
        </w:tc>
        <w:tc>
          <w:tcPr>
            <w:tcW w:w="1850" w:type="dxa"/>
            <w:shd w:val="clear" w:color="auto" w:fill="auto"/>
          </w:tcPr>
          <w:p w:rsidR="001F0362" w:rsidRPr="0037055C" w:rsidRDefault="001F0362" w:rsidP="005C517C">
            <w:pPr>
              <w:spacing w:before="40" w:after="40" w:line="220" w:lineRule="exact"/>
              <w:jc w:val="center"/>
              <w:rPr>
                <w:color w:val="000000"/>
              </w:rPr>
            </w:pPr>
            <w:r w:rsidRPr="0037055C">
              <w:rPr>
                <w:color w:val="000000"/>
              </w:rPr>
              <w:t>586.8</w:t>
            </w:r>
          </w:p>
        </w:tc>
        <w:tc>
          <w:tcPr>
            <w:tcW w:w="1836" w:type="dxa"/>
            <w:shd w:val="clear" w:color="auto" w:fill="auto"/>
          </w:tcPr>
          <w:p w:rsidR="001F0362" w:rsidRPr="0037055C" w:rsidRDefault="001F0362" w:rsidP="005C517C">
            <w:pPr>
              <w:spacing w:before="40" w:after="40" w:line="220" w:lineRule="exact"/>
              <w:jc w:val="center"/>
              <w:rPr>
                <w:color w:val="000000"/>
              </w:rPr>
            </w:pPr>
            <w:r w:rsidRPr="0037055C">
              <w:rPr>
                <w:color w:val="000000"/>
              </w:rPr>
              <w:t>7.40</w:t>
            </w:r>
          </w:p>
        </w:tc>
      </w:tr>
      <w:tr w:rsidR="001F0362" w:rsidRPr="0037055C" w:rsidTr="00F161EA">
        <w:tc>
          <w:tcPr>
            <w:tcW w:w="1841" w:type="dxa"/>
            <w:shd w:val="clear" w:color="auto" w:fill="auto"/>
          </w:tcPr>
          <w:p w:rsidR="001F0362" w:rsidRPr="0037055C" w:rsidRDefault="001F0362" w:rsidP="005C517C">
            <w:pPr>
              <w:spacing w:before="40" w:after="40" w:line="220" w:lineRule="exact"/>
              <w:jc w:val="center"/>
              <w:rPr>
                <w:color w:val="000000"/>
              </w:rPr>
            </w:pPr>
            <w:r w:rsidRPr="0037055C">
              <w:rPr>
                <w:color w:val="000000"/>
              </w:rPr>
              <w:t>30</w:t>
            </w:r>
          </w:p>
        </w:tc>
        <w:tc>
          <w:tcPr>
            <w:tcW w:w="1843" w:type="dxa"/>
            <w:shd w:val="clear" w:color="auto" w:fill="auto"/>
          </w:tcPr>
          <w:p w:rsidR="001F0362" w:rsidRPr="0037055C" w:rsidRDefault="001F0362" w:rsidP="005C517C">
            <w:pPr>
              <w:spacing w:before="40" w:after="40" w:line="220" w:lineRule="exact"/>
              <w:jc w:val="center"/>
              <w:rPr>
                <w:color w:val="000000"/>
              </w:rPr>
            </w:pPr>
            <w:r w:rsidRPr="0037055C">
              <w:rPr>
                <w:color w:val="000000"/>
              </w:rPr>
              <w:t>3.50</w:t>
            </w:r>
          </w:p>
        </w:tc>
        <w:tc>
          <w:tcPr>
            <w:tcW w:w="1850" w:type="dxa"/>
            <w:shd w:val="clear" w:color="auto" w:fill="auto"/>
          </w:tcPr>
          <w:p w:rsidR="001F0362" w:rsidRPr="0037055C" w:rsidRDefault="001F0362" w:rsidP="005C517C">
            <w:pPr>
              <w:spacing w:before="40" w:after="40" w:line="220" w:lineRule="exact"/>
              <w:jc w:val="center"/>
              <w:rPr>
                <w:color w:val="000000"/>
              </w:rPr>
            </w:pPr>
            <w:r w:rsidRPr="0037055C">
              <w:rPr>
                <w:color w:val="000000"/>
              </w:rPr>
              <w:t>580.4</w:t>
            </w:r>
          </w:p>
        </w:tc>
        <w:tc>
          <w:tcPr>
            <w:tcW w:w="1836" w:type="dxa"/>
            <w:shd w:val="clear" w:color="auto" w:fill="auto"/>
          </w:tcPr>
          <w:p w:rsidR="001F0362" w:rsidRPr="0037055C" w:rsidRDefault="001F0362" w:rsidP="005C517C">
            <w:pPr>
              <w:spacing w:before="40" w:after="40" w:line="220" w:lineRule="exact"/>
              <w:jc w:val="center"/>
              <w:rPr>
                <w:color w:val="000000"/>
              </w:rPr>
            </w:pPr>
            <w:r w:rsidRPr="0037055C">
              <w:rPr>
                <w:color w:val="000000"/>
              </w:rPr>
              <w:t>8.52</w:t>
            </w:r>
          </w:p>
        </w:tc>
      </w:tr>
      <w:tr w:rsidR="001F0362" w:rsidRPr="0037055C" w:rsidTr="00F161EA">
        <w:tc>
          <w:tcPr>
            <w:tcW w:w="1841" w:type="dxa"/>
            <w:shd w:val="clear" w:color="auto" w:fill="auto"/>
          </w:tcPr>
          <w:p w:rsidR="001F0362" w:rsidRPr="0037055C" w:rsidRDefault="001F0362" w:rsidP="005C517C">
            <w:pPr>
              <w:spacing w:before="40" w:after="40" w:line="220" w:lineRule="exact"/>
              <w:jc w:val="center"/>
              <w:rPr>
                <w:color w:val="000000"/>
              </w:rPr>
            </w:pPr>
            <w:r w:rsidRPr="0037055C">
              <w:rPr>
                <w:color w:val="000000"/>
              </w:rPr>
              <w:t>35</w:t>
            </w:r>
          </w:p>
        </w:tc>
        <w:tc>
          <w:tcPr>
            <w:tcW w:w="1843" w:type="dxa"/>
            <w:shd w:val="clear" w:color="auto" w:fill="auto"/>
          </w:tcPr>
          <w:p w:rsidR="001F0362" w:rsidRPr="0037055C" w:rsidRDefault="001F0362" w:rsidP="005C517C">
            <w:pPr>
              <w:spacing w:before="40" w:after="40" w:line="220" w:lineRule="exact"/>
              <w:jc w:val="center"/>
              <w:rPr>
                <w:color w:val="000000"/>
              </w:rPr>
            </w:pPr>
            <w:r w:rsidRPr="0037055C">
              <w:rPr>
                <w:color w:val="000000"/>
              </w:rPr>
              <w:t>4.04</w:t>
            </w:r>
          </w:p>
        </w:tc>
        <w:tc>
          <w:tcPr>
            <w:tcW w:w="1850" w:type="dxa"/>
            <w:shd w:val="clear" w:color="auto" w:fill="auto"/>
          </w:tcPr>
          <w:p w:rsidR="001F0362" w:rsidRPr="0037055C" w:rsidRDefault="001F0362" w:rsidP="005C517C">
            <w:pPr>
              <w:spacing w:before="40" w:after="40" w:line="220" w:lineRule="exact"/>
              <w:jc w:val="center"/>
              <w:rPr>
                <w:color w:val="000000"/>
              </w:rPr>
            </w:pPr>
            <w:r w:rsidRPr="0037055C">
              <w:rPr>
                <w:color w:val="000000"/>
              </w:rPr>
              <w:t>573.9</w:t>
            </w:r>
          </w:p>
        </w:tc>
        <w:tc>
          <w:tcPr>
            <w:tcW w:w="1836" w:type="dxa"/>
            <w:shd w:val="clear" w:color="auto" w:fill="auto"/>
          </w:tcPr>
          <w:p w:rsidR="001F0362" w:rsidRPr="0037055C" w:rsidRDefault="001F0362" w:rsidP="005C517C">
            <w:pPr>
              <w:spacing w:before="40" w:after="40" w:line="220" w:lineRule="exact"/>
              <w:jc w:val="center"/>
              <w:rPr>
                <w:color w:val="000000"/>
              </w:rPr>
            </w:pPr>
          </w:p>
        </w:tc>
      </w:tr>
      <w:tr w:rsidR="001F0362" w:rsidRPr="0037055C" w:rsidTr="00F161EA">
        <w:tc>
          <w:tcPr>
            <w:tcW w:w="1841" w:type="dxa"/>
            <w:shd w:val="clear" w:color="auto" w:fill="auto"/>
          </w:tcPr>
          <w:p w:rsidR="001F0362" w:rsidRPr="0037055C" w:rsidRDefault="001F0362" w:rsidP="005C517C">
            <w:pPr>
              <w:spacing w:before="40" w:after="40" w:line="220" w:lineRule="exact"/>
              <w:jc w:val="center"/>
              <w:rPr>
                <w:color w:val="000000"/>
              </w:rPr>
            </w:pPr>
            <w:r w:rsidRPr="0037055C">
              <w:rPr>
                <w:color w:val="000000"/>
              </w:rPr>
              <w:t>40</w:t>
            </w:r>
          </w:p>
        </w:tc>
        <w:tc>
          <w:tcPr>
            <w:tcW w:w="1843" w:type="dxa"/>
            <w:shd w:val="clear" w:color="auto" w:fill="auto"/>
          </w:tcPr>
          <w:p w:rsidR="001F0362" w:rsidRPr="0037055C" w:rsidRDefault="001F0362" w:rsidP="005C517C">
            <w:pPr>
              <w:spacing w:before="40" w:after="40" w:line="220" w:lineRule="exact"/>
              <w:jc w:val="center"/>
              <w:rPr>
                <w:color w:val="000000"/>
              </w:rPr>
            </w:pPr>
            <w:r w:rsidRPr="0037055C">
              <w:rPr>
                <w:color w:val="000000"/>
              </w:rPr>
              <w:t>4.65</w:t>
            </w:r>
          </w:p>
        </w:tc>
        <w:tc>
          <w:tcPr>
            <w:tcW w:w="1850" w:type="dxa"/>
            <w:shd w:val="clear" w:color="auto" w:fill="auto"/>
          </w:tcPr>
          <w:p w:rsidR="001F0362" w:rsidRPr="0037055C" w:rsidRDefault="001F0362" w:rsidP="005C517C">
            <w:pPr>
              <w:spacing w:before="40" w:after="40" w:line="220" w:lineRule="exact"/>
              <w:jc w:val="center"/>
              <w:rPr>
                <w:color w:val="000000"/>
              </w:rPr>
            </w:pPr>
            <w:r w:rsidRPr="0037055C">
              <w:rPr>
                <w:color w:val="000000"/>
              </w:rPr>
              <w:t>567.3</w:t>
            </w:r>
          </w:p>
        </w:tc>
        <w:tc>
          <w:tcPr>
            <w:tcW w:w="1836" w:type="dxa"/>
            <w:shd w:val="clear" w:color="auto" w:fill="auto"/>
          </w:tcPr>
          <w:p w:rsidR="001F0362" w:rsidRPr="0037055C" w:rsidRDefault="001F0362" w:rsidP="005C517C">
            <w:pPr>
              <w:spacing w:before="40" w:after="40" w:line="220" w:lineRule="exact"/>
              <w:jc w:val="center"/>
              <w:rPr>
                <w:color w:val="000000"/>
              </w:rPr>
            </w:pPr>
          </w:p>
        </w:tc>
      </w:tr>
      <w:tr w:rsidR="001F0362" w:rsidRPr="0037055C" w:rsidTr="00035470">
        <w:tc>
          <w:tcPr>
            <w:tcW w:w="1841" w:type="dxa"/>
            <w:shd w:val="clear" w:color="auto" w:fill="auto"/>
          </w:tcPr>
          <w:p w:rsidR="001F0362" w:rsidRPr="0037055C" w:rsidRDefault="001F0362" w:rsidP="005C517C">
            <w:pPr>
              <w:spacing w:before="40" w:after="40" w:line="220" w:lineRule="exact"/>
              <w:jc w:val="center"/>
              <w:rPr>
                <w:color w:val="000000"/>
              </w:rPr>
            </w:pPr>
            <w:r w:rsidRPr="0037055C">
              <w:rPr>
                <w:color w:val="000000"/>
              </w:rPr>
              <w:t>45</w:t>
            </w:r>
          </w:p>
        </w:tc>
        <w:tc>
          <w:tcPr>
            <w:tcW w:w="1843" w:type="dxa"/>
            <w:shd w:val="clear" w:color="auto" w:fill="auto"/>
          </w:tcPr>
          <w:p w:rsidR="001F0362" w:rsidRPr="0037055C" w:rsidRDefault="001F0362" w:rsidP="005C517C">
            <w:pPr>
              <w:spacing w:before="40" w:after="40" w:line="220" w:lineRule="exact"/>
              <w:jc w:val="center"/>
              <w:rPr>
                <w:color w:val="000000"/>
              </w:rPr>
            </w:pPr>
            <w:r w:rsidRPr="0037055C">
              <w:rPr>
                <w:color w:val="000000"/>
              </w:rPr>
              <w:t>5.31</w:t>
            </w:r>
          </w:p>
        </w:tc>
        <w:tc>
          <w:tcPr>
            <w:tcW w:w="1850" w:type="dxa"/>
            <w:shd w:val="clear" w:color="auto" w:fill="auto"/>
          </w:tcPr>
          <w:p w:rsidR="001F0362" w:rsidRPr="0037055C" w:rsidRDefault="001F0362" w:rsidP="005C517C">
            <w:pPr>
              <w:spacing w:before="40" w:after="40" w:line="220" w:lineRule="exact"/>
              <w:jc w:val="center"/>
              <w:rPr>
                <w:color w:val="000000"/>
              </w:rPr>
            </w:pPr>
            <w:r w:rsidRPr="0037055C">
              <w:rPr>
                <w:color w:val="000000"/>
              </w:rPr>
              <w:t>560.5</w:t>
            </w:r>
          </w:p>
        </w:tc>
        <w:tc>
          <w:tcPr>
            <w:tcW w:w="1836" w:type="dxa"/>
            <w:shd w:val="clear" w:color="auto" w:fill="auto"/>
          </w:tcPr>
          <w:p w:rsidR="001F0362" w:rsidRPr="0037055C" w:rsidRDefault="001F0362" w:rsidP="005C517C">
            <w:pPr>
              <w:spacing w:before="40" w:after="40" w:line="220" w:lineRule="exact"/>
              <w:jc w:val="center"/>
              <w:rPr>
                <w:color w:val="000000"/>
              </w:rPr>
            </w:pPr>
          </w:p>
        </w:tc>
      </w:tr>
      <w:tr w:rsidR="001F0362" w:rsidRPr="0037055C" w:rsidTr="00035470">
        <w:tc>
          <w:tcPr>
            <w:tcW w:w="1841" w:type="dxa"/>
            <w:tcBorders>
              <w:bottom w:val="single" w:sz="12" w:space="0" w:color="auto"/>
            </w:tcBorders>
            <w:shd w:val="clear" w:color="auto" w:fill="auto"/>
          </w:tcPr>
          <w:p w:rsidR="001F0362" w:rsidRPr="0037055C" w:rsidRDefault="001F0362" w:rsidP="005C517C">
            <w:pPr>
              <w:spacing w:before="40" w:after="40" w:line="220" w:lineRule="exact"/>
              <w:jc w:val="center"/>
              <w:rPr>
                <w:color w:val="000000"/>
              </w:rPr>
            </w:pPr>
            <w:r w:rsidRPr="0037055C">
              <w:rPr>
                <w:color w:val="000000"/>
              </w:rPr>
              <w:t>50</w:t>
            </w:r>
          </w:p>
        </w:tc>
        <w:tc>
          <w:tcPr>
            <w:tcW w:w="1843" w:type="dxa"/>
            <w:tcBorders>
              <w:bottom w:val="single" w:sz="12" w:space="0" w:color="auto"/>
            </w:tcBorders>
            <w:shd w:val="clear" w:color="auto" w:fill="auto"/>
          </w:tcPr>
          <w:p w:rsidR="001F0362" w:rsidRPr="0037055C" w:rsidRDefault="001F0362" w:rsidP="005C517C">
            <w:pPr>
              <w:spacing w:before="40" w:after="40" w:line="220" w:lineRule="exact"/>
              <w:jc w:val="center"/>
              <w:rPr>
                <w:color w:val="000000"/>
              </w:rPr>
            </w:pPr>
            <w:r w:rsidRPr="0037055C">
              <w:rPr>
                <w:color w:val="000000"/>
              </w:rPr>
              <w:t>6.05</w:t>
            </w:r>
          </w:p>
        </w:tc>
        <w:tc>
          <w:tcPr>
            <w:tcW w:w="1850" w:type="dxa"/>
            <w:tcBorders>
              <w:bottom w:val="single" w:sz="12" w:space="0" w:color="auto"/>
            </w:tcBorders>
            <w:shd w:val="clear" w:color="auto" w:fill="auto"/>
          </w:tcPr>
          <w:p w:rsidR="001F0362" w:rsidRPr="0037055C" w:rsidRDefault="001F0362" w:rsidP="005C517C">
            <w:pPr>
              <w:spacing w:before="40" w:after="40" w:line="220" w:lineRule="exact"/>
              <w:jc w:val="center"/>
              <w:rPr>
                <w:color w:val="000000"/>
              </w:rPr>
            </w:pPr>
            <w:r w:rsidRPr="0037055C">
              <w:rPr>
                <w:color w:val="000000"/>
              </w:rPr>
              <w:t>553.6</w:t>
            </w:r>
          </w:p>
        </w:tc>
        <w:tc>
          <w:tcPr>
            <w:tcW w:w="1836" w:type="dxa"/>
            <w:tcBorders>
              <w:bottom w:val="single" w:sz="12" w:space="0" w:color="auto"/>
            </w:tcBorders>
            <w:shd w:val="clear" w:color="auto" w:fill="auto"/>
          </w:tcPr>
          <w:p w:rsidR="001F0362" w:rsidRPr="0037055C" w:rsidRDefault="001F0362" w:rsidP="005C517C">
            <w:pPr>
              <w:spacing w:before="40" w:after="40" w:line="220" w:lineRule="exact"/>
              <w:jc w:val="center"/>
              <w:rPr>
                <w:color w:val="000000"/>
              </w:rPr>
            </w:pPr>
          </w:p>
        </w:tc>
      </w:tr>
    </w:tbl>
    <w:p w:rsidR="001F0362" w:rsidRPr="00D3665F" w:rsidRDefault="006221F7" w:rsidP="003E4C21">
      <w:pPr>
        <w:pStyle w:val="SingleTxtG"/>
      </w:pPr>
      <w:r>
        <w:br w:type="page"/>
      </w:r>
      <w:r w:rsidR="001F0362" w:rsidRPr="00D3665F">
        <w:lastRenderedPageBreak/>
        <w:t>Substance properties 1</w:t>
      </w:r>
      <w:proofErr w:type="gramStart"/>
      <w:r w:rsidR="001F0362" w:rsidRPr="00D3665F">
        <w:t>,3</w:t>
      </w:r>
      <w:proofErr w:type="gramEnd"/>
      <w:r w:rsidR="001F0362" w:rsidRPr="00D3665F">
        <w:t>-BUTADIENE, STABILIZED</w:t>
      </w:r>
    </w:p>
    <w:tbl>
      <w:tblPr>
        <w:tblW w:w="7370" w:type="dxa"/>
        <w:tblInd w:w="1134" w:type="dxa"/>
        <w:tblBorders>
          <w:top w:val="single" w:sz="4" w:space="0" w:color="auto"/>
          <w:bottom w:val="single" w:sz="4" w:space="0" w:color="auto"/>
        </w:tblBorders>
        <w:tblLayout w:type="fixed"/>
        <w:tblCellMar>
          <w:left w:w="0" w:type="dxa"/>
          <w:right w:w="0" w:type="dxa"/>
        </w:tblCellMar>
        <w:tblLook w:val="0000" w:firstRow="0" w:lastRow="0" w:firstColumn="0" w:lastColumn="0" w:noHBand="0" w:noVBand="0"/>
      </w:tblPr>
      <w:tblGrid>
        <w:gridCol w:w="4071"/>
        <w:gridCol w:w="3299"/>
      </w:tblGrid>
      <w:tr w:rsidR="001F0362" w:rsidRPr="00D3665F" w:rsidTr="00F161EA">
        <w:tc>
          <w:tcPr>
            <w:tcW w:w="4071" w:type="dxa"/>
            <w:shd w:val="clear" w:color="auto" w:fill="auto"/>
            <w:vAlign w:val="bottom"/>
          </w:tcPr>
          <w:p w:rsidR="001F0362" w:rsidRPr="00D3665F" w:rsidRDefault="001F0362" w:rsidP="00D47B56">
            <w:pPr>
              <w:suppressAutoHyphens w:val="0"/>
              <w:spacing w:before="40" w:after="40" w:line="220" w:lineRule="exact"/>
              <w:ind w:right="113"/>
            </w:pPr>
            <w:r w:rsidRPr="00D3665F">
              <w:t xml:space="preserve">Name: </w:t>
            </w:r>
            <w:r w:rsidRPr="00D3665F">
              <w:rPr>
                <w:b/>
              </w:rPr>
              <w:t>1,3-BUTADIENE, STABILIZED</w:t>
            </w:r>
          </w:p>
        </w:tc>
        <w:tc>
          <w:tcPr>
            <w:tcW w:w="3299" w:type="dxa"/>
            <w:shd w:val="clear" w:color="auto" w:fill="auto"/>
            <w:vAlign w:val="bottom"/>
          </w:tcPr>
          <w:p w:rsidR="001F0362" w:rsidRPr="00D3665F" w:rsidRDefault="001F0362" w:rsidP="00D47B56">
            <w:pPr>
              <w:suppressAutoHyphens w:val="0"/>
              <w:spacing w:before="40" w:after="40" w:line="220" w:lineRule="exact"/>
              <w:ind w:right="113"/>
            </w:pPr>
            <w:r w:rsidRPr="00D3665F">
              <w:t xml:space="preserve">UN No.: </w:t>
            </w:r>
            <w:r w:rsidRPr="00D3665F">
              <w:rPr>
                <w:b/>
              </w:rPr>
              <w:t>1010</w:t>
            </w:r>
          </w:p>
        </w:tc>
      </w:tr>
      <w:tr w:rsidR="001F0362" w:rsidRPr="00D3665F" w:rsidTr="00F161EA">
        <w:tc>
          <w:tcPr>
            <w:tcW w:w="4071" w:type="dxa"/>
            <w:shd w:val="clear" w:color="auto" w:fill="auto"/>
          </w:tcPr>
          <w:p w:rsidR="001F0362" w:rsidRPr="00D3665F" w:rsidRDefault="001F0362" w:rsidP="00D47B56">
            <w:pPr>
              <w:suppressAutoHyphens w:val="0"/>
              <w:spacing w:before="40" w:after="40" w:line="220" w:lineRule="exact"/>
              <w:ind w:right="113"/>
            </w:pPr>
            <w:r w:rsidRPr="00D3665F">
              <w:t xml:space="preserve">Formula: </w:t>
            </w:r>
            <w:r w:rsidRPr="00D3665F">
              <w:rPr>
                <w:b/>
              </w:rPr>
              <w:t>C</w:t>
            </w:r>
            <w:r w:rsidRPr="00D3665F">
              <w:rPr>
                <w:b/>
                <w:vertAlign w:val="subscript"/>
              </w:rPr>
              <w:t>4</w:t>
            </w:r>
            <w:r w:rsidRPr="00D3665F">
              <w:rPr>
                <w:b/>
              </w:rPr>
              <w:t>H</w:t>
            </w:r>
            <w:r w:rsidRPr="00D3665F">
              <w:rPr>
                <w:b/>
                <w:vertAlign w:val="subscript"/>
              </w:rPr>
              <w:t>6</w:t>
            </w:r>
          </w:p>
        </w:tc>
        <w:tc>
          <w:tcPr>
            <w:tcW w:w="3299" w:type="dxa"/>
            <w:shd w:val="clear" w:color="auto" w:fill="auto"/>
          </w:tcPr>
          <w:p w:rsidR="001F0362" w:rsidRPr="00D3665F" w:rsidRDefault="001F0362" w:rsidP="00D47B56">
            <w:pPr>
              <w:suppressAutoHyphens w:val="0"/>
              <w:spacing w:before="40" w:after="40" w:line="220" w:lineRule="exact"/>
              <w:ind w:right="113"/>
            </w:pPr>
          </w:p>
        </w:tc>
      </w:tr>
      <w:tr w:rsidR="001F0362" w:rsidRPr="00D3665F" w:rsidTr="00F161EA">
        <w:tc>
          <w:tcPr>
            <w:tcW w:w="4071" w:type="dxa"/>
            <w:shd w:val="clear" w:color="auto" w:fill="auto"/>
          </w:tcPr>
          <w:p w:rsidR="001F0362" w:rsidRPr="00D3665F" w:rsidRDefault="001F0362" w:rsidP="00D47B56">
            <w:pPr>
              <w:suppressAutoHyphens w:val="0"/>
              <w:spacing w:before="40" w:after="40" w:line="220" w:lineRule="exact"/>
              <w:ind w:right="113"/>
            </w:pPr>
            <w:r w:rsidRPr="00D3665F">
              <w:t xml:space="preserve">Boiling point: </w:t>
            </w:r>
            <w:r w:rsidRPr="00D3665F">
              <w:rPr>
                <w:b/>
              </w:rPr>
              <w:t>-5</w:t>
            </w:r>
            <w:r w:rsidRPr="00D3665F">
              <w:rPr>
                <w:b/>
              </w:rPr>
              <w:sym w:font="Symbol" w:char="F0B0"/>
            </w:r>
            <w:r w:rsidRPr="00D3665F">
              <w:rPr>
                <w:b/>
              </w:rPr>
              <w:t xml:space="preserve"> C</w:t>
            </w:r>
          </w:p>
        </w:tc>
        <w:tc>
          <w:tcPr>
            <w:tcW w:w="3299" w:type="dxa"/>
            <w:shd w:val="clear" w:color="auto" w:fill="auto"/>
          </w:tcPr>
          <w:p w:rsidR="001F0362" w:rsidRPr="00D3665F" w:rsidRDefault="001F0362" w:rsidP="00D47B56">
            <w:pPr>
              <w:suppressAutoHyphens w:val="0"/>
              <w:spacing w:before="40" w:after="40" w:line="220" w:lineRule="exact"/>
              <w:ind w:right="113"/>
            </w:pPr>
            <w:r w:rsidRPr="00D3665F">
              <w:t xml:space="preserve">Molar mass: </w:t>
            </w:r>
            <w:r w:rsidRPr="00D3665F">
              <w:rPr>
                <w:b/>
                <w:i/>
              </w:rPr>
              <w:t>M</w:t>
            </w:r>
            <w:r w:rsidRPr="00D3665F">
              <w:rPr>
                <w:b/>
              </w:rPr>
              <w:t xml:space="preserve"> = 54 (54.092)</w:t>
            </w:r>
          </w:p>
        </w:tc>
      </w:tr>
      <w:tr w:rsidR="001F0362" w:rsidRPr="00D3665F" w:rsidTr="00F161EA">
        <w:tc>
          <w:tcPr>
            <w:tcW w:w="4071" w:type="dxa"/>
            <w:shd w:val="clear" w:color="auto" w:fill="auto"/>
          </w:tcPr>
          <w:p w:rsidR="001F0362" w:rsidRPr="00D3665F" w:rsidRDefault="001F0362" w:rsidP="00D47B56">
            <w:pPr>
              <w:suppressAutoHyphens w:val="0"/>
              <w:spacing w:before="40" w:after="40" w:line="220" w:lineRule="exact"/>
              <w:ind w:right="113"/>
            </w:pPr>
            <w:r w:rsidRPr="00D3665F">
              <w:t>Ratio between the vapour density and that of air = 1 (15</w:t>
            </w:r>
            <w:r w:rsidRPr="00D3665F">
              <w:sym w:font="Symbol" w:char="F0B0"/>
            </w:r>
            <w:r w:rsidRPr="00D3665F">
              <w:t xml:space="preserve"> C): </w:t>
            </w:r>
            <w:r w:rsidRPr="00D3665F">
              <w:rPr>
                <w:b/>
              </w:rPr>
              <w:t>1.88</w:t>
            </w:r>
          </w:p>
        </w:tc>
        <w:tc>
          <w:tcPr>
            <w:tcW w:w="3299" w:type="dxa"/>
            <w:shd w:val="clear" w:color="auto" w:fill="auto"/>
          </w:tcPr>
          <w:p w:rsidR="001F0362" w:rsidRPr="00D3665F" w:rsidRDefault="001F0362" w:rsidP="00D47B56">
            <w:pPr>
              <w:suppressAutoHyphens w:val="0"/>
              <w:spacing w:before="40" w:after="40" w:line="220" w:lineRule="exact"/>
              <w:ind w:right="113"/>
            </w:pPr>
          </w:p>
        </w:tc>
      </w:tr>
      <w:tr w:rsidR="001F0362" w:rsidRPr="00D3665F" w:rsidTr="00F161EA">
        <w:tc>
          <w:tcPr>
            <w:tcW w:w="7370" w:type="dxa"/>
            <w:gridSpan w:val="2"/>
            <w:shd w:val="clear" w:color="auto" w:fill="auto"/>
          </w:tcPr>
          <w:p w:rsidR="001F0362" w:rsidRPr="00D3665F" w:rsidRDefault="001F0362" w:rsidP="00D47B56">
            <w:pPr>
              <w:suppressAutoHyphens w:val="0"/>
              <w:spacing w:before="40" w:after="40" w:line="220" w:lineRule="exact"/>
              <w:ind w:right="113"/>
            </w:pPr>
            <w:r w:rsidRPr="00D3665F">
              <w:t xml:space="preserve">Flammable gas/air mixture, vol.%: </w:t>
            </w:r>
            <w:r w:rsidRPr="00D3665F">
              <w:rPr>
                <w:b/>
              </w:rPr>
              <w:t>1.4 – 16.3</w:t>
            </w:r>
          </w:p>
        </w:tc>
      </w:tr>
      <w:tr w:rsidR="001F0362" w:rsidRPr="00D3665F" w:rsidTr="00035470">
        <w:tc>
          <w:tcPr>
            <w:tcW w:w="4071" w:type="dxa"/>
            <w:tcBorders>
              <w:bottom w:val="nil"/>
            </w:tcBorders>
            <w:shd w:val="clear" w:color="auto" w:fill="auto"/>
          </w:tcPr>
          <w:p w:rsidR="001F0362" w:rsidRPr="00D3665F" w:rsidRDefault="001F0362" w:rsidP="00D47B56">
            <w:pPr>
              <w:suppressAutoHyphens w:val="0"/>
              <w:spacing w:before="40" w:after="40" w:line="220" w:lineRule="exact"/>
              <w:ind w:right="113"/>
            </w:pPr>
            <w:r w:rsidRPr="00D3665F">
              <w:t xml:space="preserve">Auto-ignition temperature: </w:t>
            </w:r>
            <w:r w:rsidRPr="00D3665F">
              <w:rPr>
                <w:b/>
              </w:rPr>
              <w:t>415</w:t>
            </w:r>
            <w:r w:rsidRPr="00D3665F">
              <w:rPr>
                <w:b/>
              </w:rPr>
              <w:sym w:font="Symbol" w:char="F0B0"/>
            </w:r>
            <w:r w:rsidRPr="00D3665F">
              <w:rPr>
                <w:b/>
              </w:rPr>
              <w:t xml:space="preserve"> C</w:t>
            </w:r>
          </w:p>
        </w:tc>
        <w:tc>
          <w:tcPr>
            <w:tcW w:w="3299" w:type="dxa"/>
            <w:tcBorders>
              <w:bottom w:val="nil"/>
            </w:tcBorders>
            <w:shd w:val="clear" w:color="auto" w:fill="auto"/>
          </w:tcPr>
          <w:p w:rsidR="001F0362" w:rsidRPr="00D3665F" w:rsidRDefault="001F0362" w:rsidP="00D47B56">
            <w:pPr>
              <w:suppressAutoHyphens w:val="0"/>
              <w:spacing w:before="40" w:after="40" w:line="220" w:lineRule="exact"/>
              <w:ind w:right="113"/>
            </w:pPr>
            <w:r w:rsidRPr="00D3665F">
              <w:t xml:space="preserve">Critical temperature: </w:t>
            </w:r>
            <w:r w:rsidRPr="00D3665F">
              <w:rPr>
                <w:b/>
              </w:rPr>
              <w:t>152</w:t>
            </w:r>
            <w:r w:rsidRPr="00D3665F">
              <w:rPr>
                <w:b/>
              </w:rPr>
              <w:sym w:font="Symbol" w:char="F0B0"/>
            </w:r>
            <w:r w:rsidRPr="00D3665F">
              <w:rPr>
                <w:b/>
              </w:rPr>
              <w:t xml:space="preserve"> C</w:t>
            </w:r>
          </w:p>
        </w:tc>
      </w:tr>
      <w:tr w:rsidR="001F0362" w:rsidRPr="00D3665F" w:rsidTr="00035470">
        <w:tc>
          <w:tcPr>
            <w:tcW w:w="4071" w:type="dxa"/>
            <w:tcBorders>
              <w:top w:val="nil"/>
              <w:bottom w:val="single" w:sz="12" w:space="0" w:color="auto"/>
            </w:tcBorders>
            <w:shd w:val="clear" w:color="auto" w:fill="auto"/>
          </w:tcPr>
          <w:p w:rsidR="001F0362" w:rsidRPr="00D3665F" w:rsidRDefault="001F0362" w:rsidP="00D47B56">
            <w:pPr>
              <w:suppressAutoHyphens w:val="0"/>
              <w:spacing w:before="40" w:after="40" w:line="220" w:lineRule="exact"/>
              <w:ind w:right="113"/>
            </w:pPr>
            <w:r w:rsidRPr="00D3665F">
              <w:t xml:space="preserve">Maximum permissible concentration at the workplace: </w:t>
            </w:r>
            <w:r w:rsidRPr="00D3665F">
              <w:rPr>
                <w:b/>
              </w:rPr>
              <w:t>--- ppm</w:t>
            </w:r>
          </w:p>
        </w:tc>
        <w:tc>
          <w:tcPr>
            <w:tcW w:w="3299" w:type="dxa"/>
            <w:tcBorders>
              <w:top w:val="nil"/>
              <w:bottom w:val="single" w:sz="12" w:space="0" w:color="auto"/>
            </w:tcBorders>
            <w:shd w:val="clear" w:color="auto" w:fill="auto"/>
          </w:tcPr>
          <w:p w:rsidR="001F0362" w:rsidRPr="00D3665F" w:rsidRDefault="001F0362" w:rsidP="00D47B56">
            <w:pPr>
              <w:suppressAutoHyphens w:val="0"/>
              <w:spacing w:before="40" w:after="40" w:line="220" w:lineRule="exact"/>
              <w:ind w:right="113"/>
            </w:pPr>
          </w:p>
        </w:tc>
      </w:tr>
    </w:tbl>
    <w:p w:rsidR="00035470" w:rsidRPr="00D3665F" w:rsidRDefault="00035470" w:rsidP="006221F7">
      <w:pPr>
        <w:suppressAutoHyphens w:val="0"/>
        <w:spacing w:line="240" w:lineRule="auto"/>
      </w:pPr>
    </w:p>
    <w:tbl>
      <w:tblPr>
        <w:tblW w:w="7370" w:type="dxa"/>
        <w:tblInd w:w="1134" w:type="dxa"/>
        <w:tblLayout w:type="fixed"/>
        <w:tblCellMar>
          <w:left w:w="0" w:type="dxa"/>
          <w:right w:w="0" w:type="dxa"/>
        </w:tblCellMar>
        <w:tblLook w:val="01E0" w:firstRow="1" w:lastRow="1" w:firstColumn="1" w:lastColumn="1" w:noHBand="0" w:noVBand="0"/>
      </w:tblPr>
      <w:tblGrid>
        <w:gridCol w:w="1841"/>
        <w:gridCol w:w="1843"/>
        <w:gridCol w:w="1850"/>
        <w:gridCol w:w="1836"/>
      </w:tblGrid>
      <w:tr w:rsidR="001F0362" w:rsidRPr="0037055C" w:rsidTr="00035470">
        <w:trPr>
          <w:tblHeader/>
        </w:trPr>
        <w:tc>
          <w:tcPr>
            <w:tcW w:w="7370" w:type="dxa"/>
            <w:gridSpan w:val="4"/>
            <w:tcBorders>
              <w:top w:val="single" w:sz="4" w:space="0" w:color="auto"/>
              <w:bottom w:val="single" w:sz="4" w:space="0" w:color="auto"/>
            </w:tcBorders>
            <w:shd w:val="clear" w:color="auto" w:fill="auto"/>
          </w:tcPr>
          <w:p w:rsidR="001F0362" w:rsidRPr="0037055C" w:rsidRDefault="001F0362" w:rsidP="00D47B56">
            <w:pPr>
              <w:spacing w:before="40" w:after="40" w:line="220" w:lineRule="exact"/>
              <w:jc w:val="center"/>
              <w:rPr>
                <w:i/>
                <w:color w:val="000000"/>
                <w:sz w:val="16"/>
                <w:szCs w:val="16"/>
              </w:rPr>
            </w:pPr>
            <w:r w:rsidRPr="0037055C">
              <w:rPr>
                <w:i/>
                <w:color w:val="000000"/>
                <w:sz w:val="16"/>
                <w:szCs w:val="16"/>
              </w:rPr>
              <w:t>Vapour-liquid equilibrium</w:t>
            </w:r>
          </w:p>
        </w:tc>
      </w:tr>
      <w:tr w:rsidR="001F0362" w:rsidRPr="0037055C" w:rsidTr="00035470">
        <w:trPr>
          <w:tblHeader/>
        </w:trPr>
        <w:tc>
          <w:tcPr>
            <w:tcW w:w="1841" w:type="dxa"/>
            <w:tcBorders>
              <w:top w:val="single" w:sz="4" w:space="0" w:color="auto"/>
              <w:bottom w:val="single" w:sz="12" w:space="0" w:color="auto"/>
            </w:tcBorders>
            <w:shd w:val="clear" w:color="auto" w:fill="auto"/>
            <w:vAlign w:val="center"/>
          </w:tcPr>
          <w:p w:rsidR="001F0362" w:rsidRPr="0037055C" w:rsidRDefault="001F0362" w:rsidP="00D47B56">
            <w:pPr>
              <w:spacing w:before="40" w:after="40" w:line="220" w:lineRule="exact"/>
              <w:jc w:val="center"/>
              <w:rPr>
                <w:b/>
                <w:i/>
                <w:color w:val="000000"/>
              </w:rPr>
            </w:pPr>
            <w:r w:rsidRPr="0037055C">
              <w:rPr>
                <w:b/>
                <w:i/>
                <w:color w:val="000000"/>
              </w:rPr>
              <w:t xml:space="preserve">T </w:t>
            </w:r>
            <w:r w:rsidRPr="0037055C">
              <w:rPr>
                <w:b/>
                <w:color w:val="000000"/>
              </w:rPr>
              <w:t>[</w:t>
            </w:r>
            <w:r w:rsidRPr="0037055C">
              <w:rPr>
                <w:b/>
              </w:rPr>
              <w:sym w:font="Symbol" w:char="F0B0"/>
            </w:r>
            <w:r w:rsidRPr="0037055C">
              <w:rPr>
                <w:b/>
              </w:rPr>
              <w:t>C]</w:t>
            </w:r>
          </w:p>
        </w:tc>
        <w:tc>
          <w:tcPr>
            <w:tcW w:w="1843" w:type="dxa"/>
            <w:tcBorders>
              <w:top w:val="single" w:sz="4" w:space="0" w:color="auto"/>
              <w:bottom w:val="single" w:sz="12" w:space="0" w:color="auto"/>
            </w:tcBorders>
            <w:shd w:val="clear" w:color="auto" w:fill="auto"/>
            <w:vAlign w:val="center"/>
          </w:tcPr>
          <w:p w:rsidR="001F0362" w:rsidRPr="0037055C" w:rsidRDefault="001F0362" w:rsidP="00D47B56">
            <w:pPr>
              <w:spacing w:before="40" w:after="40" w:line="220" w:lineRule="exact"/>
              <w:jc w:val="center"/>
              <w:rPr>
                <w:b/>
                <w:color w:val="000000"/>
              </w:rPr>
            </w:pPr>
            <w:r w:rsidRPr="0037055C">
              <w:rPr>
                <w:b/>
                <w:i/>
                <w:color w:val="000000"/>
              </w:rPr>
              <w:t>p</w:t>
            </w:r>
            <w:r w:rsidRPr="0037055C">
              <w:rPr>
                <w:b/>
                <w:color w:val="000000"/>
              </w:rPr>
              <w:t xml:space="preserve"> </w:t>
            </w:r>
            <w:r w:rsidRPr="0037055C">
              <w:rPr>
                <w:b/>
                <w:color w:val="000000"/>
                <w:vertAlign w:val="subscript"/>
              </w:rPr>
              <w:t>max</w:t>
            </w:r>
            <w:r w:rsidRPr="0037055C">
              <w:rPr>
                <w:b/>
                <w:color w:val="000000"/>
              </w:rPr>
              <w:t xml:space="preserve"> [bar]</w:t>
            </w:r>
          </w:p>
        </w:tc>
        <w:tc>
          <w:tcPr>
            <w:tcW w:w="1850" w:type="dxa"/>
            <w:tcBorders>
              <w:top w:val="single" w:sz="4" w:space="0" w:color="auto"/>
              <w:bottom w:val="single" w:sz="12" w:space="0" w:color="auto"/>
            </w:tcBorders>
            <w:shd w:val="clear" w:color="auto" w:fill="auto"/>
            <w:vAlign w:val="center"/>
          </w:tcPr>
          <w:p w:rsidR="001F0362" w:rsidRPr="0037055C" w:rsidRDefault="001F0362" w:rsidP="00D47B56">
            <w:pPr>
              <w:spacing w:before="40" w:after="40" w:line="220" w:lineRule="exact"/>
              <w:jc w:val="center"/>
              <w:rPr>
                <w:b/>
                <w:color w:val="000000"/>
              </w:rPr>
            </w:pPr>
            <w:r w:rsidRPr="0037055C">
              <w:rPr>
                <w:b/>
              </w:rPr>
              <w:sym w:font="Symbol" w:char="F072"/>
            </w:r>
            <w:r w:rsidRPr="0037055C">
              <w:rPr>
                <w:b/>
                <w:color w:val="000000"/>
                <w:vertAlign w:val="subscript"/>
              </w:rPr>
              <w:t>L</w:t>
            </w:r>
            <w:r w:rsidRPr="0037055C">
              <w:rPr>
                <w:b/>
                <w:color w:val="000000"/>
              </w:rPr>
              <w:t xml:space="preserve"> [kg/</w:t>
            </w:r>
            <w:r w:rsidR="00FD3864" w:rsidRPr="0037055C">
              <w:rPr>
                <w:b/>
                <w:color w:val="000000"/>
              </w:rPr>
              <w:t>m</w:t>
            </w:r>
            <w:r w:rsidRPr="0037055C">
              <w:rPr>
                <w:b/>
                <w:color w:val="000000"/>
                <w:vertAlign w:val="superscript"/>
              </w:rPr>
              <w:t>3</w:t>
            </w:r>
            <w:r w:rsidRPr="0037055C">
              <w:rPr>
                <w:b/>
                <w:color w:val="000000"/>
              </w:rPr>
              <w:t>]</w:t>
            </w:r>
          </w:p>
        </w:tc>
        <w:tc>
          <w:tcPr>
            <w:tcW w:w="1836" w:type="dxa"/>
            <w:tcBorders>
              <w:top w:val="single" w:sz="4" w:space="0" w:color="auto"/>
              <w:bottom w:val="single" w:sz="12" w:space="0" w:color="auto"/>
            </w:tcBorders>
            <w:shd w:val="clear" w:color="auto" w:fill="auto"/>
            <w:vAlign w:val="center"/>
          </w:tcPr>
          <w:p w:rsidR="001F0362" w:rsidRPr="0037055C" w:rsidRDefault="001F0362" w:rsidP="00D47B56">
            <w:pPr>
              <w:spacing w:before="40" w:after="40" w:line="220" w:lineRule="exact"/>
              <w:jc w:val="center"/>
              <w:rPr>
                <w:b/>
                <w:color w:val="000000"/>
              </w:rPr>
            </w:pPr>
            <w:r w:rsidRPr="0037055C">
              <w:rPr>
                <w:b/>
              </w:rPr>
              <w:sym w:font="Symbol" w:char="F072"/>
            </w:r>
            <w:r w:rsidRPr="0037055C">
              <w:rPr>
                <w:b/>
                <w:color w:val="000000"/>
                <w:vertAlign w:val="subscript"/>
              </w:rPr>
              <w:t xml:space="preserve">G </w:t>
            </w:r>
            <w:r w:rsidRPr="0037055C">
              <w:rPr>
                <w:b/>
                <w:color w:val="000000"/>
              </w:rPr>
              <w:t>[kg/</w:t>
            </w:r>
            <w:r w:rsidR="00FD3864" w:rsidRPr="0037055C">
              <w:rPr>
                <w:b/>
                <w:color w:val="000000"/>
              </w:rPr>
              <w:t>m</w:t>
            </w:r>
            <w:r w:rsidRPr="0037055C">
              <w:rPr>
                <w:b/>
                <w:color w:val="000000"/>
                <w:vertAlign w:val="superscript"/>
              </w:rPr>
              <w:t>3</w:t>
            </w:r>
            <w:r w:rsidRPr="0037055C">
              <w:rPr>
                <w:b/>
                <w:color w:val="000000"/>
              </w:rPr>
              <w:t>]</w:t>
            </w:r>
          </w:p>
        </w:tc>
      </w:tr>
      <w:tr w:rsidR="001F0362" w:rsidRPr="0037055C" w:rsidTr="00035470">
        <w:tc>
          <w:tcPr>
            <w:tcW w:w="1841" w:type="dxa"/>
            <w:tcBorders>
              <w:top w:val="single" w:sz="12" w:space="0" w:color="auto"/>
            </w:tcBorders>
            <w:shd w:val="clear" w:color="auto" w:fill="auto"/>
          </w:tcPr>
          <w:p w:rsidR="001F0362" w:rsidRPr="0037055C" w:rsidRDefault="001F0362" w:rsidP="00D47B56">
            <w:pPr>
              <w:spacing w:before="40" w:after="40" w:line="220" w:lineRule="exact"/>
              <w:jc w:val="center"/>
              <w:rPr>
                <w:color w:val="000000"/>
              </w:rPr>
            </w:pPr>
            <w:r w:rsidRPr="0037055C">
              <w:rPr>
                <w:color w:val="000000"/>
              </w:rPr>
              <w:t>-10</w:t>
            </w:r>
          </w:p>
        </w:tc>
        <w:tc>
          <w:tcPr>
            <w:tcW w:w="1843" w:type="dxa"/>
            <w:tcBorders>
              <w:top w:val="single" w:sz="12" w:space="0" w:color="auto"/>
            </w:tcBorders>
            <w:shd w:val="clear" w:color="auto" w:fill="auto"/>
          </w:tcPr>
          <w:p w:rsidR="001F0362" w:rsidRPr="0037055C" w:rsidRDefault="001F0362" w:rsidP="00D47B56">
            <w:pPr>
              <w:spacing w:before="40" w:after="40" w:line="220" w:lineRule="exact"/>
              <w:jc w:val="center"/>
              <w:rPr>
                <w:color w:val="000000"/>
              </w:rPr>
            </w:pPr>
            <w:r w:rsidRPr="0037055C">
              <w:rPr>
                <w:color w:val="000000"/>
              </w:rPr>
              <w:t>0.81</w:t>
            </w:r>
          </w:p>
        </w:tc>
        <w:tc>
          <w:tcPr>
            <w:tcW w:w="1850" w:type="dxa"/>
            <w:tcBorders>
              <w:top w:val="single" w:sz="12" w:space="0" w:color="auto"/>
            </w:tcBorders>
            <w:shd w:val="clear" w:color="auto" w:fill="auto"/>
          </w:tcPr>
          <w:p w:rsidR="001F0362" w:rsidRPr="0037055C" w:rsidRDefault="001F0362" w:rsidP="00D47B56">
            <w:pPr>
              <w:spacing w:before="40" w:after="40" w:line="220" w:lineRule="exact"/>
              <w:jc w:val="center"/>
              <w:rPr>
                <w:color w:val="000000"/>
              </w:rPr>
            </w:pPr>
            <w:r w:rsidRPr="0037055C">
              <w:rPr>
                <w:color w:val="000000"/>
              </w:rPr>
              <w:t>656.7</w:t>
            </w:r>
          </w:p>
        </w:tc>
        <w:tc>
          <w:tcPr>
            <w:tcW w:w="1836" w:type="dxa"/>
            <w:tcBorders>
              <w:top w:val="single" w:sz="12" w:space="0" w:color="auto"/>
            </w:tcBorders>
            <w:shd w:val="clear" w:color="auto" w:fill="auto"/>
          </w:tcPr>
          <w:p w:rsidR="001F0362" w:rsidRPr="0037055C" w:rsidRDefault="001F0362" w:rsidP="00D47B56">
            <w:pPr>
              <w:spacing w:before="40" w:after="40" w:line="220" w:lineRule="exact"/>
              <w:jc w:val="center"/>
              <w:rPr>
                <w:color w:val="000000"/>
              </w:rPr>
            </w:pPr>
            <w:r w:rsidRPr="0037055C">
              <w:rPr>
                <w:color w:val="000000"/>
              </w:rPr>
              <w:t>2.05</w:t>
            </w:r>
          </w:p>
        </w:tc>
      </w:tr>
      <w:tr w:rsidR="001F0362" w:rsidRPr="0037055C" w:rsidTr="00F161EA">
        <w:tc>
          <w:tcPr>
            <w:tcW w:w="1841" w:type="dxa"/>
            <w:shd w:val="clear" w:color="auto" w:fill="auto"/>
          </w:tcPr>
          <w:p w:rsidR="001F0362" w:rsidRPr="0037055C" w:rsidRDefault="001F0362" w:rsidP="00D47B56">
            <w:pPr>
              <w:spacing w:before="40" w:after="40" w:line="220" w:lineRule="exact"/>
              <w:jc w:val="center"/>
              <w:rPr>
                <w:color w:val="000000"/>
              </w:rPr>
            </w:pPr>
            <w:r w:rsidRPr="0037055C">
              <w:rPr>
                <w:color w:val="000000"/>
              </w:rPr>
              <w:t>-5</w:t>
            </w:r>
          </w:p>
        </w:tc>
        <w:tc>
          <w:tcPr>
            <w:tcW w:w="1843" w:type="dxa"/>
            <w:shd w:val="clear" w:color="auto" w:fill="auto"/>
          </w:tcPr>
          <w:p w:rsidR="001F0362" w:rsidRPr="0037055C" w:rsidRDefault="001F0362" w:rsidP="00D47B56">
            <w:pPr>
              <w:spacing w:before="40" w:after="40" w:line="220" w:lineRule="exact"/>
              <w:jc w:val="center"/>
              <w:rPr>
                <w:color w:val="000000"/>
              </w:rPr>
            </w:pPr>
            <w:r w:rsidRPr="0037055C">
              <w:rPr>
                <w:color w:val="000000"/>
              </w:rPr>
              <w:t>0.99</w:t>
            </w:r>
          </w:p>
        </w:tc>
        <w:tc>
          <w:tcPr>
            <w:tcW w:w="1850" w:type="dxa"/>
            <w:shd w:val="clear" w:color="auto" w:fill="auto"/>
          </w:tcPr>
          <w:p w:rsidR="001F0362" w:rsidRPr="0037055C" w:rsidRDefault="001F0362" w:rsidP="00D47B56">
            <w:pPr>
              <w:spacing w:before="40" w:after="40" w:line="220" w:lineRule="exact"/>
              <w:jc w:val="center"/>
              <w:rPr>
                <w:color w:val="000000"/>
              </w:rPr>
            </w:pPr>
            <w:r w:rsidRPr="0037055C">
              <w:rPr>
                <w:color w:val="000000"/>
              </w:rPr>
              <w:t>651.0</w:t>
            </w:r>
          </w:p>
        </w:tc>
        <w:tc>
          <w:tcPr>
            <w:tcW w:w="1836" w:type="dxa"/>
            <w:shd w:val="clear" w:color="auto" w:fill="auto"/>
          </w:tcPr>
          <w:p w:rsidR="001F0362" w:rsidRPr="0037055C" w:rsidRDefault="001F0362" w:rsidP="00D47B56">
            <w:pPr>
              <w:spacing w:before="40" w:after="40" w:line="220" w:lineRule="exact"/>
              <w:jc w:val="center"/>
              <w:rPr>
                <w:color w:val="000000"/>
              </w:rPr>
            </w:pPr>
            <w:r w:rsidRPr="0037055C">
              <w:rPr>
                <w:color w:val="000000"/>
              </w:rPr>
              <w:t>2.47</w:t>
            </w:r>
          </w:p>
        </w:tc>
      </w:tr>
      <w:tr w:rsidR="001F0362" w:rsidRPr="0037055C" w:rsidTr="00F161EA">
        <w:tc>
          <w:tcPr>
            <w:tcW w:w="1841" w:type="dxa"/>
            <w:shd w:val="clear" w:color="auto" w:fill="auto"/>
          </w:tcPr>
          <w:p w:rsidR="001F0362" w:rsidRPr="0037055C" w:rsidRDefault="001F0362" w:rsidP="00D47B56">
            <w:pPr>
              <w:spacing w:before="40" w:after="40" w:line="220" w:lineRule="exact"/>
              <w:jc w:val="center"/>
              <w:rPr>
                <w:color w:val="000000"/>
              </w:rPr>
            </w:pPr>
            <w:r w:rsidRPr="0037055C">
              <w:rPr>
                <w:color w:val="000000"/>
              </w:rPr>
              <w:t>0</w:t>
            </w:r>
          </w:p>
        </w:tc>
        <w:tc>
          <w:tcPr>
            <w:tcW w:w="1843" w:type="dxa"/>
            <w:shd w:val="clear" w:color="auto" w:fill="auto"/>
          </w:tcPr>
          <w:p w:rsidR="001F0362" w:rsidRPr="0037055C" w:rsidRDefault="001F0362" w:rsidP="00D47B56">
            <w:pPr>
              <w:spacing w:before="40" w:after="40" w:line="220" w:lineRule="exact"/>
              <w:jc w:val="center"/>
              <w:rPr>
                <w:color w:val="000000"/>
              </w:rPr>
            </w:pPr>
            <w:r w:rsidRPr="0037055C">
              <w:rPr>
                <w:color w:val="000000"/>
              </w:rPr>
              <w:t>1.19</w:t>
            </w:r>
          </w:p>
        </w:tc>
        <w:tc>
          <w:tcPr>
            <w:tcW w:w="1850" w:type="dxa"/>
            <w:shd w:val="clear" w:color="auto" w:fill="auto"/>
          </w:tcPr>
          <w:p w:rsidR="001F0362" w:rsidRPr="0037055C" w:rsidRDefault="001F0362" w:rsidP="00D47B56">
            <w:pPr>
              <w:spacing w:before="40" w:after="40" w:line="220" w:lineRule="exact"/>
              <w:jc w:val="center"/>
              <w:rPr>
                <w:color w:val="000000"/>
              </w:rPr>
            </w:pPr>
            <w:r w:rsidRPr="0037055C">
              <w:rPr>
                <w:color w:val="000000"/>
              </w:rPr>
              <w:t>645.2</w:t>
            </w:r>
          </w:p>
        </w:tc>
        <w:tc>
          <w:tcPr>
            <w:tcW w:w="1836" w:type="dxa"/>
            <w:shd w:val="clear" w:color="auto" w:fill="auto"/>
          </w:tcPr>
          <w:p w:rsidR="001F0362" w:rsidRPr="0037055C" w:rsidRDefault="001F0362" w:rsidP="00D47B56">
            <w:pPr>
              <w:spacing w:before="40" w:after="40" w:line="220" w:lineRule="exact"/>
              <w:jc w:val="center"/>
              <w:rPr>
                <w:color w:val="000000"/>
              </w:rPr>
            </w:pPr>
            <w:r w:rsidRPr="0037055C">
              <w:rPr>
                <w:color w:val="000000"/>
              </w:rPr>
              <w:t>2.93</w:t>
            </w:r>
          </w:p>
        </w:tc>
      </w:tr>
      <w:tr w:rsidR="001F0362" w:rsidRPr="0037055C" w:rsidTr="00F161EA">
        <w:tc>
          <w:tcPr>
            <w:tcW w:w="1841" w:type="dxa"/>
            <w:shd w:val="clear" w:color="auto" w:fill="auto"/>
          </w:tcPr>
          <w:p w:rsidR="001F0362" w:rsidRPr="0037055C" w:rsidRDefault="001F0362" w:rsidP="00D47B56">
            <w:pPr>
              <w:spacing w:before="40" w:after="40" w:line="220" w:lineRule="exact"/>
              <w:jc w:val="center"/>
              <w:rPr>
                <w:color w:val="000000"/>
              </w:rPr>
            </w:pPr>
            <w:r w:rsidRPr="0037055C">
              <w:rPr>
                <w:color w:val="000000"/>
              </w:rPr>
              <w:t>5</w:t>
            </w:r>
          </w:p>
        </w:tc>
        <w:tc>
          <w:tcPr>
            <w:tcW w:w="1843" w:type="dxa"/>
            <w:shd w:val="clear" w:color="auto" w:fill="auto"/>
          </w:tcPr>
          <w:p w:rsidR="001F0362" w:rsidRPr="0037055C" w:rsidRDefault="001F0362" w:rsidP="00D47B56">
            <w:pPr>
              <w:spacing w:before="40" w:after="40" w:line="220" w:lineRule="exact"/>
              <w:jc w:val="center"/>
              <w:rPr>
                <w:color w:val="000000"/>
              </w:rPr>
            </w:pPr>
            <w:r w:rsidRPr="0037055C">
              <w:rPr>
                <w:color w:val="000000"/>
              </w:rPr>
              <w:t>1.44</w:t>
            </w:r>
          </w:p>
        </w:tc>
        <w:tc>
          <w:tcPr>
            <w:tcW w:w="1850" w:type="dxa"/>
            <w:shd w:val="clear" w:color="auto" w:fill="auto"/>
          </w:tcPr>
          <w:p w:rsidR="001F0362" w:rsidRPr="0037055C" w:rsidRDefault="001F0362" w:rsidP="00D47B56">
            <w:pPr>
              <w:spacing w:before="40" w:after="40" w:line="220" w:lineRule="exact"/>
              <w:jc w:val="center"/>
              <w:rPr>
                <w:color w:val="000000"/>
              </w:rPr>
            </w:pPr>
            <w:r w:rsidRPr="0037055C">
              <w:rPr>
                <w:color w:val="000000"/>
              </w:rPr>
              <w:t>639.3</w:t>
            </w:r>
          </w:p>
        </w:tc>
        <w:tc>
          <w:tcPr>
            <w:tcW w:w="1836" w:type="dxa"/>
            <w:shd w:val="clear" w:color="auto" w:fill="auto"/>
          </w:tcPr>
          <w:p w:rsidR="001F0362" w:rsidRPr="0037055C" w:rsidRDefault="001F0362" w:rsidP="00D47B56">
            <w:pPr>
              <w:spacing w:before="40" w:after="40" w:line="220" w:lineRule="exact"/>
              <w:jc w:val="center"/>
              <w:rPr>
                <w:color w:val="000000"/>
              </w:rPr>
            </w:pPr>
            <w:r w:rsidRPr="0037055C">
              <w:rPr>
                <w:color w:val="000000"/>
              </w:rPr>
              <w:t>3.50</w:t>
            </w:r>
          </w:p>
        </w:tc>
      </w:tr>
      <w:tr w:rsidR="001F0362" w:rsidRPr="0037055C" w:rsidTr="00F161EA">
        <w:trPr>
          <w:trHeight w:val="134"/>
        </w:trPr>
        <w:tc>
          <w:tcPr>
            <w:tcW w:w="1841" w:type="dxa"/>
            <w:shd w:val="clear" w:color="auto" w:fill="auto"/>
          </w:tcPr>
          <w:p w:rsidR="001F0362" w:rsidRPr="0037055C" w:rsidRDefault="001F0362" w:rsidP="00D47B56">
            <w:pPr>
              <w:spacing w:before="40" w:after="40" w:line="220" w:lineRule="exact"/>
              <w:jc w:val="center"/>
              <w:rPr>
                <w:color w:val="000000"/>
              </w:rPr>
            </w:pPr>
            <w:r w:rsidRPr="0037055C">
              <w:rPr>
                <w:color w:val="000000"/>
              </w:rPr>
              <w:t>10</w:t>
            </w:r>
          </w:p>
        </w:tc>
        <w:tc>
          <w:tcPr>
            <w:tcW w:w="1843" w:type="dxa"/>
            <w:shd w:val="clear" w:color="auto" w:fill="auto"/>
          </w:tcPr>
          <w:p w:rsidR="001F0362" w:rsidRPr="0037055C" w:rsidRDefault="001F0362" w:rsidP="00D47B56">
            <w:pPr>
              <w:spacing w:before="40" w:after="40" w:line="220" w:lineRule="exact"/>
              <w:jc w:val="center"/>
              <w:rPr>
                <w:color w:val="000000"/>
              </w:rPr>
            </w:pPr>
            <w:r w:rsidRPr="0037055C">
              <w:rPr>
                <w:color w:val="000000"/>
              </w:rPr>
              <w:t>1.71</w:t>
            </w:r>
          </w:p>
        </w:tc>
        <w:tc>
          <w:tcPr>
            <w:tcW w:w="1850" w:type="dxa"/>
            <w:shd w:val="clear" w:color="auto" w:fill="auto"/>
          </w:tcPr>
          <w:p w:rsidR="001F0362" w:rsidRPr="0037055C" w:rsidRDefault="001F0362" w:rsidP="00D47B56">
            <w:pPr>
              <w:spacing w:before="40" w:after="40" w:line="220" w:lineRule="exact"/>
              <w:jc w:val="center"/>
              <w:rPr>
                <w:color w:val="000000"/>
              </w:rPr>
            </w:pPr>
            <w:r w:rsidRPr="0037055C">
              <w:rPr>
                <w:color w:val="000000"/>
              </w:rPr>
              <w:t>633.4</w:t>
            </w:r>
          </w:p>
        </w:tc>
        <w:tc>
          <w:tcPr>
            <w:tcW w:w="1836" w:type="dxa"/>
            <w:shd w:val="clear" w:color="auto" w:fill="auto"/>
          </w:tcPr>
          <w:p w:rsidR="001F0362" w:rsidRPr="0037055C" w:rsidRDefault="001F0362" w:rsidP="00D47B56">
            <w:pPr>
              <w:spacing w:before="40" w:after="40" w:line="220" w:lineRule="exact"/>
              <w:jc w:val="center"/>
              <w:rPr>
                <w:color w:val="000000"/>
              </w:rPr>
            </w:pPr>
            <w:r w:rsidRPr="0037055C">
              <w:rPr>
                <w:color w:val="000000"/>
              </w:rPr>
              <w:t>4.11</w:t>
            </w:r>
          </w:p>
        </w:tc>
      </w:tr>
      <w:tr w:rsidR="001F0362" w:rsidRPr="0037055C" w:rsidTr="00F161EA">
        <w:tc>
          <w:tcPr>
            <w:tcW w:w="1841" w:type="dxa"/>
            <w:shd w:val="clear" w:color="auto" w:fill="auto"/>
          </w:tcPr>
          <w:p w:rsidR="001F0362" w:rsidRPr="0037055C" w:rsidRDefault="001F0362" w:rsidP="00D47B56">
            <w:pPr>
              <w:spacing w:before="40" w:after="40" w:line="220" w:lineRule="exact"/>
              <w:jc w:val="center"/>
              <w:rPr>
                <w:color w:val="000000"/>
              </w:rPr>
            </w:pPr>
            <w:r w:rsidRPr="0037055C">
              <w:rPr>
                <w:color w:val="000000"/>
              </w:rPr>
              <w:t>15</w:t>
            </w:r>
          </w:p>
        </w:tc>
        <w:tc>
          <w:tcPr>
            <w:tcW w:w="1843" w:type="dxa"/>
            <w:shd w:val="clear" w:color="auto" w:fill="auto"/>
          </w:tcPr>
          <w:p w:rsidR="001F0362" w:rsidRPr="0037055C" w:rsidRDefault="001F0362" w:rsidP="00D47B56">
            <w:pPr>
              <w:spacing w:before="40" w:after="40" w:line="220" w:lineRule="exact"/>
              <w:jc w:val="center"/>
              <w:rPr>
                <w:color w:val="000000"/>
              </w:rPr>
            </w:pPr>
            <w:r w:rsidRPr="0037055C">
              <w:rPr>
                <w:color w:val="000000"/>
              </w:rPr>
              <w:t>2.03</w:t>
            </w:r>
          </w:p>
        </w:tc>
        <w:tc>
          <w:tcPr>
            <w:tcW w:w="1850" w:type="dxa"/>
            <w:shd w:val="clear" w:color="auto" w:fill="auto"/>
          </w:tcPr>
          <w:p w:rsidR="001F0362" w:rsidRPr="0037055C" w:rsidRDefault="001F0362" w:rsidP="00D47B56">
            <w:pPr>
              <w:spacing w:before="40" w:after="40" w:line="220" w:lineRule="exact"/>
              <w:jc w:val="center"/>
              <w:rPr>
                <w:color w:val="000000"/>
              </w:rPr>
            </w:pPr>
            <w:r w:rsidRPr="0037055C">
              <w:rPr>
                <w:color w:val="000000"/>
              </w:rPr>
              <w:t>627.3</w:t>
            </w:r>
          </w:p>
        </w:tc>
        <w:tc>
          <w:tcPr>
            <w:tcW w:w="1836" w:type="dxa"/>
            <w:shd w:val="clear" w:color="auto" w:fill="auto"/>
          </w:tcPr>
          <w:p w:rsidR="001F0362" w:rsidRPr="0037055C" w:rsidRDefault="001F0362" w:rsidP="00D47B56">
            <w:pPr>
              <w:spacing w:before="40" w:after="40" w:line="220" w:lineRule="exact"/>
              <w:jc w:val="center"/>
              <w:rPr>
                <w:color w:val="000000"/>
              </w:rPr>
            </w:pPr>
            <w:r w:rsidRPr="0037055C">
              <w:rPr>
                <w:color w:val="000000"/>
              </w:rPr>
              <w:t>4.83</w:t>
            </w:r>
          </w:p>
        </w:tc>
      </w:tr>
      <w:tr w:rsidR="001F0362" w:rsidRPr="0037055C" w:rsidTr="00F161EA">
        <w:tc>
          <w:tcPr>
            <w:tcW w:w="1841" w:type="dxa"/>
            <w:shd w:val="clear" w:color="auto" w:fill="auto"/>
          </w:tcPr>
          <w:p w:rsidR="001F0362" w:rsidRPr="0037055C" w:rsidRDefault="001F0362" w:rsidP="00D47B56">
            <w:pPr>
              <w:spacing w:before="40" w:after="40" w:line="220" w:lineRule="exact"/>
              <w:jc w:val="center"/>
              <w:rPr>
                <w:color w:val="000000"/>
              </w:rPr>
            </w:pPr>
            <w:r w:rsidRPr="0037055C">
              <w:rPr>
                <w:color w:val="000000"/>
              </w:rPr>
              <w:t>20</w:t>
            </w:r>
          </w:p>
        </w:tc>
        <w:tc>
          <w:tcPr>
            <w:tcW w:w="1843" w:type="dxa"/>
            <w:shd w:val="clear" w:color="auto" w:fill="auto"/>
          </w:tcPr>
          <w:p w:rsidR="001F0362" w:rsidRPr="0037055C" w:rsidRDefault="001F0362" w:rsidP="00D47B56">
            <w:pPr>
              <w:spacing w:before="40" w:after="40" w:line="220" w:lineRule="exact"/>
              <w:jc w:val="center"/>
              <w:rPr>
                <w:color w:val="000000"/>
              </w:rPr>
            </w:pPr>
            <w:r w:rsidRPr="0037055C">
              <w:rPr>
                <w:color w:val="000000"/>
              </w:rPr>
              <w:t>2.39</w:t>
            </w:r>
          </w:p>
        </w:tc>
        <w:tc>
          <w:tcPr>
            <w:tcW w:w="1850" w:type="dxa"/>
            <w:shd w:val="clear" w:color="auto" w:fill="auto"/>
          </w:tcPr>
          <w:p w:rsidR="001F0362" w:rsidRPr="0037055C" w:rsidRDefault="001F0362" w:rsidP="00D47B56">
            <w:pPr>
              <w:spacing w:before="40" w:after="40" w:line="220" w:lineRule="exact"/>
              <w:jc w:val="center"/>
              <w:rPr>
                <w:color w:val="000000"/>
              </w:rPr>
            </w:pPr>
            <w:r w:rsidRPr="0037055C">
              <w:rPr>
                <w:color w:val="000000"/>
              </w:rPr>
              <w:t>621.2</w:t>
            </w:r>
          </w:p>
        </w:tc>
        <w:tc>
          <w:tcPr>
            <w:tcW w:w="1836" w:type="dxa"/>
            <w:shd w:val="clear" w:color="auto" w:fill="auto"/>
          </w:tcPr>
          <w:p w:rsidR="001F0362" w:rsidRPr="0037055C" w:rsidRDefault="001F0362" w:rsidP="00D47B56">
            <w:pPr>
              <w:spacing w:before="40" w:after="40" w:line="220" w:lineRule="exact"/>
              <w:jc w:val="center"/>
              <w:rPr>
                <w:color w:val="000000"/>
              </w:rPr>
            </w:pPr>
            <w:r w:rsidRPr="0037055C">
              <w:rPr>
                <w:color w:val="000000"/>
              </w:rPr>
              <w:t>5.64</w:t>
            </w:r>
          </w:p>
        </w:tc>
      </w:tr>
      <w:tr w:rsidR="001F0362" w:rsidRPr="0037055C" w:rsidTr="00F161EA">
        <w:tc>
          <w:tcPr>
            <w:tcW w:w="1841" w:type="dxa"/>
            <w:shd w:val="clear" w:color="auto" w:fill="auto"/>
          </w:tcPr>
          <w:p w:rsidR="001F0362" w:rsidRPr="0037055C" w:rsidRDefault="001F0362" w:rsidP="00D47B56">
            <w:pPr>
              <w:spacing w:before="40" w:after="40" w:line="220" w:lineRule="exact"/>
              <w:jc w:val="center"/>
              <w:rPr>
                <w:color w:val="000000"/>
              </w:rPr>
            </w:pPr>
            <w:r w:rsidRPr="0037055C">
              <w:rPr>
                <w:color w:val="000000"/>
              </w:rPr>
              <w:t>25</w:t>
            </w:r>
          </w:p>
        </w:tc>
        <w:tc>
          <w:tcPr>
            <w:tcW w:w="1843" w:type="dxa"/>
            <w:shd w:val="clear" w:color="auto" w:fill="auto"/>
          </w:tcPr>
          <w:p w:rsidR="001F0362" w:rsidRPr="0037055C" w:rsidRDefault="001F0362" w:rsidP="00D47B56">
            <w:pPr>
              <w:spacing w:before="40" w:after="40" w:line="220" w:lineRule="exact"/>
              <w:jc w:val="center"/>
              <w:rPr>
                <w:color w:val="000000"/>
              </w:rPr>
            </w:pPr>
            <w:r w:rsidRPr="0037055C">
              <w:rPr>
                <w:color w:val="000000"/>
              </w:rPr>
              <w:t>2.80</w:t>
            </w:r>
          </w:p>
        </w:tc>
        <w:tc>
          <w:tcPr>
            <w:tcW w:w="1850" w:type="dxa"/>
            <w:shd w:val="clear" w:color="auto" w:fill="auto"/>
          </w:tcPr>
          <w:p w:rsidR="001F0362" w:rsidRPr="0037055C" w:rsidRDefault="001F0362" w:rsidP="00D47B56">
            <w:pPr>
              <w:spacing w:before="40" w:after="40" w:line="220" w:lineRule="exact"/>
              <w:jc w:val="center"/>
              <w:rPr>
                <w:color w:val="000000"/>
              </w:rPr>
            </w:pPr>
            <w:r w:rsidRPr="0037055C">
              <w:rPr>
                <w:color w:val="000000"/>
              </w:rPr>
              <w:t>614.9</w:t>
            </w:r>
          </w:p>
        </w:tc>
        <w:tc>
          <w:tcPr>
            <w:tcW w:w="1836" w:type="dxa"/>
            <w:shd w:val="clear" w:color="auto" w:fill="auto"/>
          </w:tcPr>
          <w:p w:rsidR="001F0362" w:rsidRPr="0037055C" w:rsidRDefault="001F0362" w:rsidP="00D47B56">
            <w:pPr>
              <w:spacing w:before="40" w:after="40" w:line="220" w:lineRule="exact"/>
              <w:jc w:val="center"/>
              <w:rPr>
                <w:color w:val="000000"/>
              </w:rPr>
            </w:pPr>
            <w:r w:rsidRPr="0037055C">
              <w:rPr>
                <w:color w:val="000000"/>
              </w:rPr>
              <w:t>6.56</w:t>
            </w:r>
          </w:p>
        </w:tc>
      </w:tr>
      <w:tr w:rsidR="001F0362" w:rsidRPr="0037055C" w:rsidTr="00F161EA">
        <w:tc>
          <w:tcPr>
            <w:tcW w:w="1841" w:type="dxa"/>
            <w:shd w:val="clear" w:color="auto" w:fill="auto"/>
          </w:tcPr>
          <w:p w:rsidR="001F0362" w:rsidRPr="0037055C" w:rsidRDefault="001F0362" w:rsidP="00D47B56">
            <w:pPr>
              <w:spacing w:before="40" w:after="40" w:line="220" w:lineRule="exact"/>
              <w:jc w:val="center"/>
              <w:rPr>
                <w:color w:val="000000"/>
              </w:rPr>
            </w:pPr>
            <w:r w:rsidRPr="0037055C">
              <w:rPr>
                <w:color w:val="000000"/>
              </w:rPr>
              <w:t>30</w:t>
            </w:r>
          </w:p>
        </w:tc>
        <w:tc>
          <w:tcPr>
            <w:tcW w:w="1843" w:type="dxa"/>
            <w:shd w:val="clear" w:color="auto" w:fill="auto"/>
          </w:tcPr>
          <w:p w:rsidR="001F0362" w:rsidRPr="0037055C" w:rsidRDefault="001F0362" w:rsidP="00D47B56">
            <w:pPr>
              <w:spacing w:before="40" w:after="40" w:line="220" w:lineRule="exact"/>
              <w:jc w:val="center"/>
              <w:rPr>
                <w:color w:val="000000"/>
              </w:rPr>
            </w:pPr>
            <w:r w:rsidRPr="0037055C">
              <w:rPr>
                <w:color w:val="000000"/>
              </w:rPr>
              <w:t>3.25</w:t>
            </w:r>
          </w:p>
        </w:tc>
        <w:tc>
          <w:tcPr>
            <w:tcW w:w="1850" w:type="dxa"/>
            <w:shd w:val="clear" w:color="auto" w:fill="auto"/>
          </w:tcPr>
          <w:p w:rsidR="001F0362" w:rsidRPr="0037055C" w:rsidRDefault="001F0362" w:rsidP="00D47B56">
            <w:pPr>
              <w:spacing w:before="40" w:after="40" w:line="220" w:lineRule="exact"/>
              <w:jc w:val="center"/>
              <w:rPr>
                <w:color w:val="000000"/>
              </w:rPr>
            </w:pPr>
            <w:r w:rsidRPr="0037055C">
              <w:rPr>
                <w:color w:val="000000"/>
              </w:rPr>
              <w:t>608.6</w:t>
            </w:r>
          </w:p>
        </w:tc>
        <w:tc>
          <w:tcPr>
            <w:tcW w:w="1836" w:type="dxa"/>
            <w:shd w:val="clear" w:color="auto" w:fill="auto"/>
          </w:tcPr>
          <w:p w:rsidR="001F0362" w:rsidRPr="0037055C" w:rsidRDefault="001F0362" w:rsidP="00D47B56">
            <w:pPr>
              <w:spacing w:before="40" w:after="40" w:line="220" w:lineRule="exact"/>
              <w:jc w:val="center"/>
              <w:rPr>
                <w:color w:val="000000"/>
              </w:rPr>
            </w:pPr>
            <w:r w:rsidRPr="0037055C">
              <w:rPr>
                <w:color w:val="000000"/>
              </w:rPr>
              <w:t>7.56</w:t>
            </w:r>
          </w:p>
        </w:tc>
      </w:tr>
      <w:tr w:rsidR="001F0362" w:rsidRPr="0037055C" w:rsidTr="00F161EA">
        <w:tc>
          <w:tcPr>
            <w:tcW w:w="1841" w:type="dxa"/>
            <w:shd w:val="clear" w:color="auto" w:fill="auto"/>
          </w:tcPr>
          <w:p w:rsidR="001F0362" w:rsidRPr="0037055C" w:rsidRDefault="001F0362" w:rsidP="00D47B56">
            <w:pPr>
              <w:spacing w:before="40" w:after="40" w:line="220" w:lineRule="exact"/>
              <w:jc w:val="center"/>
              <w:rPr>
                <w:color w:val="000000"/>
              </w:rPr>
            </w:pPr>
            <w:r w:rsidRPr="0037055C">
              <w:rPr>
                <w:color w:val="000000"/>
              </w:rPr>
              <w:t>35</w:t>
            </w:r>
          </w:p>
        </w:tc>
        <w:tc>
          <w:tcPr>
            <w:tcW w:w="1843" w:type="dxa"/>
            <w:shd w:val="clear" w:color="auto" w:fill="auto"/>
          </w:tcPr>
          <w:p w:rsidR="001F0362" w:rsidRPr="0037055C" w:rsidRDefault="001F0362" w:rsidP="00D47B56">
            <w:pPr>
              <w:spacing w:before="40" w:after="40" w:line="220" w:lineRule="exact"/>
              <w:jc w:val="center"/>
              <w:rPr>
                <w:color w:val="000000"/>
              </w:rPr>
            </w:pPr>
            <w:r w:rsidRPr="0037055C">
              <w:rPr>
                <w:color w:val="000000"/>
              </w:rPr>
              <w:t>3.76</w:t>
            </w:r>
          </w:p>
        </w:tc>
        <w:tc>
          <w:tcPr>
            <w:tcW w:w="1850" w:type="dxa"/>
            <w:shd w:val="clear" w:color="auto" w:fill="auto"/>
          </w:tcPr>
          <w:p w:rsidR="001F0362" w:rsidRPr="0037055C" w:rsidRDefault="001F0362" w:rsidP="00D47B56">
            <w:pPr>
              <w:spacing w:before="40" w:after="40" w:line="220" w:lineRule="exact"/>
              <w:jc w:val="center"/>
              <w:rPr>
                <w:color w:val="000000"/>
              </w:rPr>
            </w:pPr>
            <w:r w:rsidRPr="0037055C">
              <w:rPr>
                <w:color w:val="000000"/>
              </w:rPr>
              <w:t>602.1</w:t>
            </w:r>
          </w:p>
        </w:tc>
        <w:tc>
          <w:tcPr>
            <w:tcW w:w="1836" w:type="dxa"/>
            <w:shd w:val="clear" w:color="auto" w:fill="auto"/>
          </w:tcPr>
          <w:p w:rsidR="001F0362" w:rsidRPr="0037055C" w:rsidRDefault="001F0362" w:rsidP="00D47B56">
            <w:pPr>
              <w:spacing w:before="40" w:after="40" w:line="220" w:lineRule="exact"/>
              <w:jc w:val="center"/>
              <w:rPr>
                <w:color w:val="000000"/>
              </w:rPr>
            </w:pPr>
          </w:p>
        </w:tc>
      </w:tr>
      <w:tr w:rsidR="001F0362" w:rsidRPr="0037055C" w:rsidTr="00F161EA">
        <w:tc>
          <w:tcPr>
            <w:tcW w:w="1841" w:type="dxa"/>
            <w:shd w:val="clear" w:color="auto" w:fill="auto"/>
          </w:tcPr>
          <w:p w:rsidR="001F0362" w:rsidRPr="0037055C" w:rsidRDefault="001F0362" w:rsidP="00D47B56">
            <w:pPr>
              <w:spacing w:before="40" w:after="40" w:line="220" w:lineRule="exact"/>
              <w:jc w:val="center"/>
              <w:rPr>
                <w:color w:val="000000"/>
              </w:rPr>
            </w:pPr>
            <w:r w:rsidRPr="0037055C">
              <w:rPr>
                <w:color w:val="000000"/>
              </w:rPr>
              <w:t>40</w:t>
            </w:r>
          </w:p>
        </w:tc>
        <w:tc>
          <w:tcPr>
            <w:tcW w:w="1843" w:type="dxa"/>
            <w:shd w:val="clear" w:color="auto" w:fill="auto"/>
          </w:tcPr>
          <w:p w:rsidR="001F0362" w:rsidRPr="0037055C" w:rsidRDefault="001F0362" w:rsidP="00D47B56">
            <w:pPr>
              <w:spacing w:before="40" w:after="40" w:line="220" w:lineRule="exact"/>
              <w:jc w:val="center"/>
              <w:rPr>
                <w:color w:val="000000"/>
              </w:rPr>
            </w:pPr>
            <w:r w:rsidRPr="0037055C">
              <w:rPr>
                <w:color w:val="000000"/>
              </w:rPr>
              <w:t>4.33</w:t>
            </w:r>
          </w:p>
        </w:tc>
        <w:tc>
          <w:tcPr>
            <w:tcW w:w="1850" w:type="dxa"/>
            <w:shd w:val="clear" w:color="auto" w:fill="auto"/>
          </w:tcPr>
          <w:p w:rsidR="001F0362" w:rsidRPr="0037055C" w:rsidRDefault="001F0362" w:rsidP="00D47B56">
            <w:pPr>
              <w:spacing w:before="40" w:after="40" w:line="220" w:lineRule="exact"/>
              <w:jc w:val="center"/>
              <w:rPr>
                <w:color w:val="000000"/>
              </w:rPr>
            </w:pPr>
            <w:r w:rsidRPr="0037055C">
              <w:rPr>
                <w:color w:val="000000"/>
              </w:rPr>
              <w:t>595.5</w:t>
            </w:r>
          </w:p>
        </w:tc>
        <w:tc>
          <w:tcPr>
            <w:tcW w:w="1836" w:type="dxa"/>
            <w:shd w:val="clear" w:color="auto" w:fill="auto"/>
          </w:tcPr>
          <w:p w:rsidR="001F0362" w:rsidRPr="0037055C" w:rsidRDefault="001F0362" w:rsidP="00D47B56">
            <w:pPr>
              <w:spacing w:before="40" w:after="40" w:line="220" w:lineRule="exact"/>
              <w:jc w:val="center"/>
              <w:rPr>
                <w:color w:val="000000"/>
              </w:rPr>
            </w:pPr>
          </w:p>
        </w:tc>
      </w:tr>
      <w:tr w:rsidR="001F0362" w:rsidRPr="0037055C" w:rsidTr="00035470">
        <w:tc>
          <w:tcPr>
            <w:tcW w:w="1841" w:type="dxa"/>
            <w:shd w:val="clear" w:color="auto" w:fill="auto"/>
          </w:tcPr>
          <w:p w:rsidR="001F0362" w:rsidRPr="0037055C" w:rsidRDefault="001F0362" w:rsidP="00D47B56">
            <w:pPr>
              <w:spacing w:before="40" w:after="40" w:line="220" w:lineRule="exact"/>
              <w:jc w:val="center"/>
              <w:rPr>
                <w:color w:val="000000"/>
              </w:rPr>
            </w:pPr>
            <w:r w:rsidRPr="0037055C">
              <w:rPr>
                <w:color w:val="000000"/>
              </w:rPr>
              <w:t>45</w:t>
            </w:r>
          </w:p>
        </w:tc>
        <w:tc>
          <w:tcPr>
            <w:tcW w:w="1843" w:type="dxa"/>
            <w:shd w:val="clear" w:color="auto" w:fill="auto"/>
          </w:tcPr>
          <w:p w:rsidR="001F0362" w:rsidRPr="0037055C" w:rsidRDefault="001F0362" w:rsidP="00D47B56">
            <w:pPr>
              <w:spacing w:before="40" w:after="40" w:line="220" w:lineRule="exact"/>
              <w:jc w:val="center"/>
              <w:rPr>
                <w:color w:val="000000"/>
              </w:rPr>
            </w:pPr>
            <w:r w:rsidRPr="0037055C">
              <w:rPr>
                <w:color w:val="000000"/>
              </w:rPr>
              <w:t>4.97</w:t>
            </w:r>
          </w:p>
        </w:tc>
        <w:tc>
          <w:tcPr>
            <w:tcW w:w="1850" w:type="dxa"/>
            <w:shd w:val="clear" w:color="auto" w:fill="auto"/>
          </w:tcPr>
          <w:p w:rsidR="001F0362" w:rsidRPr="0037055C" w:rsidRDefault="001F0362" w:rsidP="00D47B56">
            <w:pPr>
              <w:spacing w:before="40" w:after="40" w:line="220" w:lineRule="exact"/>
              <w:jc w:val="center"/>
              <w:rPr>
                <w:color w:val="000000"/>
              </w:rPr>
            </w:pPr>
            <w:r w:rsidRPr="0037055C">
              <w:rPr>
                <w:color w:val="000000"/>
              </w:rPr>
              <w:t>588.7</w:t>
            </w:r>
          </w:p>
        </w:tc>
        <w:tc>
          <w:tcPr>
            <w:tcW w:w="1836" w:type="dxa"/>
            <w:shd w:val="clear" w:color="auto" w:fill="auto"/>
          </w:tcPr>
          <w:p w:rsidR="001F0362" w:rsidRPr="0037055C" w:rsidRDefault="001F0362" w:rsidP="00D47B56">
            <w:pPr>
              <w:spacing w:before="40" w:after="40" w:line="220" w:lineRule="exact"/>
              <w:jc w:val="center"/>
              <w:rPr>
                <w:color w:val="000000"/>
              </w:rPr>
            </w:pPr>
          </w:p>
        </w:tc>
      </w:tr>
      <w:tr w:rsidR="001F0362" w:rsidRPr="0037055C" w:rsidTr="00035470">
        <w:tc>
          <w:tcPr>
            <w:tcW w:w="1841" w:type="dxa"/>
            <w:tcBorders>
              <w:bottom w:val="single" w:sz="12" w:space="0" w:color="auto"/>
            </w:tcBorders>
            <w:shd w:val="clear" w:color="auto" w:fill="auto"/>
          </w:tcPr>
          <w:p w:rsidR="001F0362" w:rsidRPr="0037055C" w:rsidRDefault="001F0362" w:rsidP="00D47B56">
            <w:pPr>
              <w:spacing w:before="40" w:after="40" w:line="220" w:lineRule="exact"/>
              <w:jc w:val="center"/>
              <w:rPr>
                <w:color w:val="000000"/>
              </w:rPr>
            </w:pPr>
            <w:r w:rsidRPr="0037055C">
              <w:rPr>
                <w:color w:val="000000"/>
              </w:rPr>
              <w:t>50</w:t>
            </w:r>
          </w:p>
        </w:tc>
        <w:tc>
          <w:tcPr>
            <w:tcW w:w="1843" w:type="dxa"/>
            <w:tcBorders>
              <w:bottom w:val="single" w:sz="12" w:space="0" w:color="auto"/>
            </w:tcBorders>
            <w:shd w:val="clear" w:color="auto" w:fill="auto"/>
          </w:tcPr>
          <w:p w:rsidR="001F0362" w:rsidRPr="0037055C" w:rsidRDefault="001F0362" w:rsidP="00D47B56">
            <w:pPr>
              <w:spacing w:before="40" w:after="40" w:line="220" w:lineRule="exact"/>
              <w:jc w:val="center"/>
              <w:rPr>
                <w:color w:val="000000"/>
              </w:rPr>
            </w:pPr>
            <w:r w:rsidRPr="0037055C">
              <w:rPr>
                <w:color w:val="000000"/>
              </w:rPr>
              <w:t>5.67</w:t>
            </w:r>
          </w:p>
        </w:tc>
        <w:tc>
          <w:tcPr>
            <w:tcW w:w="1850" w:type="dxa"/>
            <w:tcBorders>
              <w:bottom w:val="single" w:sz="12" w:space="0" w:color="auto"/>
            </w:tcBorders>
            <w:shd w:val="clear" w:color="auto" w:fill="auto"/>
          </w:tcPr>
          <w:p w:rsidR="001F0362" w:rsidRPr="0037055C" w:rsidRDefault="001F0362" w:rsidP="00D47B56">
            <w:pPr>
              <w:spacing w:before="40" w:after="40" w:line="220" w:lineRule="exact"/>
              <w:jc w:val="center"/>
              <w:rPr>
                <w:color w:val="000000"/>
              </w:rPr>
            </w:pPr>
            <w:r w:rsidRPr="0037055C">
              <w:rPr>
                <w:color w:val="000000"/>
              </w:rPr>
              <w:t>581.9</w:t>
            </w:r>
          </w:p>
        </w:tc>
        <w:tc>
          <w:tcPr>
            <w:tcW w:w="1836" w:type="dxa"/>
            <w:tcBorders>
              <w:bottom w:val="single" w:sz="12" w:space="0" w:color="auto"/>
            </w:tcBorders>
            <w:shd w:val="clear" w:color="auto" w:fill="auto"/>
          </w:tcPr>
          <w:p w:rsidR="001F0362" w:rsidRPr="0037055C" w:rsidRDefault="001F0362" w:rsidP="00D47B56">
            <w:pPr>
              <w:spacing w:before="40" w:after="40" w:line="220" w:lineRule="exact"/>
              <w:jc w:val="center"/>
              <w:rPr>
                <w:color w:val="000000"/>
              </w:rPr>
            </w:pPr>
          </w:p>
        </w:tc>
      </w:tr>
    </w:tbl>
    <w:p w:rsidR="001F0362" w:rsidRPr="00D3665F" w:rsidRDefault="001F0362" w:rsidP="003E4C21">
      <w:pPr>
        <w:pStyle w:val="SingleTxtG"/>
        <w:pageBreakBefore/>
        <w:ind w:left="567" w:firstLine="567"/>
      </w:pPr>
      <w:r w:rsidRPr="00D3665F">
        <w:lastRenderedPageBreak/>
        <w:t>Substance properties AMMONIA, ANHYDROUS</w:t>
      </w:r>
    </w:p>
    <w:tbl>
      <w:tblPr>
        <w:tblW w:w="7370" w:type="dxa"/>
        <w:tblInd w:w="1134" w:type="dxa"/>
        <w:tblBorders>
          <w:top w:val="single" w:sz="4" w:space="0" w:color="auto"/>
          <w:bottom w:val="single" w:sz="4" w:space="0" w:color="auto"/>
        </w:tblBorders>
        <w:tblLayout w:type="fixed"/>
        <w:tblCellMar>
          <w:left w:w="0" w:type="dxa"/>
          <w:right w:w="0" w:type="dxa"/>
        </w:tblCellMar>
        <w:tblLook w:val="0000" w:firstRow="0" w:lastRow="0" w:firstColumn="0" w:lastColumn="0" w:noHBand="0" w:noVBand="0"/>
      </w:tblPr>
      <w:tblGrid>
        <w:gridCol w:w="4071"/>
        <w:gridCol w:w="3299"/>
      </w:tblGrid>
      <w:tr w:rsidR="001F0362" w:rsidRPr="00D3665F" w:rsidTr="00F161EA">
        <w:tc>
          <w:tcPr>
            <w:tcW w:w="4071" w:type="dxa"/>
            <w:shd w:val="clear" w:color="auto" w:fill="auto"/>
            <w:vAlign w:val="bottom"/>
          </w:tcPr>
          <w:p w:rsidR="001F0362" w:rsidRPr="00D3665F" w:rsidRDefault="001F0362" w:rsidP="00D47B56">
            <w:pPr>
              <w:suppressAutoHyphens w:val="0"/>
              <w:spacing w:before="40" w:after="40" w:line="220" w:lineRule="exact"/>
              <w:ind w:right="113"/>
            </w:pPr>
            <w:r w:rsidRPr="00D3665F">
              <w:t xml:space="preserve">Name: </w:t>
            </w:r>
            <w:r w:rsidRPr="00D3665F">
              <w:rPr>
                <w:b/>
              </w:rPr>
              <w:t>AMMONIA, ANHYDROUS</w:t>
            </w:r>
          </w:p>
        </w:tc>
        <w:tc>
          <w:tcPr>
            <w:tcW w:w="3299" w:type="dxa"/>
            <w:shd w:val="clear" w:color="auto" w:fill="auto"/>
            <w:vAlign w:val="bottom"/>
          </w:tcPr>
          <w:p w:rsidR="001F0362" w:rsidRPr="00D3665F" w:rsidRDefault="001F0362" w:rsidP="00D47B56">
            <w:pPr>
              <w:suppressAutoHyphens w:val="0"/>
              <w:spacing w:before="40" w:after="40" w:line="220" w:lineRule="exact"/>
              <w:ind w:right="113"/>
            </w:pPr>
            <w:r w:rsidRPr="00D3665F">
              <w:t xml:space="preserve">UN No.: </w:t>
            </w:r>
            <w:r w:rsidRPr="00D3665F">
              <w:rPr>
                <w:b/>
              </w:rPr>
              <w:t>1005</w:t>
            </w:r>
          </w:p>
        </w:tc>
      </w:tr>
      <w:tr w:rsidR="001F0362" w:rsidRPr="00D3665F" w:rsidTr="00F161EA">
        <w:tc>
          <w:tcPr>
            <w:tcW w:w="4071" w:type="dxa"/>
            <w:shd w:val="clear" w:color="auto" w:fill="auto"/>
          </w:tcPr>
          <w:p w:rsidR="001F0362" w:rsidRPr="00D3665F" w:rsidRDefault="001F0362" w:rsidP="00D47B56">
            <w:pPr>
              <w:suppressAutoHyphens w:val="0"/>
              <w:spacing w:before="40" w:after="40" w:line="220" w:lineRule="exact"/>
              <w:ind w:right="113"/>
            </w:pPr>
            <w:r w:rsidRPr="00D3665F">
              <w:t xml:space="preserve">Formula: </w:t>
            </w:r>
            <w:r w:rsidRPr="00D3665F">
              <w:rPr>
                <w:b/>
              </w:rPr>
              <w:t>NH</w:t>
            </w:r>
            <w:r w:rsidRPr="00D3665F">
              <w:rPr>
                <w:b/>
                <w:vertAlign w:val="subscript"/>
              </w:rPr>
              <w:t>3</w:t>
            </w:r>
          </w:p>
        </w:tc>
        <w:tc>
          <w:tcPr>
            <w:tcW w:w="3299" w:type="dxa"/>
            <w:shd w:val="clear" w:color="auto" w:fill="auto"/>
          </w:tcPr>
          <w:p w:rsidR="001F0362" w:rsidRPr="00D3665F" w:rsidRDefault="001F0362" w:rsidP="00D47B56">
            <w:pPr>
              <w:suppressAutoHyphens w:val="0"/>
              <w:spacing w:before="40" w:after="40" w:line="220" w:lineRule="exact"/>
              <w:ind w:right="113"/>
            </w:pPr>
          </w:p>
        </w:tc>
      </w:tr>
      <w:tr w:rsidR="001F0362" w:rsidRPr="00D3665F" w:rsidTr="00F161EA">
        <w:tc>
          <w:tcPr>
            <w:tcW w:w="4071" w:type="dxa"/>
            <w:shd w:val="clear" w:color="auto" w:fill="auto"/>
          </w:tcPr>
          <w:p w:rsidR="001F0362" w:rsidRPr="00D3665F" w:rsidRDefault="001F0362" w:rsidP="00D47B56">
            <w:pPr>
              <w:suppressAutoHyphens w:val="0"/>
              <w:spacing w:before="40" w:after="40" w:line="220" w:lineRule="exact"/>
              <w:ind w:right="113"/>
            </w:pPr>
            <w:r w:rsidRPr="00D3665F">
              <w:t xml:space="preserve">Boiling point: </w:t>
            </w:r>
            <w:r w:rsidRPr="00D3665F">
              <w:rPr>
                <w:b/>
              </w:rPr>
              <w:t>-33</w:t>
            </w:r>
            <w:r w:rsidRPr="00D3665F">
              <w:rPr>
                <w:b/>
              </w:rPr>
              <w:sym w:font="Symbol" w:char="F0B0"/>
            </w:r>
            <w:r w:rsidRPr="00D3665F">
              <w:rPr>
                <w:b/>
              </w:rPr>
              <w:t xml:space="preserve"> C</w:t>
            </w:r>
          </w:p>
        </w:tc>
        <w:tc>
          <w:tcPr>
            <w:tcW w:w="3299" w:type="dxa"/>
            <w:shd w:val="clear" w:color="auto" w:fill="auto"/>
          </w:tcPr>
          <w:p w:rsidR="001F0362" w:rsidRPr="00D3665F" w:rsidRDefault="001F0362" w:rsidP="00D47B56">
            <w:pPr>
              <w:suppressAutoHyphens w:val="0"/>
              <w:spacing w:before="40" w:after="40" w:line="220" w:lineRule="exact"/>
              <w:ind w:right="113"/>
            </w:pPr>
            <w:r w:rsidRPr="00D3665F">
              <w:t xml:space="preserve">Molar mass: </w:t>
            </w:r>
            <w:r w:rsidRPr="00D3665F">
              <w:rPr>
                <w:b/>
                <w:i/>
              </w:rPr>
              <w:t>M</w:t>
            </w:r>
            <w:r w:rsidRPr="00D3665F">
              <w:rPr>
                <w:b/>
              </w:rPr>
              <w:t xml:space="preserve"> = 17 (17.032)</w:t>
            </w:r>
          </w:p>
        </w:tc>
      </w:tr>
      <w:tr w:rsidR="001F0362" w:rsidRPr="00D3665F" w:rsidTr="00F161EA">
        <w:tc>
          <w:tcPr>
            <w:tcW w:w="4071" w:type="dxa"/>
            <w:shd w:val="clear" w:color="auto" w:fill="auto"/>
          </w:tcPr>
          <w:p w:rsidR="001F0362" w:rsidRPr="00D3665F" w:rsidRDefault="001F0362" w:rsidP="00D47B56">
            <w:pPr>
              <w:suppressAutoHyphens w:val="0"/>
              <w:spacing w:before="40" w:after="40" w:line="220" w:lineRule="exact"/>
              <w:ind w:right="113"/>
            </w:pPr>
            <w:r w:rsidRPr="00D3665F">
              <w:t>Ratio between the vapour density and that of air = 1 (15</w:t>
            </w:r>
            <w:r w:rsidRPr="00D3665F">
              <w:sym w:font="Symbol" w:char="F0B0"/>
            </w:r>
            <w:r w:rsidRPr="00D3665F">
              <w:t xml:space="preserve"> C): </w:t>
            </w:r>
            <w:r w:rsidRPr="00D3665F">
              <w:rPr>
                <w:b/>
              </w:rPr>
              <w:t>0.59</w:t>
            </w:r>
          </w:p>
        </w:tc>
        <w:tc>
          <w:tcPr>
            <w:tcW w:w="3299" w:type="dxa"/>
            <w:shd w:val="clear" w:color="auto" w:fill="auto"/>
          </w:tcPr>
          <w:p w:rsidR="001F0362" w:rsidRPr="00D3665F" w:rsidRDefault="001F0362" w:rsidP="00D47B56">
            <w:pPr>
              <w:suppressAutoHyphens w:val="0"/>
              <w:spacing w:before="40" w:after="40" w:line="220" w:lineRule="exact"/>
              <w:ind w:right="113"/>
            </w:pPr>
          </w:p>
        </w:tc>
      </w:tr>
      <w:tr w:rsidR="001F0362" w:rsidRPr="00D3665F" w:rsidTr="00F161EA">
        <w:tc>
          <w:tcPr>
            <w:tcW w:w="7370" w:type="dxa"/>
            <w:gridSpan w:val="2"/>
            <w:shd w:val="clear" w:color="auto" w:fill="auto"/>
          </w:tcPr>
          <w:p w:rsidR="001F0362" w:rsidRPr="00D3665F" w:rsidRDefault="001F0362" w:rsidP="00D47B56">
            <w:pPr>
              <w:suppressAutoHyphens w:val="0"/>
              <w:spacing w:before="40" w:after="40" w:line="220" w:lineRule="exact"/>
              <w:ind w:right="113"/>
            </w:pPr>
            <w:r w:rsidRPr="00D3665F">
              <w:t xml:space="preserve">Flammable gas/air mixture, vol.%: </w:t>
            </w:r>
            <w:r w:rsidRPr="00D3665F">
              <w:rPr>
                <w:b/>
              </w:rPr>
              <w:t>-15.4 – 33.6</w:t>
            </w:r>
          </w:p>
        </w:tc>
      </w:tr>
      <w:tr w:rsidR="001F0362" w:rsidRPr="00D3665F" w:rsidTr="00035470">
        <w:tc>
          <w:tcPr>
            <w:tcW w:w="4071" w:type="dxa"/>
            <w:tcBorders>
              <w:bottom w:val="nil"/>
            </w:tcBorders>
            <w:shd w:val="clear" w:color="auto" w:fill="auto"/>
          </w:tcPr>
          <w:p w:rsidR="001F0362" w:rsidRPr="00D3665F" w:rsidRDefault="001F0362" w:rsidP="00D47B56">
            <w:pPr>
              <w:suppressAutoHyphens w:val="0"/>
              <w:spacing w:before="40" w:after="40" w:line="220" w:lineRule="exact"/>
              <w:ind w:right="113"/>
            </w:pPr>
            <w:r w:rsidRPr="00D3665F">
              <w:t xml:space="preserve">Auto-ignition temperature: </w:t>
            </w:r>
            <w:r w:rsidRPr="00D3665F">
              <w:rPr>
                <w:b/>
              </w:rPr>
              <w:t>630</w:t>
            </w:r>
            <w:r w:rsidRPr="00D3665F">
              <w:rPr>
                <w:b/>
              </w:rPr>
              <w:sym w:font="Symbol" w:char="F0B0"/>
            </w:r>
            <w:r w:rsidRPr="00D3665F">
              <w:rPr>
                <w:b/>
              </w:rPr>
              <w:t xml:space="preserve"> C</w:t>
            </w:r>
            <w:r w:rsidRPr="00D3665F">
              <w:t>**</w:t>
            </w:r>
          </w:p>
        </w:tc>
        <w:tc>
          <w:tcPr>
            <w:tcW w:w="3299" w:type="dxa"/>
            <w:tcBorders>
              <w:bottom w:val="nil"/>
            </w:tcBorders>
            <w:shd w:val="clear" w:color="auto" w:fill="auto"/>
          </w:tcPr>
          <w:p w:rsidR="001F0362" w:rsidRPr="00D3665F" w:rsidRDefault="001F0362" w:rsidP="00D47B56">
            <w:pPr>
              <w:suppressAutoHyphens w:val="0"/>
              <w:spacing w:before="40" w:after="40" w:line="220" w:lineRule="exact"/>
              <w:ind w:right="113"/>
            </w:pPr>
            <w:r w:rsidRPr="00D3665F">
              <w:t xml:space="preserve">Critical temperature: </w:t>
            </w:r>
            <w:r w:rsidRPr="00D3665F">
              <w:rPr>
                <w:b/>
              </w:rPr>
              <w:t>132.4</w:t>
            </w:r>
            <w:r w:rsidRPr="00D3665F">
              <w:rPr>
                <w:b/>
              </w:rPr>
              <w:sym w:font="Symbol" w:char="F0B0"/>
            </w:r>
            <w:r w:rsidRPr="00D3665F">
              <w:rPr>
                <w:b/>
              </w:rPr>
              <w:t xml:space="preserve"> C</w:t>
            </w:r>
          </w:p>
        </w:tc>
      </w:tr>
      <w:tr w:rsidR="001F0362" w:rsidRPr="00D3665F" w:rsidTr="00035470">
        <w:tc>
          <w:tcPr>
            <w:tcW w:w="4071" w:type="dxa"/>
            <w:tcBorders>
              <w:top w:val="nil"/>
              <w:bottom w:val="single" w:sz="12" w:space="0" w:color="auto"/>
            </w:tcBorders>
            <w:shd w:val="clear" w:color="auto" w:fill="auto"/>
          </w:tcPr>
          <w:p w:rsidR="001F0362" w:rsidRPr="00D3665F" w:rsidRDefault="001F0362" w:rsidP="00D47B56">
            <w:pPr>
              <w:suppressAutoHyphens w:val="0"/>
              <w:spacing w:before="40" w:after="40" w:line="220" w:lineRule="exact"/>
              <w:ind w:right="113"/>
            </w:pPr>
            <w:r w:rsidRPr="00D3665F">
              <w:t xml:space="preserve">Maximum permissible concentration at the workplace: </w:t>
            </w:r>
            <w:r w:rsidRPr="00D3665F">
              <w:rPr>
                <w:b/>
              </w:rPr>
              <w:t>20 ppm</w:t>
            </w:r>
          </w:p>
        </w:tc>
        <w:tc>
          <w:tcPr>
            <w:tcW w:w="3299" w:type="dxa"/>
            <w:tcBorders>
              <w:top w:val="nil"/>
              <w:bottom w:val="single" w:sz="12" w:space="0" w:color="auto"/>
            </w:tcBorders>
            <w:shd w:val="clear" w:color="auto" w:fill="auto"/>
          </w:tcPr>
          <w:p w:rsidR="001F0362" w:rsidRPr="00D3665F" w:rsidRDefault="001F0362" w:rsidP="00D47B56">
            <w:pPr>
              <w:suppressAutoHyphens w:val="0"/>
              <w:spacing w:before="40" w:after="40" w:line="220" w:lineRule="exact"/>
              <w:ind w:right="113"/>
            </w:pPr>
          </w:p>
        </w:tc>
      </w:tr>
    </w:tbl>
    <w:p w:rsidR="00035470" w:rsidRPr="00D3665F" w:rsidRDefault="001F0362" w:rsidP="00E5686A">
      <w:pPr>
        <w:suppressAutoHyphens w:val="0"/>
        <w:spacing w:before="120" w:after="240" w:line="240" w:lineRule="auto"/>
        <w:ind w:left="1843" w:right="1134" w:hanging="283"/>
        <w:rPr>
          <w:sz w:val="18"/>
          <w:szCs w:val="18"/>
        </w:rPr>
      </w:pPr>
      <w:r w:rsidRPr="00D3665F">
        <w:t>*</w:t>
      </w:r>
      <w:proofErr w:type="gramStart"/>
      <w:r w:rsidRPr="00D3665F">
        <w:t>*</w:t>
      </w:r>
      <w:r w:rsidRPr="00D3665F">
        <w:rPr>
          <w:sz w:val="18"/>
          <w:szCs w:val="18"/>
        </w:rPr>
        <w:t xml:space="preserve">  At</w:t>
      </w:r>
      <w:proofErr w:type="gramEnd"/>
      <w:r w:rsidRPr="00D3665F">
        <w:rPr>
          <w:sz w:val="18"/>
          <w:szCs w:val="18"/>
        </w:rPr>
        <w:t xml:space="preserve"> 450</w:t>
      </w:r>
      <w:r w:rsidRPr="00D3665F">
        <w:rPr>
          <w:sz w:val="18"/>
          <w:szCs w:val="18"/>
        </w:rPr>
        <w:sym w:font="Symbol" w:char="F0B0"/>
      </w:r>
      <w:r w:rsidRPr="00D3665F">
        <w:rPr>
          <w:sz w:val="18"/>
          <w:szCs w:val="18"/>
        </w:rPr>
        <w:t xml:space="preserve"> C ammonia, anhydrous begins to decompose, producing highly flammable hydrogen (gas).</w:t>
      </w:r>
    </w:p>
    <w:tbl>
      <w:tblPr>
        <w:tblW w:w="7370" w:type="dxa"/>
        <w:tblInd w:w="1134" w:type="dxa"/>
        <w:tblLayout w:type="fixed"/>
        <w:tblCellMar>
          <w:left w:w="0" w:type="dxa"/>
          <w:right w:w="0" w:type="dxa"/>
        </w:tblCellMar>
        <w:tblLook w:val="01E0" w:firstRow="1" w:lastRow="1" w:firstColumn="1" w:lastColumn="1" w:noHBand="0" w:noVBand="0"/>
      </w:tblPr>
      <w:tblGrid>
        <w:gridCol w:w="1841"/>
        <w:gridCol w:w="1843"/>
        <w:gridCol w:w="1850"/>
        <w:gridCol w:w="1836"/>
      </w:tblGrid>
      <w:tr w:rsidR="001F0362" w:rsidRPr="0037055C" w:rsidTr="00035470">
        <w:trPr>
          <w:tblHeader/>
        </w:trPr>
        <w:tc>
          <w:tcPr>
            <w:tcW w:w="7370" w:type="dxa"/>
            <w:gridSpan w:val="4"/>
            <w:tcBorders>
              <w:top w:val="single" w:sz="4" w:space="0" w:color="auto"/>
              <w:bottom w:val="single" w:sz="4" w:space="0" w:color="auto"/>
            </w:tcBorders>
            <w:shd w:val="clear" w:color="auto" w:fill="auto"/>
          </w:tcPr>
          <w:p w:rsidR="001F0362" w:rsidRPr="0037055C" w:rsidRDefault="001F0362" w:rsidP="00D47B56">
            <w:pPr>
              <w:spacing w:before="40" w:after="40" w:line="220" w:lineRule="exact"/>
              <w:jc w:val="center"/>
              <w:rPr>
                <w:i/>
                <w:color w:val="000000"/>
                <w:sz w:val="16"/>
                <w:szCs w:val="16"/>
              </w:rPr>
            </w:pPr>
            <w:r w:rsidRPr="0037055C">
              <w:rPr>
                <w:i/>
                <w:color w:val="000000"/>
                <w:sz w:val="16"/>
                <w:szCs w:val="16"/>
              </w:rPr>
              <w:t>Vapour-liquid equilibrium</w:t>
            </w:r>
          </w:p>
        </w:tc>
      </w:tr>
      <w:tr w:rsidR="001F0362" w:rsidRPr="0037055C" w:rsidTr="00035470">
        <w:trPr>
          <w:tblHeader/>
        </w:trPr>
        <w:tc>
          <w:tcPr>
            <w:tcW w:w="1841" w:type="dxa"/>
            <w:tcBorders>
              <w:top w:val="single" w:sz="4" w:space="0" w:color="auto"/>
              <w:bottom w:val="single" w:sz="12" w:space="0" w:color="auto"/>
            </w:tcBorders>
            <w:shd w:val="clear" w:color="auto" w:fill="auto"/>
            <w:vAlign w:val="center"/>
          </w:tcPr>
          <w:p w:rsidR="001F0362" w:rsidRPr="0037055C" w:rsidRDefault="001F0362" w:rsidP="00D47B56">
            <w:pPr>
              <w:spacing w:before="40" w:after="40" w:line="220" w:lineRule="exact"/>
              <w:jc w:val="center"/>
              <w:rPr>
                <w:b/>
                <w:i/>
                <w:color w:val="000000"/>
              </w:rPr>
            </w:pPr>
            <w:r w:rsidRPr="0037055C">
              <w:rPr>
                <w:b/>
                <w:i/>
                <w:color w:val="000000"/>
              </w:rPr>
              <w:t xml:space="preserve">T </w:t>
            </w:r>
            <w:r w:rsidRPr="0037055C">
              <w:rPr>
                <w:b/>
                <w:color w:val="000000"/>
              </w:rPr>
              <w:t>[</w:t>
            </w:r>
            <w:r w:rsidRPr="0037055C">
              <w:rPr>
                <w:b/>
              </w:rPr>
              <w:sym w:font="Symbol" w:char="F0B0"/>
            </w:r>
            <w:r w:rsidRPr="0037055C">
              <w:rPr>
                <w:b/>
              </w:rPr>
              <w:t>C]</w:t>
            </w:r>
          </w:p>
        </w:tc>
        <w:tc>
          <w:tcPr>
            <w:tcW w:w="1843" w:type="dxa"/>
            <w:tcBorders>
              <w:top w:val="single" w:sz="4" w:space="0" w:color="auto"/>
              <w:bottom w:val="single" w:sz="12" w:space="0" w:color="auto"/>
            </w:tcBorders>
            <w:shd w:val="clear" w:color="auto" w:fill="auto"/>
            <w:vAlign w:val="center"/>
          </w:tcPr>
          <w:p w:rsidR="001F0362" w:rsidRPr="0037055C" w:rsidRDefault="001F0362" w:rsidP="00D47B56">
            <w:pPr>
              <w:spacing w:before="40" w:after="40" w:line="220" w:lineRule="exact"/>
              <w:jc w:val="center"/>
              <w:rPr>
                <w:b/>
                <w:color w:val="000000"/>
              </w:rPr>
            </w:pPr>
            <w:r w:rsidRPr="0037055C">
              <w:rPr>
                <w:b/>
                <w:i/>
                <w:color w:val="000000"/>
              </w:rPr>
              <w:t>p</w:t>
            </w:r>
            <w:r w:rsidRPr="0037055C">
              <w:rPr>
                <w:b/>
                <w:color w:val="000000"/>
              </w:rPr>
              <w:t xml:space="preserve"> </w:t>
            </w:r>
            <w:r w:rsidRPr="0037055C">
              <w:rPr>
                <w:b/>
                <w:color w:val="000000"/>
                <w:vertAlign w:val="subscript"/>
              </w:rPr>
              <w:t>max</w:t>
            </w:r>
            <w:r w:rsidRPr="0037055C">
              <w:rPr>
                <w:b/>
                <w:color w:val="000000"/>
              </w:rPr>
              <w:t xml:space="preserve"> [bar]</w:t>
            </w:r>
          </w:p>
        </w:tc>
        <w:tc>
          <w:tcPr>
            <w:tcW w:w="1850" w:type="dxa"/>
            <w:tcBorders>
              <w:top w:val="single" w:sz="4" w:space="0" w:color="auto"/>
              <w:bottom w:val="single" w:sz="12" w:space="0" w:color="auto"/>
            </w:tcBorders>
            <w:shd w:val="clear" w:color="auto" w:fill="auto"/>
            <w:vAlign w:val="center"/>
          </w:tcPr>
          <w:p w:rsidR="001F0362" w:rsidRPr="0037055C" w:rsidRDefault="001F0362" w:rsidP="00D47B56">
            <w:pPr>
              <w:spacing w:before="40" w:after="40" w:line="220" w:lineRule="exact"/>
              <w:jc w:val="center"/>
              <w:rPr>
                <w:b/>
                <w:color w:val="000000"/>
              </w:rPr>
            </w:pPr>
            <w:r w:rsidRPr="0037055C">
              <w:rPr>
                <w:b/>
              </w:rPr>
              <w:sym w:font="Symbol" w:char="F072"/>
            </w:r>
            <w:r w:rsidRPr="0037055C">
              <w:rPr>
                <w:b/>
                <w:color w:val="000000"/>
                <w:vertAlign w:val="subscript"/>
              </w:rPr>
              <w:t>L</w:t>
            </w:r>
            <w:r w:rsidRPr="0037055C">
              <w:rPr>
                <w:b/>
                <w:color w:val="000000"/>
              </w:rPr>
              <w:t xml:space="preserve"> [kg/</w:t>
            </w:r>
            <w:r w:rsidR="00FD3864" w:rsidRPr="0037055C">
              <w:rPr>
                <w:b/>
                <w:color w:val="000000"/>
              </w:rPr>
              <w:t>m</w:t>
            </w:r>
            <w:r w:rsidRPr="0037055C">
              <w:rPr>
                <w:b/>
                <w:color w:val="000000"/>
                <w:vertAlign w:val="superscript"/>
              </w:rPr>
              <w:t>3</w:t>
            </w:r>
            <w:r w:rsidRPr="0037055C">
              <w:rPr>
                <w:b/>
                <w:color w:val="000000"/>
              </w:rPr>
              <w:t>]</w:t>
            </w:r>
          </w:p>
        </w:tc>
        <w:tc>
          <w:tcPr>
            <w:tcW w:w="1836" w:type="dxa"/>
            <w:tcBorders>
              <w:top w:val="single" w:sz="4" w:space="0" w:color="auto"/>
              <w:bottom w:val="single" w:sz="12" w:space="0" w:color="auto"/>
            </w:tcBorders>
            <w:shd w:val="clear" w:color="auto" w:fill="auto"/>
            <w:vAlign w:val="center"/>
          </w:tcPr>
          <w:p w:rsidR="001F0362" w:rsidRPr="0037055C" w:rsidRDefault="001F0362" w:rsidP="00D47B56">
            <w:pPr>
              <w:spacing w:before="40" w:after="40" w:line="220" w:lineRule="exact"/>
              <w:jc w:val="center"/>
              <w:rPr>
                <w:b/>
                <w:color w:val="000000"/>
              </w:rPr>
            </w:pPr>
            <w:r w:rsidRPr="0037055C">
              <w:rPr>
                <w:b/>
              </w:rPr>
              <w:sym w:font="Symbol" w:char="F072"/>
            </w:r>
            <w:r w:rsidRPr="0037055C">
              <w:rPr>
                <w:b/>
                <w:color w:val="000000"/>
                <w:vertAlign w:val="subscript"/>
              </w:rPr>
              <w:t xml:space="preserve">G </w:t>
            </w:r>
            <w:r w:rsidRPr="0037055C">
              <w:rPr>
                <w:b/>
                <w:color w:val="000000"/>
              </w:rPr>
              <w:t>[kg/</w:t>
            </w:r>
            <w:r w:rsidR="00FD3864" w:rsidRPr="0037055C">
              <w:rPr>
                <w:b/>
                <w:color w:val="000000"/>
              </w:rPr>
              <w:t>m</w:t>
            </w:r>
            <w:r w:rsidRPr="0037055C">
              <w:rPr>
                <w:b/>
                <w:color w:val="000000"/>
                <w:vertAlign w:val="superscript"/>
              </w:rPr>
              <w:t>3</w:t>
            </w:r>
            <w:r w:rsidRPr="0037055C">
              <w:rPr>
                <w:b/>
                <w:color w:val="000000"/>
              </w:rPr>
              <w:t>]</w:t>
            </w:r>
          </w:p>
        </w:tc>
      </w:tr>
      <w:tr w:rsidR="001F0362" w:rsidRPr="0037055C" w:rsidTr="00035470">
        <w:tc>
          <w:tcPr>
            <w:tcW w:w="1841" w:type="dxa"/>
            <w:tcBorders>
              <w:top w:val="single" w:sz="12" w:space="0" w:color="auto"/>
            </w:tcBorders>
            <w:shd w:val="clear" w:color="auto" w:fill="auto"/>
          </w:tcPr>
          <w:p w:rsidR="001F0362" w:rsidRPr="0037055C" w:rsidRDefault="001F0362" w:rsidP="00ED5A6A">
            <w:pPr>
              <w:spacing w:before="40" w:after="40" w:line="220" w:lineRule="exact"/>
              <w:jc w:val="center"/>
              <w:rPr>
                <w:color w:val="000000"/>
              </w:rPr>
            </w:pPr>
            <w:r w:rsidRPr="0037055C">
              <w:rPr>
                <w:color w:val="000000"/>
              </w:rPr>
              <w:t>-35</w:t>
            </w:r>
          </w:p>
        </w:tc>
        <w:tc>
          <w:tcPr>
            <w:tcW w:w="1843" w:type="dxa"/>
            <w:tcBorders>
              <w:top w:val="single" w:sz="12" w:space="0" w:color="auto"/>
            </w:tcBorders>
            <w:shd w:val="clear" w:color="auto" w:fill="auto"/>
          </w:tcPr>
          <w:p w:rsidR="001F0362" w:rsidRPr="0037055C" w:rsidRDefault="001F0362" w:rsidP="00ED5A6A">
            <w:pPr>
              <w:spacing w:before="40" w:after="40" w:line="220" w:lineRule="exact"/>
              <w:jc w:val="center"/>
              <w:rPr>
                <w:color w:val="000000"/>
              </w:rPr>
            </w:pPr>
            <w:r w:rsidRPr="0037055C">
              <w:rPr>
                <w:color w:val="000000"/>
              </w:rPr>
              <w:t>0.93</w:t>
            </w:r>
          </w:p>
        </w:tc>
        <w:tc>
          <w:tcPr>
            <w:tcW w:w="1850" w:type="dxa"/>
            <w:tcBorders>
              <w:top w:val="single" w:sz="12" w:space="0" w:color="auto"/>
            </w:tcBorders>
            <w:shd w:val="clear" w:color="auto" w:fill="auto"/>
          </w:tcPr>
          <w:p w:rsidR="001F0362" w:rsidRPr="0037055C" w:rsidRDefault="001F0362" w:rsidP="00ED5A6A">
            <w:pPr>
              <w:spacing w:before="40" w:after="40" w:line="220" w:lineRule="exact"/>
              <w:jc w:val="center"/>
              <w:rPr>
                <w:color w:val="000000"/>
              </w:rPr>
            </w:pPr>
            <w:r w:rsidRPr="0037055C">
              <w:rPr>
                <w:color w:val="000000"/>
              </w:rPr>
              <w:t>684.6</w:t>
            </w:r>
          </w:p>
        </w:tc>
        <w:tc>
          <w:tcPr>
            <w:tcW w:w="1836" w:type="dxa"/>
            <w:tcBorders>
              <w:top w:val="single" w:sz="12" w:space="0" w:color="auto"/>
            </w:tcBorders>
            <w:shd w:val="clear" w:color="auto" w:fill="auto"/>
          </w:tcPr>
          <w:p w:rsidR="001F0362" w:rsidRPr="0037055C" w:rsidRDefault="001F0362" w:rsidP="00ED5A6A">
            <w:pPr>
              <w:spacing w:before="40" w:after="40" w:line="220" w:lineRule="exact"/>
              <w:jc w:val="center"/>
              <w:rPr>
                <w:color w:val="000000"/>
              </w:rPr>
            </w:pPr>
          </w:p>
        </w:tc>
      </w:tr>
      <w:tr w:rsidR="001F0362" w:rsidRPr="0037055C" w:rsidTr="00F161EA">
        <w:tc>
          <w:tcPr>
            <w:tcW w:w="1841" w:type="dxa"/>
            <w:shd w:val="clear" w:color="auto" w:fill="auto"/>
          </w:tcPr>
          <w:p w:rsidR="001F0362" w:rsidRPr="0037055C" w:rsidRDefault="001F0362" w:rsidP="00ED5A6A">
            <w:pPr>
              <w:spacing w:before="40" w:after="40" w:line="220" w:lineRule="exact"/>
              <w:jc w:val="center"/>
              <w:rPr>
                <w:color w:val="000000"/>
              </w:rPr>
            </w:pPr>
            <w:r w:rsidRPr="0037055C">
              <w:rPr>
                <w:color w:val="000000"/>
              </w:rPr>
              <w:t>-30</w:t>
            </w:r>
          </w:p>
        </w:tc>
        <w:tc>
          <w:tcPr>
            <w:tcW w:w="1843" w:type="dxa"/>
            <w:shd w:val="clear" w:color="auto" w:fill="auto"/>
          </w:tcPr>
          <w:p w:rsidR="001F0362" w:rsidRPr="0037055C" w:rsidRDefault="001F0362" w:rsidP="00ED5A6A">
            <w:pPr>
              <w:spacing w:before="40" w:after="40" w:line="220" w:lineRule="exact"/>
              <w:jc w:val="center"/>
              <w:rPr>
                <w:color w:val="000000"/>
              </w:rPr>
            </w:pPr>
            <w:r w:rsidRPr="0037055C">
              <w:rPr>
                <w:color w:val="000000"/>
              </w:rPr>
              <w:t>1.19</w:t>
            </w:r>
          </w:p>
        </w:tc>
        <w:tc>
          <w:tcPr>
            <w:tcW w:w="1850" w:type="dxa"/>
            <w:shd w:val="clear" w:color="auto" w:fill="auto"/>
          </w:tcPr>
          <w:p w:rsidR="001F0362" w:rsidRPr="0037055C" w:rsidRDefault="001F0362" w:rsidP="00ED5A6A">
            <w:pPr>
              <w:spacing w:before="40" w:after="40" w:line="220" w:lineRule="exact"/>
              <w:jc w:val="center"/>
              <w:rPr>
                <w:color w:val="000000"/>
              </w:rPr>
            </w:pPr>
            <w:r w:rsidRPr="0037055C">
              <w:rPr>
                <w:color w:val="000000"/>
              </w:rPr>
              <w:t>678.2</w:t>
            </w:r>
          </w:p>
        </w:tc>
        <w:tc>
          <w:tcPr>
            <w:tcW w:w="1836" w:type="dxa"/>
            <w:shd w:val="clear" w:color="auto" w:fill="auto"/>
          </w:tcPr>
          <w:p w:rsidR="001F0362" w:rsidRPr="0037055C" w:rsidRDefault="001F0362" w:rsidP="00ED5A6A">
            <w:pPr>
              <w:spacing w:before="40" w:after="40" w:line="220" w:lineRule="exact"/>
              <w:jc w:val="center"/>
              <w:rPr>
                <w:color w:val="000000"/>
              </w:rPr>
            </w:pPr>
          </w:p>
        </w:tc>
      </w:tr>
      <w:tr w:rsidR="001F0362" w:rsidRPr="0037055C" w:rsidTr="00F161EA">
        <w:tc>
          <w:tcPr>
            <w:tcW w:w="1841" w:type="dxa"/>
            <w:shd w:val="clear" w:color="auto" w:fill="auto"/>
          </w:tcPr>
          <w:p w:rsidR="001F0362" w:rsidRPr="0037055C" w:rsidRDefault="001F0362" w:rsidP="00ED5A6A">
            <w:pPr>
              <w:spacing w:before="40" w:after="40" w:line="220" w:lineRule="exact"/>
              <w:jc w:val="center"/>
              <w:rPr>
                <w:color w:val="000000"/>
              </w:rPr>
            </w:pPr>
            <w:r w:rsidRPr="0037055C">
              <w:rPr>
                <w:color w:val="000000"/>
              </w:rPr>
              <w:t>-25</w:t>
            </w:r>
          </w:p>
        </w:tc>
        <w:tc>
          <w:tcPr>
            <w:tcW w:w="1843" w:type="dxa"/>
            <w:shd w:val="clear" w:color="auto" w:fill="auto"/>
          </w:tcPr>
          <w:p w:rsidR="001F0362" w:rsidRPr="0037055C" w:rsidRDefault="001F0362" w:rsidP="00ED5A6A">
            <w:pPr>
              <w:spacing w:before="40" w:after="40" w:line="220" w:lineRule="exact"/>
              <w:jc w:val="center"/>
              <w:rPr>
                <w:color w:val="000000"/>
              </w:rPr>
            </w:pPr>
            <w:r w:rsidRPr="0037055C">
              <w:rPr>
                <w:color w:val="000000"/>
              </w:rPr>
              <w:t>1.51</w:t>
            </w:r>
          </w:p>
        </w:tc>
        <w:tc>
          <w:tcPr>
            <w:tcW w:w="1850" w:type="dxa"/>
            <w:shd w:val="clear" w:color="auto" w:fill="auto"/>
          </w:tcPr>
          <w:p w:rsidR="001F0362" w:rsidRPr="0037055C" w:rsidRDefault="001F0362" w:rsidP="00ED5A6A">
            <w:pPr>
              <w:spacing w:before="40" w:after="40" w:line="220" w:lineRule="exact"/>
              <w:jc w:val="center"/>
              <w:rPr>
                <w:color w:val="000000"/>
              </w:rPr>
            </w:pPr>
            <w:r w:rsidRPr="0037055C">
              <w:rPr>
                <w:color w:val="000000"/>
              </w:rPr>
              <w:t>671.8</w:t>
            </w:r>
          </w:p>
        </w:tc>
        <w:tc>
          <w:tcPr>
            <w:tcW w:w="1836" w:type="dxa"/>
            <w:shd w:val="clear" w:color="auto" w:fill="auto"/>
          </w:tcPr>
          <w:p w:rsidR="001F0362" w:rsidRPr="0037055C" w:rsidRDefault="001F0362" w:rsidP="00ED5A6A">
            <w:pPr>
              <w:spacing w:before="40" w:after="40" w:line="220" w:lineRule="exact"/>
              <w:jc w:val="center"/>
              <w:rPr>
                <w:color w:val="000000"/>
              </w:rPr>
            </w:pPr>
          </w:p>
        </w:tc>
      </w:tr>
      <w:tr w:rsidR="001F0362" w:rsidRPr="0037055C" w:rsidTr="00F161EA">
        <w:tc>
          <w:tcPr>
            <w:tcW w:w="1841" w:type="dxa"/>
            <w:shd w:val="clear" w:color="auto" w:fill="auto"/>
          </w:tcPr>
          <w:p w:rsidR="001F0362" w:rsidRPr="0037055C" w:rsidRDefault="001F0362" w:rsidP="00ED5A6A">
            <w:pPr>
              <w:spacing w:before="40" w:after="40" w:line="220" w:lineRule="exact"/>
              <w:jc w:val="center"/>
              <w:rPr>
                <w:color w:val="000000"/>
              </w:rPr>
            </w:pPr>
            <w:r w:rsidRPr="0037055C">
              <w:rPr>
                <w:color w:val="000000"/>
              </w:rPr>
              <w:t>-20</w:t>
            </w:r>
          </w:p>
        </w:tc>
        <w:tc>
          <w:tcPr>
            <w:tcW w:w="1843" w:type="dxa"/>
            <w:shd w:val="clear" w:color="auto" w:fill="auto"/>
          </w:tcPr>
          <w:p w:rsidR="001F0362" w:rsidRPr="0037055C" w:rsidRDefault="001F0362" w:rsidP="00ED5A6A">
            <w:pPr>
              <w:spacing w:before="40" w:after="40" w:line="220" w:lineRule="exact"/>
              <w:jc w:val="center"/>
              <w:rPr>
                <w:color w:val="000000"/>
              </w:rPr>
            </w:pPr>
            <w:r w:rsidRPr="0037055C">
              <w:rPr>
                <w:color w:val="000000"/>
              </w:rPr>
              <w:t>1.89</w:t>
            </w:r>
          </w:p>
        </w:tc>
        <w:tc>
          <w:tcPr>
            <w:tcW w:w="1850" w:type="dxa"/>
            <w:shd w:val="clear" w:color="auto" w:fill="auto"/>
          </w:tcPr>
          <w:p w:rsidR="001F0362" w:rsidRPr="0037055C" w:rsidRDefault="001F0362" w:rsidP="00ED5A6A">
            <w:pPr>
              <w:spacing w:before="40" w:after="40" w:line="220" w:lineRule="exact"/>
              <w:jc w:val="center"/>
              <w:rPr>
                <w:color w:val="000000"/>
              </w:rPr>
            </w:pPr>
            <w:r w:rsidRPr="0037055C">
              <w:rPr>
                <w:color w:val="000000"/>
              </w:rPr>
              <w:t>665.2</w:t>
            </w:r>
          </w:p>
        </w:tc>
        <w:tc>
          <w:tcPr>
            <w:tcW w:w="1836" w:type="dxa"/>
            <w:shd w:val="clear" w:color="auto" w:fill="auto"/>
          </w:tcPr>
          <w:p w:rsidR="001F0362" w:rsidRPr="0037055C" w:rsidRDefault="001F0362" w:rsidP="00ED5A6A">
            <w:pPr>
              <w:spacing w:before="40" w:after="40" w:line="220" w:lineRule="exact"/>
              <w:jc w:val="center"/>
              <w:rPr>
                <w:color w:val="000000"/>
              </w:rPr>
            </w:pPr>
          </w:p>
        </w:tc>
      </w:tr>
      <w:tr w:rsidR="001F0362" w:rsidRPr="0037055C" w:rsidTr="00F161EA">
        <w:tc>
          <w:tcPr>
            <w:tcW w:w="1841" w:type="dxa"/>
            <w:shd w:val="clear" w:color="auto" w:fill="auto"/>
          </w:tcPr>
          <w:p w:rsidR="001F0362" w:rsidRPr="0037055C" w:rsidRDefault="001F0362" w:rsidP="00ED5A6A">
            <w:pPr>
              <w:spacing w:before="40" w:after="40" w:line="220" w:lineRule="exact"/>
              <w:jc w:val="center"/>
              <w:rPr>
                <w:color w:val="000000"/>
              </w:rPr>
            </w:pPr>
            <w:r w:rsidRPr="0037055C">
              <w:rPr>
                <w:color w:val="000000"/>
              </w:rPr>
              <w:t>-15</w:t>
            </w:r>
          </w:p>
        </w:tc>
        <w:tc>
          <w:tcPr>
            <w:tcW w:w="1843" w:type="dxa"/>
            <w:shd w:val="clear" w:color="auto" w:fill="auto"/>
          </w:tcPr>
          <w:p w:rsidR="001F0362" w:rsidRPr="0037055C" w:rsidRDefault="001F0362" w:rsidP="00ED5A6A">
            <w:pPr>
              <w:spacing w:before="40" w:after="40" w:line="220" w:lineRule="exact"/>
              <w:jc w:val="center"/>
              <w:rPr>
                <w:color w:val="000000"/>
              </w:rPr>
            </w:pPr>
            <w:r w:rsidRPr="0037055C">
              <w:rPr>
                <w:color w:val="000000"/>
              </w:rPr>
              <w:t>2.35</w:t>
            </w:r>
          </w:p>
        </w:tc>
        <w:tc>
          <w:tcPr>
            <w:tcW w:w="1850" w:type="dxa"/>
            <w:shd w:val="clear" w:color="auto" w:fill="auto"/>
          </w:tcPr>
          <w:p w:rsidR="001F0362" w:rsidRPr="0037055C" w:rsidRDefault="001F0362" w:rsidP="00ED5A6A">
            <w:pPr>
              <w:spacing w:before="40" w:after="40" w:line="220" w:lineRule="exact"/>
              <w:jc w:val="center"/>
              <w:rPr>
                <w:color w:val="000000"/>
              </w:rPr>
            </w:pPr>
            <w:r w:rsidRPr="0037055C">
              <w:rPr>
                <w:color w:val="000000"/>
              </w:rPr>
              <w:t>658.6</w:t>
            </w:r>
          </w:p>
        </w:tc>
        <w:tc>
          <w:tcPr>
            <w:tcW w:w="1836" w:type="dxa"/>
            <w:shd w:val="clear" w:color="auto" w:fill="auto"/>
          </w:tcPr>
          <w:p w:rsidR="001F0362" w:rsidRPr="0037055C" w:rsidRDefault="001F0362" w:rsidP="00ED5A6A">
            <w:pPr>
              <w:spacing w:before="40" w:after="40" w:line="220" w:lineRule="exact"/>
              <w:jc w:val="center"/>
              <w:rPr>
                <w:color w:val="000000"/>
              </w:rPr>
            </w:pPr>
          </w:p>
        </w:tc>
      </w:tr>
      <w:tr w:rsidR="001F0362" w:rsidRPr="0037055C" w:rsidTr="00F161EA">
        <w:tc>
          <w:tcPr>
            <w:tcW w:w="1841" w:type="dxa"/>
            <w:shd w:val="clear" w:color="auto" w:fill="auto"/>
          </w:tcPr>
          <w:p w:rsidR="001F0362" w:rsidRPr="0037055C" w:rsidRDefault="001F0362" w:rsidP="00ED5A6A">
            <w:pPr>
              <w:spacing w:before="40" w:after="40" w:line="220" w:lineRule="exact"/>
              <w:jc w:val="center"/>
              <w:rPr>
                <w:color w:val="000000"/>
              </w:rPr>
            </w:pPr>
            <w:r w:rsidRPr="0037055C">
              <w:rPr>
                <w:color w:val="000000"/>
              </w:rPr>
              <w:t>-10</w:t>
            </w:r>
          </w:p>
        </w:tc>
        <w:tc>
          <w:tcPr>
            <w:tcW w:w="1843" w:type="dxa"/>
            <w:shd w:val="clear" w:color="auto" w:fill="auto"/>
          </w:tcPr>
          <w:p w:rsidR="001F0362" w:rsidRPr="0037055C" w:rsidRDefault="001F0362" w:rsidP="00ED5A6A">
            <w:pPr>
              <w:spacing w:before="40" w:after="40" w:line="220" w:lineRule="exact"/>
              <w:jc w:val="center"/>
              <w:rPr>
                <w:color w:val="000000"/>
              </w:rPr>
            </w:pPr>
            <w:r w:rsidRPr="0037055C">
              <w:rPr>
                <w:color w:val="000000"/>
              </w:rPr>
              <w:t>2.89</w:t>
            </w:r>
          </w:p>
        </w:tc>
        <w:tc>
          <w:tcPr>
            <w:tcW w:w="1850" w:type="dxa"/>
            <w:shd w:val="clear" w:color="auto" w:fill="auto"/>
          </w:tcPr>
          <w:p w:rsidR="001F0362" w:rsidRPr="0037055C" w:rsidRDefault="001F0362" w:rsidP="00ED5A6A">
            <w:pPr>
              <w:spacing w:before="40" w:after="40" w:line="220" w:lineRule="exact"/>
              <w:jc w:val="center"/>
              <w:rPr>
                <w:color w:val="000000"/>
              </w:rPr>
            </w:pPr>
            <w:r w:rsidRPr="0037055C">
              <w:rPr>
                <w:color w:val="000000"/>
              </w:rPr>
              <w:t>651.9</w:t>
            </w:r>
          </w:p>
        </w:tc>
        <w:tc>
          <w:tcPr>
            <w:tcW w:w="1836" w:type="dxa"/>
            <w:shd w:val="clear" w:color="auto" w:fill="auto"/>
          </w:tcPr>
          <w:p w:rsidR="001F0362" w:rsidRPr="0037055C" w:rsidRDefault="001F0362" w:rsidP="00ED5A6A">
            <w:pPr>
              <w:spacing w:before="40" w:after="40" w:line="220" w:lineRule="exact"/>
              <w:jc w:val="center"/>
              <w:rPr>
                <w:color w:val="000000"/>
              </w:rPr>
            </w:pPr>
          </w:p>
        </w:tc>
      </w:tr>
      <w:tr w:rsidR="001F0362" w:rsidRPr="0037055C" w:rsidTr="00F161EA">
        <w:tc>
          <w:tcPr>
            <w:tcW w:w="1841" w:type="dxa"/>
            <w:shd w:val="clear" w:color="auto" w:fill="auto"/>
          </w:tcPr>
          <w:p w:rsidR="001F0362" w:rsidRPr="0037055C" w:rsidRDefault="001F0362" w:rsidP="00ED5A6A">
            <w:pPr>
              <w:spacing w:before="40" w:after="40" w:line="220" w:lineRule="exact"/>
              <w:jc w:val="center"/>
              <w:rPr>
                <w:color w:val="000000"/>
              </w:rPr>
            </w:pPr>
            <w:r w:rsidRPr="0037055C">
              <w:rPr>
                <w:color w:val="000000"/>
              </w:rPr>
              <w:t>-5</w:t>
            </w:r>
          </w:p>
        </w:tc>
        <w:tc>
          <w:tcPr>
            <w:tcW w:w="1843" w:type="dxa"/>
            <w:shd w:val="clear" w:color="auto" w:fill="auto"/>
          </w:tcPr>
          <w:p w:rsidR="001F0362" w:rsidRPr="0037055C" w:rsidRDefault="001F0362" w:rsidP="00ED5A6A">
            <w:pPr>
              <w:spacing w:before="40" w:after="40" w:line="220" w:lineRule="exact"/>
              <w:jc w:val="center"/>
              <w:rPr>
                <w:color w:val="000000"/>
              </w:rPr>
            </w:pPr>
            <w:r w:rsidRPr="0037055C">
              <w:rPr>
                <w:color w:val="000000"/>
              </w:rPr>
              <w:t>3.52</w:t>
            </w:r>
          </w:p>
        </w:tc>
        <w:tc>
          <w:tcPr>
            <w:tcW w:w="1850" w:type="dxa"/>
            <w:shd w:val="clear" w:color="auto" w:fill="auto"/>
          </w:tcPr>
          <w:p w:rsidR="001F0362" w:rsidRPr="0037055C" w:rsidRDefault="001F0362" w:rsidP="00ED5A6A">
            <w:pPr>
              <w:spacing w:before="40" w:after="40" w:line="220" w:lineRule="exact"/>
              <w:jc w:val="center"/>
              <w:rPr>
                <w:color w:val="000000"/>
              </w:rPr>
            </w:pPr>
            <w:r w:rsidRPr="0037055C">
              <w:rPr>
                <w:color w:val="000000"/>
              </w:rPr>
              <w:t>645.0</w:t>
            </w:r>
          </w:p>
        </w:tc>
        <w:tc>
          <w:tcPr>
            <w:tcW w:w="1836" w:type="dxa"/>
            <w:shd w:val="clear" w:color="auto" w:fill="auto"/>
          </w:tcPr>
          <w:p w:rsidR="001F0362" w:rsidRPr="0037055C" w:rsidRDefault="001F0362" w:rsidP="00ED5A6A">
            <w:pPr>
              <w:spacing w:before="40" w:after="40" w:line="220" w:lineRule="exact"/>
              <w:jc w:val="center"/>
              <w:rPr>
                <w:color w:val="000000"/>
              </w:rPr>
            </w:pPr>
          </w:p>
        </w:tc>
      </w:tr>
      <w:tr w:rsidR="001F0362" w:rsidRPr="0037055C" w:rsidTr="00F161EA">
        <w:tc>
          <w:tcPr>
            <w:tcW w:w="1841" w:type="dxa"/>
            <w:shd w:val="clear" w:color="auto" w:fill="auto"/>
          </w:tcPr>
          <w:p w:rsidR="001F0362" w:rsidRPr="0037055C" w:rsidRDefault="001F0362" w:rsidP="00ED5A6A">
            <w:pPr>
              <w:spacing w:before="40" w:after="40" w:line="220" w:lineRule="exact"/>
              <w:jc w:val="center"/>
              <w:rPr>
                <w:color w:val="000000"/>
              </w:rPr>
            </w:pPr>
            <w:r w:rsidRPr="0037055C">
              <w:rPr>
                <w:color w:val="000000"/>
              </w:rPr>
              <w:t>0</w:t>
            </w:r>
          </w:p>
        </w:tc>
        <w:tc>
          <w:tcPr>
            <w:tcW w:w="1843" w:type="dxa"/>
            <w:shd w:val="clear" w:color="auto" w:fill="auto"/>
          </w:tcPr>
          <w:p w:rsidR="001F0362" w:rsidRPr="0037055C" w:rsidRDefault="001F0362" w:rsidP="00ED5A6A">
            <w:pPr>
              <w:spacing w:before="40" w:after="40" w:line="220" w:lineRule="exact"/>
              <w:jc w:val="center"/>
              <w:rPr>
                <w:color w:val="000000"/>
              </w:rPr>
            </w:pPr>
            <w:r w:rsidRPr="0037055C">
              <w:rPr>
                <w:color w:val="000000"/>
              </w:rPr>
              <w:t>4.26</w:t>
            </w:r>
          </w:p>
        </w:tc>
        <w:tc>
          <w:tcPr>
            <w:tcW w:w="1850" w:type="dxa"/>
            <w:shd w:val="clear" w:color="auto" w:fill="auto"/>
          </w:tcPr>
          <w:p w:rsidR="001F0362" w:rsidRPr="0037055C" w:rsidRDefault="001F0362" w:rsidP="00ED5A6A">
            <w:pPr>
              <w:spacing w:before="40" w:after="40" w:line="220" w:lineRule="exact"/>
              <w:jc w:val="center"/>
              <w:rPr>
                <w:color w:val="000000"/>
              </w:rPr>
            </w:pPr>
            <w:r w:rsidRPr="0037055C">
              <w:rPr>
                <w:color w:val="000000"/>
              </w:rPr>
              <w:t>638.1</w:t>
            </w:r>
          </w:p>
        </w:tc>
        <w:tc>
          <w:tcPr>
            <w:tcW w:w="1836" w:type="dxa"/>
            <w:shd w:val="clear" w:color="auto" w:fill="auto"/>
          </w:tcPr>
          <w:p w:rsidR="001F0362" w:rsidRPr="0037055C" w:rsidRDefault="001F0362" w:rsidP="00ED5A6A">
            <w:pPr>
              <w:spacing w:before="40" w:after="40" w:line="220" w:lineRule="exact"/>
              <w:jc w:val="center"/>
              <w:rPr>
                <w:color w:val="000000"/>
              </w:rPr>
            </w:pPr>
            <w:r w:rsidRPr="0037055C">
              <w:rPr>
                <w:color w:val="000000"/>
              </w:rPr>
              <w:t>3.4</w:t>
            </w:r>
          </w:p>
        </w:tc>
      </w:tr>
      <w:tr w:rsidR="001F0362" w:rsidRPr="0037055C" w:rsidTr="00F161EA">
        <w:tc>
          <w:tcPr>
            <w:tcW w:w="1841" w:type="dxa"/>
            <w:shd w:val="clear" w:color="auto" w:fill="auto"/>
          </w:tcPr>
          <w:p w:rsidR="001F0362" w:rsidRPr="0037055C" w:rsidRDefault="001F0362" w:rsidP="00ED5A6A">
            <w:pPr>
              <w:spacing w:before="40" w:after="40" w:line="220" w:lineRule="exact"/>
              <w:jc w:val="center"/>
              <w:rPr>
                <w:color w:val="000000"/>
              </w:rPr>
            </w:pPr>
            <w:r w:rsidRPr="0037055C">
              <w:rPr>
                <w:color w:val="000000"/>
              </w:rPr>
              <w:t>5</w:t>
            </w:r>
          </w:p>
        </w:tc>
        <w:tc>
          <w:tcPr>
            <w:tcW w:w="1843" w:type="dxa"/>
            <w:shd w:val="clear" w:color="auto" w:fill="auto"/>
          </w:tcPr>
          <w:p w:rsidR="001F0362" w:rsidRPr="0037055C" w:rsidRDefault="001F0362" w:rsidP="00ED5A6A">
            <w:pPr>
              <w:spacing w:before="40" w:after="40" w:line="220" w:lineRule="exact"/>
              <w:jc w:val="center"/>
              <w:rPr>
                <w:color w:val="000000"/>
              </w:rPr>
            </w:pPr>
            <w:r w:rsidRPr="0037055C">
              <w:rPr>
                <w:color w:val="000000"/>
              </w:rPr>
              <w:t>5.12</w:t>
            </w:r>
          </w:p>
        </w:tc>
        <w:tc>
          <w:tcPr>
            <w:tcW w:w="1850" w:type="dxa"/>
            <w:shd w:val="clear" w:color="auto" w:fill="auto"/>
          </w:tcPr>
          <w:p w:rsidR="001F0362" w:rsidRPr="0037055C" w:rsidRDefault="001F0362" w:rsidP="00ED5A6A">
            <w:pPr>
              <w:spacing w:before="40" w:after="40" w:line="220" w:lineRule="exact"/>
              <w:jc w:val="center"/>
              <w:rPr>
                <w:color w:val="000000"/>
              </w:rPr>
            </w:pPr>
            <w:r w:rsidRPr="0037055C">
              <w:rPr>
                <w:color w:val="000000"/>
              </w:rPr>
              <w:t>631.1</w:t>
            </w:r>
          </w:p>
        </w:tc>
        <w:tc>
          <w:tcPr>
            <w:tcW w:w="1836" w:type="dxa"/>
            <w:shd w:val="clear" w:color="auto" w:fill="auto"/>
          </w:tcPr>
          <w:p w:rsidR="001F0362" w:rsidRPr="0037055C" w:rsidRDefault="001F0362" w:rsidP="00ED5A6A">
            <w:pPr>
              <w:spacing w:before="40" w:after="40" w:line="220" w:lineRule="exact"/>
              <w:jc w:val="center"/>
              <w:rPr>
                <w:color w:val="000000"/>
              </w:rPr>
            </w:pPr>
            <w:r w:rsidRPr="0037055C">
              <w:rPr>
                <w:color w:val="000000"/>
              </w:rPr>
              <w:t>4.1</w:t>
            </w:r>
          </w:p>
        </w:tc>
      </w:tr>
      <w:tr w:rsidR="001F0362" w:rsidRPr="0037055C" w:rsidTr="00F161EA">
        <w:trPr>
          <w:trHeight w:val="134"/>
        </w:trPr>
        <w:tc>
          <w:tcPr>
            <w:tcW w:w="1841" w:type="dxa"/>
            <w:shd w:val="clear" w:color="auto" w:fill="auto"/>
          </w:tcPr>
          <w:p w:rsidR="001F0362" w:rsidRPr="0037055C" w:rsidRDefault="001F0362" w:rsidP="00ED5A6A">
            <w:pPr>
              <w:spacing w:before="40" w:after="40" w:line="220" w:lineRule="exact"/>
              <w:jc w:val="center"/>
              <w:rPr>
                <w:color w:val="000000"/>
              </w:rPr>
            </w:pPr>
            <w:r w:rsidRPr="0037055C">
              <w:rPr>
                <w:color w:val="000000"/>
              </w:rPr>
              <w:t>10</w:t>
            </w:r>
          </w:p>
        </w:tc>
        <w:tc>
          <w:tcPr>
            <w:tcW w:w="1843" w:type="dxa"/>
            <w:shd w:val="clear" w:color="auto" w:fill="auto"/>
          </w:tcPr>
          <w:p w:rsidR="001F0362" w:rsidRPr="0037055C" w:rsidRDefault="001F0362" w:rsidP="00ED5A6A">
            <w:pPr>
              <w:spacing w:before="40" w:after="40" w:line="220" w:lineRule="exact"/>
              <w:jc w:val="center"/>
              <w:rPr>
                <w:color w:val="000000"/>
              </w:rPr>
            </w:pPr>
            <w:r w:rsidRPr="0037055C">
              <w:rPr>
                <w:color w:val="000000"/>
              </w:rPr>
              <w:t>6.10</w:t>
            </w:r>
          </w:p>
        </w:tc>
        <w:tc>
          <w:tcPr>
            <w:tcW w:w="1850" w:type="dxa"/>
            <w:shd w:val="clear" w:color="auto" w:fill="auto"/>
          </w:tcPr>
          <w:p w:rsidR="001F0362" w:rsidRPr="0037055C" w:rsidRDefault="001F0362" w:rsidP="00ED5A6A">
            <w:pPr>
              <w:spacing w:before="40" w:after="40" w:line="220" w:lineRule="exact"/>
              <w:jc w:val="center"/>
              <w:rPr>
                <w:color w:val="000000"/>
              </w:rPr>
            </w:pPr>
            <w:r w:rsidRPr="0037055C">
              <w:rPr>
                <w:color w:val="000000"/>
              </w:rPr>
              <w:t>623.9</w:t>
            </w:r>
          </w:p>
        </w:tc>
        <w:tc>
          <w:tcPr>
            <w:tcW w:w="1836" w:type="dxa"/>
            <w:shd w:val="clear" w:color="auto" w:fill="auto"/>
          </w:tcPr>
          <w:p w:rsidR="001F0362" w:rsidRPr="0037055C" w:rsidRDefault="001F0362" w:rsidP="00ED5A6A">
            <w:pPr>
              <w:spacing w:before="40" w:after="40" w:line="220" w:lineRule="exact"/>
              <w:jc w:val="center"/>
              <w:rPr>
                <w:color w:val="000000"/>
              </w:rPr>
            </w:pPr>
            <w:r w:rsidRPr="0037055C">
              <w:rPr>
                <w:color w:val="000000"/>
              </w:rPr>
              <w:t>4.9</w:t>
            </w:r>
          </w:p>
        </w:tc>
      </w:tr>
      <w:tr w:rsidR="001F0362" w:rsidRPr="0037055C" w:rsidTr="00F161EA">
        <w:tc>
          <w:tcPr>
            <w:tcW w:w="1841" w:type="dxa"/>
            <w:shd w:val="clear" w:color="auto" w:fill="auto"/>
          </w:tcPr>
          <w:p w:rsidR="001F0362" w:rsidRPr="0037055C" w:rsidRDefault="001F0362" w:rsidP="00ED5A6A">
            <w:pPr>
              <w:spacing w:before="40" w:after="40" w:line="220" w:lineRule="exact"/>
              <w:jc w:val="center"/>
              <w:rPr>
                <w:color w:val="000000"/>
              </w:rPr>
            </w:pPr>
            <w:r w:rsidRPr="0037055C">
              <w:rPr>
                <w:color w:val="000000"/>
              </w:rPr>
              <w:t>15</w:t>
            </w:r>
          </w:p>
        </w:tc>
        <w:tc>
          <w:tcPr>
            <w:tcW w:w="1843" w:type="dxa"/>
            <w:shd w:val="clear" w:color="auto" w:fill="auto"/>
          </w:tcPr>
          <w:p w:rsidR="001F0362" w:rsidRPr="0037055C" w:rsidRDefault="001F0362" w:rsidP="00ED5A6A">
            <w:pPr>
              <w:spacing w:before="40" w:after="40" w:line="220" w:lineRule="exact"/>
              <w:jc w:val="center"/>
              <w:rPr>
                <w:color w:val="000000"/>
              </w:rPr>
            </w:pPr>
            <w:r w:rsidRPr="0037055C">
              <w:rPr>
                <w:color w:val="000000"/>
              </w:rPr>
              <w:t>7.23</w:t>
            </w:r>
          </w:p>
        </w:tc>
        <w:tc>
          <w:tcPr>
            <w:tcW w:w="1850" w:type="dxa"/>
            <w:shd w:val="clear" w:color="auto" w:fill="auto"/>
          </w:tcPr>
          <w:p w:rsidR="001F0362" w:rsidRPr="0037055C" w:rsidRDefault="001F0362" w:rsidP="00ED5A6A">
            <w:pPr>
              <w:spacing w:before="40" w:after="40" w:line="220" w:lineRule="exact"/>
              <w:jc w:val="center"/>
              <w:rPr>
                <w:color w:val="000000"/>
              </w:rPr>
            </w:pPr>
            <w:r w:rsidRPr="0037055C">
              <w:rPr>
                <w:color w:val="000000"/>
              </w:rPr>
              <w:t>616.6</w:t>
            </w:r>
          </w:p>
        </w:tc>
        <w:tc>
          <w:tcPr>
            <w:tcW w:w="1836" w:type="dxa"/>
            <w:shd w:val="clear" w:color="auto" w:fill="auto"/>
          </w:tcPr>
          <w:p w:rsidR="001F0362" w:rsidRPr="0037055C" w:rsidRDefault="001F0362" w:rsidP="00ED5A6A">
            <w:pPr>
              <w:spacing w:before="40" w:after="40" w:line="220" w:lineRule="exact"/>
              <w:jc w:val="center"/>
              <w:rPr>
                <w:color w:val="000000"/>
              </w:rPr>
            </w:pPr>
            <w:r w:rsidRPr="0037055C">
              <w:rPr>
                <w:color w:val="000000"/>
              </w:rPr>
              <w:t>5.7</w:t>
            </w:r>
          </w:p>
        </w:tc>
      </w:tr>
      <w:tr w:rsidR="001F0362" w:rsidRPr="0037055C" w:rsidTr="00F161EA">
        <w:tc>
          <w:tcPr>
            <w:tcW w:w="1841" w:type="dxa"/>
            <w:shd w:val="clear" w:color="auto" w:fill="auto"/>
          </w:tcPr>
          <w:p w:rsidR="001F0362" w:rsidRPr="0037055C" w:rsidRDefault="001F0362" w:rsidP="00ED5A6A">
            <w:pPr>
              <w:spacing w:before="40" w:after="40" w:line="220" w:lineRule="exact"/>
              <w:jc w:val="center"/>
              <w:rPr>
                <w:color w:val="000000"/>
              </w:rPr>
            </w:pPr>
            <w:r w:rsidRPr="0037055C">
              <w:rPr>
                <w:color w:val="000000"/>
              </w:rPr>
              <w:t>20</w:t>
            </w:r>
          </w:p>
        </w:tc>
        <w:tc>
          <w:tcPr>
            <w:tcW w:w="1843" w:type="dxa"/>
            <w:shd w:val="clear" w:color="auto" w:fill="auto"/>
          </w:tcPr>
          <w:p w:rsidR="001F0362" w:rsidRPr="0037055C" w:rsidRDefault="001F0362" w:rsidP="00ED5A6A">
            <w:pPr>
              <w:spacing w:before="40" w:after="40" w:line="220" w:lineRule="exact"/>
              <w:jc w:val="center"/>
              <w:rPr>
                <w:color w:val="000000"/>
              </w:rPr>
            </w:pPr>
            <w:r w:rsidRPr="0037055C">
              <w:rPr>
                <w:color w:val="000000"/>
              </w:rPr>
              <w:t>8.50</w:t>
            </w:r>
          </w:p>
        </w:tc>
        <w:tc>
          <w:tcPr>
            <w:tcW w:w="1850" w:type="dxa"/>
            <w:shd w:val="clear" w:color="auto" w:fill="auto"/>
          </w:tcPr>
          <w:p w:rsidR="001F0362" w:rsidRPr="0037055C" w:rsidRDefault="001F0362" w:rsidP="00ED5A6A">
            <w:pPr>
              <w:spacing w:before="40" w:after="40" w:line="220" w:lineRule="exact"/>
              <w:jc w:val="center"/>
              <w:rPr>
                <w:color w:val="000000"/>
              </w:rPr>
            </w:pPr>
            <w:r w:rsidRPr="0037055C">
              <w:rPr>
                <w:color w:val="000000"/>
              </w:rPr>
              <w:t>609.2</w:t>
            </w:r>
          </w:p>
        </w:tc>
        <w:tc>
          <w:tcPr>
            <w:tcW w:w="1836" w:type="dxa"/>
            <w:shd w:val="clear" w:color="auto" w:fill="auto"/>
          </w:tcPr>
          <w:p w:rsidR="001F0362" w:rsidRPr="0037055C" w:rsidRDefault="001F0362" w:rsidP="00ED5A6A">
            <w:pPr>
              <w:spacing w:before="40" w:after="40" w:line="220" w:lineRule="exact"/>
              <w:jc w:val="center"/>
              <w:rPr>
                <w:color w:val="000000"/>
              </w:rPr>
            </w:pPr>
            <w:r w:rsidRPr="0037055C">
              <w:rPr>
                <w:color w:val="000000"/>
              </w:rPr>
              <w:t>6.7</w:t>
            </w:r>
          </w:p>
        </w:tc>
      </w:tr>
      <w:tr w:rsidR="001F0362" w:rsidRPr="0037055C" w:rsidTr="00F161EA">
        <w:tc>
          <w:tcPr>
            <w:tcW w:w="1841" w:type="dxa"/>
            <w:shd w:val="clear" w:color="auto" w:fill="auto"/>
          </w:tcPr>
          <w:p w:rsidR="001F0362" w:rsidRPr="0037055C" w:rsidRDefault="001F0362" w:rsidP="00ED5A6A">
            <w:pPr>
              <w:spacing w:before="40" w:after="40" w:line="220" w:lineRule="exact"/>
              <w:jc w:val="center"/>
              <w:rPr>
                <w:color w:val="000000"/>
              </w:rPr>
            </w:pPr>
            <w:r w:rsidRPr="0037055C">
              <w:rPr>
                <w:color w:val="000000"/>
              </w:rPr>
              <w:t>25</w:t>
            </w:r>
          </w:p>
        </w:tc>
        <w:tc>
          <w:tcPr>
            <w:tcW w:w="1843" w:type="dxa"/>
            <w:shd w:val="clear" w:color="auto" w:fill="auto"/>
          </w:tcPr>
          <w:p w:rsidR="001F0362" w:rsidRPr="0037055C" w:rsidRDefault="001F0362" w:rsidP="00ED5A6A">
            <w:pPr>
              <w:spacing w:before="40" w:after="40" w:line="220" w:lineRule="exact"/>
              <w:jc w:val="center"/>
              <w:rPr>
                <w:color w:val="000000"/>
              </w:rPr>
            </w:pPr>
            <w:r w:rsidRPr="0037055C">
              <w:rPr>
                <w:color w:val="000000"/>
              </w:rPr>
              <w:t>9.95</w:t>
            </w:r>
          </w:p>
        </w:tc>
        <w:tc>
          <w:tcPr>
            <w:tcW w:w="1850" w:type="dxa"/>
            <w:shd w:val="clear" w:color="auto" w:fill="auto"/>
          </w:tcPr>
          <w:p w:rsidR="001F0362" w:rsidRPr="0037055C" w:rsidRDefault="001F0362" w:rsidP="00ED5A6A">
            <w:pPr>
              <w:spacing w:before="40" w:after="40" w:line="220" w:lineRule="exact"/>
              <w:jc w:val="center"/>
              <w:rPr>
                <w:color w:val="000000"/>
              </w:rPr>
            </w:pPr>
            <w:r w:rsidRPr="0037055C">
              <w:rPr>
                <w:color w:val="000000"/>
              </w:rPr>
              <w:t>601.6</w:t>
            </w:r>
          </w:p>
        </w:tc>
        <w:tc>
          <w:tcPr>
            <w:tcW w:w="1836" w:type="dxa"/>
            <w:shd w:val="clear" w:color="auto" w:fill="auto"/>
          </w:tcPr>
          <w:p w:rsidR="001F0362" w:rsidRPr="0037055C" w:rsidRDefault="001F0362" w:rsidP="00ED5A6A">
            <w:pPr>
              <w:spacing w:before="40" w:after="40" w:line="220" w:lineRule="exact"/>
              <w:jc w:val="center"/>
              <w:rPr>
                <w:color w:val="000000"/>
              </w:rPr>
            </w:pPr>
            <w:r w:rsidRPr="0037055C">
              <w:rPr>
                <w:color w:val="000000"/>
              </w:rPr>
              <w:t>7.8</w:t>
            </w:r>
          </w:p>
        </w:tc>
      </w:tr>
      <w:tr w:rsidR="001F0362" w:rsidRPr="0037055C" w:rsidTr="00F161EA">
        <w:tc>
          <w:tcPr>
            <w:tcW w:w="1841" w:type="dxa"/>
            <w:shd w:val="clear" w:color="auto" w:fill="auto"/>
          </w:tcPr>
          <w:p w:rsidR="001F0362" w:rsidRPr="0037055C" w:rsidRDefault="001F0362" w:rsidP="00ED5A6A">
            <w:pPr>
              <w:spacing w:before="40" w:after="40" w:line="220" w:lineRule="exact"/>
              <w:jc w:val="center"/>
              <w:rPr>
                <w:color w:val="000000"/>
              </w:rPr>
            </w:pPr>
            <w:r w:rsidRPr="0037055C">
              <w:rPr>
                <w:color w:val="000000"/>
              </w:rPr>
              <w:t>30</w:t>
            </w:r>
          </w:p>
        </w:tc>
        <w:tc>
          <w:tcPr>
            <w:tcW w:w="1843" w:type="dxa"/>
            <w:shd w:val="clear" w:color="auto" w:fill="auto"/>
          </w:tcPr>
          <w:p w:rsidR="001F0362" w:rsidRPr="0037055C" w:rsidRDefault="001F0362" w:rsidP="00ED5A6A">
            <w:pPr>
              <w:spacing w:before="40" w:after="40" w:line="220" w:lineRule="exact"/>
              <w:jc w:val="center"/>
              <w:rPr>
                <w:color w:val="000000"/>
              </w:rPr>
            </w:pPr>
            <w:r w:rsidRPr="0037055C">
              <w:rPr>
                <w:color w:val="000000"/>
              </w:rPr>
              <w:t>11.57</w:t>
            </w:r>
          </w:p>
        </w:tc>
        <w:tc>
          <w:tcPr>
            <w:tcW w:w="1850" w:type="dxa"/>
            <w:shd w:val="clear" w:color="auto" w:fill="auto"/>
          </w:tcPr>
          <w:p w:rsidR="001F0362" w:rsidRPr="0037055C" w:rsidRDefault="001F0362" w:rsidP="00ED5A6A">
            <w:pPr>
              <w:spacing w:before="40" w:after="40" w:line="220" w:lineRule="exact"/>
              <w:jc w:val="center"/>
              <w:rPr>
                <w:color w:val="000000"/>
              </w:rPr>
            </w:pPr>
            <w:r w:rsidRPr="0037055C">
              <w:rPr>
                <w:color w:val="000000"/>
              </w:rPr>
              <w:t>593.9</w:t>
            </w:r>
          </w:p>
        </w:tc>
        <w:tc>
          <w:tcPr>
            <w:tcW w:w="1836" w:type="dxa"/>
            <w:shd w:val="clear" w:color="auto" w:fill="auto"/>
          </w:tcPr>
          <w:p w:rsidR="001F0362" w:rsidRPr="0037055C" w:rsidRDefault="001F0362" w:rsidP="00ED5A6A">
            <w:pPr>
              <w:spacing w:before="40" w:after="40" w:line="220" w:lineRule="exact"/>
              <w:jc w:val="center"/>
              <w:rPr>
                <w:color w:val="000000"/>
              </w:rPr>
            </w:pPr>
            <w:r w:rsidRPr="0037055C">
              <w:rPr>
                <w:color w:val="000000"/>
              </w:rPr>
              <w:t>9.0</w:t>
            </w:r>
          </w:p>
        </w:tc>
      </w:tr>
      <w:tr w:rsidR="001F0362" w:rsidRPr="0037055C" w:rsidTr="00F161EA">
        <w:tc>
          <w:tcPr>
            <w:tcW w:w="1841" w:type="dxa"/>
            <w:shd w:val="clear" w:color="auto" w:fill="auto"/>
          </w:tcPr>
          <w:p w:rsidR="001F0362" w:rsidRPr="0037055C" w:rsidRDefault="001F0362" w:rsidP="00ED5A6A">
            <w:pPr>
              <w:spacing w:before="40" w:after="40" w:line="220" w:lineRule="exact"/>
              <w:jc w:val="center"/>
              <w:rPr>
                <w:color w:val="000000"/>
              </w:rPr>
            </w:pPr>
            <w:r w:rsidRPr="0037055C">
              <w:rPr>
                <w:color w:val="000000"/>
              </w:rPr>
              <w:t>35</w:t>
            </w:r>
          </w:p>
        </w:tc>
        <w:tc>
          <w:tcPr>
            <w:tcW w:w="1843" w:type="dxa"/>
            <w:shd w:val="clear" w:color="auto" w:fill="auto"/>
          </w:tcPr>
          <w:p w:rsidR="001F0362" w:rsidRPr="0037055C" w:rsidRDefault="001F0362" w:rsidP="00ED5A6A">
            <w:pPr>
              <w:spacing w:before="40" w:after="40" w:line="220" w:lineRule="exact"/>
              <w:jc w:val="center"/>
              <w:rPr>
                <w:color w:val="000000"/>
              </w:rPr>
            </w:pPr>
            <w:r w:rsidRPr="0037055C">
              <w:rPr>
                <w:color w:val="000000"/>
              </w:rPr>
              <w:t>13.39</w:t>
            </w:r>
          </w:p>
        </w:tc>
        <w:tc>
          <w:tcPr>
            <w:tcW w:w="1850" w:type="dxa"/>
            <w:shd w:val="clear" w:color="auto" w:fill="auto"/>
          </w:tcPr>
          <w:p w:rsidR="001F0362" w:rsidRPr="0037055C" w:rsidRDefault="001F0362" w:rsidP="00ED5A6A">
            <w:pPr>
              <w:spacing w:before="40" w:after="40" w:line="220" w:lineRule="exact"/>
              <w:jc w:val="center"/>
              <w:rPr>
                <w:color w:val="000000"/>
              </w:rPr>
            </w:pPr>
            <w:r w:rsidRPr="0037055C">
              <w:rPr>
                <w:color w:val="000000"/>
              </w:rPr>
              <w:t>585.9</w:t>
            </w:r>
          </w:p>
        </w:tc>
        <w:tc>
          <w:tcPr>
            <w:tcW w:w="1836" w:type="dxa"/>
            <w:shd w:val="clear" w:color="auto" w:fill="auto"/>
          </w:tcPr>
          <w:p w:rsidR="001F0362" w:rsidRPr="0037055C" w:rsidRDefault="001F0362" w:rsidP="00ED5A6A">
            <w:pPr>
              <w:spacing w:before="40" w:after="40" w:line="220" w:lineRule="exact"/>
              <w:jc w:val="center"/>
              <w:rPr>
                <w:color w:val="000000"/>
              </w:rPr>
            </w:pPr>
          </w:p>
        </w:tc>
      </w:tr>
      <w:tr w:rsidR="001F0362" w:rsidRPr="0037055C" w:rsidTr="00F161EA">
        <w:tc>
          <w:tcPr>
            <w:tcW w:w="1841" w:type="dxa"/>
            <w:shd w:val="clear" w:color="auto" w:fill="auto"/>
          </w:tcPr>
          <w:p w:rsidR="001F0362" w:rsidRPr="0037055C" w:rsidRDefault="001F0362" w:rsidP="00ED5A6A">
            <w:pPr>
              <w:spacing w:before="40" w:after="40" w:line="220" w:lineRule="exact"/>
              <w:jc w:val="center"/>
              <w:rPr>
                <w:color w:val="000000"/>
              </w:rPr>
            </w:pPr>
            <w:r w:rsidRPr="0037055C">
              <w:rPr>
                <w:color w:val="000000"/>
              </w:rPr>
              <w:t>40</w:t>
            </w:r>
          </w:p>
        </w:tc>
        <w:tc>
          <w:tcPr>
            <w:tcW w:w="1843" w:type="dxa"/>
            <w:shd w:val="clear" w:color="auto" w:fill="auto"/>
          </w:tcPr>
          <w:p w:rsidR="001F0362" w:rsidRPr="0037055C" w:rsidRDefault="001F0362" w:rsidP="00ED5A6A">
            <w:pPr>
              <w:spacing w:before="40" w:after="40" w:line="220" w:lineRule="exact"/>
              <w:jc w:val="center"/>
              <w:rPr>
                <w:color w:val="000000"/>
              </w:rPr>
            </w:pPr>
            <w:r w:rsidRPr="0037055C">
              <w:rPr>
                <w:color w:val="000000"/>
              </w:rPr>
              <w:t>15.42</w:t>
            </w:r>
          </w:p>
        </w:tc>
        <w:tc>
          <w:tcPr>
            <w:tcW w:w="1850" w:type="dxa"/>
            <w:shd w:val="clear" w:color="auto" w:fill="auto"/>
          </w:tcPr>
          <w:p w:rsidR="001F0362" w:rsidRPr="0037055C" w:rsidRDefault="001F0362" w:rsidP="00ED5A6A">
            <w:pPr>
              <w:spacing w:before="40" w:after="40" w:line="220" w:lineRule="exact"/>
              <w:jc w:val="center"/>
              <w:rPr>
                <w:color w:val="000000"/>
              </w:rPr>
            </w:pPr>
            <w:r w:rsidRPr="0037055C">
              <w:rPr>
                <w:color w:val="000000"/>
              </w:rPr>
              <w:t>577.9</w:t>
            </w:r>
          </w:p>
        </w:tc>
        <w:tc>
          <w:tcPr>
            <w:tcW w:w="1836" w:type="dxa"/>
            <w:shd w:val="clear" w:color="auto" w:fill="auto"/>
          </w:tcPr>
          <w:p w:rsidR="001F0362" w:rsidRPr="0037055C" w:rsidRDefault="001F0362" w:rsidP="00ED5A6A">
            <w:pPr>
              <w:spacing w:before="40" w:after="40" w:line="220" w:lineRule="exact"/>
              <w:jc w:val="center"/>
              <w:rPr>
                <w:color w:val="000000"/>
              </w:rPr>
            </w:pPr>
          </w:p>
        </w:tc>
      </w:tr>
      <w:tr w:rsidR="001F0362" w:rsidRPr="0037055C" w:rsidTr="00035470">
        <w:tc>
          <w:tcPr>
            <w:tcW w:w="1841" w:type="dxa"/>
            <w:shd w:val="clear" w:color="auto" w:fill="auto"/>
          </w:tcPr>
          <w:p w:rsidR="001F0362" w:rsidRPr="0037055C" w:rsidRDefault="001F0362" w:rsidP="00ED5A6A">
            <w:pPr>
              <w:spacing w:before="40" w:after="40" w:line="220" w:lineRule="exact"/>
              <w:jc w:val="center"/>
              <w:rPr>
                <w:color w:val="000000"/>
              </w:rPr>
            </w:pPr>
            <w:r w:rsidRPr="0037055C">
              <w:rPr>
                <w:color w:val="000000"/>
              </w:rPr>
              <w:t>45</w:t>
            </w:r>
          </w:p>
        </w:tc>
        <w:tc>
          <w:tcPr>
            <w:tcW w:w="1843" w:type="dxa"/>
            <w:shd w:val="clear" w:color="auto" w:fill="auto"/>
          </w:tcPr>
          <w:p w:rsidR="001F0362" w:rsidRPr="0037055C" w:rsidRDefault="001F0362" w:rsidP="00ED5A6A">
            <w:pPr>
              <w:spacing w:before="40" w:after="40" w:line="220" w:lineRule="exact"/>
              <w:jc w:val="center"/>
              <w:rPr>
                <w:color w:val="000000"/>
              </w:rPr>
            </w:pPr>
            <w:r w:rsidRPr="0037055C">
              <w:rPr>
                <w:color w:val="000000"/>
              </w:rPr>
              <w:t>17.68</w:t>
            </w:r>
          </w:p>
        </w:tc>
        <w:tc>
          <w:tcPr>
            <w:tcW w:w="1850" w:type="dxa"/>
            <w:shd w:val="clear" w:color="auto" w:fill="auto"/>
          </w:tcPr>
          <w:p w:rsidR="001F0362" w:rsidRPr="0037055C" w:rsidRDefault="001F0362" w:rsidP="00ED5A6A">
            <w:pPr>
              <w:spacing w:before="40" w:after="40" w:line="220" w:lineRule="exact"/>
              <w:jc w:val="center"/>
              <w:rPr>
                <w:color w:val="000000"/>
              </w:rPr>
            </w:pPr>
            <w:r w:rsidRPr="0037055C">
              <w:rPr>
                <w:color w:val="000000"/>
              </w:rPr>
              <w:t>569.6</w:t>
            </w:r>
          </w:p>
        </w:tc>
        <w:tc>
          <w:tcPr>
            <w:tcW w:w="1836" w:type="dxa"/>
            <w:shd w:val="clear" w:color="auto" w:fill="auto"/>
          </w:tcPr>
          <w:p w:rsidR="001F0362" w:rsidRPr="0037055C" w:rsidRDefault="001F0362" w:rsidP="00ED5A6A">
            <w:pPr>
              <w:spacing w:before="40" w:after="40" w:line="220" w:lineRule="exact"/>
              <w:jc w:val="center"/>
              <w:rPr>
                <w:color w:val="000000"/>
              </w:rPr>
            </w:pPr>
          </w:p>
        </w:tc>
      </w:tr>
      <w:tr w:rsidR="001F0362" w:rsidRPr="0037055C" w:rsidTr="00035470">
        <w:tc>
          <w:tcPr>
            <w:tcW w:w="1841" w:type="dxa"/>
            <w:tcBorders>
              <w:bottom w:val="single" w:sz="12" w:space="0" w:color="auto"/>
            </w:tcBorders>
            <w:shd w:val="clear" w:color="auto" w:fill="auto"/>
          </w:tcPr>
          <w:p w:rsidR="001F0362" w:rsidRPr="0037055C" w:rsidRDefault="001F0362" w:rsidP="00D47B56">
            <w:pPr>
              <w:spacing w:before="40" w:after="40" w:line="220" w:lineRule="exact"/>
              <w:jc w:val="center"/>
              <w:rPr>
                <w:color w:val="000000"/>
              </w:rPr>
            </w:pPr>
            <w:r w:rsidRPr="0037055C">
              <w:rPr>
                <w:color w:val="000000"/>
              </w:rPr>
              <w:t>50</w:t>
            </w:r>
          </w:p>
        </w:tc>
        <w:tc>
          <w:tcPr>
            <w:tcW w:w="1843" w:type="dxa"/>
            <w:tcBorders>
              <w:bottom w:val="single" w:sz="12" w:space="0" w:color="auto"/>
            </w:tcBorders>
            <w:shd w:val="clear" w:color="auto" w:fill="auto"/>
          </w:tcPr>
          <w:p w:rsidR="001F0362" w:rsidRPr="0037055C" w:rsidRDefault="001F0362" w:rsidP="00D47B56">
            <w:pPr>
              <w:spacing w:before="40" w:after="40" w:line="220" w:lineRule="exact"/>
              <w:jc w:val="center"/>
              <w:rPr>
                <w:color w:val="000000"/>
              </w:rPr>
            </w:pPr>
            <w:r w:rsidRPr="0037055C">
              <w:rPr>
                <w:color w:val="000000"/>
              </w:rPr>
              <w:t>20.17</w:t>
            </w:r>
          </w:p>
        </w:tc>
        <w:tc>
          <w:tcPr>
            <w:tcW w:w="1850" w:type="dxa"/>
            <w:tcBorders>
              <w:bottom w:val="single" w:sz="12" w:space="0" w:color="auto"/>
            </w:tcBorders>
            <w:shd w:val="clear" w:color="auto" w:fill="auto"/>
          </w:tcPr>
          <w:p w:rsidR="001F0362" w:rsidRPr="0037055C" w:rsidRDefault="001F0362" w:rsidP="00D47B56">
            <w:pPr>
              <w:spacing w:before="40" w:after="40" w:line="220" w:lineRule="exact"/>
              <w:jc w:val="center"/>
              <w:rPr>
                <w:color w:val="000000"/>
              </w:rPr>
            </w:pPr>
            <w:r w:rsidRPr="0037055C">
              <w:rPr>
                <w:color w:val="000000"/>
              </w:rPr>
              <w:t>561.1</w:t>
            </w:r>
          </w:p>
        </w:tc>
        <w:tc>
          <w:tcPr>
            <w:tcW w:w="1836" w:type="dxa"/>
            <w:tcBorders>
              <w:bottom w:val="single" w:sz="12" w:space="0" w:color="auto"/>
            </w:tcBorders>
            <w:shd w:val="clear" w:color="auto" w:fill="auto"/>
          </w:tcPr>
          <w:p w:rsidR="001F0362" w:rsidRPr="0037055C" w:rsidRDefault="001F0362" w:rsidP="00D47B56">
            <w:pPr>
              <w:spacing w:before="40" w:after="40" w:line="220" w:lineRule="exact"/>
              <w:jc w:val="center"/>
              <w:rPr>
                <w:color w:val="000000"/>
              </w:rPr>
            </w:pPr>
          </w:p>
        </w:tc>
      </w:tr>
    </w:tbl>
    <w:p w:rsidR="001F0362" w:rsidRPr="00D3665F" w:rsidRDefault="001F0362" w:rsidP="00CC774A">
      <w:pPr>
        <w:pStyle w:val="SingleTxtG"/>
        <w:pageBreakBefore/>
      </w:pPr>
      <w:r w:rsidRPr="00D3665F">
        <w:lastRenderedPageBreak/>
        <w:t>Substance properties VINYL CHLORIDE, STABILIZED</w:t>
      </w:r>
    </w:p>
    <w:tbl>
      <w:tblPr>
        <w:tblW w:w="7370" w:type="dxa"/>
        <w:tblInd w:w="1134" w:type="dxa"/>
        <w:tblBorders>
          <w:top w:val="single" w:sz="4" w:space="0" w:color="auto"/>
          <w:bottom w:val="single" w:sz="4" w:space="0" w:color="auto"/>
        </w:tblBorders>
        <w:tblLayout w:type="fixed"/>
        <w:tblCellMar>
          <w:left w:w="0" w:type="dxa"/>
          <w:right w:w="0" w:type="dxa"/>
        </w:tblCellMar>
        <w:tblLook w:val="0000" w:firstRow="0" w:lastRow="0" w:firstColumn="0" w:lastColumn="0" w:noHBand="0" w:noVBand="0"/>
      </w:tblPr>
      <w:tblGrid>
        <w:gridCol w:w="3685"/>
        <w:gridCol w:w="3685"/>
      </w:tblGrid>
      <w:tr w:rsidR="001F0362" w:rsidRPr="00D3665F" w:rsidTr="00F161EA">
        <w:tc>
          <w:tcPr>
            <w:tcW w:w="4819" w:type="dxa"/>
            <w:shd w:val="clear" w:color="auto" w:fill="auto"/>
            <w:vAlign w:val="bottom"/>
          </w:tcPr>
          <w:p w:rsidR="001F0362" w:rsidRPr="00D3665F" w:rsidRDefault="001F0362" w:rsidP="00D47B56">
            <w:pPr>
              <w:suppressAutoHyphens w:val="0"/>
              <w:spacing w:before="40" w:after="40" w:line="220" w:lineRule="exact"/>
              <w:ind w:right="113"/>
            </w:pPr>
            <w:r w:rsidRPr="00D3665F">
              <w:t xml:space="preserve">Name: </w:t>
            </w:r>
            <w:r w:rsidRPr="00D3665F">
              <w:rPr>
                <w:b/>
              </w:rPr>
              <w:t>VINYL CHLORIDE, STABILIZED</w:t>
            </w:r>
          </w:p>
        </w:tc>
        <w:tc>
          <w:tcPr>
            <w:tcW w:w="4820" w:type="dxa"/>
            <w:shd w:val="clear" w:color="auto" w:fill="auto"/>
          </w:tcPr>
          <w:p w:rsidR="001F0362" w:rsidRPr="00D3665F" w:rsidRDefault="001F0362" w:rsidP="00D47B56">
            <w:pPr>
              <w:suppressAutoHyphens w:val="0"/>
              <w:spacing w:before="40" w:after="40" w:line="220" w:lineRule="exact"/>
              <w:ind w:right="113"/>
            </w:pPr>
            <w:r w:rsidRPr="00D3665F">
              <w:t xml:space="preserve">UN No.: </w:t>
            </w:r>
            <w:r w:rsidRPr="00D3665F">
              <w:rPr>
                <w:b/>
              </w:rPr>
              <w:t>1086</w:t>
            </w:r>
          </w:p>
        </w:tc>
      </w:tr>
      <w:tr w:rsidR="001F0362" w:rsidRPr="00D3665F" w:rsidTr="00F161EA">
        <w:tc>
          <w:tcPr>
            <w:tcW w:w="4819" w:type="dxa"/>
            <w:shd w:val="clear" w:color="auto" w:fill="auto"/>
          </w:tcPr>
          <w:p w:rsidR="001F0362" w:rsidRPr="00D3665F" w:rsidRDefault="001F0362" w:rsidP="00D47B56">
            <w:pPr>
              <w:suppressAutoHyphens w:val="0"/>
              <w:spacing w:before="40" w:after="40" w:line="220" w:lineRule="exact"/>
              <w:ind w:right="113"/>
            </w:pPr>
            <w:r w:rsidRPr="00D3665F">
              <w:t xml:space="preserve">Formula: </w:t>
            </w:r>
            <w:r w:rsidRPr="00D3665F">
              <w:rPr>
                <w:b/>
              </w:rPr>
              <w:t>C</w:t>
            </w:r>
            <w:r w:rsidRPr="00D3665F">
              <w:rPr>
                <w:b/>
                <w:vertAlign w:val="subscript"/>
              </w:rPr>
              <w:t>2</w:t>
            </w:r>
            <w:r w:rsidRPr="00D3665F">
              <w:rPr>
                <w:b/>
              </w:rPr>
              <w:t>H</w:t>
            </w:r>
            <w:r w:rsidRPr="00D3665F">
              <w:rPr>
                <w:b/>
                <w:vertAlign w:val="subscript"/>
              </w:rPr>
              <w:t>3</w:t>
            </w:r>
            <w:r w:rsidRPr="00D3665F">
              <w:rPr>
                <w:b/>
              </w:rPr>
              <w:t>Cl</w:t>
            </w:r>
          </w:p>
        </w:tc>
        <w:tc>
          <w:tcPr>
            <w:tcW w:w="4820" w:type="dxa"/>
            <w:shd w:val="clear" w:color="auto" w:fill="auto"/>
          </w:tcPr>
          <w:p w:rsidR="001F0362" w:rsidRPr="00D3665F" w:rsidRDefault="001F0362" w:rsidP="00D47B56">
            <w:pPr>
              <w:suppressAutoHyphens w:val="0"/>
              <w:spacing w:before="40" w:after="40" w:line="220" w:lineRule="exact"/>
              <w:ind w:right="113"/>
            </w:pPr>
          </w:p>
        </w:tc>
      </w:tr>
      <w:tr w:rsidR="001F0362" w:rsidRPr="00D3665F" w:rsidTr="00F161EA">
        <w:tc>
          <w:tcPr>
            <w:tcW w:w="4819" w:type="dxa"/>
            <w:shd w:val="clear" w:color="auto" w:fill="auto"/>
          </w:tcPr>
          <w:p w:rsidR="001F0362" w:rsidRPr="00D3665F" w:rsidRDefault="001F0362" w:rsidP="00D47B56">
            <w:pPr>
              <w:suppressAutoHyphens w:val="0"/>
              <w:spacing w:before="40" w:after="40" w:line="220" w:lineRule="exact"/>
              <w:ind w:right="113"/>
            </w:pPr>
            <w:r w:rsidRPr="00D3665F">
              <w:t xml:space="preserve">Boiling point: </w:t>
            </w:r>
            <w:r w:rsidRPr="00D3665F">
              <w:rPr>
                <w:b/>
              </w:rPr>
              <w:t>-14</w:t>
            </w:r>
            <w:r w:rsidRPr="00D3665F">
              <w:rPr>
                <w:b/>
              </w:rPr>
              <w:sym w:font="Symbol" w:char="F0B0"/>
            </w:r>
            <w:r w:rsidRPr="00D3665F">
              <w:rPr>
                <w:b/>
              </w:rPr>
              <w:t xml:space="preserve"> C</w:t>
            </w:r>
          </w:p>
        </w:tc>
        <w:tc>
          <w:tcPr>
            <w:tcW w:w="4820" w:type="dxa"/>
            <w:shd w:val="clear" w:color="auto" w:fill="auto"/>
          </w:tcPr>
          <w:p w:rsidR="001F0362" w:rsidRPr="00D3665F" w:rsidRDefault="001F0362" w:rsidP="00D47B56">
            <w:pPr>
              <w:suppressAutoHyphens w:val="0"/>
              <w:spacing w:before="40" w:after="40" w:line="220" w:lineRule="exact"/>
              <w:ind w:right="113"/>
            </w:pPr>
            <w:r w:rsidRPr="00D3665F">
              <w:t xml:space="preserve">Molar mass: </w:t>
            </w:r>
            <w:r w:rsidRPr="00D3665F">
              <w:rPr>
                <w:b/>
                <w:i/>
              </w:rPr>
              <w:t>M</w:t>
            </w:r>
            <w:r w:rsidRPr="00D3665F">
              <w:rPr>
                <w:b/>
              </w:rPr>
              <w:t xml:space="preserve"> = 62.50</w:t>
            </w:r>
          </w:p>
        </w:tc>
      </w:tr>
      <w:tr w:rsidR="001F0362" w:rsidRPr="00D3665F" w:rsidTr="00F161EA">
        <w:tc>
          <w:tcPr>
            <w:tcW w:w="4819" w:type="dxa"/>
            <w:shd w:val="clear" w:color="auto" w:fill="auto"/>
          </w:tcPr>
          <w:p w:rsidR="001F0362" w:rsidRPr="00D3665F" w:rsidRDefault="001F0362" w:rsidP="00D47B56">
            <w:pPr>
              <w:suppressAutoHyphens w:val="0"/>
              <w:spacing w:before="40" w:after="40" w:line="220" w:lineRule="exact"/>
              <w:ind w:right="113"/>
            </w:pPr>
            <w:r w:rsidRPr="00D3665F">
              <w:t>Ratio between the vapour density and that of air = 1 (15</w:t>
            </w:r>
            <w:r w:rsidRPr="00D3665F">
              <w:sym w:font="Symbol" w:char="F0B0"/>
            </w:r>
            <w:r w:rsidRPr="00D3665F">
              <w:t xml:space="preserve"> C): </w:t>
            </w:r>
            <w:r w:rsidRPr="00D3665F">
              <w:rPr>
                <w:b/>
              </w:rPr>
              <w:t>2.16</w:t>
            </w:r>
          </w:p>
        </w:tc>
        <w:tc>
          <w:tcPr>
            <w:tcW w:w="4820" w:type="dxa"/>
            <w:shd w:val="clear" w:color="auto" w:fill="auto"/>
          </w:tcPr>
          <w:p w:rsidR="001F0362" w:rsidRPr="00D3665F" w:rsidRDefault="001F0362" w:rsidP="00D47B56">
            <w:pPr>
              <w:suppressAutoHyphens w:val="0"/>
              <w:spacing w:before="40" w:after="40" w:line="220" w:lineRule="exact"/>
              <w:ind w:right="113"/>
            </w:pPr>
          </w:p>
        </w:tc>
      </w:tr>
      <w:tr w:rsidR="001F0362" w:rsidRPr="00D3665F" w:rsidTr="00F161EA">
        <w:tc>
          <w:tcPr>
            <w:tcW w:w="9639" w:type="dxa"/>
            <w:gridSpan w:val="2"/>
            <w:shd w:val="clear" w:color="auto" w:fill="auto"/>
          </w:tcPr>
          <w:p w:rsidR="001F0362" w:rsidRPr="00D3665F" w:rsidRDefault="001F0362" w:rsidP="00D47B56">
            <w:pPr>
              <w:suppressAutoHyphens w:val="0"/>
              <w:spacing w:before="40" w:after="40" w:line="220" w:lineRule="exact"/>
              <w:ind w:right="113"/>
            </w:pPr>
            <w:r w:rsidRPr="00D3665F">
              <w:t>Flammable gas/air mixture, vol.%: -</w:t>
            </w:r>
            <w:r w:rsidRPr="00D3665F">
              <w:rPr>
                <w:b/>
              </w:rPr>
              <w:t>3.8 – 31.0</w:t>
            </w:r>
          </w:p>
        </w:tc>
      </w:tr>
      <w:tr w:rsidR="001F0362" w:rsidRPr="00D3665F" w:rsidTr="00035470">
        <w:tc>
          <w:tcPr>
            <w:tcW w:w="4819" w:type="dxa"/>
            <w:tcBorders>
              <w:bottom w:val="nil"/>
            </w:tcBorders>
            <w:shd w:val="clear" w:color="auto" w:fill="auto"/>
          </w:tcPr>
          <w:p w:rsidR="001F0362" w:rsidRPr="00D3665F" w:rsidRDefault="001F0362" w:rsidP="00D47B56">
            <w:pPr>
              <w:suppressAutoHyphens w:val="0"/>
              <w:spacing w:before="40" w:after="40" w:line="220" w:lineRule="exact"/>
              <w:ind w:right="113"/>
            </w:pPr>
            <w:r w:rsidRPr="00D3665F">
              <w:t xml:space="preserve">Auto-ignition temperature: </w:t>
            </w:r>
            <w:r w:rsidRPr="00D3665F">
              <w:rPr>
                <w:b/>
              </w:rPr>
              <w:t>415</w:t>
            </w:r>
            <w:r w:rsidRPr="00D3665F">
              <w:rPr>
                <w:b/>
              </w:rPr>
              <w:sym w:font="Symbol" w:char="F0B0"/>
            </w:r>
            <w:r w:rsidRPr="00D3665F">
              <w:rPr>
                <w:b/>
              </w:rPr>
              <w:t xml:space="preserve"> C</w:t>
            </w:r>
          </w:p>
        </w:tc>
        <w:tc>
          <w:tcPr>
            <w:tcW w:w="4820" w:type="dxa"/>
            <w:tcBorders>
              <w:bottom w:val="nil"/>
            </w:tcBorders>
            <w:shd w:val="clear" w:color="auto" w:fill="auto"/>
          </w:tcPr>
          <w:p w:rsidR="001F0362" w:rsidRPr="00D3665F" w:rsidRDefault="001F0362" w:rsidP="00D47B56">
            <w:pPr>
              <w:suppressAutoHyphens w:val="0"/>
              <w:spacing w:before="40" w:after="40" w:line="220" w:lineRule="exact"/>
              <w:ind w:right="113"/>
            </w:pPr>
            <w:r w:rsidRPr="00D3665F">
              <w:t xml:space="preserve">Critical temperature: </w:t>
            </w:r>
            <w:r w:rsidRPr="00D3665F">
              <w:rPr>
                <w:b/>
              </w:rPr>
              <w:t>158.4</w:t>
            </w:r>
            <w:r w:rsidRPr="00D3665F">
              <w:rPr>
                <w:b/>
              </w:rPr>
              <w:sym w:font="Symbol" w:char="F0B0"/>
            </w:r>
            <w:r w:rsidRPr="00D3665F">
              <w:rPr>
                <w:b/>
              </w:rPr>
              <w:t xml:space="preserve"> C</w:t>
            </w:r>
          </w:p>
        </w:tc>
      </w:tr>
      <w:tr w:rsidR="001F0362" w:rsidRPr="00D3665F" w:rsidTr="00035470">
        <w:tc>
          <w:tcPr>
            <w:tcW w:w="4819" w:type="dxa"/>
            <w:tcBorders>
              <w:top w:val="nil"/>
              <w:bottom w:val="single" w:sz="12" w:space="0" w:color="auto"/>
            </w:tcBorders>
            <w:shd w:val="clear" w:color="auto" w:fill="auto"/>
          </w:tcPr>
          <w:p w:rsidR="001F0362" w:rsidRPr="00D3665F" w:rsidRDefault="001F0362" w:rsidP="00D47B56">
            <w:pPr>
              <w:suppressAutoHyphens w:val="0"/>
              <w:spacing w:before="40" w:after="40" w:line="220" w:lineRule="exact"/>
              <w:ind w:right="113"/>
            </w:pPr>
            <w:r w:rsidRPr="00D3665F">
              <w:t xml:space="preserve">Maximum permissible concentration at the workplace: </w:t>
            </w:r>
            <w:r w:rsidRPr="00D3665F">
              <w:rPr>
                <w:b/>
              </w:rPr>
              <w:t>3 ppm</w:t>
            </w:r>
            <w:r w:rsidRPr="00D3665F">
              <w:t>*</w:t>
            </w:r>
          </w:p>
        </w:tc>
        <w:tc>
          <w:tcPr>
            <w:tcW w:w="4820" w:type="dxa"/>
            <w:tcBorders>
              <w:top w:val="nil"/>
              <w:bottom w:val="single" w:sz="12" w:space="0" w:color="auto"/>
            </w:tcBorders>
            <w:shd w:val="clear" w:color="auto" w:fill="auto"/>
          </w:tcPr>
          <w:p w:rsidR="001F0362" w:rsidRPr="00D3665F" w:rsidRDefault="001F0362" w:rsidP="00D47B56">
            <w:pPr>
              <w:suppressAutoHyphens w:val="0"/>
              <w:spacing w:before="40" w:after="40" w:line="220" w:lineRule="exact"/>
              <w:ind w:right="113"/>
            </w:pPr>
          </w:p>
        </w:tc>
      </w:tr>
    </w:tbl>
    <w:p w:rsidR="001F0362" w:rsidRDefault="001F0362" w:rsidP="00F17EF0">
      <w:pPr>
        <w:suppressAutoHyphens w:val="0"/>
        <w:spacing w:after="120" w:line="240" w:lineRule="auto"/>
        <w:ind w:left="1134" w:right="1134" w:firstLine="170"/>
        <w:rPr>
          <w:sz w:val="18"/>
          <w:szCs w:val="18"/>
        </w:rPr>
      </w:pPr>
      <w:proofErr w:type="gramStart"/>
      <w:r w:rsidRPr="00D3665F">
        <w:t>*</w:t>
      </w:r>
      <w:r w:rsidRPr="00D3665F">
        <w:rPr>
          <w:sz w:val="18"/>
          <w:szCs w:val="18"/>
        </w:rPr>
        <w:t xml:space="preserve">  Vinyl</w:t>
      </w:r>
      <w:proofErr w:type="gramEnd"/>
      <w:r w:rsidRPr="00D3665F">
        <w:rPr>
          <w:sz w:val="18"/>
          <w:szCs w:val="18"/>
        </w:rPr>
        <w:t xml:space="preserve"> chloride, stabilized, is carcinogenic.</w:t>
      </w:r>
    </w:p>
    <w:p w:rsidR="00035470" w:rsidRPr="00D3665F" w:rsidRDefault="00035470" w:rsidP="00F17EF0">
      <w:pPr>
        <w:suppressAutoHyphens w:val="0"/>
        <w:spacing w:after="120" w:line="240" w:lineRule="auto"/>
        <w:ind w:left="1134" w:right="1134" w:firstLine="170"/>
        <w:rPr>
          <w:sz w:val="18"/>
          <w:szCs w:val="18"/>
        </w:rPr>
      </w:pPr>
    </w:p>
    <w:tbl>
      <w:tblPr>
        <w:tblW w:w="7370" w:type="dxa"/>
        <w:tblInd w:w="1134" w:type="dxa"/>
        <w:tblLayout w:type="fixed"/>
        <w:tblCellMar>
          <w:left w:w="0" w:type="dxa"/>
          <w:right w:w="0" w:type="dxa"/>
        </w:tblCellMar>
        <w:tblLook w:val="01E0" w:firstRow="1" w:lastRow="1" w:firstColumn="1" w:lastColumn="1" w:noHBand="0" w:noVBand="0"/>
      </w:tblPr>
      <w:tblGrid>
        <w:gridCol w:w="1841"/>
        <w:gridCol w:w="1843"/>
        <w:gridCol w:w="1850"/>
        <w:gridCol w:w="1836"/>
      </w:tblGrid>
      <w:tr w:rsidR="001F0362" w:rsidRPr="0037055C" w:rsidTr="00035470">
        <w:trPr>
          <w:tblHeader/>
        </w:trPr>
        <w:tc>
          <w:tcPr>
            <w:tcW w:w="7370" w:type="dxa"/>
            <w:gridSpan w:val="4"/>
            <w:tcBorders>
              <w:top w:val="single" w:sz="4" w:space="0" w:color="auto"/>
              <w:bottom w:val="single" w:sz="4" w:space="0" w:color="auto"/>
            </w:tcBorders>
            <w:shd w:val="clear" w:color="auto" w:fill="auto"/>
          </w:tcPr>
          <w:p w:rsidR="001F0362" w:rsidRPr="0037055C" w:rsidRDefault="001F0362" w:rsidP="00D47B56">
            <w:pPr>
              <w:spacing w:before="40" w:after="40" w:line="220" w:lineRule="exact"/>
              <w:jc w:val="center"/>
              <w:rPr>
                <w:i/>
                <w:color w:val="000000"/>
                <w:sz w:val="16"/>
                <w:szCs w:val="16"/>
              </w:rPr>
            </w:pPr>
            <w:r w:rsidRPr="0037055C">
              <w:rPr>
                <w:i/>
                <w:color w:val="000000"/>
                <w:sz w:val="16"/>
                <w:szCs w:val="16"/>
              </w:rPr>
              <w:t>Vapour-liquid equilibrium</w:t>
            </w:r>
          </w:p>
        </w:tc>
      </w:tr>
      <w:tr w:rsidR="001F0362" w:rsidRPr="0037055C" w:rsidTr="00035470">
        <w:trPr>
          <w:tblHeader/>
        </w:trPr>
        <w:tc>
          <w:tcPr>
            <w:tcW w:w="1841" w:type="dxa"/>
            <w:tcBorders>
              <w:top w:val="single" w:sz="4" w:space="0" w:color="auto"/>
              <w:bottom w:val="single" w:sz="12" w:space="0" w:color="auto"/>
            </w:tcBorders>
            <w:shd w:val="clear" w:color="auto" w:fill="auto"/>
            <w:vAlign w:val="center"/>
          </w:tcPr>
          <w:p w:rsidR="001F0362" w:rsidRPr="0037055C" w:rsidRDefault="001F0362" w:rsidP="00D47B56">
            <w:pPr>
              <w:spacing w:before="40" w:after="40" w:line="220" w:lineRule="exact"/>
              <w:jc w:val="center"/>
              <w:rPr>
                <w:b/>
                <w:i/>
                <w:color w:val="000000"/>
              </w:rPr>
            </w:pPr>
            <w:r w:rsidRPr="0037055C">
              <w:rPr>
                <w:b/>
                <w:i/>
                <w:color w:val="000000"/>
              </w:rPr>
              <w:t xml:space="preserve">T </w:t>
            </w:r>
            <w:r w:rsidRPr="0037055C">
              <w:rPr>
                <w:b/>
                <w:color w:val="000000"/>
              </w:rPr>
              <w:t>[</w:t>
            </w:r>
            <w:r w:rsidRPr="0037055C">
              <w:rPr>
                <w:b/>
              </w:rPr>
              <w:sym w:font="Symbol" w:char="F0B0"/>
            </w:r>
            <w:r w:rsidRPr="0037055C">
              <w:rPr>
                <w:b/>
              </w:rPr>
              <w:t>C]</w:t>
            </w:r>
          </w:p>
        </w:tc>
        <w:tc>
          <w:tcPr>
            <w:tcW w:w="1843" w:type="dxa"/>
            <w:tcBorders>
              <w:top w:val="single" w:sz="4" w:space="0" w:color="auto"/>
              <w:bottom w:val="single" w:sz="12" w:space="0" w:color="auto"/>
            </w:tcBorders>
            <w:shd w:val="clear" w:color="auto" w:fill="auto"/>
            <w:vAlign w:val="center"/>
          </w:tcPr>
          <w:p w:rsidR="001F0362" w:rsidRPr="0037055C" w:rsidRDefault="001F0362" w:rsidP="00D47B56">
            <w:pPr>
              <w:spacing w:before="40" w:after="40" w:line="220" w:lineRule="exact"/>
              <w:jc w:val="center"/>
              <w:rPr>
                <w:b/>
                <w:color w:val="000000"/>
              </w:rPr>
            </w:pPr>
            <w:r w:rsidRPr="0037055C">
              <w:rPr>
                <w:b/>
                <w:i/>
                <w:color w:val="000000"/>
              </w:rPr>
              <w:t>p</w:t>
            </w:r>
            <w:r w:rsidRPr="0037055C">
              <w:rPr>
                <w:b/>
                <w:color w:val="000000"/>
              </w:rPr>
              <w:t xml:space="preserve"> </w:t>
            </w:r>
            <w:r w:rsidRPr="0037055C">
              <w:rPr>
                <w:b/>
                <w:color w:val="000000"/>
                <w:vertAlign w:val="subscript"/>
              </w:rPr>
              <w:t>max</w:t>
            </w:r>
            <w:r w:rsidRPr="0037055C">
              <w:rPr>
                <w:b/>
                <w:color w:val="000000"/>
              </w:rPr>
              <w:t xml:space="preserve"> [bar]</w:t>
            </w:r>
          </w:p>
        </w:tc>
        <w:tc>
          <w:tcPr>
            <w:tcW w:w="1850" w:type="dxa"/>
            <w:tcBorders>
              <w:top w:val="single" w:sz="4" w:space="0" w:color="auto"/>
              <w:bottom w:val="single" w:sz="12" w:space="0" w:color="auto"/>
            </w:tcBorders>
            <w:shd w:val="clear" w:color="auto" w:fill="auto"/>
            <w:vAlign w:val="center"/>
          </w:tcPr>
          <w:p w:rsidR="001F0362" w:rsidRPr="0037055C" w:rsidRDefault="001F0362" w:rsidP="00D47B56">
            <w:pPr>
              <w:spacing w:before="40" w:after="40" w:line="220" w:lineRule="exact"/>
              <w:jc w:val="center"/>
              <w:rPr>
                <w:b/>
                <w:color w:val="000000"/>
              </w:rPr>
            </w:pPr>
            <w:r w:rsidRPr="0037055C">
              <w:rPr>
                <w:b/>
              </w:rPr>
              <w:sym w:font="Symbol" w:char="F072"/>
            </w:r>
            <w:r w:rsidRPr="0037055C">
              <w:rPr>
                <w:b/>
                <w:color w:val="000000"/>
                <w:vertAlign w:val="subscript"/>
              </w:rPr>
              <w:t>L</w:t>
            </w:r>
            <w:r w:rsidRPr="0037055C">
              <w:rPr>
                <w:b/>
                <w:color w:val="000000"/>
              </w:rPr>
              <w:t xml:space="preserve"> [kg/</w:t>
            </w:r>
            <w:r w:rsidR="00FD3864" w:rsidRPr="0037055C">
              <w:rPr>
                <w:b/>
                <w:color w:val="000000"/>
              </w:rPr>
              <w:t>m</w:t>
            </w:r>
            <w:r w:rsidRPr="0037055C">
              <w:rPr>
                <w:b/>
                <w:color w:val="000000"/>
                <w:vertAlign w:val="superscript"/>
              </w:rPr>
              <w:t>3</w:t>
            </w:r>
            <w:r w:rsidRPr="0037055C">
              <w:rPr>
                <w:b/>
                <w:color w:val="000000"/>
              </w:rPr>
              <w:t>]</w:t>
            </w:r>
          </w:p>
        </w:tc>
        <w:tc>
          <w:tcPr>
            <w:tcW w:w="1836" w:type="dxa"/>
            <w:tcBorders>
              <w:top w:val="single" w:sz="4" w:space="0" w:color="auto"/>
              <w:bottom w:val="single" w:sz="12" w:space="0" w:color="auto"/>
            </w:tcBorders>
            <w:shd w:val="clear" w:color="auto" w:fill="auto"/>
            <w:vAlign w:val="center"/>
          </w:tcPr>
          <w:p w:rsidR="001F0362" w:rsidRPr="0037055C" w:rsidRDefault="001F0362" w:rsidP="00D47B56">
            <w:pPr>
              <w:spacing w:before="40" w:after="40" w:line="220" w:lineRule="exact"/>
              <w:jc w:val="center"/>
              <w:rPr>
                <w:b/>
                <w:color w:val="000000"/>
              </w:rPr>
            </w:pPr>
            <w:r w:rsidRPr="0037055C">
              <w:rPr>
                <w:b/>
              </w:rPr>
              <w:sym w:font="Symbol" w:char="F072"/>
            </w:r>
            <w:r w:rsidRPr="0037055C">
              <w:rPr>
                <w:b/>
                <w:color w:val="000000"/>
                <w:vertAlign w:val="subscript"/>
              </w:rPr>
              <w:t xml:space="preserve">G </w:t>
            </w:r>
            <w:r w:rsidRPr="0037055C">
              <w:rPr>
                <w:b/>
                <w:color w:val="000000"/>
              </w:rPr>
              <w:t>[kg/</w:t>
            </w:r>
            <w:r w:rsidR="00FD3864" w:rsidRPr="0037055C">
              <w:rPr>
                <w:b/>
                <w:color w:val="000000"/>
              </w:rPr>
              <w:t>m</w:t>
            </w:r>
            <w:r w:rsidRPr="0037055C">
              <w:rPr>
                <w:b/>
                <w:color w:val="000000"/>
                <w:vertAlign w:val="superscript"/>
              </w:rPr>
              <w:t>3</w:t>
            </w:r>
            <w:r w:rsidRPr="0037055C">
              <w:rPr>
                <w:b/>
                <w:color w:val="000000"/>
              </w:rPr>
              <w:t>]</w:t>
            </w:r>
          </w:p>
        </w:tc>
      </w:tr>
      <w:tr w:rsidR="001F0362" w:rsidRPr="0037055C" w:rsidTr="00035470">
        <w:tc>
          <w:tcPr>
            <w:tcW w:w="1841" w:type="dxa"/>
            <w:tcBorders>
              <w:top w:val="single" w:sz="12" w:space="0" w:color="auto"/>
            </w:tcBorders>
            <w:shd w:val="clear" w:color="auto" w:fill="auto"/>
          </w:tcPr>
          <w:p w:rsidR="001F0362" w:rsidRPr="0037055C" w:rsidRDefault="001F0362" w:rsidP="00D47B56">
            <w:pPr>
              <w:spacing w:before="40" w:after="40" w:line="220" w:lineRule="exact"/>
              <w:jc w:val="center"/>
              <w:rPr>
                <w:color w:val="000000"/>
              </w:rPr>
            </w:pPr>
            <w:r w:rsidRPr="0037055C">
              <w:rPr>
                <w:color w:val="000000"/>
              </w:rPr>
              <w:t>-10</w:t>
            </w:r>
          </w:p>
        </w:tc>
        <w:tc>
          <w:tcPr>
            <w:tcW w:w="1843" w:type="dxa"/>
            <w:tcBorders>
              <w:top w:val="single" w:sz="12" w:space="0" w:color="auto"/>
            </w:tcBorders>
            <w:shd w:val="clear" w:color="auto" w:fill="auto"/>
          </w:tcPr>
          <w:p w:rsidR="001F0362" w:rsidRPr="0037055C" w:rsidRDefault="001F0362" w:rsidP="00D47B56">
            <w:pPr>
              <w:spacing w:before="40" w:after="40" w:line="220" w:lineRule="exact"/>
              <w:jc w:val="center"/>
              <w:rPr>
                <w:color w:val="000000"/>
              </w:rPr>
            </w:pPr>
            <w:r w:rsidRPr="0037055C">
              <w:rPr>
                <w:color w:val="000000"/>
              </w:rPr>
              <w:t>1.16</w:t>
            </w:r>
          </w:p>
        </w:tc>
        <w:tc>
          <w:tcPr>
            <w:tcW w:w="1850" w:type="dxa"/>
            <w:tcBorders>
              <w:top w:val="single" w:sz="12" w:space="0" w:color="auto"/>
            </w:tcBorders>
            <w:shd w:val="clear" w:color="auto" w:fill="auto"/>
          </w:tcPr>
          <w:p w:rsidR="001F0362" w:rsidRPr="0037055C" w:rsidRDefault="001F0362" w:rsidP="00D47B56">
            <w:pPr>
              <w:spacing w:before="40" w:after="40" w:line="220" w:lineRule="exact"/>
              <w:jc w:val="center"/>
              <w:rPr>
                <w:color w:val="000000"/>
              </w:rPr>
            </w:pPr>
            <w:r w:rsidRPr="0037055C">
              <w:rPr>
                <w:color w:val="000000"/>
              </w:rPr>
              <w:t>962.3</w:t>
            </w:r>
          </w:p>
        </w:tc>
        <w:tc>
          <w:tcPr>
            <w:tcW w:w="1836" w:type="dxa"/>
            <w:tcBorders>
              <w:top w:val="single" w:sz="12" w:space="0" w:color="auto"/>
            </w:tcBorders>
            <w:shd w:val="clear" w:color="auto" w:fill="auto"/>
          </w:tcPr>
          <w:p w:rsidR="001F0362" w:rsidRPr="0037055C" w:rsidRDefault="001F0362" w:rsidP="00D47B56">
            <w:pPr>
              <w:spacing w:before="40" w:after="40" w:line="220" w:lineRule="exact"/>
              <w:jc w:val="center"/>
              <w:rPr>
                <w:color w:val="000000"/>
              </w:rPr>
            </w:pPr>
            <w:r w:rsidRPr="0037055C">
              <w:rPr>
                <w:color w:val="000000"/>
              </w:rPr>
              <w:t>3.5</w:t>
            </w:r>
          </w:p>
        </w:tc>
      </w:tr>
      <w:tr w:rsidR="001F0362" w:rsidRPr="0037055C" w:rsidTr="00F161EA">
        <w:tc>
          <w:tcPr>
            <w:tcW w:w="1841" w:type="dxa"/>
            <w:shd w:val="clear" w:color="auto" w:fill="auto"/>
          </w:tcPr>
          <w:p w:rsidR="001F0362" w:rsidRPr="0037055C" w:rsidRDefault="001F0362" w:rsidP="00D47B56">
            <w:pPr>
              <w:spacing w:before="40" w:after="40" w:line="220" w:lineRule="exact"/>
              <w:jc w:val="center"/>
              <w:rPr>
                <w:color w:val="000000"/>
              </w:rPr>
            </w:pPr>
            <w:r w:rsidRPr="0037055C">
              <w:rPr>
                <w:color w:val="000000"/>
              </w:rPr>
              <w:t>-5</w:t>
            </w:r>
          </w:p>
        </w:tc>
        <w:tc>
          <w:tcPr>
            <w:tcW w:w="1843" w:type="dxa"/>
            <w:shd w:val="clear" w:color="auto" w:fill="auto"/>
          </w:tcPr>
          <w:p w:rsidR="001F0362" w:rsidRPr="0037055C" w:rsidRDefault="001F0362" w:rsidP="00D47B56">
            <w:pPr>
              <w:spacing w:before="40" w:after="40" w:line="220" w:lineRule="exact"/>
              <w:jc w:val="center"/>
              <w:rPr>
                <w:color w:val="000000"/>
              </w:rPr>
            </w:pPr>
            <w:r w:rsidRPr="0037055C">
              <w:rPr>
                <w:color w:val="000000"/>
              </w:rPr>
              <w:t>1.40</w:t>
            </w:r>
          </w:p>
        </w:tc>
        <w:tc>
          <w:tcPr>
            <w:tcW w:w="1850" w:type="dxa"/>
            <w:shd w:val="clear" w:color="auto" w:fill="auto"/>
          </w:tcPr>
          <w:p w:rsidR="001F0362" w:rsidRPr="0037055C" w:rsidRDefault="001F0362" w:rsidP="00D47B56">
            <w:pPr>
              <w:spacing w:before="40" w:after="40" w:line="220" w:lineRule="exact"/>
              <w:jc w:val="center"/>
              <w:rPr>
                <w:color w:val="000000"/>
              </w:rPr>
            </w:pPr>
            <w:r w:rsidRPr="0037055C">
              <w:rPr>
                <w:color w:val="000000"/>
              </w:rPr>
              <w:t>954.8</w:t>
            </w:r>
          </w:p>
        </w:tc>
        <w:tc>
          <w:tcPr>
            <w:tcW w:w="1836" w:type="dxa"/>
            <w:shd w:val="clear" w:color="auto" w:fill="auto"/>
          </w:tcPr>
          <w:p w:rsidR="001F0362" w:rsidRPr="0037055C" w:rsidRDefault="001F0362" w:rsidP="00D47B56">
            <w:pPr>
              <w:spacing w:before="40" w:after="40" w:line="220" w:lineRule="exact"/>
              <w:jc w:val="center"/>
              <w:rPr>
                <w:color w:val="000000"/>
              </w:rPr>
            </w:pPr>
            <w:r w:rsidRPr="0037055C">
              <w:rPr>
                <w:color w:val="000000"/>
              </w:rPr>
              <w:t>4</w:t>
            </w:r>
          </w:p>
        </w:tc>
      </w:tr>
      <w:tr w:rsidR="001F0362" w:rsidRPr="0037055C" w:rsidTr="00F161EA">
        <w:tc>
          <w:tcPr>
            <w:tcW w:w="1841" w:type="dxa"/>
            <w:shd w:val="clear" w:color="auto" w:fill="auto"/>
          </w:tcPr>
          <w:p w:rsidR="001F0362" w:rsidRPr="0037055C" w:rsidRDefault="001F0362" w:rsidP="00D47B56">
            <w:pPr>
              <w:spacing w:before="40" w:after="40" w:line="220" w:lineRule="exact"/>
              <w:jc w:val="center"/>
              <w:rPr>
                <w:color w:val="000000"/>
              </w:rPr>
            </w:pPr>
            <w:r w:rsidRPr="0037055C">
              <w:rPr>
                <w:color w:val="000000"/>
              </w:rPr>
              <w:t>0</w:t>
            </w:r>
          </w:p>
        </w:tc>
        <w:tc>
          <w:tcPr>
            <w:tcW w:w="1843" w:type="dxa"/>
            <w:shd w:val="clear" w:color="auto" w:fill="auto"/>
          </w:tcPr>
          <w:p w:rsidR="001F0362" w:rsidRPr="0037055C" w:rsidRDefault="001F0362" w:rsidP="00D47B56">
            <w:pPr>
              <w:spacing w:before="40" w:after="40" w:line="220" w:lineRule="exact"/>
              <w:jc w:val="center"/>
              <w:rPr>
                <w:color w:val="000000"/>
              </w:rPr>
            </w:pPr>
            <w:r w:rsidRPr="0037055C">
              <w:rPr>
                <w:color w:val="000000"/>
              </w:rPr>
              <w:t>1.69</w:t>
            </w:r>
          </w:p>
        </w:tc>
        <w:tc>
          <w:tcPr>
            <w:tcW w:w="1850" w:type="dxa"/>
            <w:shd w:val="clear" w:color="auto" w:fill="auto"/>
          </w:tcPr>
          <w:p w:rsidR="001F0362" w:rsidRPr="0037055C" w:rsidRDefault="001F0362" w:rsidP="00D47B56">
            <w:pPr>
              <w:spacing w:before="40" w:after="40" w:line="220" w:lineRule="exact"/>
              <w:jc w:val="center"/>
              <w:rPr>
                <w:color w:val="000000"/>
              </w:rPr>
            </w:pPr>
            <w:r w:rsidRPr="0037055C">
              <w:rPr>
                <w:color w:val="000000"/>
              </w:rPr>
              <w:t>947.3</w:t>
            </w:r>
          </w:p>
        </w:tc>
        <w:tc>
          <w:tcPr>
            <w:tcW w:w="1836" w:type="dxa"/>
            <w:shd w:val="clear" w:color="auto" w:fill="auto"/>
          </w:tcPr>
          <w:p w:rsidR="001F0362" w:rsidRPr="0037055C" w:rsidRDefault="001F0362" w:rsidP="00D47B56">
            <w:pPr>
              <w:spacing w:before="40" w:after="40" w:line="220" w:lineRule="exact"/>
              <w:jc w:val="center"/>
              <w:rPr>
                <w:color w:val="000000"/>
              </w:rPr>
            </w:pPr>
            <w:r w:rsidRPr="0037055C">
              <w:rPr>
                <w:color w:val="000000"/>
              </w:rPr>
              <w:t>5</w:t>
            </w:r>
          </w:p>
        </w:tc>
      </w:tr>
      <w:tr w:rsidR="001F0362" w:rsidRPr="0037055C" w:rsidTr="00F161EA">
        <w:tc>
          <w:tcPr>
            <w:tcW w:w="1841" w:type="dxa"/>
            <w:shd w:val="clear" w:color="auto" w:fill="auto"/>
          </w:tcPr>
          <w:p w:rsidR="001F0362" w:rsidRPr="0037055C" w:rsidRDefault="001F0362" w:rsidP="00D47B56">
            <w:pPr>
              <w:spacing w:before="40" w:after="40" w:line="220" w:lineRule="exact"/>
              <w:jc w:val="center"/>
              <w:rPr>
                <w:color w:val="000000"/>
              </w:rPr>
            </w:pPr>
            <w:r w:rsidRPr="0037055C">
              <w:rPr>
                <w:color w:val="000000"/>
              </w:rPr>
              <w:t>5</w:t>
            </w:r>
          </w:p>
        </w:tc>
        <w:tc>
          <w:tcPr>
            <w:tcW w:w="1843" w:type="dxa"/>
            <w:shd w:val="clear" w:color="auto" w:fill="auto"/>
          </w:tcPr>
          <w:p w:rsidR="001F0362" w:rsidRPr="0037055C" w:rsidRDefault="001F0362" w:rsidP="00D47B56">
            <w:pPr>
              <w:spacing w:before="40" w:after="40" w:line="220" w:lineRule="exact"/>
              <w:jc w:val="center"/>
              <w:rPr>
                <w:color w:val="000000"/>
              </w:rPr>
            </w:pPr>
            <w:r w:rsidRPr="0037055C">
              <w:rPr>
                <w:color w:val="000000"/>
              </w:rPr>
              <w:t>2.02</w:t>
            </w:r>
          </w:p>
        </w:tc>
        <w:tc>
          <w:tcPr>
            <w:tcW w:w="1850" w:type="dxa"/>
            <w:shd w:val="clear" w:color="auto" w:fill="auto"/>
          </w:tcPr>
          <w:p w:rsidR="001F0362" w:rsidRPr="0037055C" w:rsidRDefault="001F0362" w:rsidP="00D47B56">
            <w:pPr>
              <w:spacing w:before="40" w:after="40" w:line="220" w:lineRule="exact"/>
              <w:jc w:val="center"/>
              <w:rPr>
                <w:color w:val="000000"/>
              </w:rPr>
            </w:pPr>
            <w:r w:rsidRPr="0037055C">
              <w:rPr>
                <w:color w:val="000000"/>
              </w:rPr>
              <w:t>939.7</w:t>
            </w:r>
          </w:p>
        </w:tc>
        <w:tc>
          <w:tcPr>
            <w:tcW w:w="1836" w:type="dxa"/>
            <w:shd w:val="clear" w:color="auto" w:fill="auto"/>
          </w:tcPr>
          <w:p w:rsidR="001F0362" w:rsidRPr="0037055C" w:rsidRDefault="001F0362" w:rsidP="00D47B56">
            <w:pPr>
              <w:spacing w:before="40" w:after="40" w:line="220" w:lineRule="exact"/>
              <w:jc w:val="center"/>
              <w:rPr>
                <w:color w:val="000000"/>
              </w:rPr>
            </w:pPr>
            <w:r w:rsidRPr="0037055C">
              <w:rPr>
                <w:color w:val="000000"/>
              </w:rPr>
              <w:t>6</w:t>
            </w:r>
          </w:p>
        </w:tc>
      </w:tr>
      <w:tr w:rsidR="001F0362" w:rsidRPr="0037055C" w:rsidTr="00F161EA">
        <w:trPr>
          <w:trHeight w:val="134"/>
        </w:trPr>
        <w:tc>
          <w:tcPr>
            <w:tcW w:w="1841" w:type="dxa"/>
            <w:shd w:val="clear" w:color="auto" w:fill="auto"/>
          </w:tcPr>
          <w:p w:rsidR="001F0362" w:rsidRPr="0037055C" w:rsidRDefault="001F0362" w:rsidP="00D47B56">
            <w:pPr>
              <w:spacing w:before="40" w:after="40" w:line="220" w:lineRule="exact"/>
              <w:jc w:val="center"/>
              <w:rPr>
                <w:color w:val="000000"/>
              </w:rPr>
            </w:pPr>
            <w:r w:rsidRPr="0037055C">
              <w:rPr>
                <w:color w:val="000000"/>
              </w:rPr>
              <w:t>10</w:t>
            </w:r>
          </w:p>
        </w:tc>
        <w:tc>
          <w:tcPr>
            <w:tcW w:w="1843" w:type="dxa"/>
            <w:shd w:val="clear" w:color="auto" w:fill="auto"/>
          </w:tcPr>
          <w:p w:rsidR="001F0362" w:rsidRPr="0037055C" w:rsidRDefault="001F0362" w:rsidP="00D47B56">
            <w:pPr>
              <w:spacing w:before="40" w:after="40" w:line="220" w:lineRule="exact"/>
              <w:jc w:val="center"/>
              <w:rPr>
                <w:color w:val="000000"/>
              </w:rPr>
            </w:pPr>
            <w:r w:rsidRPr="0037055C">
              <w:rPr>
                <w:color w:val="000000"/>
              </w:rPr>
              <w:t>2.40</w:t>
            </w:r>
          </w:p>
        </w:tc>
        <w:tc>
          <w:tcPr>
            <w:tcW w:w="1850" w:type="dxa"/>
            <w:shd w:val="clear" w:color="auto" w:fill="auto"/>
          </w:tcPr>
          <w:p w:rsidR="001F0362" w:rsidRPr="0037055C" w:rsidRDefault="001F0362" w:rsidP="00D47B56">
            <w:pPr>
              <w:spacing w:before="40" w:after="40" w:line="220" w:lineRule="exact"/>
              <w:jc w:val="center"/>
              <w:rPr>
                <w:color w:val="000000"/>
              </w:rPr>
            </w:pPr>
            <w:r w:rsidRPr="0037055C">
              <w:rPr>
                <w:color w:val="000000"/>
              </w:rPr>
              <w:t>931.9</w:t>
            </w:r>
          </w:p>
        </w:tc>
        <w:tc>
          <w:tcPr>
            <w:tcW w:w="1836" w:type="dxa"/>
            <w:shd w:val="clear" w:color="auto" w:fill="auto"/>
          </w:tcPr>
          <w:p w:rsidR="001F0362" w:rsidRPr="0037055C" w:rsidRDefault="001F0362" w:rsidP="00D47B56">
            <w:pPr>
              <w:spacing w:before="40" w:after="40" w:line="220" w:lineRule="exact"/>
              <w:jc w:val="center"/>
              <w:rPr>
                <w:color w:val="000000"/>
              </w:rPr>
            </w:pPr>
            <w:r w:rsidRPr="0037055C">
              <w:rPr>
                <w:color w:val="000000"/>
              </w:rPr>
              <w:t>7</w:t>
            </w:r>
          </w:p>
        </w:tc>
      </w:tr>
      <w:tr w:rsidR="001F0362" w:rsidRPr="0037055C" w:rsidTr="00F161EA">
        <w:tc>
          <w:tcPr>
            <w:tcW w:w="1841" w:type="dxa"/>
            <w:shd w:val="clear" w:color="auto" w:fill="auto"/>
          </w:tcPr>
          <w:p w:rsidR="001F0362" w:rsidRPr="0037055C" w:rsidRDefault="001F0362" w:rsidP="00D47B56">
            <w:pPr>
              <w:spacing w:before="40" w:after="40" w:line="220" w:lineRule="exact"/>
              <w:jc w:val="center"/>
              <w:rPr>
                <w:color w:val="000000"/>
              </w:rPr>
            </w:pPr>
            <w:r w:rsidRPr="0037055C">
              <w:rPr>
                <w:color w:val="000000"/>
              </w:rPr>
              <w:t>15</w:t>
            </w:r>
          </w:p>
        </w:tc>
        <w:tc>
          <w:tcPr>
            <w:tcW w:w="1843" w:type="dxa"/>
            <w:shd w:val="clear" w:color="auto" w:fill="auto"/>
          </w:tcPr>
          <w:p w:rsidR="001F0362" w:rsidRPr="0037055C" w:rsidRDefault="001F0362" w:rsidP="00D47B56">
            <w:pPr>
              <w:spacing w:before="40" w:after="40" w:line="220" w:lineRule="exact"/>
              <w:jc w:val="center"/>
              <w:rPr>
                <w:color w:val="000000"/>
              </w:rPr>
            </w:pPr>
            <w:r w:rsidRPr="0037055C">
              <w:rPr>
                <w:color w:val="000000"/>
              </w:rPr>
              <w:t>2.83</w:t>
            </w:r>
          </w:p>
        </w:tc>
        <w:tc>
          <w:tcPr>
            <w:tcW w:w="1850" w:type="dxa"/>
            <w:shd w:val="clear" w:color="auto" w:fill="auto"/>
          </w:tcPr>
          <w:p w:rsidR="001F0362" w:rsidRPr="0037055C" w:rsidRDefault="001F0362" w:rsidP="00D47B56">
            <w:pPr>
              <w:spacing w:before="40" w:after="40" w:line="220" w:lineRule="exact"/>
              <w:jc w:val="center"/>
              <w:rPr>
                <w:color w:val="000000"/>
              </w:rPr>
            </w:pPr>
            <w:r w:rsidRPr="0037055C">
              <w:rPr>
                <w:color w:val="000000"/>
              </w:rPr>
              <w:t>924.1</w:t>
            </w:r>
          </w:p>
        </w:tc>
        <w:tc>
          <w:tcPr>
            <w:tcW w:w="1836" w:type="dxa"/>
            <w:shd w:val="clear" w:color="auto" w:fill="auto"/>
          </w:tcPr>
          <w:p w:rsidR="001F0362" w:rsidRPr="0037055C" w:rsidRDefault="001F0362" w:rsidP="00D47B56">
            <w:pPr>
              <w:spacing w:before="40" w:after="40" w:line="220" w:lineRule="exact"/>
              <w:jc w:val="center"/>
              <w:rPr>
                <w:color w:val="000000"/>
              </w:rPr>
            </w:pPr>
            <w:r w:rsidRPr="0037055C">
              <w:rPr>
                <w:color w:val="000000"/>
              </w:rPr>
              <w:t>8</w:t>
            </w:r>
          </w:p>
        </w:tc>
      </w:tr>
      <w:tr w:rsidR="001F0362" w:rsidRPr="0037055C" w:rsidTr="00F161EA">
        <w:tc>
          <w:tcPr>
            <w:tcW w:w="1841" w:type="dxa"/>
            <w:shd w:val="clear" w:color="auto" w:fill="auto"/>
          </w:tcPr>
          <w:p w:rsidR="001F0362" w:rsidRPr="0037055C" w:rsidRDefault="001F0362" w:rsidP="00D47B56">
            <w:pPr>
              <w:spacing w:before="40" w:after="40" w:line="220" w:lineRule="exact"/>
              <w:jc w:val="center"/>
              <w:rPr>
                <w:color w:val="000000"/>
              </w:rPr>
            </w:pPr>
            <w:r w:rsidRPr="0037055C">
              <w:rPr>
                <w:color w:val="000000"/>
              </w:rPr>
              <w:t>20</w:t>
            </w:r>
          </w:p>
        </w:tc>
        <w:tc>
          <w:tcPr>
            <w:tcW w:w="1843" w:type="dxa"/>
            <w:shd w:val="clear" w:color="auto" w:fill="auto"/>
          </w:tcPr>
          <w:p w:rsidR="001F0362" w:rsidRPr="0037055C" w:rsidRDefault="001F0362" w:rsidP="00D47B56">
            <w:pPr>
              <w:spacing w:before="40" w:after="40" w:line="220" w:lineRule="exact"/>
              <w:jc w:val="center"/>
              <w:rPr>
                <w:color w:val="000000"/>
              </w:rPr>
            </w:pPr>
            <w:r w:rsidRPr="0037055C">
              <w:rPr>
                <w:color w:val="000000"/>
              </w:rPr>
              <w:t>3.33</w:t>
            </w:r>
          </w:p>
        </w:tc>
        <w:tc>
          <w:tcPr>
            <w:tcW w:w="1850" w:type="dxa"/>
            <w:shd w:val="clear" w:color="auto" w:fill="auto"/>
          </w:tcPr>
          <w:p w:rsidR="001F0362" w:rsidRPr="0037055C" w:rsidRDefault="001F0362" w:rsidP="00D47B56">
            <w:pPr>
              <w:spacing w:before="40" w:after="40" w:line="220" w:lineRule="exact"/>
              <w:jc w:val="center"/>
              <w:rPr>
                <w:color w:val="000000"/>
              </w:rPr>
            </w:pPr>
            <w:r w:rsidRPr="0037055C">
              <w:rPr>
                <w:color w:val="000000"/>
              </w:rPr>
              <w:t>916.1</w:t>
            </w:r>
          </w:p>
        </w:tc>
        <w:tc>
          <w:tcPr>
            <w:tcW w:w="1836" w:type="dxa"/>
            <w:shd w:val="clear" w:color="auto" w:fill="auto"/>
          </w:tcPr>
          <w:p w:rsidR="001F0362" w:rsidRPr="0037055C" w:rsidRDefault="001F0362" w:rsidP="00D47B56">
            <w:pPr>
              <w:spacing w:before="40" w:after="40" w:line="220" w:lineRule="exact"/>
              <w:jc w:val="center"/>
              <w:rPr>
                <w:color w:val="000000"/>
              </w:rPr>
            </w:pPr>
            <w:r w:rsidRPr="0037055C">
              <w:rPr>
                <w:color w:val="000000"/>
              </w:rPr>
              <w:t>9</w:t>
            </w:r>
          </w:p>
        </w:tc>
      </w:tr>
      <w:tr w:rsidR="001F0362" w:rsidRPr="0037055C" w:rsidTr="00035470">
        <w:tc>
          <w:tcPr>
            <w:tcW w:w="1841" w:type="dxa"/>
            <w:shd w:val="clear" w:color="auto" w:fill="auto"/>
          </w:tcPr>
          <w:p w:rsidR="001F0362" w:rsidRPr="0037055C" w:rsidRDefault="001F0362" w:rsidP="00D47B56">
            <w:pPr>
              <w:spacing w:before="40" w:after="40" w:line="220" w:lineRule="exact"/>
              <w:jc w:val="center"/>
              <w:rPr>
                <w:color w:val="000000"/>
              </w:rPr>
            </w:pPr>
            <w:r w:rsidRPr="0037055C">
              <w:rPr>
                <w:color w:val="000000"/>
              </w:rPr>
              <w:t>25</w:t>
            </w:r>
          </w:p>
        </w:tc>
        <w:tc>
          <w:tcPr>
            <w:tcW w:w="1843" w:type="dxa"/>
            <w:shd w:val="clear" w:color="auto" w:fill="auto"/>
          </w:tcPr>
          <w:p w:rsidR="001F0362" w:rsidRPr="0037055C" w:rsidRDefault="001F0362" w:rsidP="00D47B56">
            <w:pPr>
              <w:spacing w:before="40" w:after="40" w:line="220" w:lineRule="exact"/>
              <w:jc w:val="center"/>
              <w:rPr>
                <w:color w:val="000000"/>
              </w:rPr>
            </w:pPr>
            <w:r w:rsidRPr="0037055C">
              <w:rPr>
                <w:color w:val="000000"/>
              </w:rPr>
              <w:t>3.89</w:t>
            </w:r>
          </w:p>
        </w:tc>
        <w:tc>
          <w:tcPr>
            <w:tcW w:w="1850" w:type="dxa"/>
            <w:shd w:val="clear" w:color="auto" w:fill="auto"/>
          </w:tcPr>
          <w:p w:rsidR="001F0362" w:rsidRPr="0037055C" w:rsidRDefault="001F0362" w:rsidP="00D47B56">
            <w:pPr>
              <w:spacing w:before="40" w:after="40" w:line="220" w:lineRule="exact"/>
              <w:jc w:val="center"/>
              <w:rPr>
                <w:color w:val="000000"/>
              </w:rPr>
            </w:pPr>
            <w:r w:rsidRPr="0037055C">
              <w:rPr>
                <w:color w:val="000000"/>
              </w:rPr>
              <w:t>907.9</w:t>
            </w:r>
          </w:p>
        </w:tc>
        <w:tc>
          <w:tcPr>
            <w:tcW w:w="1836" w:type="dxa"/>
            <w:shd w:val="clear" w:color="auto" w:fill="auto"/>
          </w:tcPr>
          <w:p w:rsidR="001F0362" w:rsidRPr="0037055C" w:rsidRDefault="001F0362" w:rsidP="00D47B56">
            <w:pPr>
              <w:spacing w:before="40" w:after="40" w:line="220" w:lineRule="exact"/>
              <w:jc w:val="center"/>
              <w:rPr>
                <w:color w:val="000000"/>
              </w:rPr>
            </w:pPr>
            <w:r w:rsidRPr="0037055C">
              <w:rPr>
                <w:color w:val="000000"/>
              </w:rPr>
              <w:t>11</w:t>
            </w:r>
          </w:p>
        </w:tc>
      </w:tr>
      <w:tr w:rsidR="001F0362" w:rsidRPr="0037055C" w:rsidTr="00035470">
        <w:tc>
          <w:tcPr>
            <w:tcW w:w="1841" w:type="dxa"/>
            <w:tcBorders>
              <w:bottom w:val="single" w:sz="12" w:space="0" w:color="auto"/>
            </w:tcBorders>
            <w:shd w:val="clear" w:color="auto" w:fill="auto"/>
          </w:tcPr>
          <w:p w:rsidR="001F0362" w:rsidRPr="0037055C" w:rsidRDefault="001F0362" w:rsidP="00D47B56">
            <w:pPr>
              <w:spacing w:before="40" w:after="40" w:line="220" w:lineRule="exact"/>
              <w:jc w:val="center"/>
              <w:rPr>
                <w:color w:val="000000"/>
              </w:rPr>
            </w:pPr>
            <w:r w:rsidRPr="0037055C">
              <w:rPr>
                <w:color w:val="000000"/>
              </w:rPr>
              <w:t>30</w:t>
            </w:r>
          </w:p>
        </w:tc>
        <w:tc>
          <w:tcPr>
            <w:tcW w:w="1843" w:type="dxa"/>
            <w:tcBorders>
              <w:bottom w:val="single" w:sz="12" w:space="0" w:color="auto"/>
            </w:tcBorders>
            <w:shd w:val="clear" w:color="auto" w:fill="auto"/>
          </w:tcPr>
          <w:p w:rsidR="001F0362" w:rsidRPr="0037055C" w:rsidRDefault="001F0362" w:rsidP="00D47B56">
            <w:pPr>
              <w:spacing w:before="40" w:after="40" w:line="220" w:lineRule="exact"/>
              <w:jc w:val="center"/>
              <w:rPr>
                <w:color w:val="000000"/>
              </w:rPr>
            </w:pPr>
            <w:r w:rsidRPr="0037055C">
              <w:rPr>
                <w:color w:val="000000"/>
              </w:rPr>
              <w:t>4.52</w:t>
            </w:r>
          </w:p>
        </w:tc>
        <w:tc>
          <w:tcPr>
            <w:tcW w:w="1850" w:type="dxa"/>
            <w:tcBorders>
              <w:bottom w:val="single" w:sz="12" w:space="0" w:color="auto"/>
            </w:tcBorders>
            <w:shd w:val="clear" w:color="auto" w:fill="auto"/>
          </w:tcPr>
          <w:p w:rsidR="001F0362" w:rsidRPr="0037055C" w:rsidRDefault="001F0362" w:rsidP="00D47B56">
            <w:pPr>
              <w:spacing w:before="40" w:after="40" w:line="220" w:lineRule="exact"/>
              <w:jc w:val="center"/>
              <w:rPr>
                <w:color w:val="000000"/>
              </w:rPr>
            </w:pPr>
            <w:r w:rsidRPr="0037055C">
              <w:rPr>
                <w:color w:val="000000"/>
              </w:rPr>
              <w:t>899.6</w:t>
            </w:r>
          </w:p>
        </w:tc>
        <w:tc>
          <w:tcPr>
            <w:tcW w:w="1836" w:type="dxa"/>
            <w:tcBorders>
              <w:bottom w:val="single" w:sz="12" w:space="0" w:color="auto"/>
            </w:tcBorders>
            <w:shd w:val="clear" w:color="auto" w:fill="auto"/>
          </w:tcPr>
          <w:p w:rsidR="001F0362" w:rsidRPr="0037055C" w:rsidRDefault="001F0362" w:rsidP="00D47B56">
            <w:pPr>
              <w:spacing w:before="40" w:after="40" w:line="220" w:lineRule="exact"/>
              <w:jc w:val="center"/>
              <w:rPr>
                <w:color w:val="000000"/>
              </w:rPr>
            </w:pPr>
            <w:r w:rsidRPr="0037055C">
              <w:rPr>
                <w:color w:val="000000"/>
              </w:rPr>
              <w:t>13</w:t>
            </w:r>
          </w:p>
        </w:tc>
      </w:tr>
    </w:tbl>
    <w:p w:rsidR="001F0362" w:rsidRPr="00D3665F" w:rsidRDefault="001F0362" w:rsidP="00E5686A">
      <w:pPr>
        <w:pStyle w:val="HChG"/>
      </w:pPr>
      <w:r w:rsidRPr="00D3665F">
        <w:tab/>
      </w:r>
      <w:del w:id="54" w:author="Croo Henk" w:date="2015-08-21T13:56:00Z">
        <w:r w:rsidR="00E5686A" w:rsidDel="00334E42">
          <w:delText>IV</w:delText>
        </w:r>
      </w:del>
      <w:ins w:id="55" w:author="Croo Henk" w:date="2015-08-21T13:56:00Z">
        <w:r w:rsidR="00334E42">
          <w:t>4</w:t>
        </w:r>
      </w:ins>
      <w:r w:rsidRPr="00D3665F">
        <w:t>.</w:t>
      </w:r>
      <w:r w:rsidRPr="00D3665F">
        <w:tab/>
        <w:t>Certificate of approval; technical equipment</w:t>
      </w:r>
    </w:p>
    <w:p w:rsidR="001F0362" w:rsidRPr="00D3665F" w:rsidRDefault="001F0362" w:rsidP="000A344F">
      <w:pPr>
        <w:pStyle w:val="SingleTxtG"/>
      </w:pPr>
      <w:r w:rsidRPr="00D3665F">
        <w:t>A certificate of approval should be selected, including information on the technical equipment.</w:t>
      </w:r>
    </w:p>
    <w:p w:rsidR="001F0362" w:rsidRPr="00D3665F" w:rsidRDefault="001F0362" w:rsidP="000A344F">
      <w:pPr>
        <w:pStyle w:val="HChG"/>
      </w:pPr>
      <w:r w:rsidRPr="00D3665F">
        <w:br w:type="page"/>
      </w:r>
      <w:r w:rsidRPr="00D3665F">
        <w:lastRenderedPageBreak/>
        <w:tab/>
      </w:r>
      <w:r w:rsidR="002A7385">
        <w:tab/>
      </w:r>
      <w:r w:rsidRPr="00D3665F">
        <w:t>ADN certificate of approval No. 001</w:t>
      </w:r>
    </w:p>
    <w:p w:rsidR="001F0362" w:rsidRPr="00D3665F" w:rsidRDefault="001F0362" w:rsidP="006037FE">
      <w:pPr>
        <w:pStyle w:val="SingleTxtG"/>
        <w:tabs>
          <w:tab w:val="left" w:pos="1701"/>
        </w:tabs>
        <w:spacing w:line="200" w:lineRule="exact"/>
      </w:pPr>
      <w:r w:rsidRPr="00D3665F">
        <w:t>1.</w:t>
      </w:r>
      <w:r w:rsidRPr="00D3665F">
        <w:tab/>
        <w:t>Name of vessel:</w:t>
      </w:r>
      <w:r w:rsidRPr="00D3665F">
        <w:tab/>
      </w:r>
      <w:r w:rsidR="00D77F94">
        <w:tab/>
      </w:r>
      <w:r w:rsidRPr="00D3665F">
        <w:t>GASEX</w:t>
      </w:r>
    </w:p>
    <w:p w:rsidR="001F0362" w:rsidRPr="00D3665F" w:rsidRDefault="001F0362" w:rsidP="006037FE">
      <w:pPr>
        <w:pStyle w:val="SingleTxtG"/>
        <w:tabs>
          <w:tab w:val="left" w:pos="1701"/>
        </w:tabs>
        <w:spacing w:line="200" w:lineRule="exact"/>
      </w:pPr>
      <w:r w:rsidRPr="00D3665F">
        <w:t>2.</w:t>
      </w:r>
      <w:r w:rsidRPr="00D3665F">
        <w:tab/>
        <w:t>Official number:</w:t>
      </w:r>
      <w:r w:rsidRPr="00D3665F">
        <w:tab/>
      </w:r>
      <w:r w:rsidR="00D77F94">
        <w:tab/>
      </w:r>
      <w:r w:rsidRPr="00D3665F">
        <w:t>04090000</w:t>
      </w:r>
    </w:p>
    <w:p w:rsidR="001F0362" w:rsidRPr="00D3665F" w:rsidRDefault="001F0362" w:rsidP="006037FE">
      <w:pPr>
        <w:pStyle w:val="SingleTxtG"/>
        <w:tabs>
          <w:tab w:val="left" w:pos="1701"/>
        </w:tabs>
        <w:spacing w:line="200" w:lineRule="exact"/>
      </w:pPr>
      <w:r w:rsidRPr="00D3665F">
        <w:t>3.</w:t>
      </w:r>
      <w:r w:rsidRPr="00D3665F">
        <w:tab/>
        <w:t>Type of vessel:</w:t>
      </w:r>
      <w:r w:rsidRPr="00D3665F">
        <w:tab/>
      </w:r>
      <w:r w:rsidR="00D77F94">
        <w:tab/>
      </w:r>
      <w:r w:rsidRPr="00D3665F">
        <w:t>motor tanker</w:t>
      </w:r>
    </w:p>
    <w:p w:rsidR="001F0362" w:rsidRPr="00D3665F" w:rsidRDefault="001F0362" w:rsidP="006037FE">
      <w:pPr>
        <w:pStyle w:val="SingleTxtG"/>
        <w:tabs>
          <w:tab w:val="left" w:pos="1701"/>
        </w:tabs>
        <w:spacing w:line="200" w:lineRule="exact"/>
      </w:pPr>
      <w:r w:rsidRPr="00D3665F">
        <w:t>4.</w:t>
      </w:r>
      <w:r w:rsidRPr="00D3665F">
        <w:tab/>
        <w:t>Type of tank vessel:</w:t>
      </w:r>
      <w:r w:rsidRPr="00D3665F">
        <w:tab/>
      </w:r>
      <w:r w:rsidR="00D77F94">
        <w:tab/>
      </w:r>
      <w:r w:rsidRPr="00D3665F">
        <w:t>G</w:t>
      </w:r>
    </w:p>
    <w:p w:rsidR="001F0362" w:rsidRPr="00D3665F" w:rsidRDefault="001F0362" w:rsidP="006037FE">
      <w:pPr>
        <w:pStyle w:val="SingleTxtG"/>
        <w:tabs>
          <w:tab w:val="left" w:pos="1701"/>
        </w:tabs>
        <w:spacing w:line="200" w:lineRule="exact"/>
      </w:pPr>
      <w:r w:rsidRPr="00D3665F">
        <w:t>5.</w:t>
      </w:r>
      <w:r w:rsidRPr="00D3665F">
        <w:tab/>
        <w:t>Cargo tank designs:</w:t>
      </w:r>
      <w:r w:rsidRPr="00D3665F">
        <w:tab/>
      </w:r>
      <w:r w:rsidR="00D77F94">
        <w:tab/>
      </w:r>
      <w:r w:rsidRPr="00D3665F">
        <w:t>1.</w:t>
      </w:r>
      <w:r w:rsidR="00D77F94">
        <w:t xml:space="preserve"> </w:t>
      </w:r>
      <w:r w:rsidRPr="00D3665F">
        <w:t>Pressure cargo tanks</w:t>
      </w:r>
      <w:r w:rsidRPr="00D3665F">
        <w:rPr>
          <w:rStyle w:val="FootnoteReference"/>
        </w:rPr>
        <w:footnoteReference w:customMarkFollows="1" w:id="3"/>
        <w:t>1)</w:t>
      </w:r>
      <w:r w:rsidRPr="00D3665F">
        <w:rPr>
          <w:rStyle w:val="FootnoteReference"/>
        </w:rPr>
        <w:footnoteReference w:customMarkFollows="1" w:id="4"/>
        <w:t>2)</w:t>
      </w:r>
    </w:p>
    <w:p w:rsidR="001F0362" w:rsidRPr="00D3665F" w:rsidRDefault="001F0362" w:rsidP="006037FE">
      <w:pPr>
        <w:pStyle w:val="SingleTxtG"/>
        <w:tabs>
          <w:tab w:val="left" w:pos="1701"/>
        </w:tabs>
        <w:spacing w:line="200" w:lineRule="exact"/>
      </w:pPr>
      <w:r w:rsidRPr="00D3665F">
        <w:tab/>
      </w:r>
      <w:r w:rsidR="00D77F94">
        <w:tab/>
      </w:r>
      <w:r w:rsidR="00D77F94">
        <w:tab/>
      </w:r>
      <w:r w:rsidR="00D77F94">
        <w:tab/>
      </w:r>
      <w:r w:rsidRPr="00D3665F">
        <w:tab/>
      </w:r>
      <w:r w:rsidRPr="00D3665F">
        <w:rPr>
          <w:strike/>
        </w:rPr>
        <w:t>2.</w:t>
      </w:r>
      <w:r w:rsidR="00D77F94">
        <w:rPr>
          <w:strike/>
        </w:rPr>
        <w:t xml:space="preserve"> </w:t>
      </w:r>
      <w:r w:rsidRPr="00D3665F">
        <w:rPr>
          <w:strike/>
        </w:rPr>
        <w:t>Closed cargo tanks</w:t>
      </w:r>
      <w:r w:rsidRPr="00D3665F">
        <w:rPr>
          <w:sz w:val="18"/>
          <w:szCs w:val="18"/>
          <w:vertAlign w:val="superscript"/>
        </w:rPr>
        <w:t>1)2)</w:t>
      </w:r>
    </w:p>
    <w:p w:rsidR="001F0362" w:rsidRPr="00D3665F" w:rsidRDefault="00D77F94" w:rsidP="006037FE">
      <w:pPr>
        <w:pStyle w:val="SingleTxtG"/>
        <w:tabs>
          <w:tab w:val="left" w:pos="1701"/>
        </w:tabs>
        <w:spacing w:line="200" w:lineRule="exact"/>
      </w:pPr>
      <w:r>
        <w:tab/>
      </w:r>
      <w:r>
        <w:tab/>
      </w:r>
      <w:r>
        <w:tab/>
      </w:r>
      <w:r w:rsidR="001F0362" w:rsidRPr="00D3665F">
        <w:tab/>
      </w:r>
      <w:r w:rsidR="001F0362" w:rsidRPr="00D3665F">
        <w:tab/>
      </w:r>
      <w:r w:rsidR="001F0362" w:rsidRPr="00D3665F">
        <w:rPr>
          <w:strike/>
        </w:rPr>
        <w:t>3.</w:t>
      </w:r>
      <w:r>
        <w:rPr>
          <w:strike/>
        </w:rPr>
        <w:t xml:space="preserve"> </w:t>
      </w:r>
      <w:r w:rsidR="001F0362" w:rsidRPr="00D3665F">
        <w:rPr>
          <w:strike/>
        </w:rPr>
        <w:t>Open cargo tanks with flame arresters</w:t>
      </w:r>
      <w:r w:rsidR="001F0362" w:rsidRPr="00D3665F">
        <w:rPr>
          <w:sz w:val="18"/>
          <w:szCs w:val="18"/>
          <w:vertAlign w:val="superscript"/>
        </w:rPr>
        <w:t>1)2)</w:t>
      </w:r>
    </w:p>
    <w:p w:rsidR="001F0362" w:rsidRPr="00D3665F" w:rsidRDefault="001F0362" w:rsidP="006037FE">
      <w:pPr>
        <w:pStyle w:val="SingleTxtG"/>
        <w:tabs>
          <w:tab w:val="left" w:pos="1701"/>
        </w:tabs>
        <w:spacing w:line="200" w:lineRule="exact"/>
      </w:pPr>
      <w:r w:rsidRPr="00D3665F">
        <w:tab/>
      </w:r>
      <w:r w:rsidRPr="00D3665F">
        <w:tab/>
      </w:r>
      <w:r w:rsidR="00D77F94">
        <w:tab/>
      </w:r>
      <w:r w:rsidR="00D77F94">
        <w:tab/>
      </w:r>
      <w:r w:rsidR="00D77F94">
        <w:tab/>
      </w:r>
      <w:r w:rsidRPr="00D3665F">
        <w:rPr>
          <w:strike/>
        </w:rPr>
        <w:t>4.</w:t>
      </w:r>
      <w:r w:rsidR="00D77F94">
        <w:rPr>
          <w:strike/>
        </w:rPr>
        <w:t xml:space="preserve"> </w:t>
      </w:r>
      <w:r w:rsidRPr="00D3665F">
        <w:rPr>
          <w:strike/>
        </w:rPr>
        <w:t>Open cargo tanks</w:t>
      </w:r>
      <w:r w:rsidRPr="00D3665F">
        <w:rPr>
          <w:sz w:val="18"/>
          <w:szCs w:val="18"/>
          <w:vertAlign w:val="superscript"/>
        </w:rPr>
        <w:t>1)2)</w:t>
      </w:r>
    </w:p>
    <w:p w:rsidR="001F0362" w:rsidRPr="00D3665F" w:rsidRDefault="001F0362" w:rsidP="006037FE">
      <w:pPr>
        <w:pStyle w:val="SingleTxtG"/>
        <w:tabs>
          <w:tab w:val="left" w:pos="1701"/>
        </w:tabs>
        <w:spacing w:line="200" w:lineRule="exact"/>
      </w:pPr>
      <w:r w:rsidRPr="00D3665F">
        <w:t>6.</w:t>
      </w:r>
      <w:r w:rsidRPr="00D3665F">
        <w:tab/>
        <w:t>Types of cargo tank:</w:t>
      </w:r>
      <w:r w:rsidRPr="00D3665F">
        <w:tab/>
      </w:r>
      <w:r w:rsidR="00D77F94">
        <w:tab/>
      </w:r>
      <w:r w:rsidRPr="00D3665F">
        <w:t>1.</w:t>
      </w:r>
      <w:r w:rsidR="00D77F94">
        <w:t xml:space="preserve"> </w:t>
      </w:r>
      <w:r w:rsidRPr="00D3665F">
        <w:t>Independent cargo tanks</w:t>
      </w:r>
      <w:r w:rsidRPr="00D3665F">
        <w:rPr>
          <w:sz w:val="18"/>
          <w:szCs w:val="18"/>
          <w:vertAlign w:val="superscript"/>
        </w:rPr>
        <w:t>1)2)</w:t>
      </w:r>
    </w:p>
    <w:p w:rsidR="001F0362" w:rsidRPr="00D3665F" w:rsidRDefault="00D77F94" w:rsidP="006037FE">
      <w:pPr>
        <w:pStyle w:val="SingleTxtG"/>
        <w:tabs>
          <w:tab w:val="left" w:pos="1701"/>
        </w:tabs>
        <w:spacing w:line="200" w:lineRule="exact"/>
      </w:pPr>
      <w:r>
        <w:tab/>
      </w:r>
      <w:r>
        <w:tab/>
      </w:r>
      <w:r>
        <w:tab/>
      </w:r>
      <w:r w:rsidR="001F0362" w:rsidRPr="00D3665F">
        <w:tab/>
      </w:r>
      <w:r w:rsidR="001F0362" w:rsidRPr="00D3665F">
        <w:tab/>
      </w:r>
      <w:r w:rsidR="001F0362" w:rsidRPr="00D3665F">
        <w:rPr>
          <w:strike/>
        </w:rPr>
        <w:t>2.</w:t>
      </w:r>
      <w:r>
        <w:rPr>
          <w:strike/>
        </w:rPr>
        <w:t xml:space="preserve"> </w:t>
      </w:r>
      <w:r w:rsidR="001F0362" w:rsidRPr="00D3665F">
        <w:rPr>
          <w:strike/>
        </w:rPr>
        <w:t>Integral cargo tanks</w:t>
      </w:r>
      <w:r w:rsidR="001F0362" w:rsidRPr="00D3665F">
        <w:rPr>
          <w:sz w:val="18"/>
          <w:szCs w:val="18"/>
          <w:vertAlign w:val="superscript"/>
        </w:rPr>
        <w:t>1)2)</w:t>
      </w:r>
    </w:p>
    <w:p w:rsidR="001F0362" w:rsidRPr="00D3665F" w:rsidRDefault="00D77F94" w:rsidP="006037FE">
      <w:pPr>
        <w:pStyle w:val="SingleTxtG"/>
        <w:tabs>
          <w:tab w:val="left" w:pos="1701"/>
        </w:tabs>
        <w:spacing w:line="200" w:lineRule="exact"/>
      </w:pPr>
      <w:r>
        <w:tab/>
      </w:r>
      <w:r>
        <w:tab/>
      </w:r>
      <w:r>
        <w:tab/>
      </w:r>
      <w:r w:rsidR="001F0362" w:rsidRPr="00D3665F">
        <w:tab/>
      </w:r>
      <w:r w:rsidR="001F0362" w:rsidRPr="00D3665F">
        <w:tab/>
      </w:r>
      <w:r w:rsidR="001F0362" w:rsidRPr="00D3665F">
        <w:rPr>
          <w:strike/>
        </w:rPr>
        <w:t>3.</w:t>
      </w:r>
      <w:r>
        <w:rPr>
          <w:strike/>
        </w:rPr>
        <w:t xml:space="preserve"> </w:t>
      </w:r>
      <w:r w:rsidR="001F0362" w:rsidRPr="00D3665F">
        <w:rPr>
          <w:strike/>
        </w:rPr>
        <w:t>Cargo tank wall distinct from the hull</w:t>
      </w:r>
      <w:r w:rsidR="001F0362" w:rsidRPr="00D3665F">
        <w:rPr>
          <w:sz w:val="18"/>
          <w:szCs w:val="18"/>
          <w:vertAlign w:val="superscript"/>
        </w:rPr>
        <w:t>1)2)</w:t>
      </w:r>
    </w:p>
    <w:p w:rsidR="001F0362" w:rsidRPr="00891D32" w:rsidRDefault="001F0362" w:rsidP="006037FE">
      <w:pPr>
        <w:pStyle w:val="SingleTxtG"/>
        <w:tabs>
          <w:tab w:val="left" w:pos="1701"/>
        </w:tabs>
        <w:spacing w:line="200" w:lineRule="exact"/>
      </w:pPr>
      <w:r w:rsidRPr="00D3665F">
        <w:t>7.</w:t>
      </w:r>
      <w:r w:rsidRPr="00D3665F">
        <w:tab/>
        <w:t xml:space="preserve">Opening pressure of the </w:t>
      </w:r>
      <w:r w:rsidRPr="00891D32">
        <w:rPr>
          <w:strike/>
        </w:rPr>
        <w:t>high-velocity vent valves/</w:t>
      </w:r>
      <w:r w:rsidRPr="00891D32">
        <w:t>safety valves</w:t>
      </w:r>
      <w:proofErr w:type="gramStart"/>
      <w:r w:rsidR="00B73895" w:rsidRPr="00891D32">
        <w:t>:</w:t>
      </w:r>
      <w:proofErr w:type="gramEnd"/>
      <w:r w:rsidRPr="00891D32">
        <w:rPr>
          <w:sz w:val="18"/>
          <w:szCs w:val="18"/>
          <w:vertAlign w:val="superscript"/>
        </w:rPr>
        <w:t>1)2)</w:t>
      </w:r>
      <w:r w:rsidRPr="00891D32">
        <w:t xml:space="preserve"> </w:t>
      </w:r>
      <w:r w:rsidRPr="00891D32">
        <w:tab/>
        <w:t xml:space="preserve">1,580 </w:t>
      </w:r>
      <w:proofErr w:type="spellStart"/>
      <w:r w:rsidRPr="00891D32">
        <w:t>kPa</w:t>
      </w:r>
      <w:proofErr w:type="spellEnd"/>
    </w:p>
    <w:p w:rsidR="001F0362" w:rsidRPr="00891D32" w:rsidRDefault="001F0362" w:rsidP="006037FE">
      <w:pPr>
        <w:pStyle w:val="SingleTxtG"/>
        <w:tabs>
          <w:tab w:val="left" w:pos="1701"/>
        </w:tabs>
        <w:spacing w:line="200" w:lineRule="exact"/>
      </w:pPr>
      <w:r w:rsidRPr="00891D32">
        <w:t>8.</w:t>
      </w:r>
      <w:r w:rsidRPr="00891D32">
        <w:tab/>
        <w:t>Additional equipment:</w:t>
      </w:r>
    </w:p>
    <w:p w:rsidR="001F0362" w:rsidRPr="00891D32" w:rsidRDefault="001F0362" w:rsidP="006037FE">
      <w:pPr>
        <w:pStyle w:val="Bullet1G"/>
        <w:spacing w:line="200" w:lineRule="exact"/>
        <w:jc w:val="left"/>
      </w:pPr>
      <w:r w:rsidRPr="00891D32">
        <w:t>Sampling device</w:t>
      </w:r>
      <w:r w:rsidRPr="00891D32">
        <w:br/>
      </w:r>
      <w:del w:id="56" w:author="Croo Henk" w:date="2015-08-24T10:03:00Z">
        <w:r w:rsidRPr="00891D32" w:rsidDel="00AA18E8">
          <w:delText>Possibility of a c</w:delText>
        </w:r>
      </w:del>
      <w:ins w:id="57" w:author="Croo Henk" w:date="2015-08-24T10:03:00Z">
        <w:r w:rsidR="00AA18E8">
          <w:t>C</w:t>
        </w:r>
      </w:ins>
      <w:r w:rsidRPr="00891D32">
        <w:t>onnection</w:t>
      </w:r>
      <w:ins w:id="58" w:author="Croo Henk" w:date="2015-08-24T10:03:00Z">
        <w:r w:rsidR="00AA18E8">
          <w:t xml:space="preserve"> for a sampling device</w:t>
        </w:r>
      </w:ins>
      <w:r w:rsidRPr="00891D32">
        <w:tab/>
      </w:r>
      <w:r w:rsidR="00D77F94" w:rsidRPr="00891D32">
        <w:tab/>
      </w:r>
      <w:r w:rsidR="00D77F94" w:rsidRPr="00891D32">
        <w:tab/>
      </w:r>
      <w:r w:rsidRPr="00891D32">
        <w:tab/>
        <w:t>Yes/</w:t>
      </w:r>
      <w:r w:rsidRPr="00891D32">
        <w:rPr>
          <w:strike/>
        </w:rPr>
        <w:t>no</w:t>
      </w:r>
      <w:r w:rsidRPr="00891D32">
        <w:rPr>
          <w:sz w:val="18"/>
          <w:szCs w:val="18"/>
          <w:vertAlign w:val="superscript"/>
        </w:rPr>
        <w:t>1)2)</w:t>
      </w:r>
    </w:p>
    <w:p w:rsidR="001F0362" w:rsidRPr="00891D32" w:rsidRDefault="001F0362" w:rsidP="006037FE">
      <w:pPr>
        <w:pStyle w:val="Bullet1G"/>
        <w:spacing w:line="200" w:lineRule="exact"/>
      </w:pPr>
      <w:r w:rsidRPr="00891D32">
        <w:t>Sampling opening</w:t>
      </w:r>
      <w:r w:rsidRPr="00891D32">
        <w:tab/>
      </w:r>
      <w:r w:rsidRPr="00891D32">
        <w:tab/>
      </w:r>
      <w:r w:rsidR="00D77F94" w:rsidRPr="00891D32">
        <w:tab/>
      </w:r>
      <w:r w:rsidR="00D77F94" w:rsidRPr="00891D32">
        <w:tab/>
      </w:r>
      <w:r w:rsidR="00D77F94" w:rsidRPr="00891D32">
        <w:tab/>
      </w:r>
      <w:r w:rsidRPr="00891D32">
        <w:rPr>
          <w:strike/>
        </w:rPr>
        <w:t>Yes</w:t>
      </w:r>
      <w:r w:rsidRPr="00891D32">
        <w:t>/no</w:t>
      </w:r>
      <w:r w:rsidRPr="00891D32">
        <w:rPr>
          <w:sz w:val="18"/>
          <w:szCs w:val="18"/>
          <w:vertAlign w:val="superscript"/>
        </w:rPr>
        <w:t>1)2)</w:t>
      </w:r>
    </w:p>
    <w:p w:rsidR="001F0362" w:rsidRPr="00891D32" w:rsidRDefault="001F0362" w:rsidP="006037FE">
      <w:pPr>
        <w:pStyle w:val="Bullet1G"/>
        <w:spacing w:line="200" w:lineRule="exact"/>
      </w:pPr>
      <w:r w:rsidRPr="00891D32">
        <w:t>Water-spray system</w:t>
      </w:r>
      <w:r w:rsidRPr="00891D32">
        <w:tab/>
      </w:r>
      <w:r w:rsidRPr="00891D32">
        <w:tab/>
      </w:r>
      <w:r w:rsidR="00D77F94" w:rsidRPr="00891D32">
        <w:tab/>
      </w:r>
      <w:r w:rsidR="00D77F94" w:rsidRPr="00891D32">
        <w:tab/>
      </w:r>
      <w:r w:rsidR="00D77F94" w:rsidRPr="00891D32">
        <w:tab/>
      </w:r>
      <w:r w:rsidRPr="00891D32">
        <w:t>Yes/</w:t>
      </w:r>
      <w:r w:rsidRPr="00891D32">
        <w:rPr>
          <w:strike/>
        </w:rPr>
        <w:t>no</w:t>
      </w:r>
      <w:r w:rsidRPr="00891D32">
        <w:rPr>
          <w:sz w:val="18"/>
          <w:szCs w:val="18"/>
          <w:vertAlign w:val="superscript"/>
        </w:rPr>
        <w:t>1)2)</w:t>
      </w:r>
      <w:r w:rsidRPr="00891D32">
        <w:rPr>
          <w:vertAlign w:val="superscript"/>
        </w:rPr>
        <w:br/>
      </w:r>
      <w:r w:rsidRPr="00891D32">
        <w:t xml:space="preserve">Internal pressure alarm 40 kPa </w:t>
      </w:r>
      <w:r w:rsidR="00D77F94" w:rsidRPr="00891D32">
        <w:tab/>
      </w:r>
      <w:r w:rsidR="00D77F94" w:rsidRPr="00891D32">
        <w:tab/>
      </w:r>
      <w:r w:rsidRPr="00891D32">
        <w:tab/>
      </w:r>
      <w:r w:rsidRPr="00891D32">
        <w:rPr>
          <w:strike/>
        </w:rPr>
        <w:t>Ye</w:t>
      </w:r>
      <w:r w:rsidRPr="00891D32">
        <w:t>s/no</w:t>
      </w:r>
      <w:r w:rsidRPr="00891D32">
        <w:rPr>
          <w:sz w:val="18"/>
          <w:szCs w:val="18"/>
          <w:vertAlign w:val="superscript"/>
        </w:rPr>
        <w:t>1)2)</w:t>
      </w:r>
    </w:p>
    <w:p w:rsidR="001F0362" w:rsidRPr="00891D32" w:rsidRDefault="001F0362" w:rsidP="006037FE">
      <w:pPr>
        <w:pStyle w:val="Bullet1G"/>
        <w:spacing w:line="200" w:lineRule="exact"/>
        <w:jc w:val="left"/>
      </w:pPr>
      <w:r w:rsidRPr="00891D32">
        <w:t>Cargo heating system:</w:t>
      </w:r>
      <w:r w:rsidRPr="00891D32">
        <w:br/>
        <w:t>Possibility of cargo heating from shore</w:t>
      </w:r>
      <w:r w:rsidRPr="00891D32">
        <w:tab/>
      </w:r>
      <w:r w:rsidRPr="00891D32">
        <w:tab/>
      </w:r>
      <w:r w:rsidRPr="00891D32">
        <w:rPr>
          <w:strike/>
        </w:rPr>
        <w:t>Yes</w:t>
      </w:r>
      <w:r w:rsidRPr="00891D32">
        <w:t>/no</w:t>
      </w:r>
      <w:r w:rsidRPr="00891D32">
        <w:rPr>
          <w:sz w:val="18"/>
          <w:szCs w:val="18"/>
          <w:vertAlign w:val="superscript"/>
        </w:rPr>
        <w:t>1)2)</w:t>
      </w:r>
      <w:r w:rsidRPr="00891D32">
        <w:rPr>
          <w:vertAlign w:val="superscript"/>
        </w:rPr>
        <w:br/>
      </w:r>
      <w:r w:rsidRPr="00891D32">
        <w:t>Cargo heating installation on board</w:t>
      </w:r>
      <w:r w:rsidRPr="00891D32">
        <w:tab/>
      </w:r>
      <w:r w:rsidRPr="00891D32">
        <w:tab/>
      </w:r>
      <w:r w:rsidR="003242D8" w:rsidRPr="00891D32">
        <w:tab/>
      </w:r>
      <w:r w:rsidRPr="00891D32">
        <w:rPr>
          <w:strike/>
        </w:rPr>
        <w:t>Yes</w:t>
      </w:r>
      <w:r w:rsidRPr="00891D32">
        <w:t>/no</w:t>
      </w:r>
      <w:r w:rsidRPr="00891D32">
        <w:rPr>
          <w:sz w:val="18"/>
          <w:szCs w:val="18"/>
          <w:vertAlign w:val="superscript"/>
        </w:rPr>
        <w:t>1)2)</w:t>
      </w:r>
    </w:p>
    <w:p w:rsidR="001F0362" w:rsidRPr="00891D32" w:rsidRDefault="001F0362" w:rsidP="006037FE">
      <w:pPr>
        <w:pStyle w:val="Bullet1G"/>
        <w:spacing w:line="200" w:lineRule="exact"/>
      </w:pPr>
      <w:r w:rsidRPr="00891D32">
        <w:t>Cargo refrigeration system</w:t>
      </w:r>
      <w:r w:rsidRPr="00891D32">
        <w:tab/>
      </w:r>
      <w:r w:rsidRPr="00891D32">
        <w:tab/>
      </w:r>
      <w:r w:rsidR="003242D8" w:rsidRPr="00891D32">
        <w:tab/>
      </w:r>
      <w:r w:rsidR="003242D8" w:rsidRPr="00891D32">
        <w:tab/>
      </w:r>
      <w:r w:rsidRPr="00891D32">
        <w:rPr>
          <w:strike/>
        </w:rPr>
        <w:t>Yes</w:t>
      </w:r>
      <w:r w:rsidRPr="00891D32">
        <w:t>/no</w:t>
      </w:r>
      <w:r w:rsidRPr="00891D32">
        <w:rPr>
          <w:sz w:val="18"/>
          <w:szCs w:val="18"/>
          <w:vertAlign w:val="superscript"/>
        </w:rPr>
        <w:t>1)2)</w:t>
      </w:r>
    </w:p>
    <w:p w:rsidR="001F0362" w:rsidRPr="00891D32" w:rsidRDefault="001F0362" w:rsidP="006037FE">
      <w:pPr>
        <w:pStyle w:val="Bullet1G"/>
        <w:spacing w:line="200" w:lineRule="exact"/>
      </w:pPr>
      <w:r w:rsidRPr="00891D32">
        <w:t>Inerting facilities</w:t>
      </w:r>
      <w:r w:rsidRPr="00891D32">
        <w:tab/>
      </w:r>
      <w:r w:rsidR="003242D8" w:rsidRPr="00891D32">
        <w:tab/>
      </w:r>
      <w:r w:rsidR="003242D8" w:rsidRPr="00891D32">
        <w:tab/>
      </w:r>
      <w:r w:rsidR="003242D8" w:rsidRPr="00891D32">
        <w:tab/>
      </w:r>
      <w:r w:rsidRPr="00891D32">
        <w:tab/>
        <w:t>Yes/</w:t>
      </w:r>
      <w:r w:rsidRPr="00891D32">
        <w:rPr>
          <w:strike/>
        </w:rPr>
        <w:t>no</w:t>
      </w:r>
      <w:r w:rsidRPr="00891D32">
        <w:rPr>
          <w:sz w:val="18"/>
          <w:szCs w:val="18"/>
          <w:vertAlign w:val="superscript"/>
        </w:rPr>
        <w:t>1)2)</w:t>
      </w:r>
    </w:p>
    <w:p w:rsidR="001F0362" w:rsidRPr="00891D32" w:rsidRDefault="00AA18E8" w:rsidP="006037FE">
      <w:pPr>
        <w:pStyle w:val="Bullet1G"/>
        <w:spacing w:line="200" w:lineRule="exact"/>
      </w:pPr>
      <w:ins w:id="59" w:author="Croo Henk" w:date="2015-08-24T10:05:00Z">
        <w:r>
          <w:t xml:space="preserve">Cargo </w:t>
        </w:r>
      </w:ins>
      <w:r w:rsidR="001F0362" w:rsidRPr="00891D32">
        <w:t>Pump-room below deck</w:t>
      </w:r>
      <w:r w:rsidR="001F0362" w:rsidRPr="00891D32">
        <w:tab/>
      </w:r>
      <w:del w:id="60" w:author="Croo Henk" w:date="2015-08-24T10:05:00Z">
        <w:r w:rsidR="001F0362" w:rsidRPr="00891D32" w:rsidDel="00AA18E8">
          <w:tab/>
        </w:r>
      </w:del>
      <w:r w:rsidR="003242D8" w:rsidRPr="00891D32">
        <w:tab/>
      </w:r>
      <w:r w:rsidR="003242D8" w:rsidRPr="00891D32">
        <w:tab/>
      </w:r>
      <w:r w:rsidR="001F0362" w:rsidRPr="00891D32">
        <w:rPr>
          <w:strike/>
        </w:rPr>
        <w:t>Yes</w:t>
      </w:r>
      <w:r w:rsidR="001F0362" w:rsidRPr="00891D32">
        <w:t>/no</w:t>
      </w:r>
      <w:r w:rsidR="001F0362" w:rsidRPr="00891D32">
        <w:rPr>
          <w:sz w:val="18"/>
          <w:szCs w:val="18"/>
          <w:vertAlign w:val="superscript"/>
        </w:rPr>
        <w:t>1)2)</w:t>
      </w:r>
    </w:p>
    <w:p w:rsidR="001F0362" w:rsidRPr="00891D32" w:rsidRDefault="001F0362" w:rsidP="006037FE">
      <w:pPr>
        <w:pStyle w:val="Bullet1G"/>
        <w:spacing w:line="200" w:lineRule="exact"/>
      </w:pPr>
      <w:del w:id="61" w:author="Croo Henk" w:date="2015-08-24T10:07:00Z">
        <w:r w:rsidRPr="00891D32" w:rsidDel="00D85372">
          <w:delText>Pressure relief device in rear housing</w:delText>
        </w:r>
      </w:del>
      <w:ins w:id="62" w:author="Croo Henk" w:date="2015-08-24T10:08:00Z">
        <w:r w:rsidR="00D85372">
          <w:t>Ventilation system ensuring an overpressure</w:t>
        </w:r>
      </w:ins>
      <w:r w:rsidRPr="00891D32">
        <w:tab/>
      </w:r>
      <w:r w:rsidRPr="00891D32">
        <w:tab/>
      </w:r>
      <w:r w:rsidRPr="00891D32">
        <w:rPr>
          <w:strike/>
        </w:rPr>
        <w:t>Yes</w:t>
      </w:r>
      <w:r w:rsidRPr="00891D32">
        <w:t>/no</w:t>
      </w:r>
      <w:r w:rsidRPr="00891D32">
        <w:rPr>
          <w:sz w:val="18"/>
          <w:szCs w:val="18"/>
          <w:vertAlign w:val="superscript"/>
        </w:rPr>
        <w:t>1)</w:t>
      </w:r>
    </w:p>
    <w:p w:rsidR="001F0362" w:rsidRPr="00891D32" w:rsidRDefault="001F0362" w:rsidP="006037FE">
      <w:pPr>
        <w:pStyle w:val="Bullet1G"/>
        <w:spacing w:line="200" w:lineRule="exact"/>
        <w:jc w:val="left"/>
      </w:pPr>
      <w:del w:id="63" w:author="Croo Henk" w:date="2015-08-24T10:09:00Z">
        <w:r w:rsidRPr="00891D32" w:rsidDel="00D85372">
          <w:delText xml:space="preserve">Gas supply/return line </w:delText>
        </w:r>
      </w:del>
      <w:ins w:id="64" w:author="Croo Henk" w:date="2015-08-24T10:09:00Z">
        <w:r w:rsidR="00D85372">
          <w:t xml:space="preserve">Venting piping </w:t>
        </w:r>
      </w:ins>
      <w:r w:rsidRPr="00891D32">
        <w:t xml:space="preserve">according to </w:t>
      </w:r>
      <w:del w:id="65" w:author="Croo Henk" w:date="2015-08-24T15:33:00Z">
        <w:r w:rsidRPr="00891D32" w:rsidDel="00941379">
          <w:delText>9.3.2.22.5 (c)</w:delText>
        </w:r>
      </w:del>
      <w:ins w:id="66" w:author="Croo Henk" w:date="2015-08-24T15:34:00Z">
        <w:r w:rsidR="00941379">
          <w:t>---</w:t>
        </w:r>
      </w:ins>
      <w:r w:rsidRPr="00891D32">
        <w:rPr>
          <w:vertAlign w:val="superscript"/>
        </w:rPr>
        <w:t>1)2)</w:t>
      </w:r>
      <w:r w:rsidRPr="00891D32">
        <w:rPr>
          <w:vertAlign w:val="superscript"/>
        </w:rPr>
        <w:br/>
      </w:r>
      <w:r w:rsidRPr="00891D32">
        <w:t>Piping and installation heated</w:t>
      </w:r>
      <w:r w:rsidRPr="00891D32">
        <w:tab/>
      </w:r>
      <w:r w:rsidRPr="00891D32">
        <w:tab/>
      </w:r>
      <w:r w:rsidR="003242D8" w:rsidRPr="00891D32">
        <w:tab/>
      </w:r>
      <w:r w:rsidRPr="00891D32">
        <w:rPr>
          <w:strike/>
        </w:rPr>
        <w:t>Yes</w:t>
      </w:r>
      <w:r w:rsidRPr="00891D32">
        <w:t>/no</w:t>
      </w:r>
      <w:r w:rsidRPr="00891D32">
        <w:rPr>
          <w:sz w:val="18"/>
          <w:szCs w:val="18"/>
          <w:vertAlign w:val="superscript"/>
        </w:rPr>
        <w:t>1)2)</w:t>
      </w:r>
    </w:p>
    <w:p w:rsidR="001F0362" w:rsidRPr="00D3665F" w:rsidRDefault="001F0362" w:rsidP="006037FE">
      <w:pPr>
        <w:pStyle w:val="Bullet1G"/>
        <w:tabs>
          <w:tab w:val="left" w:pos="5670"/>
        </w:tabs>
        <w:spacing w:line="200" w:lineRule="exact"/>
      </w:pPr>
      <w:r w:rsidRPr="00D3665F">
        <w:t xml:space="preserve">Conforms to the rules of construction resulting from the remark(s) </w:t>
      </w:r>
      <w:r w:rsidR="004D2AE4" w:rsidRPr="00D3665F">
        <w:t>...</w:t>
      </w:r>
      <w:r w:rsidRPr="00D3665F">
        <w:t xml:space="preserve"> in column (20) of Table C of Chapter 3.2</w:t>
      </w:r>
      <w:r w:rsidRPr="00D3665F">
        <w:rPr>
          <w:sz w:val="18"/>
          <w:szCs w:val="18"/>
          <w:vertAlign w:val="superscript"/>
        </w:rPr>
        <w:t>1)2)</w:t>
      </w:r>
    </w:p>
    <w:p w:rsidR="001F0362" w:rsidRPr="00D3665F" w:rsidRDefault="001F0362" w:rsidP="006037FE">
      <w:pPr>
        <w:pStyle w:val="SingleTxtG"/>
        <w:tabs>
          <w:tab w:val="left" w:pos="1701"/>
          <w:tab w:val="left" w:pos="4536"/>
        </w:tabs>
        <w:spacing w:line="200" w:lineRule="exact"/>
      </w:pPr>
      <w:r w:rsidRPr="00D3665F">
        <w:t>9.</w:t>
      </w:r>
      <w:r w:rsidRPr="00D3665F">
        <w:tab/>
        <w:t>Electrical equipment:</w:t>
      </w:r>
    </w:p>
    <w:p w:rsidR="001F0362" w:rsidRPr="00D3665F" w:rsidRDefault="001F0362" w:rsidP="006037FE">
      <w:pPr>
        <w:pStyle w:val="Bullet1G"/>
        <w:spacing w:line="200" w:lineRule="exact"/>
      </w:pPr>
      <w:r w:rsidRPr="00D3665F">
        <w:t>Temperature class: T4</w:t>
      </w:r>
    </w:p>
    <w:p w:rsidR="001F0362" w:rsidRPr="00D3665F" w:rsidRDefault="001F0362" w:rsidP="006037FE">
      <w:pPr>
        <w:pStyle w:val="Bullet1G"/>
        <w:spacing w:line="200" w:lineRule="exact"/>
      </w:pPr>
      <w:r w:rsidRPr="00D3665F">
        <w:t>Explosion group: IIB</w:t>
      </w:r>
    </w:p>
    <w:p w:rsidR="00D85372" w:rsidRPr="00D3665F" w:rsidRDefault="001F0362" w:rsidP="006037FE">
      <w:pPr>
        <w:pStyle w:val="SingleTxtG"/>
        <w:tabs>
          <w:tab w:val="left" w:pos="1701"/>
          <w:tab w:val="left" w:pos="4536"/>
        </w:tabs>
        <w:spacing w:line="200" w:lineRule="exact"/>
      </w:pPr>
      <w:r w:rsidRPr="00D3665F">
        <w:t>10.</w:t>
      </w:r>
      <w:r w:rsidRPr="00D3665F">
        <w:tab/>
        <w:t xml:space="preserve">Loading rate: </w:t>
      </w:r>
      <w:del w:id="67" w:author="Croo Henk" w:date="2015-08-24T10:10:00Z">
        <w:r w:rsidRPr="00D3665F" w:rsidDel="00D85372">
          <w:delText>Permitted mass density (density):</w:delText>
        </w:r>
      </w:del>
      <w:ins w:id="68" w:author="Croo Henk" w:date="2015-08-24T14:12:00Z">
        <w:r w:rsidR="00186621">
          <w:tab/>
        </w:r>
      </w:ins>
      <w:ins w:id="69" w:author="Croo Henk" w:date="2015-08-24T14:13:00Z">
        <w:r w:rsidR="00186621" w:rsidRPr="00B319BE">
          <w:rPr>
            <w:strike/>
          </w:rPr>
          <w:t>m3/h or</w:t>
        </w:r>
        <w:r w:rsidR="00186621">
          <w:t xml:space="preserve"> see l</w:t>
        </w:r>
      </w:ins>
      <w:ins w:id="70" w:author="Croo Henk" w:date="2015-08-24T10:10:00Z">
        <w:r w:rsidR="00D85372">
          <w:t>oading instructions</w:t>
        </w:r>
      </w:ins>
      <w:ins w:id="71" w:author="Croo Henk" w:date="2015-08-24T14:13:00Z">
        <w:r w:rsidR="00186621" w:rsidRPr="00891D32">
          <w:rPr>
            <w:sz w:val="18"/>
            <w:szCs w:val="18"/>
            <w:vertAlign w:val="superscript"/>
          </w:rPr>
          <w:t>1</w:t>
        </w:r>
        <w:r w:rsidR="00186621">
          <w:rPr>
            <w:sz w:val="18"/>
            <w:szCs w:val="18"/>
            <w:vertAlign w:val="superscript"/>
          </w:rPr>
          <w:t>)</w:t>
        </w:r>
      </w:ins>
    </w:p>
    <w:p w:rsidR="001F0362" w:rsidRPr="00D3665F" w:rsidRDefault="001F0362" w:rsidP="006037FE">
      <w:pPr>
        <w:pStyle w:val="SingleTxtG"/>
        <w:tabs>
          <w:tab w:val="left" w:pos="1701"/>
          <w:tab w:val="left" w:pos="4536"/>
        </w:tabs>
        <w:spacing w:line="200" w:lineRule="exact"/>
      </w:pPr>
      <w:r w:rsidRPr="00D3665F">
        <w:t>11.</w:t>
      </w:r>
      <w:r w:rsidRPr="00D3665F">
        <w:tab/>
        <w:t xml:space="preserve">Permitted relative </w:t>
      </w:r>
      <w:del w:id="72" w:author="Croo Henk" w:date="2015-08-24T10:11:00Z">
        <w:r w:rsidRPr="00D3665F" w:rsidDel="00D85372">
          <w:delText xml:space="preserve">mass </w:delText>
        </w:r>
      </w:del>
      <w:proofErr w:type="gramStart"/>
      <w:r w:rsidRPr="00D3665F">
        <w:t xml:space="preserve">density </w:t>
      </w:r>
      <w:proofErr w:type="gramEnd"/>
      <w:del w:id="73" w:author="Croo Henk" w:date="2015-08-24T10:11:00Z">
        <w:r w:rsidRPr="00D3665F" w:rsidDel="00D85372">
          <w:delText>(density)</w:delText>
        </w:r>
      </w:del>
      <w:r w:rsidRPr="00D3665F">
        <w:t>: 1.00</w:t>
      </w:r>
    </w:p>
    <w:p w:rsidR="001F0362" w:rsidRPr="00D3665F" w:rsidRDefault="001F0362" w:rsidP="006037FE">
      <w:pPr>
        <w:pStyle w:val="SingleTxtG"/>
        <w:spacing w:line="200" w:lineRule="exact"/>
        <w:ind w:left="1701" w:hanging="567"/>
      </w:pPr>
      <w:r w:rsidRPr="00D3665F">
        <w:t>12.</w:t>
      </w:r>
      <w:r w:rsidRPr="00D3665F">
        <w:tab/>
        <w:t>Additional observations</w:t>
      </w:r>
      <w:proofErr w:type="gramStart"/>
      <w:r w:rsidRPr="00D3665F">
        <w:t>:</w:t>
      </w:r>
      <w:r w:rsidRPr="00D3665F">
        <w:rPr>
          <w:sz w:val="18"/>
          <w:szCs w:val="18"/>
          <w:vertAlign w:val="superscript"/>
        </w:rPr>
        <w:t>1</w:t>
      </w:r>
      <w:proofErr w:type="gramEnd"/>
      <w:r w:rsidRPr="00D3665F">
        <w:rPr>
          <w:sz w:val="18"/>
          <w:szCs w:val="18"/>
          <w:vertAlign w:val="superscript"/>
        </w:rPr>
        <w:t>)</w:t>
      </w:r>
      <w:r w:rsidRPr="00D3665F">
        <w:t xml:space="preserve"> The </w:t>
      </w:r>
      <w:del w:id="74" w:author="Croo Henk" w:date="2015-08-25T08:34:00Z">
        <w:r w:rsidRPr="00D3665F" w:rsidDel="00B319BE">
          <w:delText xml:space="preserve">possibility of a sampling </w:delText>
        </w:r>
      </w:del>
      <w:r w:rsidRPr="00D3665F">
        <w:t>connection</w:t>
      </w:r>
      <w:ins w:id="75" w:author="Croo Henk" w:date="2015-08-25T08:34:00Z">
        <w:r w:rsidR="00B319BE">
          <w:t xml:space="preserve"> for a sampling device</w:t>
        </w:r>
      </w:ins>
      <w:r w:rsidRPr="00D3665F">
        <w:t xml:space="preserve"> is appropriate for an ETS</w:t>
      </w:r>
    </w:p>
    <w:p w:rsidR="001F0362" w:rsidRPr="00D3665F" w:rsidRDefault="001F0362" w:rsidP="000A344F">
      <w:pPr>
        <w:pStyle w:val="HChG"/>
      </w:pPr>
      <w:r w:rsidRPr="00D3665F">
        <w:br w:type="page"/>
      </w:r>
      <w:r w:rsidRPr="00D3665F">
        <w:lastRenderedPageBreak/>
        <w:tab/>
      </w:r>
      <w:r w:rsidR="002A7385">
        <w:tab/>
      </w:r>
      <w:r w:rsidRPr="00D3665F">
        <w:t>Technical equipment of the GASEX motor tanker</w:t>
      </w:r>
    </w:p>
    <w:p w:rsidR="001F0362" w:rsidRPr="00D3665F" w:rsidRDefault="00F17EF0" w:rsidP="00E5686A">
      <w:pPr>
        <w:pStyle w:val="H1G"/>
      </w:pPr>
      <w:r>
        <w:tab/>
      </w:r>
      <w:r w:rsidR="001F0362" w:rsidRPr="00D3665F">
        <w:tab/>
        <w:t>A.</w:t>
      </w:r>
      <w:r w:rsidR="001F0362" w:rsidRPr="00D3665F">
        <w:tab/>
        <w:t>Cargo tanks</w:t>
      </w:r>
    </w:p>
    <w:p w:rsidR="001F0362" w:rsidRPr="00D3665F" w:rsidRDefault="001F0362" w:rsidP="000A344F">
      <w:pPr>
        <w:pStyle w:val="SingleTxtG"/>
        <w:tabs>
          <w:tab w:val="left" w:pos="4536"/>
        </w:tabs>
      </w:pPr>
      <w:r w:rsidRPr="00D3665F">
        <w:t>Number:</w:t>
      </w:r>
      <w:r w:rsidRPr="00D3665F">
        <w:tab/>
      </w:r>
      <w:r w:rsidRPr="00D3665F">
        <w:tab/>
        <w:t>6</w:t>
      </w:r>
    </w:p>
    <w:p w:rsidR="001F0362" w:rsidRPr="00D3665F" w:rsidRDefault="001F0362" w:rsidP="000A344F">
      <w:pPr>
        <w:pStyle w:val="SingleTxtG"/>
        <w:tabs>
          <w:tab w:val="left" w:pos="4536"/>
        </w:tabs>
      </w:pPr>
      <w:r w:rsidRPr="00D3665F">
        <w:t>Volume per cargo tank:</w:t>
      </w:r>
      <w:r w:rsidRPr="00D3665F">
        <w:tab/>
        <w:t>250 m³</w:t>
      </w:r>
    </w:p>
    <w:p w:rsidR="001F0362" w:rsidRPr="00D3665F" w:rsidRDefault="001F0362" w:rsidP="000A344F">
      <w:pPr>
        <w:pStyle w:val="SingleTxtG"/>
        <w:tabs>
          <w:tab w:val="left" w:pos="4536"/>
        </w:tabs>
      </w:pPr>
      <w:r w:rsidRPr="00D3665F">
        <w:t>Minimum authorized temperature:</w:t>
      </w:r>
      <w:r w:rsidRPr="00D3665F">
        <w:tab/>
        <w:t>-10</w:t>
      </w:r>
      <w:r w:rsidRPr="00D3665F">
        <w:sym w:font="Symbol" w:char="F0B0"/>
      </w:r>
      <w:r w:rsidRPr="00D3665F">
        <w:t xml:space="preserve"> C</w:t>
      </w:r>
    </w:p>
    <w:p w:rsidR="001F0362" w:rsidRPr="00D3665F" w:rsidRDefault="00F17EF0" w:rsidP="00E5686A">
      <w:pPr>
        <w:pStyle w:val="H1G"/>
      </w:pPr>
      <w:r>
        <w:tab/>
      </w:r>
      <w:r w:rsidR="001F0362" w:rsidRPr="00D3665F">
        <w:tab/>
        <w:t>B.</w:t>
      </w:r>
      <w:r w:rsidR="001F0362" w:rsidRPr="00D3665F">
        <w:tab/>
        <w:t>Pumps:</w:t>
      </w:r>
      <w:r w:rsidR="001F0362" w:rsidRPr="00D3665F">
        <w:tab/>
      </w:r>
      <w:r w:rsidR="00E5686A">
        <w:tab/>
      </w:r>
      <w:r w:rsidR="00E5686A">
        <w:tab/>
      </w:r>
      <w:r w:rsidR="001F0362" w:rsidRPr="00E5686A">
        <w:rPr>
          <w:b w:val="0"/>
          <w:sz w:val="20"/>
        </w:rPr>
        <w:t>1 submerged pump per cargo tank</w:t>
      </w:r>
    </w:p>
    <w:p w:rsidR="001F0362" w:rsidRPr="00D3665F" w:rsidRDefault="00F17EF0" w:rsidP="00E5686A">
      <w:pPr>
        <w:pStyle w:val="H1G"/>
      </w:pPr>
      <w:r>
        <w:tab/>
      </w:r>
      <w:r w:rsidR="001F0362" w:rsidRPr="00D3665F">
        <w:tab/>
        <w:t>C.</w:t>
      </w:r>
      <w:r w:rsidR="001F0362" w:rsidRPr="00D3665F">
        <w:tab/>
        <w:t>Compressors:</w:t>
      </w:r>
      <w:r w:rsidR="001F0362" w:rsidRPr="00D3665F">
        <w:tab/>
      </w:r>
      <w:r w:rsidR="00E5686A">
        <w:tab/>
      </w:r>
      <w:r w:rsidR="001F0362" w:rsidRPr="00E5686A">
        <w:rPr>
          <w:b w:val="0"/>
          <w:sz w:val="20"/>
        </w:rPr>
        <w:t>2 compressors</w:t>
      </w:r>
    </w:p>
    <w:p w:rsidR="001F0362" w:rsidRPr="00D3665F" w:rsidRDefault="00F17EF0" w:rsidP="00E5686A">
      <w:pPr>
        <w:pStyle w:val="H1G"/>
      </w:pPr>
      <w:r>
        <w:tab/>
      </w:r>
      <w:r w:rsidR="001F0362" w:rsidRPr="00D3665F">
        <w:tab/>
        <w:t>D.</w:t>
      </w:r>
      <w:r w:rsidR="001F0362" w:rsidRPr="00D3665F">
        <w:tab/>
        <w:t>Piping systems:</w:t>
      </w:r>
      <w:r w:rsidR="001F0362" w:rsidRPr="00D3665F">
        <w:tab/>
      </w:r>
      <w:r w:rsidR="00E5686A">
        <w:tab/>
      </w:r>
      <w:r w:rsidR="001F0362" w:rsidRPr="00E5686A">
        <w:rPr>
          <w:b w:val="0"/>
          <w:sz w:val="20"/>
        </w:rPr>
        <w:t>Separate for liquids and gases (vapours)</w:t>
      </w:r>
    </w:p>
    <w:p w:rsidR="001F0362" w:rsidRPr="00D3665F" w:rsidRDefault="00F17EF0" w:rsidP="00E5686A">
      <w:pPr>
        <w:pStyle w:val="H1G"/>
      </w:pPr>
      <w:r>
        <w:tab/>
      </w:r>
      <w:r w:rsidR="001F0362" w:rsidRPr="00D3665F">
        <w:tab/>
        <w:t>E.</w:t>
      </w:r>
      <w:r w:rsidR="001F0362" w:rsidRPr="00D3665F">
        <w:tab/>
        <w:t>Possibility of longitudinal flushing:</w:t>
      </w:r>
      <w:r w:rsidR="001F0362" w:rsidRPr="00D3665F">
        <w:tab/>
      </w:r>
      <w:r w:rsidR="001F0362" w:rsidRPr="00E5686A">
        <w:rPr>
          <w:b w:val="0"/>
          <w:sz w:val="20"/>
        </w:rPr>
        <w:t>Yes</w:t>
      </w:r>
    </w:p>
    <w:p w:rsidR="00CF3232" w:rsidRPr="00D3665F" w:rsidRDefault="00CF3232" w:rsidP="00CF3232">
      <w:pPr>
        <w:pStyle w:val="HChG"/>
      </w:pPr>
      <w:r w:rsidRPr="00D3665F">
        <w:br w:type="page"/>
      </w:r>
      <w:r w:rsidRPr="00D3665F">
        <w:lastRenderedPageBreak/>
        <w:t>Annex II</w:t>
      </w:r>
    </w:p>
    <w:p w:rsidR="00CF3232" w:rsidRPr="00D3665F" w:rsidRDefault="00CF3232" w:rsidP="00CF3232">
      <w:pPr>
        <w:pStyle w:val="HChG"/>
      </w:pPr>
      <w:r w:rsidRPr="00D3665F">
        <w:tab/>
      </w:r>
      <w:r w:rsidRPr="00D3665F">
        <w:tab/>
        <w:t>Examples of substantive questions for the specialization course on chemicals</w:t>
      </w:r>
    </w:p>
    <w:p w:rsidR="00CF3232" w:rsidRPr="00D3665F" w:rsidRDefault="00CF3232" w:rsidP="001B7EEE">
      <w:pPr>
        <w:pStyle w:val="HChG"/>
      </w:pPr>
      <w:r w:rsidRPr="00D3665F">
        <w:tab/>
      </w:r>
      <w:del w:id="76" w:author="Croo Henk" w:date="2015-08-21T13:57:00Z">
        <w:r w:rsidR="001B7EEE" w:rsidDel="00334E42">
          <w:delText>I</w:delText>
        </w:r>
      </w:del>
      <w:ins w:id="77" w:author="Croo Henk" w:date="2015-08-21T13:57:00Z">
        <w:r w:rsidR="00334E42">
          <w:t>1</w:t>
        </w:r>
      </w:ins>
      <w:r w:rsidRPr="00D3665F">
        <w:t>.</w:t>
      </w:r>
      <w:r w:rsidRPr="00D3665F">
        <w:tab/>
        <w:t>Situation description</w:t>
      </w:r>
    </w:p>
    <w:p w:rsidR="00CF3232" w:rsidRPr="00D3665F" w:rsidRDefault="00CF3232" w:rsidP="00CF3232">
      <w:pPr>
        <w:pStyle w:val="SingleTxtG"/>
      </w:pPr>
      <w:r w:rsidRPr="00D3665F">
        <w:t>This section of the examination is based on the following situation description:</w:t>
      </w:r>
    </w:p>
    <w:p w:rsidR="00CF3232" w:rsidRPr="00D3665F" w:rsidRDefault="00CF3232" w:rsidP="00CF3232">
      <w:pPr>
        <w:pStyle w:val="SingleTxtG"/>
      </w:pPr>
      <w:r w:rsidRPr="00D3665F">
        <w:t xml:space="preserve">Your motor tanker (NAME OF VESSEL) carries certificate of approval </w:t>
      </w:r>
      <w:proofErr w:type="gramStart"/>
      <w:r w:rsidRPr="00D3665F">
        <w:t>No</w:t>
      </w:r>
      <w:proofErr w:type="gramEnd"/>
      <w:r w:rsidRPr="00D3665F">
        <w:t>. (xx).</w:t>
      </w:r>
    </w:p>
    <w:p w:rsidR="00CF3232" w:rsidRPr="00D3665F" w:rsidRDefault="00CF3232" w:rsidP="00CF3232">
      <w:pPr>
        <w:pStyle w:val="SingleTxtG"/>
      </w:pPr>
      <w:r w:rsidRPr="00D3665F">
        <w:t>You receive an order to transport 1,500 tonnes of UN No. XXXX (NAME, class, classification code, packing group).</w:t>
      </w:r>
    </w:p>
    <w:p w:rsidR="00CF3232" w:rsidRPr="00D3665F" w:rsidRDefault="00CF3232" w:rsidP="00CF3232">
      <w:pPr>
        <w:pStyle w:val="SingleTxtG"/>
      </w:pPr>
      <w:r w:rsidRPr="00D3665F">
        <w:t>Your tank vessel is empty. The previous cargo was UN No. XXXX (NAME, class, classification code, packing group).</w:t>
      </w:r>
    </w:p>
    <w:p w:rsidR="00CF3232" w:rsidRPr="00D3665F" w:rsidRDefault="00CF3232" w:rsidP="00CF3232">
      <w:pPr>
        <w:pStyle w:val="SingleTxtG"/>
      </w:pPr>
      <w:r w:rsidRPr="00D3665F">
        <w:t>The outside temperature during loading is +9° C.</w:t>
      </w:r>
    </w:p>
    <w:p w:rsidR="00CF3232" w:rsidRPr="00D3665F" w:rsidRDefault="00CF3232" w:rsidP="001B7EEE">
      <w:pPr>
        <w:pStyle w:val="HChG"/>
      </w:pPr>
      <w:r w:rsidRPr="00D3665F">
        <w:tab/>
      </w:r>
      <w:del w:id="78" w:author="Croo Henk" w:date="2015-08-21T13:57:00Z">
        <w:r w:rsidR="001B7EEE" w:rsidDel="00334E42">
          <w:delText>II</w:delText>
        </w:r>
      </w:del>
      <w:ins w:id="79" w:author="Croo Henk" w:date="2015-08-21T13:57:00Z">
        <w:r w:rsidR="00334E42">
          <w:t>2</w:t>
        </w:r>
      </w:ins>
      <w:r w:rsidRPr="00D3665F">
        <w:t>.</w:t>
      </w:r>
      <w:r w:rsidRPr="00D3665F">
        <w:tab/>
        <w:t>Questions</w:t>
      </w:r>
    </w:p>
    <w:p w:rsidR="00CF3232" w:rsidRPr="00D3665F" w:rsidRDefault="00CF3232" w:rsidP="00CF3232">
      <w:pPr>
        <w:pStyle w:val="SingleTxtG"/>
      </w:pPr>
      <w:r w:rsidRPr="00D3665F">
        <w:t>The questions must be selected along the following lines. A logical order should be followed.</w:t>
      </w:r>
    </w:p>
    <w:p w:rsidR="00CF3232" w:rsidRPr="00D3665F" w:rsidRDefault="00035470" w:rsidP="001B7EEE">
      <w:pPr>
        <w:pStyle w:val="H1G"/>
      </w:pPr>
      <w:r>
        <w:tab/>
        <w:t>A.</w:t>
      </w:r>
      <w:r w:rsidR="00CF3232" w:rsidRPr="00D3665F">
        <w:t xml:space="preserve"> </w:t>
      </w:r>
      <w:r w:rsidR="00CF3232" w:rsidRPr="00D3665F">
        <w:tab/>
        <w:t>Loading (including preparation)</w:t>
      </w:r>
    </w:p>
    <w:p w:rsidR="00CF3232" w:rsidRPr="00D3665F" w:rsidRDefault="00CF3232" w:rsidP="00CF3232">
      <w:pPr>
        <w:pStyle w:val="SingleTxtG"/>
        <w:rPr>
          <w:b/>
        </w:rPr>
      </w:pPr>
      <w:r w:rsidRPr="00D3665F">
        <w:rPr>
          <w:b/>
        </w:rPr>
        <w:t>General questions:</w:t>
      </w:r>
    </w:p>
    <w:p w:rsidR="00CF3232" w:rsidRPr="00D3665F" w:rsidRDefault="00CF3232" w:rsidP="00CF3232">
      <w:pPr>
        <w:pStyle w:val="SingleTxtG"/>
      </w:pPr>
      <w:r w:rsidRPr="00D3665F">
        <w:t>Choose three questions from A-1 to A-11.</w:t>
      </w:r>
    </w:p>
    <w:p w:rsidR="00CF3232" w:rsidRPr="00D3665F" w:rsidRDefault="00CF3232" w:rsidP="00CF3232">
      <w:pPr>
        <w:pStyle w:val="SingleTxtG"/>
        <w:rPr>
          <w:b/>
        </w:rPr>
      </w:pPr>
      <w:r w:rsidRPr="00D3665F">
        <w:rPr>
          <w:b/>
        </w:rPr>
        <w:t>Substance-related question:</w:t>
      </w:r>
    </w:p>
    <w:p w:rsidR="00CF3232" w:rsidRPr="00D3665F" w:rsidRDefault="00CF3232" w:rsidP="00CF3232">
      <w:pPr>
        <w:pStyle w:val="SingleTxtG"/>
      </w:pPr>
      <w:r w:rsidRPr="00D3665F">
        <w:t>Choose one question from among E-1 to E-20.</w:t>
      </w:r>
    </w:p>
    <w:p w:rsidR="00CF3232" w:rsidRPr="00D3665F" w:rsidRDefault="00CF3232" w:rsidP="001B7EEE">
      <w:pPr>
        <w:pStyle w:val="H1G"/>
      </w:pPr>
      <w:r w:rsidRPr="00D3665F">
        <w:tab/>
        <w:t>B</w:t>
      </w:r>
      <w:r w:rsidR="00035470">
        <w:t>.</w:t>
      </w:r>
      <w:r w:rsidRPr="00D3665F">
        <w:t xml:space="preserve"> </w:t>
      </w:r>
      <w:r w:rsidRPr="00D3665F">
        <w:tab/>
        <w:t>Transport</w:t>
      </w:r>
    </w:p>
    <w:p w:rsidR="00CF3232" w:rsidRPr="00D3665F" w:rsidRDefault="00CF3232" w:rsidP="00CF3232">
      <w:pPr>
        <w:pStyle w:val="SingleTxtG"/>
        <w:rPr>
          <w:b/>
        </w:rPr>
      </w:pPr>
      <w:r w:rsidRPr="00D3665F">
        <w:rPr>
          <w:b/>
        </w:rPr>
        <w:t xml:space="preserve">General questions: </w:t>
      </w:r>
    </w:p>
    <w:p w:rsidR="00CF3232" w:rsidRPr="00D3665F" w:rsidRDefault="00CF3232" w:rsidP="00CF3232">
      <w:pPr>
        <w:pStyle w:val="SingleTxtG"/>
      </w:pPr>
      <w:r w:rsidRPr="00D3665F">
        <w:t>Choose three questions from B-1 to B-10.</w:t>
      </w:r>
    </w:p>
    <w:p w:rsidR="00CF3232" w:rsidRPr="00D3665F" w:rsidRDefault="00CF3232" w:rsidP="00CF3232">
      <w:pPr>
        <w:pStyle w:val="SingleTxtG"/>
        <w:rPr>
          <w:b/>
        </w:rPr>
      </w:pPr>
      <w:r w:rsidRPr="00D3665F">
        <w:rPr>
          <w:b/>
        </w:rPr>
        <w:t>Substance-related question:</w:t>
      </w:r>
    </w:p>
    <w:p w:rsidR="00CF3232" w:rsidRPr="00D3665F" w:rsidRDefault="00CF3232" w:rsidP="00CF3232">
      <w:pPr>
        <w:pStyle w:val="SingleTxtG"/>
      </w:pPr>
      <w:r w:rsidRPr="00D3665F">
        <w:t>Choose one question from among E-1 to E-20.</w:t>
      </w:r>
    </w:p>
    <w:p w:rsidR="00CF3232" w:rsidRPr="00D3665F" w:rsidRDefault="00CF3232" w:rsidP="001B7EEE">
      <w:pPr>
        <w:pStyle w:val="H1G"/>
      </w:pPr>
      <w:r w:rsidRPr="00D3665F">
        <w:tab/>
        <w:t>C</w:t>
      </w:r>
      <w:r w:rsidR="00035470">
        <w:t>.</w:t>
      </w:r>
      <w:r w:rsidRPr="00D3665F">
        <w:t xml:space="preserve"> </w:t>
      </w:r>
      <w:r w:rsidRPr="00D3665F">
        <w:tab/>
        <w:t>Unloading (including preparation)</w:t>
      </w:r>
    </w:p>
    <w:p w:rsidR="00CF3232" w:rsidRPr="00D3665F" w:rsidRDefault="00CF3232" w:rsidP="00CF3232">
      <w:pPr>
        <w:pStyle w:val="SingleTxtG"/>
        <w:rPr>
          <w:b/>
        </w:rPr>
      </w:pPr>
      <w:r w:rsidRPr="00D3665F">
        <w:rPr>
          <w:b/>
        </w:rPr>
        <w:t>General questions:</w:t>
      </w:r>
    </w:p>
    <w:p w:rsidR="00CF3232" w:rsidRPr="00D3665F" w:rsidRDefault="00CF3232" w:rsidP="00CF3232">
      <w:pPr>
        <w:pStyle w:val="SingleTxtG"/>
      </w:pPr>
      <w:r w:rsidRPr="00D3665F">
        <w:t>Choose three questions from C-1 to C-10.</w:t>
      </w:r>
    </w:p>
    <w:p w:rsidR="00CF3232" w:rsidRPr="00D3665F" w:rsidRDefault="00CF3232" w:rsidP="00546CE1">
      <w:pPr>
        <w:pStyle w:val="H1G"/>
      </w:pPr>
      <w:r w:rsidRPr="00D3665F">
        <w:lastRenderedPageBreak/>
        <w:tab/>
        <w:t>D</w:t>
      </w:r>
      <w:r w:rsidR="00035470">
        <w:t>.</w:t>
      </w:r>
      <w:r w:rsidRPr="00D3665F">
        <w:tab/>
        <w:t>Flushing</w:t>
      </w:r>
    </w:p>
    <w:p w:rsidR="00CF3232" w:rsidRPr="00D3665F" w:rsidRDefault="00CF3232" w:rsidP="00546CE1">
      <w:pPr>
        <w:pStyle w:val="SingleTxtG"/>
        <w:keepNext/>
        <w:keepLines/>
        <w:rPr>
          <w:b/>
        </w:rPr>
      </w:pPr>
      <w:r w:rsidRPr="00D3665F">
        <w:rPr>
          <w:b/>
        </w:rPr>
        <w:t xml:space="preserve">General questions: </w:t>
      </w:r>
    </w:p>
    <w:p w:rsidR="00CF3232" w:rsidRPr="00D3665F" w:rsidRDefault="00CF3232" w:rsidP="00546CE1">
      <w:pPr>
        <w:pStyle w:val="SingleTxtG"/>
        <w:keepNext/>
        <w:keepLines/>
      </w:pPr>
      <w:r w:rsidRPr="00D3665F">
        <w:t>Choose three questions from D-1 to D-13.</w:t>
      </w:r>
    </w:p>
    <w:p w:rsidR="00CF3232" w:rsidRPr="00D3665F" w:rsidRDefault="00CF3232" w:rsidP="00546CE1">
      <w:pPr>
        <w:pStyle w:val="SingleTxtG"/>
        <w:keepNext/>
        <w:keepLines/>
        <w:rPr>
          <w:b/>
        </w:rPr>
      </w:pPr>
      <w:r w:rsidRPr="00D3665F">
        <w:rPr>
          <w:b/>
        </w:rPr>
        <w:t>Substance-related question:</w:t>
      </w:r>
    </w:p>
    <w:p w:rsidR="00CF3232" w:rsidRPr="00D3665F" w:rsidRDefault="00CF3232" w:rsidP="00CF3232">
      <w:pPr>
        <w:pStyle w:val="SingleTxtG"/>
      </w:pPr>
      <w:r w:rsidRPr="00D3665F">
        <w:t>Choose one question from among E-1 to E-20.</w:t>
      </w:r>
    </w:p>
    <w:p w:rsidR="00CF3232" w:rsidRPr="00D3665F" w:rsidRDefault="00CF3232" w:rsidP="001B7EEE">
      <w:pPr>
        <w:pStyle w:val="HChG"/>
      </w:pPr>
      <w:r w:rsidRPr="00D3665F">
        <w:tab/>
      </w:r>
      <w:del w:id="80" w:author="Croo Henk" w:date="2015-08-21T13:57:00Z">
        <w:r w:rsidR="001B7EEE" w:rsidDel="00334E42">
          <w:delText>III</w:delText>
        </w:r>
      </w:del>
      <w:ins w:id="81" w:author="Croo Henk" w:date="2015-08-21T13:57:00Z">
        <w:r w:rsidR="00334E42">
          <w:t>3</w:t>
        </w:r>
      </w:ins>
      <w:r w:rsidRPr="00D3665F">
        <w:t>.</w:t>
      </w:r>
      <w:r w:rsidRPr="00D3665F">
        <w:tab/>
        <w:t>Substance and its characteristics</w:t>
      </w:r>
    </w:p>
    <w:p w:rsidR="00CF3232" w:rsidRPr="00D3665F" w:rsidRDefault="00CF3232" w:rsidP="00CF3232">
      <w:pPr>
        <w:pStyle w:val="SingleTxtG"/>
      </w:pPr>
      <w:r w:rsidRPr="00D3665F">
        <w:t>A substance should be selected from the following list and included in situation description 1 along with its properties.</w:t>
      </w:r>
    </w:p>
    <w:p w:rsidR="00CF3232" w:rsidRDefault="00CF3232" w:rsidP="00D71C48">
      <w:pPr>
        <w:pStyle w:val="SingleTxtG"/>
      </w:pPr>
      <w:r w:rsidRPr="00D3665F">
        <w:t>The substances listed in the table may be included in the certificates of approval referred to in section 4.</w:t>
      </w:r>
    </w:p>
    <w:p w:rsidR="008D676B" w:rsidRPr="00D3665F" w:rsidRDefault="008D676B" w:rsidP="00D71C48">
      <w:pPr>
        <w:pStyle w:val="SingleTxtG"/>
      </w:pPr>
    </w:p>
    <w:p w:rsidR="00D71C48" w:rsidRPr="00D3665F" w:rsidRDefault="00D71C48" w:rsidP="00D71C48">
      <w:pPr>
        <w:pStyle w:val="SingleTxtG"/>
        <w:sectPr w:rsidR="00D71C48" w:rsidRPr="00D3665F" w:rsidSect="00E9528A">
          <w:headerReference w:type="even" r:id="rId10"/>
          <w:headerReference w:type="default" r:id="rId11"/>
          <w:footerReference w:type="even" r:id="rId12"/>
          <w:footerReference w:type="default" r:id="rId13"/>
          <w:endnotePr>
            <w:numFmt w:val="decimal"/>
          </w:endnotePr>
          <w:type w:val="continuous"/>
          <w:pgSz w:w="11907" w:h="16840" w:code="9"/>
          <w:pgMar w:top="1701" w:right="1134" w:bottom="2268" w:left="1134" w:header="1134" w:footer="1701" w:gutter="0"/>
          <w:cols w:space="720"/>
          <w:titlePg/>
          <w:docGrid w:linePitch="272"/>
        </w:sectPr>
      </w:pPr>
    </w:p>
    <w:tbl>
      <w:tblPr>
        <w:tblW w:w="12361" w:type="dxa"/>
        <w:tblBorders>
          <w:top w:val="single" w:sz="4" w:space="0" w:color="auto"/>
          <w:bottom w:val="single" w:sz="4" w:space="0" w:color="auto"/>
          <w:insideH w:val="single" w:sz="4" w:space="0" w:color="auto"/>
        </w:tblBorders>
        <w:tblLayout w:type="fixed"/>
        <w:tblCellMar>
          <w:left w:w="0" w:type="dxa"/>
          <w:right w:w="0" w:type="dxa"/>
        </w:tblCellMar>
        <w:tblLook w:val="0000" w:firstRow="0" w:lastRow="0" w:firstColumn="0" w:lastColumn="0" w:noHBand="0" w:noVBand="0"/>
      </w:tblPr>
      <w:tblGrid>
        <w:gridCol w:w="1089"/>
        <w:gridCol w:w="3585"/>
        <w:gridCol w:w="771"/>
        <w:gridCol w:w="2305"/>
        <w:gridCol w:w="2050"/>
        <w:gridCol w:w="2561"/>
      </w:tblGrid>
      <w:tr w:rsidR="00D71C48" w:rsidRPr="00D3665F" w:rsidTr="00D05C73">
        <w:tc>
          <w:tcPr>
            <w:tcW w:w="1089" w:type="dxa"/>
            <w:tcBorders>
              <w:bottom w:val="single" w:sz="12" w:space="0" w:color="auto"/>
            </w:tcBorders>
          </w:tcPr>
          <w:p w:rsidR="00D71C48" w:rsidRPr="00D3665F" w:rsidRDefault="00D71C48" w:rsidP="00AF5AE3">
            <w:pPr>
              <w:spacing w:before="80" w:after="80" w:line="220" w:lineRule="exact"/>
              <w:jc w:val="center"/>
              <w:rPr>
                <w:i/>
                <w:color w:val="000000"/>
                <w:sz w:val="16"/>
                <w:szCs w:val="16"/>
              </w:rPr>
            </w:pPr>
            <w:r w:rsidRPr="00D3665F">
              <w:rPr>
                <w:i/>
                <w:color w:val="000000"/>
                <w:sz w:val="16"/>
              </w:rPr>
              <w:lastRenderedPageBreak/>
              <w:t>UN No.</w:t>
            </w:r>
          </w:p>
        </w:tc>
        <w:tc>
          <w:tcPr>
            <w:tcW w:w="3585" w:type="dxa"/>
            <w:tcBorders>
              <w:bottom w:val="single" w:sz="12" w:space="0" w:color="auto"/>
            </w:tcBorders>
          </w:tcPr>
          <w:p w:rsidR="00D71C48" w:rsidRPr="00D3665F" w:rsidRDefault="00D71C48" w:rsidP="00AF5AE3">
            <w:pPr>
              <w:spacing w:before="80" w:after="80" w:line="220" w:lineRule="exact"/>
              <w:jc w:val="center"/>
              <w:rPr>
                <w:i/>
                <w:color w:val="000000"/>
                <w:sz w:val="16"/>
                <w:szCs w:val="16"/>
              </w:rPr>
            </w:pPr>
            <w:r w:rsidRPr="00D3665F">
              <w:rPr>
                <w:i/>
                <w:color w:val="000000"/>
                <w:sz w:val="16"/>
              </w:rPr>
              <w:t>Name and description</w:t>
            </w:r>
          </w:p>
        </w:tc>
        <w:tc>
          <w:tcPr>
            <w:tcW w:w="771" w:type="dxa"/>
            <w:tcBorders>
              <w:bottom w:val="single" w:sz="12" w:space="0" w:color="auto"/>
            </w:tcBorders>
          </w:tcPr>
          <w:p w:rsidR="00D71C48" w:rsidRPr="00D3665F" w:rsidRDefault="00D71C48" w:rsidP="00AF5AE3">
            <w:pPr>
              <w:spacing w:before="80" w:after="80" w:line="220" w:lineRule="exact"/>
              <w:jc w:val="center"/>
              <w:rPr>
                <w:i/>
                <w:color w:val="000000"/>
                <w:sz w:val="16"/>
                <w:szCs w:val="16"/>
              </w:rPr>
            </w:pPr>
            <w:r w:rsidRPr="00D3665F">
              <w:rPr>
                <w:i/>
                <w:color w:val="000000"/>
                <w:sz w:val="16"/>
              </w:rPr>
              <w:t>Class</w:t>
            </w:r>
          </w:p>
        </w:tc>
        <w:tc>
          <w:tcPr>
            <w:tcW w:w="2305" w:type="dxa"/>
            <w:tcBorders>
              <w:bottom w:val="single" w:sz="12" w:space="0" w:color="auto"/>
            </w:tcBorders>
          </w:tcPr>
          <w:p w:rsidR="00D71C48" w:rsidRPr="00D3665F" w:rsidRDefault="00D71C48" w:rsidP="00AF5AE3">
            <w:pPr>
              <w:spacing w:before="80" w:after="80" w:line="220" w:lineRule="exact"/>
              <w:jc w:val="center"/>
              <w:rPr>
                <w:i/>
                <w:color w:val="000000"/>
                <w:sz w:val="16"/>
                <w:szCs w:val="16"/>
              </w:rPr>
            </w:pPr>
            <w:r w:rsidRPr="00D3665F">
              <w:rPr>
                <w:i/>
                <w:color w:val="000000"/>
                <w:sz w:val="16"/>
              </w:rPr>
              <w:t>Classification code</w:t>
            </w:r>
          </w:p>
        </w:tc>
        <w:tc>
          <w:tcPr>
            <w:tcW w:w="2050" w:type="dxa"/>
            <w:tcBorders>
              <w:bottom w:val="single" w:sz="12" w:space="0" w:color="auto"/>
            </w:tcBorders>
          </w:tcPr>
          <w:p w:rsidR="00D71C48" w:rsidRPr="00D3665F" w:rsidRDefault="00D71C48" w:rsidP="00AF5AE3">
            <w:pPr>
              <w:spacing w:before="80" w:after="80" w:line="220" w:lineRule="exact"/>
              <w:jc w:val="center"/>
              <w:rPr>
                <w:i/>
                <w:color w:val="000000"/>
                <w:sz w:val="16"/>
                <w:szCs w:val="16"/>
              </w:rPr>
            </w:pPr>
            <w:r w:rsidRPr="00D3665F">
              <w:rPr>
                <w:i/>
                <w:color w:val="000000"/>
                <w:sz w:val="16"/>
              </w:rPr>
              <w:t>Packing group</w:t>
            </w:r>
          </w:p>
        </w:tc>
        <w:tc>
          <w:tcPr>
            <w:tcW w:w="2561" w:type="dxa"/>
            <w:tcBorders>
              <w:bottom w:val="single" w:sz="12" w:space="0" w:color="auto"/>
            </w:tcBorders>
          </w:tcPr>
          <w:p w:rsidR="00D71C48" w:rsidRPr="00D3665F" w:rsidRDefault="00D71C48" w:rsidP="00AF5AE3">
            <w:pPr>
              <w:spacing w:before="80" w:after="80" w:line="220" w:lineRule="exact"/>
              <w:jc w:val="center"/>
              <w:rPr>
                <w:i/>
                <w:color w:val="000000"/>
                <w:sz w:val="16"/>
                <w:szCs w:val="16"/>
              </w:rPr>
            </w:pPr>
            <w:r w:rsidRPr="00D3665F">
              <w:rPr>
                <w:i/>
                <w:color w:val="000000"/>
                <w:sz w:val="16"/>
              </w:rPr>
              <w:t>Number of certificate of approval</w:t>
            </w:r>
          </w:p>
        </w:tc>
      </w:tr>
      <w:tr w:rsidR="00D71C48" w:rsidRPr="00D3665F" w:rsidTr="00D05C73">
        <w:tc>
          <w:tcPr>
            <w:tcW w:w="12361" w:type="dxa"/>
            <w:gridSpan w:val="6"/>
            <w:tcBorders>
              <w:top w:val="single" w:sz="12" w:space="0" w:color="auto"/>
              <w:bottom w:val="nil"/>
            </w:tcBorders>
          </w:tcPr>
          <w:p w:rsidR="00D71C48" w:rsidRPr="00F161EA" w:rsidRDefault="00D71C48" w:rsidP="00AF5AE3">
            <w:pPr>
              <w:jc w:val="center"/>
              <w:rPr>
                <w:color w:val="000000"/>
                <w:sz w:val="18"/>
                <w:szCs w:val="18"/>
              </w:rPr>
            </w:pPr>
            <w:r w:rsidRPr="00F161EA">
              <w:rPr>
                <w:b/>
                <w:color w:val="000000"/>
                <w:sz w:val="18"/>
                <w:szCs w:val="18"/>
              </w:rPr>
              <w:t>Flammable</w:t>
            </w:r>
          </w:p>
        </w:tc>
      </w:tr>
      <w:tr w:rsidR="00D71C48" w:rsidRPr="00D3665F" w:rsidTr="0007352B">
        <w:tc>
          <w:tcPr>
            <w:tcW w:w="1089" w:type="dxa"/>
            <w:tcBorders>
              <w:top w:val="nil"/>
              <w:bottom w:val="nil"/>
            </w:tcBorders>
          </w:tcPr>
          <w:p w:rsidR="00D71C48" w:rsidRPr="00F161EA" w:rsidRDefault="00D71C48" w:rsidP="001B0933">
            <w:pPr>
              <w:jc w:val="center"/>
              <w:rPr>
                <w:color w:val="000000"/>
                <w:sz w:val="18"/>
                <w:szCs w:val="18"/>
              </w:rPr>
            </w:pPr>
            <w:r w:rsidRPr="00F161EA">
              <w:rPr>
                <w:color w:val="000000"/>
                <w:sz w:val="18"/>
                <w:szCs w:val="18"/>
              </w:rPr>
              <w:t>1089</w:t>
            </w:r>
          </w:p>
        </w:tc>
        <w:tc>
          <w:tcPr>
            <w:tcW w:w="3585" w:type="dxa"/>
            <w:tcBorders>
              <w:top w:val="nil"/>
              <w:bottom w:val="nil"/>
            </w:tcBorders>
          </w:tcPr>
          <w:p w:rsidR="00D71C48" w:rsidRPr="00F161EA" w:rsidRDefault="00D71C48" w:rsidP="0076753B">
            <w:pPr>
              <w:ind w:left="113"/>
              <w:rPr>
                <w:color w:val="000000"/>
                <w:sz w:val="18"/>
                <w:szCs w:val="18"/>
              </w:rPr>
            </w:pPr>
            <w:r w:rsidRPr="00F161EA">
              <w:rPr>
                <w:color w:val="000000"/>
                <w:sz w:val="18"/>
                <w:szCs w:val="18"/>
              </w:rPr>
              <w:t>ACETALDEHYDE</w:t>
            </w:r>
          </w:p>
        </w:tc>
        <w:tc>
          <w:tcPr>
            <w:tcW w:w="771" w:type="dxa"/>
            <w:tcBorders>
              <w:top w:val="nil"/>
              <w:bottom w:val="nil"/>
            </w:tcBorders>
          </w:tcPr>
          <w:p w:rsidR="00D71C48" w:rsidRPr="00F161EA" w:rsidRDefault="00D71C48" w:rsidP="00AF5AE3">
            <w:pPr>
              <w:jc w:val="center"/>
              <w:rPr>
                <w:b/>
                <w:color w:val="000000"/>
                <w:sz w:val="18"/>
                <w:szCs w:val="18"/>
              </w:rPr>
            </w:pPr>
            <w:r w:rsidRPr="00F161EA">
              <w:rPr>
                <w:b/>
                <w:color w:val="000000"/>
                <w:sz w:val="18"/>
                <w:szCs w:val="18"/>
              </w:rPr>
              <w:t>3</w:t>
            </w:r>
          </w:p>
        </w:tc>
        <w:tc>
          <w:tcPr>
            <w:tcW w:w="2305" w:type="dxa"/>
            <w:tcBorders>
              <w:top w:val="nil"/>
              <w:bottom w:val="nil"/>
            </w:tcBorders>
          </w:tcPr>
          <w:p w:rsidR="00D71C48" w:rsidRPr="00F161EA" w:rsidRDefault="00D71C48" w:rsidP="00AF5AE3">
            <w:pPr>
              <w:jc w:val="center"/>
              <w:rPr>
                <w:color w:val="000000"/>
                <w:sz w:val="18"/>
                <w:szCs w:val="18"/>
              </w:rPr>
            </w:pPr>
            <w:r w:rsidRPr="00F161EA">
              <w:rPr>
                <w:b/>
                <w:color w:val="000000"/>
                <w:sz w:val="18"/>
                <w:szCs w:val="18"/>
              </w:rPr>
              <w:t>F1</w:t>
            </w:r>
          </w:p>
        </w:tc>
        <w:tc>
          <w:tcPr>
            <w:tcW w:w="2050" w:type="dxa"/>
            <w:tcBorders>
              <w:top w:val="nil"/>
              <w:bottom w:val="nil"/>
            </w:tcBorders>
          </w:tcPr>
          <w:p w:rsidR="00D71C48" w:rsidRPr="00F161EA" w:rsidRDefault="00D71C48" w:rsidP="00AF5AE3">
            <w:pPr>
              <w:jc w:val="center"/>
              <w:rPr>
                <w:color w:val="000000"/>
                <w:sz w:val="18"/>
                <w:szCs w:val="18"/>
              </w:rPr>
            </w:pPr>
            <w:r w:rsidRPr="00F161EA">
              <w:rPr>
                <w:b/>
                <w:color w:val="000000"/>
                <w:sz w:val="18"/>
                <w:szCs w:val="18"/>
              </w:rPr>
              <w:t>I</w:t>
            </w:r>
          </w:p>
        </w:tc>
        <w:tc>
          <w:tcPr>
            <w:tcW w:w="2561" w:type="dxa"/>
            <w:tcBorders>
              <w:top w:val="nil"/>
              <w:bottom w:val="nil"/>
            </w:tcBorders>
          </w:tcPr>
          <w:p w:rsidR="00D71C48" w:rsidRPr="00F161EA" w:rsidRDefault="00D71C48" w:rsidP="00AF5AE3">
            <w:pPr>
              <w:jc w:val="center"/>
              <w:rPr>
                <w:b/>
                <w:color w:val="000000"/>
                <w:sz w:val="18"/>
                <w:szCs w:val="18"/>
              </w:rPr>
            </w:pPr>
            <w:r w:rsidRPr="00F161EA">
              <w:rPr>
                <w:b/>
                <w:color w:val="000000"/>
                <w:sz w:val="18"/>
                <w:szCs w:val="18"/>
              </w:rPr>
              <w:t>03</w:t>
            </w:r>
          </w:p>
        </w:tc>
      </w:tr>
      <w:tr w:rsidR="00D71C48" w:rsidRPr="00D3665F" w:rsidTr="0007352B">
        <w:tc>
          <w:tcPr>
            <w:tcW w:w="1089" w:type="dxa"/>
            <w:tcBorders>
              <w:top w:val="nil"/>
              <w:bottom w:val="nil"/>
            </w:tcBorders>
          </w:tcPr>
          <w:p w:rsidR="00D71C48" w:rsidRPr="00F161EA" w:rsidRDefault="00D71C48" w:rsidP="001B0933">
            <w:pPr>
              <w:jc w:val="center"/>
              <w:rPr>
                <w:color w:val="000000"/>
                <w:sz w:val="18"/>
                <w:szCs w:val="18"/>
              </w:rPr>
            </w:pPr>
            <w:r w:rsidRPr="00F161EA">
              <w:rPr>
                <w:color w:val="000000"/>
                <w:sz w:val="18"/>
                <w:szCs w:val="18"/>
              </w:rPr>
              <w:t>1125</w:t>
            </w:r>
          </w:p>
        </w:tc>
        <w:tc>
          <w:tcPr>
            <w:tcW w:w="3585" w:type="dxa"/>
            <w:tcBorders>
              <w:top w:val="nil"/>
              <w:bottom w:val="nil"/>
            </w:tcBorders>
          </w:tcPr>
          <w:p w:rsidR="00D71C48" w:rsidRPr="00F161EA" w:rsidRDefault="00D71C48" w:rsidP="0076753B">
            <w:pPr>
              <w:ind w:left="113"/>
              <w:rPr>
                <w:color w:val="000000"/>
                <w:sz w:val="18"/>
                <w:szCs w:val="18"/>
              </w:rPr>
            </w:pPr>
            <w:r w:rsidRPr="00F161EA">
              <w:rPr>
                <w:color w:val="000000"/>
                <w:sz w:val="18"/>
                <w:szCs w:val="18"/>
              </w:rPr>
              <w:t>n-BUTYLAMINE</w:t>
            </w:r>
          </w:p>
        </w:tc>
        <w:tc>
          <w:tcPr>
            <w:tcW w:w="771" w:type="dxa"/>
            <w:tcBorders>
              <w:top w:val="nil"/>
              <w:bottom w:val="nil"/>
            </w:tcBorders>
          </w:tcPr>
          <w:p w:rsidR="00D71C48" w:rsidRPr="00F161EA" w:rsidRDefault="00D71C48" w:rsidP="00AF5AE3">
            <w:pPr>
              <w:jc w:val="center"/>
              <w:rPr>
                <w:b/>
                <w:color w:val="000000"/>
                <w:sz w:val="18"/>
                <w:szCs w:val="18"/>
              </w:rPr>
            </w:pPr>
            <w:r w:rsidRPr="00F161EA">
              <w:rPr>
                <w:b/>
                <w:color w:val="000000"/>
                <w:sz w:val="18"/>
                <w:szCs w:val="18"/>
              </w:rPr>
              <w:t>3</w:t>
            </w:r>
          </w:p>
        </w:tc>
        <w:tc>
          <w:tcPr>
            <w:tcW w:w="2305" w:type="dxa"/>
            <w:tcBorders>
              <w:top w:val="nil"/>
              <w:bottom w:val="nil"/>
            </w:tcBorders>
          </w:tcPr>
          <w:p w:rsidR="00D71C48" w:rsidRPr="00F161EA" w:rsidRDefault="00D71C48" w:rsidP="00AF5AE3">
            <w:pPr>
              <w:jc w:val="center"/>
              <w:rPr>
                <w:color w:val="000000"/>
                <w:sz w:val="18"/>
                <w:szCs w:val="18"/>
              </w:rPr>
            </w:pPr>
            <w:r w:rsidRPr="00F161EA">
              <w:rPr>
                <w:b/>
                <w:color w:val="000000"/>
                <w:sz w:val="18"/>
                <w:szCs w:val="18"/>
              </w:rPr>
              <w:t>FC</w:t>
            </w:r>
          </w:p>
        </w:tc>
        <w:tc>
          <w:tcPr>
            <w:tcW w:w="2050" w:type="dxa"/>
            <w:tcBorders>
              <w:top w:val="nil"/>
              <w:bottom w:val="nil"/>
            </w:tcBorders>
          </w:tcPr>
          <w:p w:rsidR="00D71C48" w:rsidRPr="00F161EA" w:rsidRDefault="00D71C48" w:rsidP="00AF5AE3">
            <w:pPr>
              <w:jc w:val="center"/>
              <w:rPr>
                <w:color w:val="000000"/>
                <w:sz w:val="18"/>
                <w:szCs w:val="18"/>
              </w:rPr>
            </w:pPr>
            <w:r w:rsidRPr="00F161EA">
              <w:rPr>
                <w:b/>
                <w:color w:val="000000"/>
                <w:sz w:val="18"/>
                <w:szCs w:val="18"/>
              </w:rPr>
              <w:t>II</w:t>
            </w:r>
          </w:p>
        </w:tc>
        <w:tc>
          <w:tcPr>
            <w:tcW w:w="2561" w:type="dxa"/>
            <w:tcBorders>
              <w:top w:val="nil"/>
              <w:bottom w:val="nil"/>
            </w:tcBorders>
          </w:tcPr>
          <w:p w:rsidR="00D71C48" w:rsidRPr="00F161EA" w:rsidRDefault="007F3698" w:rsidP="00AF5AE3">
            <w:pPr>
              <w:jc w:val="center"/>
              <w:rPr>
                <w:b/>
                <w:color w:val="000000"/>
                <w:sz w:val="18"/>
                <w:szCs w:val="18"/>
              </w:rPr>
            </w:pPr>
            <w:r>
              <w:rPr>
                <w:b/>
                <w:color w:val="000000"/>
                <w:sz w:val="18"/>
                <w:szCs w:val="18"/>
              </w:rPr>
              <w:t>01</w:t>
            </w:r>
          </w:p>
        </w:tc>
      </w:tr>
      <w:tr w:rsidR="00D71C48" w:rsidRPr="00D3665F" w:rsidTr="0007352B">
        <w:tc>
          <w:tcPr>
            <w:tcW w:w="1089" w:type="dxa"/>
            <w:tcBorders>
              <w:top w:val="nil"/>
              <w:bottom w:val="nil"/>
            </w:tcBorders>
          </w:tcPr>
          <w:p w:rsidR="00D71C48" w:rsidRPr="00F161EA" w:rsidRDefault="00D71C48" w:rsidP="001B0933">
            <w:pPr>
              <w:jc w:val="center"/>
              <w:rPr>
                <w:color w:val="000000"/>
                <w:sz w:val="18"/>
                <w:szCs w:val="18"/>
              </w:rPr>
            </w:pPr>
            <w:r w:rsidRPr="00F161EA">
              <w:rPr>
                <w:color w:val="000000"/>
                <w:sz w:val="18"/>
                <w:szCs w:val="18"/>
              </w:rPr>
              <w:t>1155</w:t>
            </w:r>
          </w:p>
        </w:tc>
        <w:tc>
          <w:tcPr>
            <w:tcW w:w="3585" w:type="dxa"/>
            <w:tcBorders>
              <w:top w:val="nil"/>
              <w:bottom w:val="nil"/>
            </w:tcBorders>
          </w:tcPr>
          <w:p w:rsidR="00D71C48" w:rsidRPr="00F161EA" w:rsidRDefault="00D71C48" w:rsidP="0076753B">
            <w:pPr>
              <w:ind w:left="113"/>
              <w:rPr>
                <w:color w:val="000000"/>
                <w:sz w:val="18"/>
                <w:szCs w:val="18"/>
              </w:rPr>
            </w:pPr>
            <w:r w:rsidRPr="00F161EA">
              <w:rPr>
                <w:color w:val="000000"/>
                <w:sz w:val="18"/>
                <w:szCs w:val="18"/>
              </w:rPr>
              <w:t>DIETHYL ETHER</w:t>
            </w:r>
          </w:p>
        </w:tc>
        <w:tc>
          <w:tcPr>
            <w:tcW w:w="771" w:type="dxa"/>
            <w:tcBorders>
              <w:top w:val="nil"/>
              <w:bottom w:val="nil"/>
            </w:tcBorders>
          </w:tcPr>
          <w:p w:rsidR="00D71C48" w:rsidRPr="00F161EA" w:rsidRDefault="00D71C48" w:rsidP="00AF5AE3">
            <w:pPr>
              <w:jc w:val="center"/>
              <w:rPr>
                <w:b/>
                <w:color w:val="000000"/>
                <w:sz w:val="18"/>
                <w:szCs w:val="18"/>
              </w:rPr>
            </w:pPr>
            <w:r w:rsidRPr="00F161EA">
              <w:rPr>
                <w:b/>
                <w:color w:val="000000"/>
                <w:sz w:val="18"/>
                <w:szCs w:val="18"/>
              </w:rPr>
              <w:t>3</w:t>
            </w:r>
          </w:p>
        </w:tc>
        <w:tc>
          <w:tcPr>
            <w:tcW w:w="2305" w:type="dxa"/>
            <w:tcBorders>
              <w:top w:val="nil"/>
              <w:bottom w:val="nil"/>
            </w:tcBorders>
          </w:tcPr>
          <w:p w:rsidR="00D71C48" w:rsidRPr="00F161EA" w:rsidRDefault="00D71C48" w:rsidP="00AF5AE3">
            <w:pPr>
              <w:jc w:val="center"/>
              <w:rPr>
                <w:color w:val="000000"/>
                <w:sz w:val="18"/>
                <w:szCs w:val="18"/>
              </w:rPr>
            </w:pPr>
            <w:r w:rsidRPr="00F161EA">
              <w:rPr>
                <w:b/>
                <w:color w:val="000000"/>
                <w:sz w:val="18"/>
                <w:szCs w:val="18"/>
              </w:rPr>
              <w:t>F1</w:t>
            </w:r>
          </w:p>
        </w:tc>
        <w:tc>
          <w:tcPr>
            <w:tcW w:w="2050" w:type="dxa"/>
            <w:tcBorders>
              <w:top w:val="nil"/>
              <w:bottom w:val="nil"/>
            </w:tcBorders>
          </w:tcPr>
          <w:p w:rsidR="00D71C48" w:rsidRPr="00F161EA" w:rsidRDefault="00D71C48" w:rsidP="00AF5AE3">
            <w:pPr>
              <w:jc w:val="center"/>
              <w:rPr>
                <w:color w:val="000000"/>
                <w:sz w:val="18"/>
                <w:szCs w:val="18"/>
              </w:rPr>
            </w:pPr>
            <w:r w:rsidRPr="00F161EA">
              <w:rPr>
                <w:b/>
                <w:color w:val="000000"/>
                <w:sz w:val="18"/>
                <w:szCs w:val="18"/>
              </w:rPr>
              <w:t>I</w:t>
            </w:r>
          </w:p>
        </w:tc>
        <w:tc>
          <w:tcPr>
            <w:tcW w:w="2561" w:type="dxa"/>
            <w:tcBorders>
              <w:top w:val="nil"/>
              <w:bottom w:val="nil"/>
            </w:tcBorders>
          </w:tcPr>
          <w:p w:rsidR="00D71C48" w:rsidRPr="00F161EA" w:rsidRDefault="00D71C48" w:rsidP="00AF5AE3">
            <w:pPr>
              <w:jc w:val="center"/>
              <w:rPr>
                <w:b/>
                <w:color w:val="000000"/>
                <w:sz w:val="18"/>
                <w:szCs w:val="18"/>
              </w:rPr>
            </w:pPr>
            <w:r w:rsidRPr="00F161EA">
              <w:rPr>
                <w:b/>
                <w:color w:val="000000"/>
                <w:sz w:val="18"/>
                <w:szCs w:val="18"/>
              </w:rPr>
              <w:t>03</w:t>
            </w:r>
          </w:p>
        </w:tc>
      </w:tr>
      <w:tr w:rsidR="00D71C48" w:rsidRPr="00D3665F" w:rsidTr="0007352B">
        <w:tc>
          <w:tcPr>
            <w:tcW w:w="1089" w:type="dxa"/>
            <w:tcBorders>
              <w:top w:val="nil"/>
              <w:bottom w:val="nil"/>
            </w:tcBorders>
          </w:tcPr>
          <w:p w:rsidR="00D71C48" w:rsidRPr="00F161EA" w:rsidRDefault="00D71C48" w:rsidP="001B0933">
            <w:pPr>
              <w:jc w:val="center"/>
              <w:rPr>
                <w:color w:val="000000"/>
                <w:sz w:val="18"/>
                <w:szCs w:val="18"/>
              </w:rPr>
            </w:pPr>
            <w:r w:rsidRPr="00F161EA">
              <w:rPr>
                <w:color w:val="000000"/>
                <w:sz w:val="18"/>
                <w:szCs w:val="18"/>
              </w:rPr>
              <w:t>1275</w:t>
            </w:r>
          </w:p>
        </w:tc>
        <w:tc>
          <w:tcPr>
            <w:tcW w:w="3585" w:type="dxa"/>
            <w:tcBorders>
              <w:top w:val="nil"/>
              <w:bottom w:val="nil"/>
            </w:tcBorders>
          </w:tcPr>
          <w:p w:rsidR="00D71C48" w:rsidRPr="00F161EA" w:rsidRDefault="00D71C48" w:rsidP="0076753B">
            <w:pPr>
              <w:ind w:left="113"/>
              <w:rPr>
                <w:color w:val="000000"/>
                <w:sz w:val="18"/>
                <w:szCs w:val="18"/>
              </w:rPr>
            </w:pPr>
            <w:r w:rsidRPr="00F161EA">
              <w:rPr>
                <w:color w:val="000000"/>
                <w:sz w:val="18"/>
                <w:szCs w:val="18"/>
              </w:rPr>
              <w:t>PROPIONALDEHYDE</w:t>
            </w:r>
          </w:p>
        </w:tc>
        <w:tc>
          <w:tcPr>
            <w:tcW w:w="771" w:type="dxa"/>
            <w:tcBorders>
              <w:top w:val="nil"/>
              <w:bottom w:val="nil"/>
            </w:tcBorders>
          </w:tcPr>
          <w:p w:rsidR="00D71C48" w:rsidRPr="00F161EA" w:rsidRDefault="00D71C48" w:rsidP="00AF5AE3">
            <w:pPr>
              <w:jc w:val="center"/>
              <w:rPr>
                <w:b/>
                <w:color w:val="000000"/>
                <w:sz w:val="18"/>
                <w:szCs w:val="18"/>
              </w:rPr>
            </w:pPr>
            <w:r w:rsidRPr="00F161EA">
              <w:rPr>
                <w:b/>
                <w:color w:val="000000"/>
                <w:sz w:val="18"/>
                <w:szCs w:val="18"/>
              </w:rPr>
              <w:t>3</w:t>
            </w:r>
          </w:p>
        </w:tc>
        <w:tc>
          <w:tcPr>
            <w:tcW w:w="2305" w:type="dxa"/>
            <w:tcBorders>
              <w:top w:val="nil"/>
              <w:bottom w:val="nil"/>
            </w:tcBorders>
          </w:tcPr>
          <w:p w:rsidR="00D71C48" w:rsidRPr="00F161EA" w:rsidRDefault="00D71C48" w:rsidP="00AF5AE3">
            <w:pPr>
              <w:jc w:val="center"/>
              <w:rPr>
                <w:color w:val="000000"/>
                <w:sz w:val="18"/>
                <w:szCs w:val="18"/>
              </w:rPr>
            </w:pPr>
            <w:r w:rsidRPr="00F161EA">
              <w:rPr>
                <w:b/>
                <w:color w:val="000000"/>
                <w:sz w:val="18"/>
                <w:szCs w:val="18"/>
              </w:rPr>
              <w:t>F1</w:t>
            </w:r>
          </w:p>
        </w:tc>
        <w:tc>
          <w:tcPr>
            <w:tcW w:w="2050" w:type="dxa"/>
            <w:tcBorders>
              <w:top w:val="nil"/>
              <w:bottom w:val="nil"/>
            </w:tcBorders>
          </w:tcPr>
          <w:p w:rsidR="00D71C48" w:rsidRPr="00F161EA" w:rsidRDefault="00D71C48" w:rsidP="00AF5AE3">
            <w:pPr>
              <w:jc w:val="center"/>
              <w:rPr>
                <w:color w:val="000000"/>
                <w:sz w:val="18"/>
                <w:szCs w:val="18"/>
              </w:rPr>
            </w:pPr>
            <w:r w:rsidRPr="00F161EA">
              <w:rPr>
                <w:b/>
                <w:color w:val="000000"/>
                <w:sz w:val="18"/>
                <w:szCs w:val="18"/>
              </w:rPr>
              <w:t>II</w:t>
            </w:r>
          </w:p>
        </w:tc>
        <w:tc>
          <w:tcPr>
            <w:tcW w:w="2561" w:type="dxa"/>
            <w:tcBorders>
              <w:top w:val="nil"/>
              <w:bottom w:val="nil"/>
            </w:tcBorders>
          </w:tcPr>
          <w:p w:rsidR="00D71C48" w:rsidRPr="00F161EA" w:rsidRDefault="007F3698" w:rsidP="00AF5AE3">
            <w:pPr>
              <w:jc w:val="center"/>
              <w:rPr>
                <w:b/>
                <w:color w:val="000000"/>
                <w:sz w:val="18"/>
                <w:szCs w:val="18"/>
              </w:rPr>
            </w:pPr>
            <w:r>
              <w:rPr>
                <w:b/>
                <w:color w:val="000000"/>
                <w:sz w:val="18"/>
                <w:szCs w:val="18"/>
              </w:rPr>
              <w:t>01</w:t>
            </w:r>
          </w:p>
        </w:tc>
      </w:tr>
      <w:tr w:rsidR="00D71C48" w:rsidRPr="00D3665F" w:rsidTr="0007352B">
        <w:tc>
          <w:tcPr>
            <w:tcW w:w="1089" w:type="dxa"/>
            <w:tcBorders>
              <w:top w:val="nil"/>
              <w:bottom w:val="nil"/>
            </w:tcBorders>
          </w:tcPr>
          <w:p w:rsidR="00D71C48" w:rsidRPr="00F161EA" w:rsidRDefault="00D71C48" w:rsidP="001B0933">
            <w:pPr>
              <w:jc w:val="center"/>
              <w:rPr>
                <w:color w:val="000000"/>
                <w:sz w:val="18"/>
                <w:szCs w:val="18"/>
              </w:rPr>
            </w:pPr>
            <w:r w:rsidRPr="00F161EA">
              <w:rPr>
                <w:color w:val="000000"/>
                <w:sz w:val="18"/>
                <w:szCs w:val="18"/>
              </w:rPr>
              <w:t>1991</w:t>
            </w:r>
          </w:p>
        </w:tc>
        <w:tc>
          <w:tcPr>
            <w:tcW w:w="3585" w:type="dxa"/>
            <w:tcBorders>
              <w:top w:val="nil"/>
              <w:bottom w:val="nil"/>
            </w:tcBorders>
          </w:tcPr>
          <w:p w:rsidR="00D71C48" w:rsidRPr="00F161EA" w:rsidRDefault="00D71C48" w:rsidP="0076753B">
            <w:pPr>
              <w:ind w:left="113"/>
              <w:rPr>
                <w:color w:val="000000"/>
                <w:sz w:val="18"/>
                <w:szCs w:val="18"/>
              </w:rPr>
            </w:pPr>
            <w:r w:rsidRPr="00F161EA">
              <w:rPr>
                <w:color w:val="000000"/>
                <w:sz w:val="18"/>
                <w:szCs w:val="18"/>
              </w:rPr>
              <w:t>CHLOROPRENE, STABILIZED</w:t>
            </w:r>
          </w:p>
        </w:tc>
        <w:tc>
          <w:tcPr>
            <w:tcW w:w="771" w:type="dxa"/>
            <w:tcBorders>
              <w:top w:val="nil"/>
              <w:bottom w:val="nil"/>
            </w:tcBorders>
          </w:tcPr>
          <w:p w:rsidR="00D71C48" w:rsidRPr="00F161EA" w:rsidRDefault="00D71C48" w:rsidP="00AF5AE3">
            <w:pPr>
              <w:jc w:val="center"/>
              <w:rPr>
                <w:b/>
                <w:color w:val="000000"/>
                <w:sz w:val="18"/>
                <w:szCs w:val="18"/>
              </w:rPr>
            </w:pPr>
            <w:r w:rsidRPr="00F161EA">
              <w:rPr>
                <w:b/>
                <w:color w:val="000000"/>
                <w:sz w:val="18"/>
                <w:szCs w:val="18"/>
              </w:rPr>
              <w:t>3</w:t>
            </w:r>
          </w:p>
        </w:tc>
        <w:tc>
          <w:tcPr>
            <w:tcW w:w="2305" w:type="dxa"/>
            <w:tcBorders>
              <w:top w:val="nil"/>
              <w:bottom w:val="nil"/>
            </w:tcBorders>
          </w:tcPr>
          <w:p w:rsidR="00D71C48" w:rsidRPr="00F161EA" w:rsidRDefault="00D71C48" w:rsidP="00AF5AE3">
            <w:pPr>
              <w:jc w:val="center"/>
              <w:rPr>
                <w:color w:val="000000"/>
                <w:sz w:val="18"/>
                <w:szCs w:val="18"/>
              </w:rPr>
            </w:pPr>
            <w:r w:rsidRPr="00F161EA">
              <w:rPr>
                <w:b/>
                <w:color w:val="000000"/>
                <w:sz w:val="18"/>
                <w:szCs w:val="18"/>
              </w:rPr>
              <w:t>FT1</w:t>
            </w:r>
          </w:p>
        </w:tc>
        <w:tc>
          <w:tcPr>
            <w:tcW w:w="2050" w:type="dxa"/>
            <w:tcBorders>
              <w:top w:val="nil"/>
              <w:bottom w:val="nil"/>
            </w:tcBorders>
          </w:tcPr>
          <w:p w:rsidR="00D71C48" w:rsidRPr="00F161EA" w:rsidRDefault="00D71C48" w:rsidP="00AF5AE3">
            <w:pPr>
              <w:jc w:val="center"/>
              <w:rPr>
                <w:color w:val="000000"/>
                <w:sz w:val="18"/>
                <w:szCs w:val="18"/>
              </w:rPr>
            </w:pPr>
            <w:r w:rsidRPr="00F161EA">
              <w:rPr>
                <w:b/>
                <w:color w:val="000000"/>
                <w:sz w:val="18"/>
                <w:szCs w:val="18"/>
              </w:rPr>
              <w:t>I</w:t>
            </w:r>
          </w:p>
        </w:tc>
        <w:tc>
          <w:tcPr>
            <w:tcW w:w="2561" w:type="dxa"/>
            <w:tcBorders>
              <w:top w:val="nil"/>
              <w:bottom w:val="nil"/>
            </w:tcBorders>
          </w:tcPr>
          <w:p w:rsidR="00D71C48" w:rsidRPr="00F161EA" w:rsidRDefault="007F3698" w:rsidP="00AF5AE3">
            <w:pPr>
              <w:jc w:val="center"/>
              <w:rPr>
                <w:b/>
                <w:color w:val="000000"/>
                <w:sz w:val="18"/>
                <w:szCs w:val="18"/>
              </w:rPr>
            </w:pPr>
            <w:r>
              <w:rPr>
                <w:b/>
                <w:color w:val="000000"/>
                <w:sz w:val="18"/>
                <w:szCs w:val="18"/>
              </w:rPr>
              <w:t>01</w:t>
            </w:r>
          </w:p>
        </w:tc>
      </w:tr>
      <w:tr w:rsidR="00D71C48" w:rsidRPr="00D3665F" w:rsidTr="0007352B">
        <w:tc>
          <w:tcPr>
            <w:tcW w:w="12361" w:type="dxa"/>
            <w:gridSpan w:val="6"/>
            <w:tcBorders>
              <w:top w:val="nil"/>
              <w:bottom w:val="nil"/>
            </w:tcBorders>
          </w:tcPr>
          <w:p w:rsidR="00D71C48" w:rsidRPr="00F161EA" w:rsidRDefault="00D71C48" w:rsidP="0076753B">
            <w:pPr>
              <w:ind w:left="113"/>
              <w:jc w:val="center"/>
              <w:rPr>
                <w:color w:val="000000"/>
                <w:sz w:val="18"/>
                <w:szCs w:val="18"/>
              </w:rPr>
            </w:pPr>
            <w:r w:rsidRPr="00F161EA">
              <w:rPr>
                <w:b/>
                <w:color w:val="000000"/>
                <w:sz w:val="18"/>
                <w:szCs w:val="18"/>
              </w:rPr>
              <w:t>Toxic</w:t>
            </w:r>
          </w:p>
        </w:tc>
      </w:tr>
      <w:tr w:rsidR="00D71C48" w:rsidRPr="00D3665F" w:rsidTr="0007352B">
        <w:tc>
          <w:tcPr>
            <w:tcW w:w="1089" w:type="dxa"/>
            <w:tcBorders>
              <w:top w:val="nil"/>
              <w:bottom w:val="nil"/>
            </w:tcBorders>
          </w:tcPr>
          <w:p w:rsidR="00D71C48" w:rsidRPr="00F161EA" w:rsidRDefault="00D71C48" w:rsidP="001B0933">
            <w:pPr>
              <w:jc w:val="center"/>
              <w:rPr>
                <w:color w:val="000000"/>
                <w:sz w:val="18"/>
                <w:szCs w:val="18"/>
              </w:rPr>
            </w:pPr>
            <w:r w:rsidRPr="00F161EA">
              <w:rPr>
                <w:color w:val="000000"/>
                <w:sz w:val="18"/>
                <w:szCs w:val="18"/>
              </w:rPr>
              <w:t>1163</w:t>
            </w:r>
          </w:p>
        </w:tc>
        <w:tc>
          <w:tcPr>
            <w:tcW w:w="3585" w:type="dxa"/>
            <w:tcBorders>
              <w:top w:val="nil"/>
              <w:bottom w:val="nil"/>
            </w:tcBorders>
          </w:tcPr>
          <w:p w:rsidR="00D71C48" w:rsidRPr="00F161EA" w:rsidRDefault="00D71C48" w:rsidP="0076753B">
            <w:pPr>
              <w:ind w:left="113"/>
              <w:rPr>
                <w:color w:val="000000"/>
                <w:sz w:val="18"/>
                <w:szCs w:val="18"/>
              </w:rPr>
            </w:pPr>
            <w:r w:rsidRPr="00F161EA">
              <w:rPr>
                <w:color w:val="000000"/>
                <w:sz w:val="18"/>
                <w:szCs w:val="18"/>
              </w:rPr>
              <w:t>DIMETHYLHYDRAZINE, UNSYMMETRICAL</w:t>
            </w:r>
          </w:p>
        </w:tc>
        <w:tc>
          <w:tcPr>
            <w:tcW w:w="771" w:type="dxa"/>
            <w:tcBorders>
              <w:top w:val="nil"/>
              <w:bottom w:val="nil"/>
            </w:tcBorders>
          </w:tcPr>
          <w:p w:rsidR="00D71C48" w:rsidRPr="00F161EA" w:rsidRDefault="00D71C48" w:rsidP="00AF5AE3">
            <w:pPr>
              <w:jc w:val="center"/>
              <w:rPr>
                <w:b/>
                <w:color w:val="000000"/>
                <w:sz w:val="18"/>
                <w:szCs w:val="18"/>
              </w:rPr>
            </w:pPr>
            <w:r w:rsidRPr="00F161EA">
              <w:rPr>
                <w:b/>
                <w:color w:val="000000"/>
                <w:sz w:val="18"/>
                <w:szCs w:val="18"/>
              </w:rPr>
              <w:t>6.1</w:t>
            </w:r>
          </w:p>
        </w:tc>
        <w:tc>
          <w:tcPr>
            <w:tcW w:w="2305" w:type="dxa"/>
            <w:tcBorders>
              <w:top w:val="nil"/>
              <w:bottom w:val="nil"/>
            </w:tcBorders>
          </w:tcPr>
          <w:p w:rsidR="00D71C48" w:rsidRPr="00F161EA" w:rsidRDefault="00D71C48" w:rsidP="00AF5AE3">
            <w:pPr>
              <w:jc w:val="center"/>
              <w:rPr>
                <w:color w:val="000000"/>
                <w:sz w:val="18"/>
                <w:szCs w:val="18"/>
              </w:rPr>
            </w:pPr>
            <w:r w:rsidRPr="00F161EA">
              <w:rPr>
                <w:b/>
                <w:color w:val="000000"/>
                <w:sz w:val="18"/>
                <w:szCs w:val="18"/>
              </w:rPr>
              <w:t>TFC</w:t>
            </w:r>
          </w:p>
        </w:tc>
        <w:tc>
          <w:tcPr>
            <w:tcW w:w="2050" w:type="dxa"/>
            <w:tcBorders>
              <w:top w:val="nil"/>
              <w:bottom w:val="nil"/>
            </w:tcBorders>
          </w:tcPr>
          <w:p w:rsidR="00D71C48" w:rsidRPr="00F161EA" w:rsidRDefault="00D71C48" w:rsidP="00AF5AE3">
            <w:pPr>
              <w:jc w:val="center"/>
              <w:rPr>
                <w:color w:val="000000"/>
                <w:sz w:val="18"/>
                <w:szCs w:val="18"/>
              </w:rPr>
            </w:pPr>
            <w:r w:rsidRPr="00F161EA">
              <w:rPr>
                <w:b/>
                <w:color w:val="000000"/>
                <w:sz w:val="18"/>
                <w:szCs w:val="18"/>
              </w:rPr>
              <w:t>I</w:t>
            </w:r>
          </w:p>
        </w:tc>
        <w:tc>
          <w:tcPr>
            <w:tcW w:w="2561" w:type="dxa"/>
            <w:tcBorders>
              <w:top w:val="nil"/>
              <w:bottom w:val="nil"/>
            </w:tcBorders>
          </w:tcPr>
          <w:p w:rsidR="00D71C48" w:rsidRPr="00F161EA" w:rsidRDefault="007F3698" w:rsidP="00AF5AE3">
            <w:pPr>
              <w:jc w:val="center"/>
              <w:rPr>
                <w:b/>
                <w:color w:val="000000"/>
                <w:sz w:val="18"/>
                <w:szCs w:val="18"/>
              </w:rPr>
            </w:pPr>
            <w:r>
              <w:rPr>
                <w:b/>
                <w:color w:val="000000"/>
                <w:sz w:val="18"/>
                <w:szCs w:val="18"/>
              </w:rPr>
              <w:t>01</w:t>
            </w:r>
          </w:p>
        </w:tc>
      </w:tr>
      <w:tr w:rsidR="00D71C48" w:rsidRPr="00D3665F" w:rsidTr="0007352B">
        <w:tc>
          <w:tcPr>
            <w:tcW w:w="1089" w:type="dxa"/>
            <w:tcBorders>
              <w:top w:val="nil"/>
              <w:bottom w:val="nil"/>
            </w:tcBorders>
          </w:tcPr>
          <w:p w:rsidR="00D71C48" w:rsidRPr="00F161EA" w:rsidRDefault="00D71C48" w:rsidP="001B0933">
            <w:pPr>
              <w:jc w:val="center"/>
              <w:rPr>
                <w:color w:val="000000"/>
                <w:sz w:val="18"/>
                <w:szCs w:val="18"/>
              </w:rPr>
            </w:pPr>
            <w:r w:rsidRPr="00F161EA">
              <w:rPr>
                <w:color w:val="000000"/>
                <w:sz w:val="18"/>
                <w:szCs w:val="18"/>
              </w:rPr>
              <w:t>2023</w:t>
            </w:r>
          </w:p>
        </w:tc>
        <w:tc>
          <w:tcPr>
            <w:tcW w:w="3585" w:type="dxa"/>
            <w:tcBorders>
              <w:top w:val="nil"/>
              <w:bottom w:val="nil"/>
            </w:tcBorders>
          </w:tcPr>
          <w:p w:rsidR="00D71C48" w:rsidRPr="00F161EA" w:rsidRDefault="00D71C48" w:rsidP="0076753B">
            <w:pPr>
              <w:ind w:left="113"/>
              <w:rPr>
                <w:color w:val="000000"/>
                <w:sz w:val="18"/>
                <w:szCs w:val="18"/>
              </w:rPr>
            </w:pPr>
            <w:r w:rsidRPr="00F161EA">
              <w:rPr>
                <w:color w:val="000000"/>
                <w:sz w:val="18"/>
                <w:szCs w:val="18"/>
              </w:rPr>
              <w:t>EPICHLOROHYDRIN</w:t>
            </w:r>
          </w:p>
        </w:tc>
        <w:tc>
          <w:tcPr>
            <w:tcW w:w="771" w:type="dxa"/>
            <w:tcBorders>
              <w:top w:val="nil"/>
              <w:bottom w:val="nil"/>
            </w:tcBorders>
          </w:tcPr>
          <w:p w:rsidR="00D71C48" w:rsidRPr="00F161EA" w:rsidRDefault="00D71C48" w:rsidP="00AF5AE3">
            <w:pPr>
              <w:jc w:val="center"/>
              <w:rPr>
                <w:b/>
                <w:color w:val="000000"/>
                <w:sz w:val="18"/>
                <w:szCs w:val="18"/>
              </w:rPr>
            </w:pPr>
            <w:r w:rsidRPr="00F161EA">
              <w:rPr>
                <w:b/>
                <w:color w:val="000000"/>
                <w:sz w:val="18"/>
                <w:szCs w:val="18"/>
              </w:rPr>
              <w:t>6.1</w:t>
            </w:r>
          </w:p>
        </w:tc>
        <w:tc>
          <w:tcPr>
            <w:tcW w:w="2305" w:type="dxa"/>
            <w:tcBorders>
              <w:top w:val="nil"/>
              <w:bottom w:val="nil"/>
            </w:tcBorders>
          </w:tcPr>
          <w:p w:rsidR="00D71C48" w:rsidRPr="00F161EA" w:rsidRDefault="00D71C48" w:rsidP="00AF5AE3">
            <w:pPr>
              <w:jc w:val="center"/>
              <w:rPr>
                <w:color w:val="000000"/>
                <w:sz w:val="18"/>
                <w:szCs w:val="18"/>
              </w:rPr>
            </w:pPr>
            <w:r w:rsidRPr="00F161EA">
              <w:rPr>
                <w:b/>
                <w:color w:val="000000"/>
                <w:sz w:val="18"/>
                <w:szCs w:val="18"/>
              </w:rPr>
              <w:t>TF1</w:t>
            </w:r>
          </w:p>
        </w:tc>
        <w:tc>
          <w:tcPr>
            <w:tcW w:w="2050" w:type="dxa"/>
            <w:tcBorders>
              <w:top w:val="nil"/>
              <w:bottom w:val="nil"/>
            </w:tcBorders>
          </w:tcPr>
          <w:p w:rsidR="00D71C48" w:rsidRPr="00F161EA" w:rsidRDefault="00D71C48" w:rsidP="00AF5AE3">
            <w:pPr>
              <w:jc w:val="center"/>
              <w:rPr>
                <w:color w:val="000000"/>
                <w:sz w:val="18"/>
                <w:szCs w:val="18"/>
              </w:rPr>
            </w:pPr>
            <w:r w:rsidRPr="00F161EA">
              <w:rPr>
                <w:b/>
                <w:color w:val="000000"/>
                <w:sz w:val="18"/>
                <w:szCs w:val="18"/>
              </w:rPr>
              <w:t>II</w:t>
            </w:r>
          </w:p>
        </w:tc>
        <w:tc>
          <w:tcPr>
            <w:tcW w:w="2561" w:type="dxa"/>
            <w:tcBorders>
              <w:top w:val="nil"/>
              <w:bottom w:val="nil"/>
            </w:tcBorders>
          </w:tcPr>
          <w:p w:rsidR="00D71C48" w:rsidRPr="00F161EA" w:rsidRDefault="00D71C48" w:rsidP="00AF5AE3">
            <w:pPr>
              <w:jc w:val="center"/>
              <w:rPr>
                <w:b/>
                <w:color w:val="000000"/>
                <w:sz w:val="18"/>
                <w:szCs w:val="18"/>
              </w:rPr>
            </w:pPr>
            <w:r w:rsidRPr="00F161EA">
              <w:rPr>
                <w:b/>
                <w:color w:val="000000"/>
                <w:sz w:val="18"/>
                <w:szCs w:val="18"/>
              </w:rPr>
              <w:t>01, 03</w:t>
            </w:r>
          </w:p>
        </w:tc>
      </w:tr>
      <w:tr w:rsidR="00D71C48" w:rsidRPr="00D3665F" w:rsidTr="0007352B">
        <w:tc>
          <w:tcPr>
            <w:tcW w:w="1089" w:type="dxa"/>
            <w:tcBorders>
              <w:top w:val="nil"/>
              <w:bottom w:val="nil"/>
            </w:tcBorders>
          </w:tcPr>
          <w:p w:rsidR="00D71C48" w:rsidRPr="00F161EA" w:rsidRDefault="00D71C48" w:rsidP="001B0933">
            <w:pPr>
              <w:jc w:val="center"/>
              <w:rPr>
                <w:color w:val="000000"/>
                <w:sz w:val="18"/>
                <w:szCs w:val="18"/>
              </w:rPr>
            </w:pPr>
            <w:r w:rsidRPr="00F161EA">
              <w:rPr>
                <w:color w:val="000000"/>
                <w:sz w:val="18"/>
                <w:szCs w:val="18"/>
              </w:rPr>
              <w:t>2205</w:t>
            </w:r>
          </w:p>
        </w:tc>
        <w:tc>
          <w:tcPr>
            <w:tcW w:w="3585" w:type="dxa"/>
            <w:tcBorders>
              <w:top w:val="nil"/>
              <w:bottom w:val="nil"/>
            </w:tcBorders>
          </w:tcPr>
          <w:p w:rsidR="00D71C48" w:rsidRPr="00F161EA" w:rsidRDefault="00D71C48" w:rsidP="0076753B">
            <w:pPr>
              <w:ind w:left="113"/>
              <w:rPr>
                <w:color w:val="000000"/>
                <w:sz w:val="18"/>
                <w:szCs w:val="18"/>
              </w:rPr>
            </w:pPr>
            <w:r w:rsidRPr="00F161EA">
              <w:rPr>
                <w:color w:val="000000"/>
                <w:sz w:val="18"/>
                <w:szCs w:val="18"/>
              </w:rPr>
              <w:t>ADIPONITRILE</w:t>
            </w:r>
          </w:p>
        </w:tc>
        <w:tc>
          <w:tcPr>
            <w:tcW w:w="771" w:type="dxa"/>
            <w:tcBorders>
              <w:top w:val="nil"/>
              <w:bottom w:val="nil"/>
            </w:tcBorders>
          </w:tcPr>
          <w:p w:rsidR="00D71C48" w:rsidRPr="00F161EA" w:rsidRDefault="00D71C48" w:rsidP="00AF5AE3">
            <w:pPr>
              <w:jc w:val="center"/>
              <w:rPr>
                <w:b/>
                <w:color w:val="000000"/>
                <w:sz w:val="18"/>
                <w:szCs w:val="18"/>
              </w:rPr>
            </w:pPr>
            <w:r w:rsidRPr="00F161EA">
              <w:rPr>
                <w:b/>
                <w:color w:val="000000"/>
                <w:sz w:val="18"/>
                <w:szCs w:val="18"/>
              </w:rPr>
              <w:t>6.1</w:t>
            </w:r>
          </w:p>
        </w:tc>
        <w:tc>
          <w:tcPr>
            <w:tcW w:w="2305" w:type="dxa"/>
            <w:tcBorders>
              <w:top w:val="nil"/>
              <w:bottom w:val="nil"/>
            </w:tcBorders>
          </w:tcPr>
          <w:p w:rsidR="00D71C48" w:rsidRPr="00F161EA" w:rsidRDefault="00D71C48" w:rsidP="00AF5AE3">
            <w:pPr>
              <w:jc w:val="center"/>
              <w:rPr>
                <w:color w:val="000000"/>
                <w:sz w:val="18"/>
                <w:szCs w:val="18"/>
              </w:rPr>
            </w:pPr>
            <w:r w:rsidRPr="00F161EA">
              <w:rPr>
                <w:b/>
                <w:color w:val="000000"/>
                <w:sz w:val="18"/>
                <w:szCs w:val="18"/>
              </w:rPr>
              <w:t>T1</w:t>
            </w:r>
          </w:p>
        </w:tc>
        <w:tc>
          <w:tcPr>
            <w:tcW w:w="2050" w:type="dxa"/>
            <w:tcBorders>
              <w:top w:val="nil"/>
              <w:bottom w:val="nil"/>
            </w:tcBorders>
          </w:tcPr>
          <w:p w:rsidR="00D71C48" w:rsidRPr="00F161EA" w:rsidRDefault="00D71C48" w:rsidP="00AF5AE3">
            <w:pPr>
              <w:jc w:val="center"/>
              <w:rPr>
                <w:color w:val="000000"/>
                <w:sz w:val="18"/>
                <w:szCs w:val="18"/>
              </w:rPr>
            </w:pPr>
            <w:r w:rsidRPr="00F161EA">
              <w:rPr>
                <w:b/>
                <w:color w:val="000000"/>
                <w:sz w:val="18"/>
                <w:szCs w:val="18"/>
              </w:rPr>
              <w:t>III</w:t>
            </w:r>
          </w:p>
        </w:tc>
        <w:tc>
          <w:tcPr>
            <w:tcW w:w="2561" w:type="dxa"/>
            <w:tcBorders>
              <w:top w:val="nil"/>
              <w:bottom w:val="nil"/>
            </w:tcBorders>
          </w:tcPr>
          <w:p w:rsidR="00D71C48" w:rsidRPr="00F161EA" w:rsidRDefault="00D71C48" w:rsidP="00AF5AE3">
            <w:pPr>
              <w:jc w:val="center"/>
              <w:rPr>
                <w:b/>
                <w:color w:val="000000"/>
                <w:sz w:val="18"/>
                <w:szCs w:val="18"/>
              </w:rPr>
            </w:pPr>
            <w:r w:rsidRPr="00F161EA">
              <w:rPr>
                <w:b/>
                <w:color w:val="000000"/>
                <w:sz w:val="18"/>
                <w:szCs w:val="18"/>
              </w:rPr>
              <w:t>01, 03</w:t>
            </w:r>
          </w:p>
        </w:tc>
      </w:tr>
      <w:tr w:rsidR="00D71C48" w:rsidRPr="00D3665F" w:rsidTr="0007352B">
        <w:tc>
          <w:tcPr>
            <w:tcW w:w="1089" w:type="dxa"/>
            <w:tcBorders>
              <w:top w:val="nil"/>
              <w:bottom w:val="nil"/>
            </w:tcBorders>
          </w:tcPr>
          <w:p w:rsidR="00D71C48" w:rsidRPr="00F161EA" w:rsidRDefault="00D71C48" w:rsidP="001B0933">
            <w:pPr>
              <w:jc w:val="center"/>
              <w:rPr>
                <w:color w:val="000000"/>
                <w:sz w:val="18"/>
                <w:szCs w:val="18"/>
              </w:rPr>
            </w:pPr>
            <w:r w:rsidRPr="00F161EA">
              <w:rPr>
                <w:color w:val="000000"/>
                <w:sz w:val="18"/>
                <w:szCs w:val="18"/>
              </w:rPr>
              <w:t>2487</w:t>
            </w:r>
          </w:p>
        </w:tc>
        <w:tc>
          <w:tcPr>
            <w:tcW w:w="3585" w:type="dxa"/>
            <w:tcBorders>
              <w:top w:val="nil"/>
              <w:bottom w:val="nil"/>
            </w:tcBorders>
          </w:tcPr>
          <w:p w:rsidR="00D71C48" w:rsidRPr="00F161EA" w:rsidRDefault="00D71C48" w:rsidP="0076753B">
            <w:pPr>
              <w:ind w:left="113"/>
              <w:rPr>
                <w:color w:val="000000"/>
                <w:sz w:val="18"/>
                <w:szCs w:val="18"/>
              </w:rPr>
            </w:pPr>
            <w:r w:rsidRPr="00F161EA">
              <w:rPr>
                <w:color w:val="000000"/>
                <w:sz w:val="18"/>
                <w:szCs w:val="18"/>
              </w:rPr>
              <w:t>PHENYL ISOCYANATE</w:t>
            </w:r>
          </w:p>
        </w:tc>
        <w:tc>
          <w:tcPr>
            <w:tcW w:w="771" w:type="dxa"/>
            <w:tcBorders>
              <w:top w:val="nil"/>
              <w:bottom w:val="nil"/>
            </w:tcBorders>
          </w:tcPr>
          <w:p w:rsidR="00D71C48" w:rsidRPr="00F161EA" w:rsidRDefault="00D71C48" w:rsidP="00AF5AE3">
            <w:pPr>
              <w:jc w:val="center"/>
              <w:rPr>
                <w:b/>
                <w:color w:val="000000"/>
                <w:sz w:val="18"/>
                <w:szCs w:val="18"/>
              </w:rPr>
            </w:pPr>
            <w:r w:rsidRPr="00F161EA">
              <w:rPr>
                <w:b/>
                <w:color w:val="000000"/>
                <w:sz w:val="18"/>
                <w:szCs w:val="18"/>
              </w:rPr>
              <w:t>6.1</w:t>
            </w:r>
          </w:p>
        </w:tc>
        <w:tc>
          <w:tcPr>
            <w:tcW w:w="2305" w:type="dxa"/>
            <w:tcBorders>
              <w:top w:val="nil"/>
              <w:bottom w:val="nil"/>
            </w:tcBorders>
          </w:tcPr>
          <w:p w:rsidR="00D71C48" w:rsidRPr="00F161EA" w:rsidRDefault="00D71C48" w:rsidP="00AF5AE3">
            <w:pPr>
              <w:jc w:val="center"/>
              <w:rPr>
                <w:color w:val="000000"/>
                <w:sz w:val="18"/>
                <w:szCs w:val="18"/>
              </w:rPr>
            </w:pPr>
            <w:r w:rsidRPr="00F161EA">
              <w:rPr>
                <w:b/>
                <w:color w:val="000000"/>
                <w:sz w:val="18"/>
                <w:szCs w:val="18"/>
              </w:rPr>
              <w:t>TF1</w:t>
            </w:r>
          </w:p>
        </w:tc>
        <w:tc>
          <w:tcPr>
            <w:tcW w:w="2050" w:type="dxa"/>
            <w:tcBorders>
              <w:top w:val="nil"/>
              <w:bottom w:val="nil"/>
            </w:tcBorders>
          </w:tcPr>
          <w:p w:rsidR="00D71C48" w:rsidRPr="00F161EA" w:rsidRDefault="00D71C48" w:rsidP="00AF5AE3">
            <w:pPr>
              <w:jc w:val="center"/>
              <w:rPr>
                <w:color w:val="000000"/>
                <w:sz w:val="18"/>
                <w:szCs w:val="18"/>
              </w:rPr>
            </w:pPr>
            <w:r w:rsidRPr="00F161EA">
              <w:rPr>
                <w:b/>
                <w:color w:val="000000"/>
                <w:sz w:val="18"/>
                <w:szCs w:val="18"/>
              </w:rPr>
              <w:t>I</w:t>
            </w:r>
          </w:p>
        </w:tc>
        <w:tc>
          <w:tcPr>
            <w:tcW w:w="2561" w:type="dxa"/>
            <w:tcBorders>
              <w:top w:val="nil"/>
              <w:bottom w:val="nil"/>
            </w:tcBorders>
          </w:tcPr>
          <w:p w:rsidR="00D71C48" w:rsidRPr="00F161EA" w:rsidRDefault="00D71C48" w:rsidP="00AF5AE3">
            <w:pPr>
              <w:jc w:val="center"/>
              <w:rPr>
                <w:b/>
                <w:color w:val="000000"/>
                <w:sz w:val="18"/>
                <w:szCs w:val="18"/>
              </w:rPr>
            </w:pPr>
            <w:r w:rsidRPr="00F161EA">
              <w:rPr>
                <w:b/>
                <w:color w:val="000000"/>
                <w:sz w:val="18"/>
                <w:szCs w:val="18"/>
              </w:rPr>
              <w:t>01, 02, 03, 04</w:t>
            </w:r>
          </w:p>
        </w:tc>
      </w:tr>
      <w:tr w:rsidR="00D71C48" w:rsidRPr="00D3665F" w:rsidTr="0007352B">
        <w:tc>
          <w:tcPr>
            <w:tcW w:w="1089" w:type="dxa"/>
            <w:tcBorders>
              <w:top w:val="nil"/>
              <w:bottom w:val="nil"/>
            </w:tcBorders>
          </w:tcPr>
          <w:p w:rsidR="00D71C48" w:rsidRPr="00F161EA" w:rsidRDefault="00D71C48" w:rsidP="001B0933">
            <w:pPr>
              <w:jc w:val="center"/>
              <w:rPr>
                <w:color w:val="000000"/>
                <w:sz w:val="18"/>
                <w:szCs w:val="18"/>
              </w:rPr>
            </w:pPr>
            <w:r w:rsidRPr="00F161EA">
              <w:rPr>
                <w:color w:val="000000"/>
                <w:sz w:val="18"/>
                <w:szCs w:val="18"/>
              </w:rPr>
              <w:t>2831</w:t>
            </w:r>
          </w:p>
        </w:tc>
        <w:tc>
          <w:tcPr>
            <w:tcW w:w="3585" w:type="dxa"/>
            <w:tcBorders>
              <w:top w:val="nil"/>
              <w:bottom w:val="nil"/>
            </w:tcBorders>
          </w:tcPr>
          <w:p w:rsidR="00D71C48" w:rsidRPr="00F161EA" w:rsidRDefault="00D71C48" w:rsidP="0076753B">
            <w:pPr>
              <w:ind w:left="113"/>
              <w:rPr>
                <w:color w:val="000000"/>
                <w:sz w:val="18"/>
                <w:szCs w:val="18"/>
              </w:rPr>
            </w:pPr>
            <w:r w:rsidRPr="00F161EA">
              <w:rPr>
                <w:color w:val="000000"/>
                <w:sz w:val="18"/>
                <w:szCs w:val="18"/>
              </w:rPr>
              <w:t>1,1,1-TRICHLOROETHANE</w:t>
            </w:r>
          </w:p>
        </w:tc>
        <w:tc>
          <w:tcPr>
            <w:tcW w:w="771" w:type="dxa"/>
            <w:tcBorders>
              <w:top w:val="nil"/>
              <w:bottom w:val="nil"/>
            </w:tcBorders>
          </w:tcPr>
          <w:p w:rsidR="00D71C48" w:rsidRPr="00F161EA" w:rsidRDefault="00D71C48" w:rsidP="00AF5AE3">
            <w:pPr>
              <w:jc w:val="center"/>
              <w:rPr>
                <w:b/>
                <w:color w:val="000000"/>
                <w:sz w:val="18"/>
                <w:szCs w:val="18"/>
              </w:rPr>
            </w:pPr>
            <w:r w:rsidRPr="00F161EA">
              <w:rPr>
                <w:b/>
                <w:color w:val="000000"/>
                <w:sz w:val="18"/>
                <w:szCs w:val="18"/>
              </w:rPr>
              <w:t>6.1</w:t>
            </w:r>
          </w:p>
        </w:tc>
        <w:tc>
          <w:tcPr>
            <w:tcW w:w="2305" w:type="dxa"/>
            <w:tcBorders>
              <w:top w:val="nil"/>
              <w:bottom w:val="nil"/>
            </w:tcBorders>
          </w:tcPr>
          <w:p w:rsidR="00D71C48" w:rsidRPr="00F161EA" w:rsidRDefault="00D71C48" w:rsidP="00AF5AE3">
            <w:pPr>
              <w:jc w:val="center"/>
              <w:rPr>
                <w:color w:val="000000"/>
                <w:sz w:val="18"/>
                <w:szCs w:val="18"/>
              </w:rPr>
            </w:pPr>
            <w:r w:rsidRPr="00F161EA">
              <w:rPr>
                <w:b/>
                <w:color w:val="000000"/>
                <w:sz w:val="18"/>
                <w:szCs w:val="18"/>
              </w:rPr>
              <w:t>T1</w:t>
            </w:r>
          </w:p>
        </w:tc>
        <w:tc>
          <w:tcPr>
            <w:tcW w:w="2050" w:type="dxa"/>
            <w:tcBorders>
              <w:top w:val="nil"/>
              <w:bottom w:val="nil"/>
            </w:tcBorders>
          </w:tcPr>
          <w:p w:rsidR="00D71C48" w:rsidRPr="00F161EA" w:rsidRDefault="00D71C48" w:rsidP="00AF5AE3">
            <w:pPr>
              <w:jc w:val="center"/>
              <w:rPr>
                <w:color w:val="000000"/>
                <w:sz w:val="18"/>
                <w:szCs w:val="18"/>
              </w:rPr>
            </w:pPr>
            <w:r w:rsidRPr="00F161EA">
              <w:rPr>
                <w:b/>
                <w:color w:val="000000"/>
                <w:sz w:val="18"/>
                <w:szCs w:val="18"/>
              </w:rPr>
              <w:t>III</w:t>
            </w:r>
          </w:p>
        </w:tc>
        <w:tc>
          <w:tcPr>
            <w:tcW w:w="2561" w:type="dxa"/>
            <w:tcBorders>
              <w:top w:val="nil"/>
              <w:bottom w:val="nil"/>
            </w:tcBorders>
          </w:tcPr>
          <w:p w:rsidR="00D71C48" w:rsidRPr="00F161EA" w:rsidRDefault="007F3698" w:rsidP="00AF5AE3">
            <w:pPr>
              <w:jc w:val="center"/>
              <w:rPr>
                <w:b/>
                <w:color w:val="000000"/>
                <w:sz w:val="18"/>
                <w:szCs w:val="18"/>
              </w:rPr>
            </w:pPr>
            <w:r>
              <w:rPr>
                <w:b/>
                <w:color w:val="000000"/>
                <w:sz w:val="18"/>
                <w:szCs w:val="18"/>
              </w:rPr>
              <w:t>01</w:t>
            </w:r>
          </w:p>
        </w:tc>
      </w:tr>
      <w:tr w:rsidR="00D71C48" w:rsidRPr="00D3665F" w:rsidTr="0007352B">
        <w:tc>
          <w:tcPr>
            <w:tcW w:w="12361" w:type="dxa"/>
            <w:gridSpan w:val="6"/>
            <w:tcBorders>
              <w:top w:val="nil"/>
              <w:bottom w:val="nil"/>
            </w:tcBorders>
          </w:tcPr>
          <w:p w:rsidR="00D71C48" w:rsidRPr="00F161EA" w:rsidRDefault="00D71C48" w:rsidP="0076753B">
            <w:pPr>
              <w:ind w:left="113"/>
              <w:jc w:val="center"/>
              <w:rPr>
                <w:color w:val="000000"/>
                <w:sz w:val="18"/>
                <w:szCs w:val="18"/>
              </w:rPr>
            </w:pPr>
            <w:r w:rsidRPr="00F161EA">
              <w:rPr>
                <w:b/>
                <w:color w:val="000000"/>
                <w:sz w:val="18"/>
                <w:szCs w:val="18"/>
              </w:rPr>
              <w:t>Liable to crystallization</w:t>
            </w:r>
          </w:p>
        </w:tc>
      </w:tr>
      <w:tr w:rsidR="00D71C48" w:rsidRPr="00D3665F" w:rsidTr="0007352B">
        <w:tc>
          <w:tcPr>
            <w:tcW w:w="1089" w:type="dxa"/>
            <w:tcBorders>
              <w:top w:val="nil"/>
              <w:bottom w:val="nil"/>
            </w:tcBorders>
          </w:tcPr>
          <w:p w:rsidR="00D71C48" w:rsidRPr="00F161EA" w:rsidRDefault="00D71C48" w:rsidP="001B0933">
            <w:pPr>
              <w:jc w:val="center"/>
              <w:rPr>
                <w:color w:val="000000"/>
                <w:sz w:val="18"/>
                <w:szCs w:val="18"/>
              </w:rPr>
            </w:pPr>
            <w:r w:rsidRPr="00F161EA">
              <w:rPr>
                <w:color w:val="000000"/>
                <w:sz w:val="18"/>
                <w:szCs w:val="18"/>
              </w:rPr>
              <w:t>1605</w:t>
            </w:r>
          </w:p>
        </w:tc>
        <w:tc>
          <w:tcPr>
            <w:tcW w:w="3585" w:type="dxa"/>
            <w:tcBorders>
              <w:top w:val="nil"/>
              <w:bottom w:val="nil"/>
            </w:tcBorders>
          </w:tcPr>
          <w:p w:rsidR="00D71C48" w:rsidRPr="00F161EA" w:rsidRDefault="00D71C48" w:rsidP="0076753B">
            <w:pPr>
              <w:ind w:left="113"/>
              <w:rPr>
                <w:color w:val="000000"/>
                <w:sz w:val="18"/>
                <w:szCs w:val="18"/>
              </w:rPr>
            </w:pPr>
            <w:r w:rsidRPr="00F161EA">
              <w:rPr>
                <w:color w:val="000000"/>
                <w:sz w:val="18"/>
                <w:szCs w:val="18"/>
              </w:rPr>
              <w:t>ETHYLENE DIBROMIDE</w:t>
            </w:r>
          </w:p>
        </w:tc>
        <w:tc>
          <w:tcPr>
            <w:tcW w:w="771" w:type="dxa"/>
            <w:tcBorders>
              <w:top w:val="nil"/>
              <w:bottom w:val="nil"/>
            </w:tcBorders>
          </w:tcPr>
          <w:p w:rsidR="00D71C48" w:rsidRPr="00F161EA" w:rsidRDefault="00D71C48" w:rsidP="00AF5AE3">
            <w:pPr>
              <w:jc w:val="center"/>
              <w:rPr>
                <w:b/>
                <w:color w:val="000000"/>
                <w:sz w:val="18"/>
                <w:szCs w:val="18"/>
              </w:rPr>
            </w:pPr>
            <w:r w:rsidRPr="00F161EA">
              <w:rPr>
                <w:b/>
                <w:color w:val="000000"/>
                <w:sz w:val="18"/>
                <w:szCs w:val="18"/>
              </w:rPr>
              <w:t>6.1</w:t>
            </w:r>
          </w:p>
        </w:tc>
        <w:tc>
          <w:tcPr>
            <w:tcW w:w="2305" w:type="dxa"/>
            <w:tcBorders>
              <w:top w:val="nil"/>
              <w:bottom w:val="nil"/>
            </w:tcBorders>
          </w:tcPr>
          <w:p w:rsidR="00D71C48" w:rsidRPr="00F161EA" w:rsidRDefault="00D71C48" w:rsidP="00AF5AE3">
            <w:pPr>
              <w:jc w:val="center"/>
              <w:rPr>
                <w:color w:val="000000"/>
                <w:sz w:val="18"/>
                <w:szCs w:val="18"/>
              </w:rPr>
            </w:pPr>
            <w:r w:rsidRPr="00F161EA">
              <w:rPr>
                <w:b/>
                <w:color w:val="000000"/>
                <w:sz w:val="18"/>
                <w:szCs w:val="18"/>
              </w:rPr>
              <w:t>T1</w:t>
            </w:r>
          </w:p>
        </w:tc>
        <w:tc>
          <w:tcPr>
            <w:tcW w:w="2050" w:type="dxa"/>
            <w:tcBorders>
              <w:top w:val="nil"/>
              <w:bottom w:val="nil"/>
            </w:tcBorders>
          </w:tcPr>
          <w:p w:rsidR="00D71C48" w:rsidRPr="00F161EA" w:rsidRDefault="00D71C48" w:rsidP="00AF5AE3">
            <w:pPr>
              <w:jc w:val="center"/>
              <w:rPr>
                <w:color w:val="000000"/>
                <w:sz w:val="18"/>
                <w:szCs w:val="18"/>
              </w:rPr>
            </w:pPr>
            <w:r w:rsidRPr="00F161EA">
              <w:rPr>
                <w:b/>
                <w:color w:val="000000"/>
                <w:sz w:val="18"/>
                <w:szCs w:val="18"/>
              </w:rPr>
              <w:t>I</w:t>
            </w:r>
          </w:p>
        </w:tc>
        <w:tc>
          <w:tcPr>
            <w:tcW w:w="2561" w:type="dxa"/>
            <w:tcBorders>
              <w:top w:val="nil"/>
              <w:bottom w:val="nil"/>
            </w:tcBorders>
          </w:tcPr>
          <w:p w:rsidR="00D71C48" w:rsidRPr="00F161EA" w:rsidRDefault="00D71C48" w:rsidP="00AF5AE3">
            <w:pPr>
              <w:jc w:val="center"/>
              <w:rPr>
                <w:b/>
                <w:color w:val="000000"/>
                <w:sz w:val="18"/>
                <w:szCs w:val="18"/>
              </w:rPr>
            </w:pPr>
            <w:r w:rsidRPr="00F161EA">
              <w:rPr>
                <w:b/>
                <w:color w:val="000000"/>
                <w:sz w:val="18"/>
                <w:szCs w:val="18"/>
              </w:rPr>
              <w:t>01</w:t>
            </w:r>
          </w:p>
        </w:tc>
      </w:tr>
      <w:tr w:rsidR="00D71C48" w:rsidRPr="00D3665F" w:rsidTr="0007352B">
        <w:tc>
          <w:tcPr>
            <w:tcW w:w="1089" w:type="dxa"/>
            <w:tcBorders>
              <w:top w:val="nil"/>
              <w:bottom w:val="nil"/>
            </w:tcBorders>
          </w:tcPr>
          <w:p w:rsidR="00D71C48" w:rsidRPr="00F161EA" w:rsidRDefault="00D71C48" w:rsidP="001B0933">
            <w:pPr>
              <w:jc w:val="center"/>
              <w:rPr>
                <w:color w:val="000000"/>
                <w:sz w:val="18"/>
                <w:szCs w:val="18"/>
              </w:rPr>
            </w:pPr>
            <w:r w:rsidRPr="00F161EA">
              <w:rPr>
                <w:color w:val="000000"/>
                <w:sz w:val="18"/>
                <w:szCs w:val="18"/>
              </w:rPr>
              <w:t>1662</w:t>
            </w:r>
          </w:p>
        </w:tc>
        <w:tc>
          <w:tcPr>
            <w:tcW w:w="3585" w:type="dxa"/>
            <w:tcBorders>
              <w:top w:val="nil"/>
              <w:bottom w:val="nil"/>
            </w:tcBorders>
          </w:tcPr>
          <w:p w:rsidR="00D71C48" w:rsidRPr="00F161EA" w:rsidRDefault="00D71C48" w:rsidP="0076753B">
            <w:pPr>
              <w:ind w:left="113"/>
              <w:rPr>
                <w:color w:val="000000"/>
                <w:sz w:val="18"/>
                <w:szCs w:val="18"/>
              </w:rPr>
            </w:pPr>
            <w:r w:rsidRPr="00F161EA">
              <w:rPr>
                <w:color w:val="000000"/>
                <w:sz w:val="18"/>
                <w:szCs w:val="18"/>
              </w:rPr>
              <w:t>NITROBENZENE</w:t>
            </w:r>
          </w:p>
        </w:tc>
        <w:tc>
          <w:tcPr>
            <w:tcW w:w="771" w:type="dxa"/>
            <w:tcBorders>
              <w:top w:val="nil"/>
              <w:bottom w:val="nil"/>
            </w:tcBorders>
          </w:tcPr>
          <w:p w:rsidR="00D71C48" w:rsidRPr="00F161EA" w:rsidRDefault="00D71C48" w:rsidP="00AF5AE3">
            <w:pPr>
              <w:jc w:val="center"/>
              <w:rPr>
                <w:b/>
                <w:color w:val="000000"/>
                <w:sz w:val="18"/>
                <w:szCs w:val="18"/>
              </w:rPr>
            </w:pPr>
            <w:r w:rsidRPr="00F161EA">
              <w:rPr>
                <w:b/>
                <w:color w:val="000000"/>
                <w:sz w:val="18"/>
                <w:szCs w:val="18"/>
              </w:rPr>
              <w:t>6.1</w:t>
            </w:r>
          </w:p>
        </w:tc>
        <w:tc>
          <w:tcPr>
            <w:tcW w:w="2305" w:type="dxa"/>
            <w:tcBorders>
              <w:top w:val="nil"/>
              <w:bottom w:val="nil"/>
            </w:tcBorders>
          </w:tcPr>
          <w:p w:rsidR="00D71C48" w:rsidRPr="00F161EA" w:rsidRDefault="00D71C48" w:rsidP="00AF5AE3">
            <w:pPr>
              <w:jc w:val="center"/>
              <w:rPr>
                <w:color w:val="000000"/>
                <w:sz w:val="18"/>
                <w:szCs w:val="18"/>
              </w:rPr>
            </w:pPr>
            <w:r w:rsidRPr="00F161EA">
              <w:rPr>
                <w:b/>
                <w:color w:val="000000"/>
                <w:sz w:val="18"/>
                <w:szCs w:val="18"/>
              </w:rPr>
              <w:t>T1</w:t>
            </w:r>
          </w:p>
        </w:tc>
        <w:tc>
          <w:tcPr>
            <w:tcW w:w="2050" w:type="dxa"/>
            <w:tcBorders>
              <w:top w:val="nil"/>
              <w:bottom w:val="nil"/>
            </w:tcBorders>
          </w:tcPr>
          <w:p w:rsidR="00D71C48" w:rsidRPr="00F161EA" w:rsidRDefault="00D71C48" w:rsidP="00AF5AE3">
            <w:pPr>
              <w:jc w:val="center"/>
              <w:rPr>
                <w:color w:val="000000"/>
                <w:sz w:val="18"/>
                <w:szCs w:val="18"/>
              </w:rPr>
            </w:pPr>
            <w:r w:rsidRPr="00F161EA">
              <w:rPr>
                <w:b/>
                <w:color w:val="000000"/>
                <w:sz w:val="18"/>
                <w:szCs w:val="18"/>
              </w:rPr>
              <w:t>II</w:t>
            </w:r>
          </w:p>
        </w:tc>
        <w:tc>
          <w:tcPr>
            <w:tcW w:w="2561" w:type="dxa"/>
            <w:tcBorders>
              <w:top w:val="nil"/>
              <w:bottom w:val="nil"/>
            </w:tcBorders>
          </w:tcPr>
          <w:p w:rsidR="00D71C48" w:rsidRPr="00F161EA" w:rsidRDefault="00D71C48" w:rsidP="007F3698">
            <w:pPr>
              <w:jc w:val="center"/>
              <w:rPr>
                <w:b/>
                <w:color w:val="000000"/>
                <w:sz w:val="18"/>
                <w:szCs w:val="18"/>
              </w:rPr>
            </w:pPr>
            <w:r w:rsidRPr="00F161EA">
              <w:rPr>
                <w:b/>
                <w:color w:val="000000"/>
                <w:sz w:val="18"/>
                <w:szCs w:val="18"/>
              </w:rPr>
              <w:t>01, 02, 04</w:t>
            </w:r>
          </w:p>
        </w:tc>
      </w:tr>
      <w:tr w:rsidR="00D71C48" w:rsidRPr="00D3665F" w:rsidTr="0007352B">
        <w:tc>
          <w:tcPr>
            <w:tcW w:w="1089" w:type="dxa"/>
            <w:tcBorders>
              <w:top w:val="nil"/>
              <w:bottom w:val="nil"/>
            </w:tcBorders>
          </w:tcPr>
          <w:p w:rsidR="00D71C48" w:rsidRPr="00F161EA" w:rsidRDefault="00D71C48" w:rsidP="001B0933">
            <w:pPr>
              <w:jc w:val="center"/>
              <w:rPr>
                <w:color w:val="000000"/>
                <w:sz w:val="18"/>
                <w:szCs w:val="18"/>
              </w:rPr>
            </w:pPr>
            <w:r w:rsidRPr="00F161EA">
              <w:rPr>
                <w:color w:val="000000"/>
                <w:sz w:val="18"/>
                <w:szCs w:val="18"/>
              </w:rPr>
              <w:t>2021</w:t>
            </w:r>
          </w:p>
        </w:tc>
        <w:tc>
          <w:tcPr>
            <w:tcW w:w="3585" w:type="dxa"/>
            <w:tcBorders>
              <w:top w:val="nil"/>
              <w:bottom w:val="nil"/>
            </w:tcBorders>
          </w:tcPr>
          <w:p w:rsidR="00D71C48" w:rsidRPr="00F161EA" w:rsidRDefault="00D71C48" w:rsidP="0076753B">
            <w:pPr>
              <w:ind w:left="113"/>
              <w:rPr>
                <w:color w:val="000000"/>
                <w:sz w:val="18"/>
                <w:szCs w:val="18"/>
              </w:rPr>
            </w:pPr>
            <w:r w:rsidRPr="00F161EA">
              <w:rPr>
                <w:color w:val="000000"/>
                <w:sz w:val="18"/>
                <w:szCs w:val="18"/>
              </w:rPr>
              <w:t>2-CHLOROPHENOL</w:t>
            </w:r>
          </w:p>
        </w:tc>
        <w:tc>
          <w:tcPr>
            <w:tcW w:w="771" w:type="dxa"/>
            <w:tcBorders>
              <w:top w:val="nil"/>
              <w:bottom w:val="nil"/>
            </w:tcBorders>
          </w:tcPr>
          <w:p w:rsidR="00D71C48" w:rsidRPr="00F161EA" w:rsidRDefault="00D71C48" w:rsidP="00AF5AE3">
            <w:pPr>
              <w:jc w:val="center"/>
              <w:rPr>
                <w:b/>
                <w:color w:val="000000"/>
                <w:sz w:val="18"/>
                <w:szCs w:val="18"/>
              </w:rPr>
            </w:pPr>
            <w:r w:rsidRPr="00F161EA">
              <w:rPr>
                <w:b/>
                <w:color w:val="000000"/>
                <w:sz w:val="18"/>
                <w:szCs w:val="18"/>
              </w:rPr>
              <w:t>6.1</w:t>
            </w:r>
          </w:p>
        </w:tc>
        <w:tc>
          <w:tcPr>
            <w:tcW w:w="2305" w:type="dxa"/>
            <w:tcBorders>
              <w:top w:val="nil"/>
              <w:bottom w:val="nil"/>
            </w:tcBorders>
          </w:tcPr>
          <w:p w:rsidR="00D71C48" w:rsidRPr="00F161EA" w:rsidRDefault="00D71C48" w:rsidP="00AF5AE3">
            <w:pPr>
              <w:jc w:val="center"/>
              <w:rPr>
                <w:color w:val="000000"/>
                <w:sz w:val="18"/>
                <w:szCs w:val="18"/>
              </w:rPr>
            </w:pPr>
            <w:r w:rsidRPr="00F161EA">
              <w:rPr>
                <w:b/>
                <w:color w:val="000000"/>
                <w:sz w:val="18"/>
                <w:szCs w:val="18"/>
              </w:rPr>
              <w:t>T1</w:t>
            </w:r>
          </w:p>
        </w:tc>
        <w:tc>
          <w:tcPr>
            <w:tcW w:w="2050" w:type="dxa"/>
            <w:tcBorders>
              <w:top w:val="nil"/>
              <w:bottom w:val="nil"/>
            </w:tcBorders>
          </w:tcPr>
          <w:p w:rsidR="00D71C48" w:rsidRPr="00F161EA" w:rsidRDefault="00D71C48" w:rsidP="00AF5AE3">
            <w:pPr>
              <w:jc w:val="center"/>
              <w:rPr>
                <w:color w:val="000000"/>
                <w:sz w:val="18"/>
                <w:szCs w:val="18"/>
              </w:rPr>
            </w:pPr>
            <w:r w:rsidRPr="00F161EA">
              <w:rPr>
                <w:b/>
                <w:color w:val="000000"/>
                <w:sz w:val="18"/>
                <w:szCs w:val="18"/>
              </w:rPr>
              <w:t>III</w:t>
            </w:r>
          </w:p>
        </w:tc>
        <w:tc>
          <w:tcPr>
            <w:tcW w:w="2561" w:type="dxa"/>
            <w:tcBorders>
              <w:top w:val="nil"/>
              <w:bottom w:val="nil"/>
            </w:tcBorders>
          </w:tcPr>
          <w:p w:rsidR="00D71C48" w:rsidRPr="00F161EA" w:rsidRDefault="00D71C48" w:rsidP="00AF5AE3">
            <w:pPr>
              <w:jc w:val="center"/>
              <w:rPr>
                <w:b/>
                <w:color w:val="000000"/>
                <w:sz w:val="18"/>
                <w:szCs w:val="18"/>
              </w:rPr>
            </w:pPr>
            <w:r w:rsidRPr="00F161EA">
              <w:rPr>
                <w:b/>
                <w:color w:val="000000"/>
                <w:sz w:val="18"/>
                <w:szCs w:val="18"/>
              </w:rPr>
              <w:t>01, 02, 04</w:t>
            </w:r>
          </w:p>
        </w:tc>
      </w:tr>
      <w:tr w:rsidR="00D71C48" w:rsidRPr="00D3665F" w:rsidTr="0007352B">
        <w:tc>
          <w:tcPr>
            <w:tcW w:w="1089" w:type="dxa"/>
            <w:tcBorders>
              <w:top w:val="nil"/>
              <w:bottom w:val="nil"/>
            </w:tcBorders>
          </w:tcPr>
          <w:p w:rsidR="00D71C48" w:rsidRPr="00F161EA" w:rsidRDefault="00D71C48" w:rsidP="001B0933">
            <w:pPr>
              <w:jc w:val="center"/>
              <w:rPr>
                <w:color w:val="000000"/>
                <w:sz w:val="18"/>
                <w:szCs w:val="18"/>
              </w:rPr>
            </w:pPr>
            <w:r w:rsidRPr="00F161EA">
              <w:rPr>
                <w:color w:val="000000"/>
                <w:sz w:val="18"/>
                <w:szCs w:val="18"/>
              </w:rPr>
              <w:t>2218</w:t>
            </w:r>
          </w:p>
        </w:tc>
        <w:tc>
          <w:tcPr>
            <w:tcW w:w="3585" w:type="dxa"/>
            <w:tcBorders>
              <w:top w:val="nil"/>
              <w:bottom w:val="nil"/>
            </w:tcBorders>
          </w:tcPr>
          <w:p w:rsidR="00D71C48" w:rsidRPr="00F161EA" w:rsidRDefault="00D71C48" w:rsidP="0076753B">
            <w:pPr>
              <w:ind w:left="113"/>
              <w:rPr>
                <w:color w:val="000000"/>
                <w:sz w:val="18"/>
                <w:szCs w:val="18"/>
              </w:rPr>
            </w:pPr>
            <w:r w:rsidRPr="00F161EA">
              <w:rPr>
                <w:color w:val="000000"/>
                <w:sz w:val="18"/>
                <w:szCs w:val="18"/>
              </w:rPr>
              <w:t>ACRYLIC ACID, STABILIZED</w:t>
            </w:r>
          </w:p>
        </w:tc>
        <w:tc>
          <w:tcPr>
            <w:tcW w:w="771" w:type="dxa"/>
            <w:tcBorders>
              <w:top w:val="nil"/>
              <w:bottom w:val="nil"/>
            </w:tcBorders>
          </w:tcPr>
          <w:p w:rsidR="00D71C48" w:rsidRPr="00F161EA" w:rsidRDefault="00D71C48" w:rsidP="00AF5AE3">
            <w:pPr>
              <w:jc w:val="center"/>
              <w:rPr>
                <w:b/>
                <w:color w:val="000000"/>
                <w:sz w:val="18"/>
                <w:szCs w:val="18"/>
              </w:rPr>
            </w:pPr>
            <w:r w:rsidRPr="00F161EA">
              <w:rPr>
                <w:b/>
                <w:color w:val="000000"/>
                <w:sz w:val="18"/>
                <w:szCs w:val="18"/>
              </w:rPr>
              <w:t>8</w:t>
            </w:r>
          </w:p>
        </w:tc>
        <w:tc>
          <w:tcPr>
            <w:tcW w:w="2305" w:type="dxa"/>
            <w:tcBorders>
              <w:top w:val="nil"/>
              <w:bottom w:val="nil"/>
            </w:tcBorders>
          </w:tcPr>
          <w:p w:rsidR="00D71C48" w:rsidRPr="00F161EA" w:rsidRDefault="00D71C48" w:rsidP="00AF5AE3">
            <w:pPr>
              <w:jc w:val="center"/>
              <w:rPr>
                <w:color w:val="000000"/>
                <w:sz w:val="18"/>
                <w:szCs w:val="18"/>
              </w:rPr>
            </w:pPr>
            <w:r w:rsidRPr="00F161EA">
              <w:rPr>
                <w:b/>
                <w:color w:val="000000"/>
                <w:sz w:val="18"/>
                <w:szCs w:val="18"/>
              </w:rPr>
              <w:t>CF1</w:t>
            </w:r>
          </w:p>
        </w:tc>
        <w:tc>
          <w:tcPr>
            <w:tcW w:w="2050" w:type="dxa"/>
            <w:tcBorders>
              <w:top w:val="nil"/>
              <w:bottom w:val="nil"/>
            </w:tcBorders>
          </w:tcPr>
          <w:p w:rsidR="00D71C48" w:rsidRPr="00F161EA" w:rsidRDefault="00D71C48" w:rsidP="00AF5AE3">
            <w:pPr>
              <w:jc w:val="center"/>
              <w:rPr>
                <w:color w:val="000000"/>
                <w:sz w:val="18"/>
                <w:szCs w:val="18"/>
              </w:rPr>
            </w:pPr>
            <w:r w:rsidRPr="00F161EA">
              <w:rPr>
                <w:b/>
                <w:color w:val="000000"/>
                <w:sz w:val="18"/>
                <w:szCs w:val="18"/>
              </w:rPr>
              <w:t>II</w:t>
            </w:r>
          </w:p>
        </w:tc>
        <w:tc>
          <w:tcPr>
            <w:tcW w:w="2561" w:type="dxa"/>
            <w:tcBorders>
              <w:top w:val="nil"/>
              <w:bottom w:val="nil"/>
            </w:tcBorders>
          </w:tcPr>
          <w:p w:rsidR="00D71C48" w:rsidRPr="00F161EA" w:rsidRDefault="00D71C48" w:rsidP="00AF5AE3">
            <w:pPr>
              <w:jc w:val="center"/>
              <w:rPr>
                <w:b/>
                <w:color w:val="000000"/>
                <w:sz w:val="18"/>
                <w:szCs w:val="18"/>
              </w:rPr>
            </w:pPr>
            <w:r w:rsidRPr="00F161EA">
              <w:rPr>
                <w:b/>
                <w:color w:val="000000"/>
                <w:sz w:val="18"/>
                <w:szCs w:val="18"/>
              </w:rPr>
              <w:t>01</w:t>
            </w:r>
          </w:p>
        </w:tc>
      </w:tr>
      <w:tr w:rsidR="00D71C48" w:rsidRPr="00D3665F" w:rsidTr="0007352B">
        <w:tc>
          <w:tcPr>
            <w:tcW w:w="1089" w:type="dxa"/>
            <w:tcBorders>
              <w:top w:val="nil"/>
              <w:bottom w:val="nil"/>
            </w:tcBorders>
          </w:tcPr>
          <w:p w:rsidR="00D71C48" w:rsidRPr="00F161EA" w:rsidRDefault="00D71C48" w:rsidP="001B0933">
            <w:pPr>
              <w:jc w:val="center"/>
              <w:rPr>
                <w:color w:val="000000"/>
                <w:sz w:val="18"/>
                <w:szCs w:val="18"/>
              </w:rPr>
            </w:pPr>
            <w:r w:rsidRPr="00F161EA">
              <w:rPr>
                <w:color w:val="000000"/>
                <w:sz w:val="18"/>
                <w:szCs w:val="18"/>
              </w:rPr>
              <w:t>2238</w:t>
            </w:r>
          </w:p>
        </w:tc>
        <w:tc>
          <w:tcPr>
            <w:tcW w:w="3585" w:type="dxa"/>
            <w:tcBorders>
              <w:top w:val="nil"/>
              <w:bottom w:val="nil"/>
            </w:tcBorders>
          </w:tcPr>
          <w:p w:rsidR="00D71C48" w:rsidRPr="00F161EA" w:rsidRDefault="00D71C48" w:rsidP="0076753B">
            <w:pPr>
              <w:ind w:left="113"/>
              <w:rPr>
                <w:color w:val="000000"/>
                <w:sz w:val="18"/>
                <w:szCs w:val="18"/>
              </w:rPr>
            </w:pPr>
            <w:r w:rsidRPr="00F161EA">
              <w:rPr>
                <w:color w:val="000000"/>
                <w:sz w:val="18"/>
                <w:szCs w:val="18"/>
              </w:rPr>
              <w:t>CHLOROTOLUNES (p-CHLOROTOLUNE)</w:t>
            </w:r>
          </w:p>
        </w:tc>
        <w:tc>
          <w:tcPr>
            <w:tcW w:w="771" w:type="dxa"/>
            <w:tcBorders>
              <w:top w:val="nil"/>
              <w:bottom w:val="nil"/>
            </w:tcBorders>
          </w:tcPr>
          <w:p w:rsidR="00D71C48" w:rsidRPr="00F161EA" w:rsidRDefault="00D71C48" w:rsidP="00AF5AE3">
            <w:pPr>
              <w:jc w:val="center"/>
              <w:rPr>
                <w:b/>
                <w:color w:val="000000"/>
                <w:sz w:val="18"/>
                <w:szCs w:val="18"/>
              </w:rPr>
            </w:pPr>
            <w:r w:rsidRPr="00F161EA">
              <w:rPr>
                <w:b/>
                <w:color w:val="000000"/>
                <w:sz w:val="18"/>
                <w:szCs w:val="18"/>
              </w:rPr>
              <w:t>3</w:t>
            </w:r>
          </w:p>
        </w:tc>
        <w:tc>
          <w:tcPr>
            <w:tcW w:w="2305" w:type="dxa"/>
            <w:tcBorders>
              <w:top w:val="nil"/>
              <w:bottom w:val="nil"/>
            </w:tcBorders>
          </w:tcPr>
          <w:p w:rsidR="00D71C48" w:rsidRPr="00F161EA" w:rsidRDefault="00D71C48" w:rsidP="00AF5AE3">
            <w:pPr>
              <w:jc w:val="center"/>
              <w:rPr>
                <w:color w:val="000000"/>
                <w:sz w:val="18"/>
                <w:szCs w:val="18"/>
              </w:rPr>
            </w:pPr>
            <w:r w:rsidRPr="00F161EA">
              <w:rPr>
                <w:b/>
                <w:color w:val="000000"/>
                <w:sz w:val="18"/>
                <w:szCs w:val="18"/>
              </w:rPr>
              <w:t>F1</w:t>
            </w:r>
          </w:p>
        </w:tc>
        <w:tc>
          <w:tcPr>
            <w:tcW w:w="2050" w:type="dxa"/>
            <w:tcBorders>
              <w:top w:val="nil"/>
              <w:bottom w:val="nil"/>
            </w:tcBorders>
          </w:tcPr>
          <w:p w:rsidR="00D71C48" w:rsidRPr="00F161EA" w:rsidRDefault="00D71C48" w:rsidP="00AF5AE3">
            <w:pPr>
              <w:jc w:val="center"/>
              <w:rPr>
                <w:color w:val="000000"/>
                <w:sz w:val="18"/>
                <w:szCs w:val="18"/>
              </w:rPr>
            </w:pPr>
            <w:r w:rsidRPr="00F161EA">
              <w:rPr>
                <w:b/>
                <w:color w:val="000000"/>
                <w:sz w:val="18"/>
                <w:szCs w:val="18"/>
              </w:rPr>
              <w:t>III</w:t>
            </w:r>
          </w:p>
        </w:tc>
        <w:tc>
          <w:tcPr>
            <w:tcW w:w="2561" w:type="dxa"/>
            <w:tcBorders>
              <w:top w:val="nil"/>
              <w:bottom w:val="nil"/>
            </w:tcBorders>
          </w:tcPr>
          <w:p w:rsidR="00D71C48" w:rsidRPr="00F161EA" w:rsidRDefault="00D71C48" w:rsidP="00AF5AE3">
            <w:pPr>
              <w:jc w:val="center"/>
              <w:rPr>
                <w:b/>
                <w:color w:val="000000"/>
                <w:sz w:val="18"/>
                <w:szCs w:val="18"/>
              </w:rPr>
            </w:pPr>
            <w:r w:rsidRPr="00F161EA">
              <w:rPr>
                <w:b/>
                <w:color w:val="000000"/>
                <w:sz w:val="18"/>
                <w:szCs w:val="18"/>
              </w:rPr>
              <w:t>01, 02</w:t>
            </w:r>
          </w:p>
        </w:tc>
      </w:tr>
      <w:tr w:rsidR="00D71C48" w:rsidRPr="00D3665F" w:rsidTr="0007352B">
        <w:tc>
          <w:tcPr>
            <w:tcW w:w="12361" w:type="dxa"/>
            <w:gridSpan w:val="6"/>
            <w:tcBorders>
              <w:top w:val="nil"/>
              <w:bottom w:val="nil"/>
            </w:tcBorders>
          </w:tcPr>
          <w:p w:rsidR="00D71C48" w:rsidRPr="00F161EA" w:rsidRDefault="00D71C48" w:rsidP="0076753B">
            <w:pPr>
              <w:ind w:left="113"/>
              <w:jc w:val="center"/>
              <w:rPr>
                <w:color w:val="000000"/>
                <w:sz w:val="18"/>
                <w:szCs w:val="18"/>
              </w:rPr>
            </w:pPr>
            <w:r w:rsidRPr="00F161EA">
              <w:rPr>
                <w:b/>
                <w:color w:val="000000"/>
                <w:sz w:val="18"/>
                <w:szCs w:val="18"/>
              </w:rPr>
              <w:t>Liable to polymerization</w:t>
            </w:r>
          </w:p>
        </w:tc>
      </w:tr>
      <w:tr w:rsidR="00D71C48" w:rsidRPr="00D3665F" w:rsidTr="0007352B">
        <w:tc>
          <w:tcPr>
            <w:tcW w:w="1089" w:type="dxa"/>
            <w:tcBorders>
              <w:top w:val="nil"/>
              <w:bottom w:val="nil"/>
            </w:tcBorders>
          </w:tcPr>
          <w:p w:rsidR="00D71C48" w:rsidRPr="00F161EA" w:rsidRDefault="00D71C48" w:rsidP="001B0933">
            <w:pPr>
              <w:jc w:val="center"/>
              <w:rPr>
                <w:color w:val="000000"/>
                <w:sz w:val="18"/>
                <w:szCs w:val="18"/>
              </w:rPr>
            </w:pPr>
            <w:r w:rsidRPr="00F161EA">
              <w:rPr>
                <w:color w:val="000000"/>
                <w:sz w:val="18"/>
                <w:szCs w:val="18"/>
              </w:rPr>
              <w:t>1092</w:t>
            </w:r>
          </w:p>
        </w:tc>
        <w:tc>
          <w:tcPr>
            <w:tcW w:w="3585" w:type="dxa"/>
            <w:tcBorders>
              <w:top w:val="nil"/>
              <w:bottom w:val="nil"/>
            </w:tcBorders>
          </w:tcPr>
          <w:p w:rsidR="00D71C48" w:rsidRPr="00F161EA" w:rsidRDefault="00D71C48" w:rsidP="0076753B">
            <w:pPr>
              <w:ind w:left="113"/>
              <w:rPr>
                <w:color w:val="000000"/>
                <w:sz w:val="18"/>
                <w:szCs w:val="18"/>
              </w:rPr>
            </w:pPr>
            <w:r w:rsidRPr="00F161EA">
              <w:rPr>
                <w:color w:val="000000"/>
                <w:sz w:val="18"/>
                <w:szCs w:val="18"/>
              </w:rPr>
              <w:t>ACROLEIN, STABILIZED</w:t>
            </w:r>
          </w:p>
        </w:tc>
        <w:tc>
          <w:tcPr>
            <w:tcW w:w="771" w:type="dxa"/>
            <w:tcBorders>
              <w:top w:val="nil"/>
              <w:bottom w:val="nil"/>
            </w:tcBorders>
          </w:tcPr>
          <w:p w:rsidR="00D71C48" w:rsidRPr="00F161EA" w:rsidRDefault="00D71C48" w:rsidP="00AF5AE3">
            <w:pPr>
              <w:jc w:val="center"/>
              <w:rPr>
                <w:b/>
                <w:color w:val="000000"/>
                <w:sz w:val="18"/>
                <w:szCs w:val="18"/>
              </w:rPr>
            </w:pPr>
            <w:r w:rsidRPr="00F161EA">
              <w:rPr>
                <w:b/>
                <w:color w:val="000000"/>
                <w:sz w:val="18"/>
                <w:szCs w:val="18"/>
              </w:rPr>
              <w:t>6.1</w:t>
            </w:r>
          </w:p>
        </w:tc>
        <w:tc>
          <w:tcPr>
            <w:tcW w:w="2305" w:type="dxa"/>
            <w:tcBorders>
              <w:top w:val="nil"/>
              <w:bottom w:val="nil"/>
            </w:tcBorders>
          </w:tcPr>
          <w:p w:rsidR="00D71C48" w:rsidRPr="00F161EA" w:rsidRDefault="00D71C48" w:rsidP="00AF5AE3">
            <w:pPr>
              <w:jc w:val="center"/>
              <w:rPr>
                <w:color w:val="000000"/>
                <w:sz w:val="18"/>
                <w:szCs w:val="18"/>
              </w:rPr>
            </w:pPr>
            <w:r w:rsidRPr="00F161EA">
              <w:rPr>
                <w:b/>
                <w:color w:val="000000"/>
                <w:sz w:val="18"/>
                <w:szCs w:val="18"/>
              </w:rPr>
              <w:t>TF1</w:t>
            </w:r>
          </w:p>
        </w:tc>
        <w:tc>
          <w:tcPr>
            <w:tcW w:w="2050" w:type="dxa"/>
            <w:tcBorders>
              <w:top w:val="nil"/>
              <w:bottom w:val="nil"/>
            </w:tcBorders>
          </w:tcPr>
          <w:p w:rsidR="00D71C48" w:rsidRPr="00F161EA" w:rsidRDefault="00D71C48" w:rsidP="00AF5AE3">
            <w:pPr>
              <w:jc w:val="center"/>
              <w:rPr>
                <w:color w:val="000000"/>
                <w:sz w:val="18"/>
                <w:szCs w:val="18"/>
              </w:rPr>
            </w:pPr>
            <w:r w:rsidRPr="00F161EA">
              <w:rPr>
                <w:b/>
                <w:color w:val="000000"/>
                <w:sz w:val="18"/>
                <w:szCs w:val="18"/>
              </w:rPr>
              <w:t>I</w:t>
            </w:r>
          </w:p>
        </w:tc>
        <w:tc>
          <w:tcPr>
            <w:tcW w:w="2561" w:type="dxa"/>
            <w:tcBorders>
              <w:top w:val="nil"/>
              <w:bottom w:val="nil"/>
            </w:tcBorders>
          </w:tcPr>
          <w:p w:rsidR="00D71C48" w:rsidRPr="00F161EA" w:rsidRDefault="007F3698" w:rsidP="00AF5AE3">
            <w:pPr>
              <w:jc w:val="center"/>
              <w:rPr>
                <w:b/>
                <w:color w:val="000000"/>
                <w:sz w:val="18"/>
                <w:szCs w:val="18"/>
              </w:rPr>
            </w:pPr>
            <w:r>
              <w:rPr>
                <w:b/>
                <w:color w:val="000000"/>
                <w:sz w:val="18"/>
                <w:szCs w:val="18"/>
              </w:rPr>
              <w:t>01</w:t>
            </w:r>
          </w:p>
        </w:tc>
      </w:tr>
      <w:tr w:rsidR="00D71C48" w:rsidRPr="00D3665F" w:rsidTr="0007352B">
        <w:tc>
          <w:tcPr>
            <w:tcW w:w="1089" w:type="dxa"/>
            <w:tcBorders>
              <w:top w:val="nil"/>
              <w:bottom w:val="nil"/>
            </w:tcBorders>
          </w:tcPr>
          <w:p w:rsidR="00D71C48" w:rsidRPr="00F161EA" w:rsidRDefault="00D71C48" w:rsidP="001B0933">
            <w:pPr>
              <w:jc w:val="center"/>
              <w:rPr>
                <w:color w:val="000000"/>
                <w:sz w:val="18"/>
                <w:szCs w:val="18"/>
              </w:rPr>
            </w:pPr>
            <w:r w:rsidRPr="00F161EA">
              <w:rPr>
                <w:color w:val="000000"/>
                <w:sz w:val="18"/>
                <w:szCs w:val="18"/>
              </w:rPr>
              <w:t>1218</w:t>
            </w:r>
          </w:p>
        </w:tc>
        <w:tc>
          <w:tcPr>
            <w:tcW w:w="3585" w:type="dxa"/>
            <w:tcBorders>
              <w:top w:val="nil"/>
              <w:bottom w:val="nil"/>
            </w:tcBorders>
          </w:tcPr>
          <w:p w:rsidR="00D71C48" w:rsidRPr="00F161EA" w:rsidRDefault="00D71C48" w:rsidP="0076753B">
            <w:pPr>
              <w:ind w:left="113"/>
              <w:rPr>
                <w:color w:val="000000"/>
                <w:sz w:val="18"/>
                <w:szCs w:val="18"/>
              </w:rPr>
            </w:pPr>
            <w:r w:rsidRPr="00F161EA">
              <w:rPr>
                <w:color w:val="000000"/>
                <w:sz w:val="18"/>
                <w:szCs w:val="18"/>
              </w:rPr>
              <w:t>ISOPRENE, STABILIZED</w:t>
            </w:r>
          </w:p>
        </w:tc>
        <w:tc>
          <w:tcPr>
            <w:tcW w:w="771" w:type="dxa"/>
            <w:tcBorders>
              <w:top w:val="nil"/>
              <w:bottom w:val="nil"/>
            </w:tcBorders>
          </w:tcPr>
          <w:p w:rsidR="00D71C48" w:rsidRPr="00F161EA" w:rsidRDefault="00D71C48" w:rsidP="00AF5AE3">
            <w:pPr>
              <w:jc w:val="center"/>
              <w:rPr>
                <w:b/>
                <w:color w:val="000000"/>
                <w:sz w:val="18"/>
                <w:szCs w:val="18"/>
              </w:rPr>
            </w:pPr>
            <w:r w:rsidRPr="00F161EA">
              <w:rPr>
                <w:b/>
                <w:color w:val="000000"/>
                <w:sz w:val="18"/>
                <w:szCs w:val="18"/>
              </w:rPr>
              <w:t>3</w:t>
            </w:r>
          </w:p>
        </w:tc>
        <w:tc>
          <w:tcPr>
            <w:tcW w:w="2305" w:type="dxa"/>
            <w:tcBorders>
              <w:top w:val="nil"/>
              <w:bottom w:val="nil"/>
            </w:tcBorders>
          </w:tcPr>
          <w:p w:rsidR="00D71C48" w:rsidRPr="00F161EA" w:rsidRDefault="00D71C48" w:rsidP="00AF5AE3">
            <w:pPr>
              <w:jc w:val="center"/>
              <w:rPr>
                <w:color w:val="000000"/>
                <w:sz w:val="18"/>
                <w:szCs w:val="18"/>
              </w:rPr>
            </w:pPr>
            <w:r w:rsidRPr="00F161EA">
              <w:rPr>
                <w:b/>
                <w:color w:val="000000"/>
                <w:sz w:val="18"/>
                <w:szCs w:val="18"/>
              </w:rPr>
              <w:t>F1</w:t>
            </w:r>
          </w:p>
        </w:tc>
        <w:tc>
          <w:tcPr>
            <w:tcW w:w="2050" w:type="dxa"/>
            <w:tcBorders>
              <w:top w:val="nil"/>
              <w:bottom w:val="nil"/>
            </w:tcBorders>
          </w:tcPr>
          <w:p w:rsidR="00D71C48" w:rsidRPr="00F161EA" w:rsidRDefault="00D71C48" w:rsidP="00AF5AE3">
            <w:pPr>
              <w:jc w:val="center"/>
              <w:rPr>
                <w:color w:val="000000"/>
                <w:sz w:val="18"/>
                <w:szCs w:val="18"/>
              </w:rPr>
            </w:pPr>
            <w:r w:rsidRPr="00F161EA">
              <w:rPr>
                <w:b/>
                <w:color w:val="000000"/>
                <w:sz w:val="18"/>
                <w:szCs w:val="18"/>
              </w:rPr>
              <w:t>I</w:t>
            </w:r>
          </w:p>
        </w:tc>
        <w:tc>
          <w:tcPr>
            <w:tcW w:w="2561" w:type="dxa"/>
            <w:tcBorders>
              <w:top w:val="nil"/>
              <w:bottom w:val="nil"/>
            </w:tcBorders>
          </w:tcPr>
          <w:p w:rsidR="00D71C48" w:rsidRPr="00F161EA" w:rsidRDefault="00D71C48" w:rsidP="00AF5AE3">
            <w:pPr>
              <w:jc w:val="center"/>
              <w:rPr>
                <w:b/>
                <w:color w:val="000000"/>
                <w:sz w:val="18"/>
                <w:szCs w:val="18"/>
              </w:rPr>
            </w:pPr>
            <w:r w:rsidRPr="00F161EA">
              <w:rPr>
                <w:b/>
                <w:color w:val="000000"/>
                <w:sz w:val="18"/>
                <w:szCs w:val="18"/>
              </w:rPr>
              <w:t>01, 03</w:t>
            </w:r>
          </w:p>
        </w:tc>
      </w:tr>
      <w:tr w:rsidR="00D71C48" w:rsidRPr="00D3665F" w:rsidTr="0007352B">
        <w:tc>
          <w:tcPr>
            <w:tcW w:w="1089" w:type="dxa"/>
            <w:tcBorders>
              <w:top w:val="nil"/>
              <w:bottom w:val="nil"/>
            </w:tcBorders>
          </w:tcPr>
          <w:p w:rsidR="00D71C48" w:rsidRPr="00F161EA" w:rsidRDefault="00D71C48" w:rsidP="001B0933">
            <w:pPr>
              <w:jc w:val="center"/>
              <w:rPr>
                <w:color w:val="000000"/>
                <w:sz w:val="18"/>
                <w:szCs w:val="18"/>
              </w:rPr>
            </w:pPr>
            <w:r w:rsidRPr="00F161EA">
              <w:rPr>
                <w:color w:val="000000"/>
                <w:sz w:val="18"/>
                <w:szCs w:val="18"/>
              </w:rPr>
              <w:t>1280</w:t>
            </w:r>
          </w:p>
        </w:tc>
        <w:tc>
          <w:tcPr>
            <w:tcW w:w="3585" w:type="dxa"/>
            <w:tcBorders>
              <w:top w:val="nil"/>
              <w:bottom w:val="nil"/>
            </w:tcBorders>
          </w:tcPr>
          <w:p w:rsidR="00D71C48" w:rsidRPr="00F161EA" w:rsidRDefault="00D71C48" w:rsidP="0076753B">
            <w:pPr>
              <w:ind w:left="113"/>
              <w:rPr>
                <w:color w:val="000000"/>
                <w:sz w:val="18"/>
                <w:szCs w:val="18"/>
              </w:rPr>
            </w:pPr>
            <w:r w:rsidRPr="00F161EA">
              <w:rPr>
                <w:color w:val="000000"/>
                <w:sz w:val="18"/>
                <w:szCs w:val="18"/>
              </w:rPr>
              <w:t>PROPYLENE OXIDE</w:t>
            </w:r>
          </w:p>
        </w:tc>
        <w:tc>
          <w:tcPr>
            <w:tcW w:w="771" w:type="dxa"/>
            <w:tcBorders>
              <w:top w:val="nil"/>
              <w:bottom w:val="nil"/>
            </w:tcBorders>
          </w:tcPr>
          <w:p w:rsidR="00D71C48" w:rsidRPr="00F161EA" w:rsidRDefault="00D71C48" w:rsidP="00AF5AE3">
            <w:pPr>
              <w:jc w:val="center"/>
              <w:rPr>
                <w:b/>
                <w:color w:val="000000"/>
                <w:sz w:val="18"/>
                <w:szCs w:val="18"/>
              </w:rPr>
            </w:pPr>
            <w:r w:rsidRPr="00F161EA">
              <w:rPr>
                <w:b/>
                <w:color w:val="000000"/>
                <w:sz w:val="18"/>
                <w:szCs w:val="18"/>
              </w:rPr>
              <w:t>3</w:t>
            </w:r>
          </w:p>
        </w:tc>
        <w:tc>
          <w:tcPr>
            <w:tcW w:w="2305" w:type="dxa"/>
            <w:tcBorders>
              <w:top w:val="nil"/>
              <w:bottom w:val="nil"/>
            </w:tcBorders>
          </w:tcPr>
          <w:p w:rsidR="00D71C48" w:rsidRPr="00F161EA" w:rsidRDefault="00D71C48" w:rsidP="00AF5AE3">
            <w:pPr>
              <w:jc w:val="center"/>
              <w:rPr>
                <w:color w:val="000000"/>
                <w:sz w:val="18"/>
                <w:szCs w:val="18"/>
              </w:rPr>
            </w:pPr>
            <w:r w:rsidRPr="00F161EA">
              <w:rPr>
                <w:b/>
                <w:color w:val="000000"/>
                <w:sz w:val="18"/>
                <w:szCs w:val="18"/>
              </w:rPr>
              <w:t>F1</w:t>
            </w:r>
          </w:p>
        </w:tc>
        <w:tc>
          <w:tcPr>
            <w:tcW w:w="2050" w:type="dxa"/>
            <w:tcBorders>
              <w:top w:val="nil"/>
              <w:bottom w:val="nil"/>
            </w:tcBorders>
          </w:tcPr>
          <w:p w:rsidR="00D71C48" w:rsidRPr="00F161EA" w:rsidRDefault="00D71C48" w:rsidP="00AF5AE3">
            <w:pPr>
              <w:jc w:val="center"/>
              <w:rPr>
                <w:color w:val="000000"/>
                <w:sz w:val="18"/>
                <w:szCs w:val="18"/>
              </w:rPr>
            </w:pPr>
            <w:r w:rsidRPr="00F161EA">
              <w:rPr>
                <w:b/>
                <w:color w:val="000000"/>
                <w:sz w:val="18"/>
                <w:szCs w:val="18"/>
              </w:rPr>
              <w:t>I</w:t>
            </w:r>
          </w:p>
        </w:tc>
        <w:tc>
          <w:tcPr>
            <w:tcW w:w="2561" w:type="dxa"/>
            <w:tcBorders>
              <w:top w:val="nil"/>
              <w:bottom w:val="nil"/>
            </w:tcBorders>
          </w:tcPr>
          <w:p w:rsidR="00D71C48" w:rsidRPr="00F161EA" w:rsidRDefault="00D71C48" w:rsidP="00AF5AE3">
            <w:pPr>
              <w:jc w:val="center"/>
              <w:rPr>
                <w:b/>
                <w:color w:val="000000"/>
                <w:sz w:val="18"/>
                <w:szCs w:val="18"/>
              </w:rPr>
            </w:pPr>
            <w:r w:rsidRPr="00F161EA">
              <w:rPr>
                <w:b/>
                <w:color w:val="000000"/>
                <w:sz w:val="18"/>
                <w:szCs w:val="18"/>
              </w:rPr>
              <w:t>03</w:t>
            </w:r>
          </w:p>
        </w:tc>
      </w:tr>
      <w:tr w:rsidR="00D71C48" w:rsidRPr="00D3665F" w:rsidTr="00D05C73">
        <w:tc>
          <w:tcPr>
            <w:tcW w:w="1089" w:type="dxa"/>
            <w:tcBorders>
              <w:top w:val="nil"/>
              <w:bottom w:val="nil"/>
            </w:tcBorders>
          </w:tcPr>
          <w:p w:rsidR="00D71C48" w:rsidRPr="00F161EA" w:rsidRDefault="00D71C48" w:rsidP="001B0933">
            <w:pPr>
              <w:jc w:val="center"/>
              <w:rPr>
                <w:color w:val="000000"/>
                <w:sz w:val="18"/>
                <w:szCs w:val="18"/>
              </w:rPr>
            </w:pPr>
            <w:r w:rsidRPr="00F161EA">
              <w:rPr>
                <w:color w:val="000000"/>
                <w:sz w:val="18"/>
                <w:szCs w:val="18"/>
              </w:rPr>
              <w:t>1919</w:t>
            </w:r>
          </w:p>
        </w:tc>
        <w:tc>
          <w:tcPr>
            <w:tcW w:w="3585" w:type="dxa"/>
            <w:tcBorders>
              <w:top w:val="nil"/>
              <w:bottom w:val="nil"/>
            </w:tcBorders>
          </w:tcPr>
          <w:p w:rsidR="00D71C48" w:rsidRPr="00F161EA" w:rsidRDefault="00D71C48" w:rsidP="0076753B">
            <w:pPr>
              <w:ind w:left="113"/>
              <w:rPr>
                <w:color w:val="000000"/>
                <w:sz w:val="18"/>
                <w:szCs w:val="18"/>
              </w:rPr>
            </w:pPr>
            <w:r w:rsidRPr="00F161EA">
              <w:rPr>
                <w:color w:val="000000"/>
                <w:sz w:val="18"/>
                <w:szCs w:val="18"/>
              </w:rPr>
              <w:t>METHYL ACRYLATE, STABILIZED</w:t>
            </w:r>
          </w:p>
        </w:tc>
        <w:tc>
          <w:tcPr>
            <w:tcW w:w="771" w:type="dxa"/>
            <w:tcBorders>
              <w:top w:val="nil"/>
              <w:bottom w:val="nil"/>
            </w:tcBorders>
          </w:tcPr>
          <w:p w:rsidR="00D71C48" w:rsidRPr="00F161EA" w:rsidRDefault="00D71C48" w:rsidP="00AF5AE3">
            <w:pPr>
              <w:jc w:val="center"/>
              <w:rPr>
                <w:b/>
                <w:color w:val="000000"/>
                <w:sz w:val="18"/>
                <w:szCs w:val="18"/>
              </w:rPr>
            </w:pPr>
            <w:r w:rsidRPr="00F161EA">
              <w:rPr>
                <w:b/>
                <w:color w:val="000000"/>
                <w:sz w:val="18"/>
                <w:szCs w:val="18"/>
              </w:rPr>
              <w:t>3</w:t>
            </w:r>
          </w:p>
        </w:tc>
        <w:tc>
          <w:tcPr>
            <w:tcW w:w="2305" w:type="dxa"/>
            <w:tcBorders>
              <w:top w:val="nil"/>
              <w:bottom w:val="nil"/>
            </w:tcBorders>
          </w:tcPr>
          <w:p w:rsidR="00D71C48" w:rsidRPr="00F161EA" w:rsidRDefault="00D71C48" w:rsidP="00AF5AE3">
            <w:pPr>
              <w:jc w:val="center"/>
              <w:rPr>
                <w:color w:val="000000"/>
                <w:sz w:val="18"/>
                <w:szCs w:val="18"/>
              </w:rPr>
            </w:pPr>
            <w:r w:rsidRPr="00F161EA">
              <w:rPr>
                <w:b/>
                <w:color w:val="000000"/>
                <w:sz w:val="18"/>
                <w:szCs w:val="18"/>
              </w:rPr>
              <w:t>F1</w:t>
            </w:r>
          </w:p>
        </w:tc>
        <w:tc>
          <w:tcPr>
            <w:tcW w:w="2050" w:type="dxa"/>
            <w:tcBorders>
              <w:top w:val="nil"/>
              <w:bottom w:val="nil"/>
            </w:tcBorders>
          </w:tcPr>
          <w:p w:rsidR="00D71C48" w:rsidRPr="00F161EA" w:rsidRDefault="00D71C48" w:rsidP="00AF5AE3">
            <w:pPr>
              <w:jc w:val="center"/>
              <w:rPr>
                <w:color w:val="000000"/>
                <w:sz w:val="18"/>
                <w:szCs w:val="18"/>
              </w:rPr>
            </w:pPr>
            <w:r w:rsidRPr="00F161EA">
              <w:rPr>
                <w:b/>
                <w:color w:val="000000"/>
                <w:sz w:val="18"/>
                <w:szCs w:val="18"/>
              </w:rPr>
              <w:t>II</w:t>
            </w:r>
          </w:p>
        </w:tc>
        <w:tc>
          <w:tcPr>
            <w:tcW w:w="2561" w:type="dxa"/>
            <w:tcBorders>
              <w:top w:val="nil"/>
              <w:bottom w:val="nil"/>
            </w:tcBorders>
          </w:tcPr>
          <w:p w:rsidR="00D71C48" w:rsidRPr="00F161EA" w:rsidRDefault="007F3698" w:rsidP="00AF5AE3">
            <w:pPr>
              <w:jc w:val="center"/>
              <w:rPr>
                <w:b/>
                <w:color w:val="000000"/>
                <w:sz w:val="18"/>
                <w:szCs w:val="18"/>
              </w:rPr>
            </w:pPr>
            <w:r>
              <w:rPr>
                <w:b/>
                <w:color w:val="000000"/>
                <w:sz w:val="18"/>
                <w:szCs w:val="18"/>
              </w:rPr>
              <w:t>01</w:t>
            </w:r>
          </w:p>
        </w:tc>
      </w:tr>
      <w:tr w:rsidR="00D71C48" w:rsidRPr="00D3665F" w:rsidTr="00D05C73">
        <w:tc>
          <w:tcPr>
            <w:tcW w:w="1089" w:type="dxa"/>
            <w:tcBorders>
              <w:top w:val="nil"/>
              <w:bottom w:val="single" w:sz="12" w:space="0" w:color="auto"/>
            </w:tcBorders>
          </w:tcPr>
          <w:p w:rsidR="00D71C48" w:rsidRPr="00F161EA" w:rsidRDefault="00D71C48" w:rsidP="001B0933">
            <w:pPr>
              <w:jc w:val="center"/>
              <w:rPr>
                <w:color w:val="000000"/>
                <w:sz w:val="18"/>
                <w:szCs w:val="18"/>
              </w:rPr>
            </w:pPr>
            <w:r w:rsidRPr="00F161EA">
              <w:rPr>
                <w:color w:val="000000"/>
                <w:sz w:val="18"/>
                <w:szCs w:val="18"/>
              </w:rPr>
              <w:t>2348</w:t>
            </w:r>
          </w:p>
        </w:tc>
        <w:tc>
          <w:tcPr>
            <w:tcW w:w="3585" w:type="dxa"/>
            <w:tcBorders>
              <w:top w:val="nil"/>
              <w:bottom w:val="single" w:sz="12" w:space="0" w:color="auto"/>
            </w:tcBorders>
          </w:tcPr>
          <w:p w:rsidR="00D71C48" w:rsidRPr="00F161EA" w:rsidRDefault="00D71C48" w:rsidP="0076753B">
            <w:pPr>
              <w:ind w:left="113"/>
              <w:rPr>
                <w:color w:val="000000"/>
                <w:sz w:val="18"/>
                <w:szCs w:val="18"/>
              </w:rPr>
            </w:pPr>
            <w:r w:rsidRPr="00F161EA">
              <w:rPr>
                <w:color w:val="000000"/>
                <w:sz w:val="18"/>
                <w:szCs w:val="18"/>
              </w:rPr>
              <w:t>n-BUTYL ACRYLATE, STABILIZED</w:t>
            </w:r>
          </w:p>
        </w:tc>
        <w:tc>
          <w:tcPr>
            <w:tcW w:w="771" w:type="dxa"/>
            <w:tcBorders>
              <w:top w:val="nil"/>
              <w:bottom w:val="single" w:sz="12" w:space="0" w:color="auto"/>
            </w:tcBorders>
          </w:tcPr>
          <w:p w:rsidR="00D71C48" w:rsidRPr="00F161EA" w:rsidRDefault="00D71C48" w:rsidP="00AF5AE3">
            <w:pPr>
              <w:jc w:val="center"/>
              <w:rPr>
                <w:b/>
                <w:color w:val="000000"/>
                <w:sz w:val="18"/>
                <w:szCs w:val="18"/>
              </w:rPr>
            </w:pPr>
            <w:r w:rsidRPr="00F161EA">
              <w:rPr>
                <w:b/>
                <w:color w:val="000000"/>
                <w:sz w:val="18"/>
                <w:szCs w:val="18"/>
              </w:rPr>
              <w:t>3</w:t>
            </w:r>
          </w:p>
        </w:tc>
        <w:tc>
          <w:tcPr>
            <w:tcW w:w="2305" w:type="dxa"/>
            <w:tcBorders>
              <w:top w:val="nil"/>
              <w:bottom w:val="single" w:sz="12" w:space="0" w:color="auto"/>
            </w:tcBorders>
          </w:tcPr>
          <w:p w:rsidR="00D71C48" w:rsidRPr="00F161EA" w:rsidRDefault="00D71C48" w:rsidP="00AF5AE3">
            <w:pPr>
              <w:jc w:val="center"/>
              <w:rPr>
                <w:color w:val="000000"/>
                <w:sz w:val="18"/>
                <w:szCs w:val="18"/>
              </w:rPr>
            </w:pPr>
            <w:r w:rsidRPr="00F161EA">
              <w:rPr>
                <w:b/>
                <w:color w:val="000000"/>
                <w:sz w:val="18"/>
                <w:szCs w:val="18"/>
              </w:rPr>
              <w:t>F1</w:t>
            </w:r>
          </w:p>
        </w:tc>
        <w:tc>
          <w:tcPr>
            <w:tcW w:w="2050" w:type="dxa"/>
            <w:tcBorders>
              <w:top w:val="nil"/>
              <w:bottom w:val="single" w:sz="12" w:space="0" w:color="auto"/>
            </w:tcBorders>
          </w:tcPr>
          <w:p w:rsidR="00D71C48" w:rsidRPr="00F161EA" w:rsidRDefault="00D71C48" w:rsidP="00AF5AE3">
            <w:pPr>
              <w:jc w:val="center"/>
              <w:rPr>
                <w:color w:val="000000"/>
                <w:sz w:val="18"/>
                <w:szCs w:val="18"/>
              </w:rPr>
            </w:pPr>
            <w:r w:rsidRPr="00F161EA">
              <w:rPr>
                <w:b/>
                <w:color w:val="000000"/>
                <w:sz w:val="18"/>
                <w:szCs w:val="18"/>
              </w:rPr>
              <w:t>III</w:t>
            </w:r>
          </w:p>
        </w:tc>
        <w:tc>
          <w:tcPr>
            <w:tcW w:w="2561" w:type="dxa"/>
            <w:tcBorders>
              <w:top w:val="nil"/>
              <w:bottom w:val="single" w:sz="12" w:space="0" w:color="auto"/>
            </w:tcBorders>
          </w:tcPr>
          <w:p w:rsidR="00D71C48" w:rsidRPr="00F161EA" w:rsidRDefault="00D71C48" w:rsidP="00AF5AE3">
            <w:pPr>
              <w:jc w:val="center"/>
              <w:rPr>
                <w:b/>
                <w:color w:val="000000"/>
                <w:sz w:val="18"/>
                <w:szCs w:val="18"/>
              </w:rPr>
            </w:pPr>
            <w:r w:rsidRPr="00F161EA">
              <w:rPr>
                <w:b/>
                <w:color w:val="000000"/>
                <w:sz w:val="18"/>
                <w:szCs w:val="18"/>
              </w:rPr>
              <w:t>01, 03</w:t>
            </w:r>
          </w:p>
        </w:tc>
      </w:tr>
    </w:tbl>
    <w:p w:rsidR="00D71C48" w:rsidRPr="00D3665F" w:rsidRDefault="00D71C48" w:rsidP="00D71C48">
      <w:pPr>
        <w:pStyle w:val="SingleTxtG"/>
      </w:pPr>
    </w:p>
    <w:p w:rsidR="00D71C48" w:rsidRPr="00D3665F" w:rsidRDefault="00D71C48" w:rsidP="00D71C48">
      <w:pPr>
        <w:pStyle w:val="SingleTxtG"/>
      </w:pPr>
    </w:p>
    <w:p w:rsidR="00D71C48" w:rsidRPr="00D3665F" w:rsidRDefault="00D71C48" w:rsidP="00D71C48">
      <w:pPr>
        <w:pStyle w:val="SingleTxtG"/>
        <w:sectPr w:rsidR="00D71C48" w:rsidRPr="00D3665F" w:rsidSect="00315F4B">
          <w:headerReference w:type="even" r:id="rId14"/>
          <w:headerReference w:type="default" r:id="rId15"/>
          <w:footerReference w:type="even" r:id="rId16"/>
          <w:footerReference w:type="default" r:id="rId17"/>
          <w:headerReference w:type="first" r:id="rId18"/>
          <w:endnotePr>
            <w:numFmt w:val="decimal"/>
          </w:endnotePr>
          <w:pgSz w:w="16838" w:h="11906" w:orient="landscape" w:code="9"/>
          <w:pgMar w:top="1134" w:right="1701" w:bottom="1134" w:left="2268" w:header="567" w:footer="567" w:gutter="0"/>
          <w:cols w:space="720"/>
          <w:docGrid w:linePitch="272"/>
        </w:sectPr>
      </w:pPr>
    </w:p>
    <w:p w:rsidR="006C36BC" w:rsidRPr="00D3665F" w:rsidRDefault="001446C5" w:rsidP="001B7EEE">
      <w:pPr>
        <w:pStyle w:val="HChG"/>
      </w:pPr>
      <w:r w:rsidRPr="00D3665F">
        <w:lastRenderedPageBreak/>
        <w:tab/>
      </w:r>
      <w:r w:rsidR="006C36BC">
        <w:tab/>
      </w:r>
      <w:del w:id="82" w:author="Croo Henk" w:date="2015-08-21T13:57:00Z">
        <w:r w:rsidR="001B7EEE" w:rsidDel="00334E42">
          <w:delText>IV</w:delText>
        </w:r>
      </w:del>
      <w:ins w:id="83" w:author="Croo Henk" w:date="2015-08-21T13:58:00Z">
        <w:r w:rsidR="00334E42">
          <w:t>4</w:t>
        </w:r>
      </w:ins>
      <w:r w:rsidR="006C36BC" w:rsidRPr="00D3665F">
        <w:t>.</w:t>
      </w:r>
      <w:r w:rsidR="006C36BC" w:rsidRPr="00D3665F">
        <w:tab/>
        <w:t>Certificate of approval</w:t>
      </w:r>
    </w:p>
    <w:p w:rsidR="006C36BC" w:rsidRPr="00D3665F" w:rsidRDefault="006C36BC" w:rsidP="006C36BC">
      <w:pPr>
        <w:pStyle w:val="SingleTxtG"/>
      </w:pPr>
      <w:r w:rsidRPr="00D3665F">
        <w:t>A certificate of approval number (01, 02, 03 or 04) is to be selected in accordance with the situation description.</w:t>
      </w:r>
    </w:p>
    <w:p w:rsidR="007C0656" w:rsidRPr="00D3665F" w:rsidRDefault="006C36BC" w:rsidP="008D676B">
      <w:pPr>
        <w:pStyle w:val="HChG"/>
      </w:pPr>
      <w:r>
        <w:br w:type="page"/>
      </w:r>
      <w:r w:rsidR="007C0656" w:rsidRPr="00D3665F">
        <w:lastRenderedPageBreak/>
        <w:tab/>
      </w:r>
      <w:r w:rsidR="002A7385">
        <w:tab/>
      </w:r>
      <w:r w:rsidR="007C0656" w:rsidRPr="00D3665F">
        <w:t>ADN certificate of approval No. 01</w:t>
      </w:r>
    </w:p>
    <w:p w:rsidR="007C0656" w:rsidRPr="00D3665F" w:rsidRDefault="007C0656" w:rsidP="008D676B">
      <w:pPr>
        <w:pStyle w:val="SingleTxtG"/>
        <w:spacing w:before="60" w:after="100" w:line="200" w:lineRule="exact"/>
      </w:pPr>
      <w:r w:rsidRPr="00D3665F">
        <w:t>1.</w:t>
      </w:r>
      <w:r w:rsidRPr="00D3665F">
        <w:tab/>
        <w:t>Name of vessel:</w:t>
      </w:r>
      <w:r w:rsidRPr="00D3665F">
        <w:tab/>
      </w:r>
      <w:r w:rsidRPr="00D3665F">
        <w:tab/>
        <w:t>ALBAN</w:t>
      </w:r>
    </w:p>
    <w:p w:rsidR="007C0656" w:rsidRPr="00D3665F" w:rsidRDefault="007C0656" w:rsidP="008D676B">
      <w:pPr>
        <w:pStyle w:val="SingleTxtG"/>
        <w:spacing w:before="60" w:after="100" w:line="200" w:lineRule="exact"/>
      </w:pPr>
      <w:r w:rsidRPr="00D3665F">
        <w:t>2.</w:t>
      </w:r>
      <w:r w:rsidRPr="00D3665F">
        <w:tab/>
        <w:t>Official number:</w:t>
      </w:r>
      <w:r w:rsidRPr="00D3665F">
        <w:tab/>
      </w:r>
      <w:r w:rsidRPr="00D3665F">
        <w:tab/>
        <w:t>04010000</w:t>
      </w:r>
    </w:p>
    <w:p w:rsidR="007C0656" w:rsidRPr="00D3665F" w:rsidRDefault="007C0656" w:rsidP="008D676B">
      <w:pPr>
        <w:pStyle w:val="SingleTxtG"/>
        <w:spacing w:before="60" w:after="100" w:line="200" w:lineRule="exact"/>
      </w:pPr>
      <w:r w:rsidRPr="00D3665F">
        <w:t>3.</w:t>
      </w:r>
      <w:r w:rsidRPr="00D3665F">
        <w:tab/>
        <w:t>Type of vessel:</w:t>
      </w:r>
      <w:r w:rsidRPr="00D3665F">
        <w:tab/>
      </w:r>
      <w:r w:rsidRPr="00D3665F">
        <w:tab/>
        <w:t xml:space="preserve">Motor tanker </w:t>
      </w:r>
    </w:p>
    <w:p w:rsidR="007C0656" w:rsidRPr="00891D32" w:rsidRDefault="007C0656" w:rsidP="008D676B">
      <w:pPr>
        <w:pStyle w:val="SingleTxtG"/>
        <w:spacing w:before="60" w:after="100" w:line="200" w:lineRule="exact"/>
      </w:pPr>
      <w:r w:rsidRPr="00891D32">
        <w:t>4.</w:t>
      </w:r>
      <w:r w:rsidRPr="00891D32">
        <w:tab/>
        <w:t>Type of tank vessel:</w:t>
      </w:r>
      <w:r w:rsidRPr="00891D32">
        <w:tab/>
      </w:r>
      <w:r w:rsidRPr="00891D32">
        <w:tab/>
        <w:t>C</w:t>
      </w:r>
    </w:p>
    <w:p w:rsidR="007C0656" w:rsidRPr="00891D32" w:rsidRDefault="007C0656" w:rsidP="008D676B">
      <w:pPr>
        <w:pStyle w:val="SingleTxtG"/>
        <w:spacing w:before="60" w:after="100" w:line="200" w:lineRule="exact"/>
      </w:pPr>
      <w:r w:rsidRPr="00891D32">
        <w:t>5.</w:t>
      </w:r>
      <w:r w:rsidRPr="00891D32">
        <w:tab/>
        <w:t>Cargo tank designs:</w:t>
      </w:r>
      <w:r w:rsidRPr="00891D32">
        <w:tab/>
      </w:r>
      <w:r w:rsidRPr="00891D32">
        <w:tab/>
        <w:t xml:space="preserve">1. </w:t>
      </w:r>
      <w:r w:rsidRPr="00891D32">
        <w:rPr>
          <w:strike/>
        </w:rPr>
        <w:t>Pressure cargo tanks</w:t>
      </w:r>
      <w:r w:rsidRPr="00891D32">
        <w:rPr>
          <w:rStyle w:val="FootnoteReference"/>
        </w:rPr>
        <w:footnoteReference w:id="5"/>
      </w:r>
      <w:r w:rsidRPr="00891D32">
        <w:rPr>
          <w:sz w:val="18"/>
          <w:szCs w:val="18"/>
          <w:vertAlign w:val="superscript"/>
        </w:rPr>
        <w:t>)</w:t>
      </w:r>
      <w:r w:rsidRPr="00891D32">
        <w:rPr>
          <w:rStyle w:val="FootnoteReference"/>
          <w:szCs w:val="18"/>
        </w:rPr>
        <w:footnoteReference w:id="6"/>
      </w:r>
      <w:r w:rsidRPr="00891D32">
        <w:rPr>
          <w:sz w:val="18"/>
          <w:szCs w:val="18"/>
          <w:vertAlign w:val="superscript"/>
        </w:rPr>
        <w:t>)</w:t>
      </w:r>
    </w:p>
    <w:p w:rsidR="007C0656" w:rsidRPr="00891D32" w:rsidRDefault="007C0656" w:rsidP="008D676B">
      <w:pPr>
        <w:pStyle w:val="SingleTxtG"/>
        <w:spacing w:before="60" w:after="100" w:line="200" w:lineRule="exact"/>
        <w:rPr>
          <w:strike/>
        </w:rPr>
      </w:pPr>
      <w:r w:rsidRPr="00891D32">
        <w:tab/>
      </w:r>
      <w:r w:rsidRPr="00891D32">
        <w:tab/>
      </w:r>
      <w:r w:rsidRPr="00891D32">
        <w:tab/>
      </w:r>
      <w:r w:rsidRPr="00891D32">
        <w:tab/>
      </w:r>
      <w:r w:rsidRPr="00891D32">
        <w:tab/>
      </w:r>
      <w:r w:rsidRPr="002F4214">
        <w:t xml:space="preserve">2. </w:t>
      </w:r>
      <w:r w:rsidRPr="00891D32">
        <w:t>Closed cargo tanks</w:t>
      </w:r>
      <w:r w:rsidRPr="00891D32">
        <w:rPr>
          <w:sz w:val="18"/>
          <w:szCs w:val="18"/>
          <w:vertAlign w:val="superscript"/>
        </w:rPr>
        <w:t>1</w:t>
      </w:r>
      <w:r w:rsidRPr="00891D32">
        <w:rPr>
          <w:strike/>
          <w:sz w:val="18"/>
          <w:szCs w:val="18"/>
          <w:vertAlign w:val="superscript"/>
        </w:rPr>
        <w:t>)2)</w:t>
      </w:r>
    </w:p>
    <w:p w:rsidR="007C0656" w:rsidRPr="00891D32" w:rsidRDefault="007C0656" w:rsidP="008D676B">
      <w:pPr>
        <w:pStyle w:val="SingleTxtG"/>
        <w:spacing w:before="60" w:after="100" w:line="200" w:lineRule="exact"/>
      </w:pPr>
      <w:r w:rsidRPr="00891D32">
        <w:tab/>
      </w:r>
      <w:r w:rsidRPr="00891D32">
        <w:tab/>
      </w:r>
      <w:r w:rsidRPr="00891D32">
        <w:tab/>
      </w:r>
      <w:r w:rsidRPr="00891D32">
        <w:tab/>
      </w:r>
      <w:r w:rsidRPr="00891D32">
        <w:tab/>
      </w:r>
      <w:r w:rsidRPr="00F72744">
        <w:rPr>
          <w:strike/>
        </w:rPr>
        <w:t>3. Open</w:t>
      </w:r>
      <w:r w:rsidRPr="00891D32">
        <w:rPr>
          <w:strike/>
        </w:rPr>
        <w:t xml:space="preserve"> cargo tanks with flame arresters</w:t>
      </w:r>
      <w:r w:rsidRPr="00891D32">
        <w:rPr>
          <w:sz w:val="18"/>
          <w:szCs w:val="18"/>
          <w:vertAlign w:val="superscript"/>
        </w:rPr>
        <w:t>1)2)</w:t>
      </w:r>
    </w:p>
    <w:p w:rsidR="007C0656" w:rsidRPr="00891D32" w:rsidRDefault="007C0656" w:rsidP="008D676B">
      <w:pPr>
        <w:pStyle w:val="SingleTxtG"/>
        <w:spacing w:before="60" w:after="100" w:line="200" w:lineRule="exact"/>
      </w:pPr>
      <w:r w:rsidRPr="00891D32">
        <w:tab/>
      </w:r>
      <w:r w:rsidRPr="00891D32">
        <w:tab/>
      </w:r>
      <w:r w:rsidRPr="00891D32">
        <w:tab/>
      </w:r>
      <w:r w:rsidRPr="00891D32">
        <w:tab/>
      </w:r>
      <w:r w:rsidRPr="00891D32">
        <w:tab/>
      </w:r>
      <w:r w:rsidRPr="00891D32">
        <w:rPr>
          <w:strike/>
        </w:rPr>
        <w:t>4. Open cargo tanks</w:t>
      </w:r>
      <w:r w:rsidRPr="00891D32">
        <w:rPr>
          <w:sz w:val="18"/>
          <w:szCs w:val="18"/>
          <w:vertAlign w:val="superscript"/>
        </w:rPr>
        <w:t>1)2)</w:t>
      </w:r>
    </w:p>
    <w:p w:rsidR="007C0656" w:rsidRPr="00891D32" w:rsidRDefault="007C0656" w:rsidP="008D676B">
      <w:pPr>
        <w:pStyle w:val="SingleTxtG"/>
        <w:spacing w:before="60" w:after="100" w:line="200" w:lineRule="exact"/>
      </w:pPr>
      <w:r w:rsidRPr="00891D32">
        <w:t>6.</w:t>
      </w:r>
      <w:r w:rsidRPr="00891D32">
        <w:tab/>
        <w:t>Types of cargo tank:</w:t>
      </w:r>
      <w:r w:rsidRPr="00891D32">
        <w:tab/>
      </w:r>
      <w:r w:rsidRPr="00891D32">
        <w:tab/>
        <w:t xml:space="preserve">1. </w:t>
      </w:r>
      <w:r w:rsidRPr="00891D32">
        <w:rPr>
          <w:strike/>
        </w:rPr>
        <w:t>Independent cargo tanks</w:t>
      </w:r>
      <w:r w:rsidRPr="00891D32">
        <w:rPr>
          <w:strike/>
          <w:sz w:val="18"/>
          <w:szCs w:val="18"/>
          <w:vertAlign w:val="superscript"/>
        </w:rPr>
        <w:t>1</w:t>
      </w:r>
      <w:r w:rsidRPr="00891D32">
        <w:rPr>
          <w:sz w:val="18"/>
          <w:szCs w:val="18"/>
          <w:vertAlign w:val="superscript"/>
        </w:rPr>
        <w:t>)2)</w:t>
      </w:r>
    </w:p>
    <w:p w:rsidR="007C0656" w:rsidRPr="00891D32" w:rsidRDefault="007C0656" w:rsidP="008D676B">
      <w:pPr>
        <w:pStyle w:val="SingleTxtG"/>
        <w:spacing w:before="60" w:after="100" w:line="200" w:lineRule="exact"/>
      </w:pPr>
      <w:r w:rsidRPr="00891D32">
        <w:tab/>
      </w:r>
      <w:r w:rsidRPr="00891D32">
        <w:tab/>
      </w:r>
      <w:r w:rsidRPr="00891D32">
        <w:tab/>
      </w:r>
      <w:r w:rsidRPr="00891D32">
        <w:tab/>
      </w:r>
      <w:r w:rsidRPr="00891D32">
        <w:tab/>
        <w:t>2. Integral cargo tanks</w:t>
      </w:r>
      <w:r w:rsidRPr="00891D32">
        <w:rPr>
          <w:sz w:val="18"/>
          <w:szCs w:val="18"/>
          <w:vertAlign w:val="superscript"/>
        </w:rPr>
        <w:t>1)2)</w:t>
      </w:r>
    </w:p>
    <w:p w:rsidR="007C0656" w:rsidRPr="00891D32" w:rsidRDefault="007C0656" w:rsidP="008D676B">
      <w:pPr>
        <w:pStyle w:val="SingleTxtG"/>
        <w:spacing w:before="60" w:after="100" w:line="200" w:lineRule="exact"/>
      </w:pPr>
      <w:r w:rsidRPr="00891D32">
        <w:tab/>
      </w:r>
      <w:r w:rsidRPr="00891D32">
        <w:tab/>
      </w:r>
      <w:r w:rsidRPr="00891D32">
        <w:tab/>
      </w:r>
      <w:r w:rsidRPr="00891D32">
        <w:tab/>
      </w:r>
      <w:r w:rsidRPr="00891D32">
        <w:tab/>
      </w:r>
      <w:r w:rsidRPr="00891D32">
        <w:rPr>
          <w:strike/>
        </w:rPr>
        <w:t>3. Cargo tanks distinct from the hull</w:t>
      </w:r>
      <w:r w:rsidRPr="00891D32">
        <w:rPr>
          <w:sz w:val="18"/>
          <w:szCs w:val="18"/>
          <w:vertAlign w:val="superscript"/>
        </w:rPr>
        <w:t>1)2)</w:t>
      </w:r>
    </w:p>
    <w:p w:rsidR="007C0656" w:rsidRPr="00891D32" w:rsidRDefault="007C0656" w:rsidP="008D676B">
      <w:pPr>
        <w:pStyle w:val="SingleTxtG"/>
        <w:spacing w:before="60" w:after="100" w:line="200" w:lineRule="exact"/>
      </w:pPr>
      <w:r w:rsidRPr="00891D32">
        <w:t>7.</w:t>
      </w:r>
      <w:r w:rsidRPr="00891D32">
        <w:tab/>
        <w:t>Opening pressure of high-velocity vent valves/</w:t>
      </w:r>
      <w:r w:rsidRPr="00891D32">
        <w:rPr>
          <w:strike/>
        </w:rPr>
        <w:t>safety valves</w:t>
      </w:r>
      <w:proofErr w:type="gramStart"/>
      <w:r w:rsidRPr="00891D32">
        <w:t>:</w:t>
      </w:r>
      <w:proofErr w:type="gramEnd"/>
      <w:r w:rsidRPr="00891D32">
        <w:rPr>
          <w:sz w:val="18"/>
          <w:szCs w:val="18"/>
          <w:vertAlign w:val="superscript"/>
        </w:rPr>
        <w:t>1)2)</w:t>
      </w:r>
      <w:r w:rsidRPr="00891D32">
        <w:t xml:space="preserve"> 50 kPa</w:t>
      </w:r>
    </w:p>
    <w:p w:rsidR="007C0656" w:rsidRPr="00891D32" w:rsidRDefault="007C0656" w:rsidP="008D676B">
      <w:pPr>
        <w:pStyle w:val="SingleTxtG"/>
        <w:spacing w:before="60" w:after="100" w:line="200" w:lineRule="exact"/>
      </w:pPr>
      <w:r w:rsidRPr="00891D32">
        <w:t>8.</w:t>
      </w:r>
      <w:r w:rsidRPr="00891D32">
        <w:tab/>
        <w:t>Additional equipment:</w:t>
      </w:r>
    </w:p>
    <w:p w:rsidR="007C0656" w:rsidRPr="00891D32" w:rsidRDefault="007C0656" w:rsidP="008D676B">
      <w:pPr>
        <w:pStyle w:val="Bullet1G"/>
        <w:spacing w:before="60" w:after="100" w:line="200" w:lineRule="exact"/>
      </w:pPr>
      <w:r w:rsidRPr="00891D32">
        <w:t>Sampling device</w:t>
      </w:r>
    </w:p>
    <w:p w:rsidR="007C0656" w:rsidRPr="00891D32" w:rsidRDefault="007C0656" w:rsidP="008D676B">
      <w:pPr>
        <w:pStyle w:val="SingleTxtG"/>
        <w:spacing w:before="60" w:after="100" w:line="200" w:lineRule="exact"/>
      </w:pPr>
      <w:r w:rsidRPr="00891D32">
        <w:tab/>
      </w:r>
      <w:del w:id="84" w:author="Croo Henk" w:date="2015-08-24T13:37:00Z">
        <w:r w:rsidRPr="00891D32" w:rsidDel="00030458">
          <w:delText>Possibility of a c</w:delText>
        </w:r>
      </w:del>
      <w:ins w:id="85" w:author="Croo Henk" w:date="2015-08-24T13:37:00Z">
        <w:r w:rsidR="00030458">
          <w:t>C</w:t>
        </w:r>
      </w:ins>
      <w:r w:rsidRPr="00891D32">
        <w:t>onnection</w:t>
      </w:r>
      <w:ins w:id="86" w:author="Croo Henk" w:date="2015-08-24T13:37:00Z">
        <w:r w:rsidR="00030458" w:rsidRPr="00030458">
          <w:t xml:space="preserve"> </w:t>
        </w:r>
        <w:r w:rsidR="00030458">
          <w:t>for a sampling device</w:t>
        </w:r>
      </w:ins>
      <w:r w:rsidRPr="00891D32">
        <w:tab/>
      </w:r>
      <w:r w:rsidRPr="00891D32">
        <w:tab/>
      </w:r>
      <w:r w:rsidRPr="00891D32">
        <w:tab/>
      </w:r>
      <w:r w:rsidR="00114161" w:rsidRPr="00891D32">
        <w:tab/>
      </w:r>
      <w:r w:rsidRPr="00891D32">
        <w:t>Yes/</w:t>
      </w:r>
      <w:r w:rsidRPr="00891D32">
        <w:rPr>
          <w:strike/>
        </w:rPr>
        <w:t>no</w:t>
      </w:r>
      <w:r w:rsidRPr="00891D32">
        <w:rPr>
          <w:sz w:val="18"/>
          <w:szCs w:val="18"/>
          <w:vertAlign w:val="superscript"/>
        </w:rPr>
        <w:t>1)2)</w:t>
      </w:r>
    </w:p>
    <w:p w:rsidR="007C0656" w:rsidRPr="00891D32" w:rsidRDefault="007C0656" w:rsidP="008D676B">
      <w:pPr>
        <w:pStyle w:val="SingleTxtG"/>
        <w:spacing w:before="60" w:after="100" w:line="200" w:lineRule="exact"/>
      </w:pPr>
      <w:r w:rsidRPr="00891D32">
        <w:tab/>
        <w:t>Sampling opening</w:t>
      </w:r>
      <w:r w:rsidRPr="00891D32">
        <w:tab/>
      </w:r>
      <w:r w:rsidRPr="00891D32">
        <w:tab/>
      </w:r>
      <w:r w:rsidRPr="00891D32">
        <w:tab/>
      </w:r>
      <w:r w:rsidRPr="00891D32">
        <w:tab/>
      </w:r>
      <w:r w:rsidR="00114161" w:rsidRPr="00891D32">
        <w:tab/>
      </w:r>
      <w:r w:rsidRPr="00891D32">
        <w:t>Yes/</w:t>
      </w:r>
      <w:r w:rsidRPr="00891D32">
        <w:rPr>
          <w:strike/>
        </w:rPr>
        <w:t>no</w:t>
      </w:r>
      <w:r w:rsidRPr="00891D32">
        <w:rPr>
          <w:sz w:val="18"/>
          <w:szCs w:val="18"/>
          <w:vertAlign w:val="superscript"/>
        </w:rPr>
        <w:t>1)2)</w:t>
      </w:r>
    </w:p>
    <w:p w:rsidR="007C0656" w:rsidRPr="00891D32" w:rsidRDefault="007C0656" w:rsidP="008D676B">
      <w:pPr>
        <w:pStyle w:val="Bullet1G"/>
        <w:spacing w:before="60" w:after="100" w:line="200" w:lineRule="exact"/>
      </w:pPr>
      <w:r w:rsidRPr="00891D32">
        <w:t>Water spray system</w:t>
      </w:r>
      <w:r w:rsidRPr="00891D32">
        <w:tab/>
      </w:r>
      <w:r w:rsidRPr="00891D32">
        <w:tab/>
      </w:r>
      <w:r w:rsidR="00114161" w:rsidRPr="00891D32">
        <w:tab/>
      </w:r>
      <w:r w:rsidRPr="00891D32">
        <w:tab/>
      </w:r>
      <w:r w:rsidRPr="00891D32">
        <w:tab/>
        <w:t>Yes/</w:t>
      </w:r>
      <w:r w:rsidRPr="00891D32">
        <w:rPr>
          <w:strike/>
        </w:rPr>
        <w:t>no</w:t>
      </w:r>
      <w:r w:rsidRPr="00891D32">
        <w:rPr>
          <w:sz w:val="18"/>
          <w:szCs w:val="18"/>
          <w:vertAlign w:val="superscript"/>
        </w:rPr>
        <w:t>1)2)</w:t>
      </w:r>
    </w:p>
    <w:p w:rsidR="007C0656" w:rsidRPr="00891D32" w:rsidRDefault="007C0656" w:rsidP="008D676B">
      <w:pPr>
        <w:pStyle w:val="SingleTxtG"/>
        <w:spacing w:before="60" w:after="100" w:line="200" w:lineRule="exact"/>
      </w:pPr>
      <w:r w:rsidRPr="00891D32">
        <w:tab/>
        <w:t>Internal pressure alarm 40 kPa</w:t>
      </w:r>
      <w:r w:rsidRPr="00891D32">
        <w:tab/>
      </w:r>
      <w:r w:rsidR="00114161" w:rsidRPr="00891D32">
        <w:tab/>
      </w:r>
      <w:r w:rsidRPr="00891D32">
        <w:tab/>
        <w:t>Yes/</w:t>
      </w:r>
      <w:r w:rsidRPr="00891D32">
        <w:rPr>
          <w:strike/>
        </w:rPr>
        <w:t>no</w:t>
      </w:r>
      <w:r w:rsidRPr="00891D32">
        <w:rPr>
          <w:sz w:val="18"/>
          <w:szCs w:val="18"/>
          <w:vertAlign w:val="superscript"/>
        </w:rPr>
        <w:t>1)2)</w:t>
      </w:r>
    </w:p>
    <w:p w:rsidR="007C0656" w:rsidRPr="00891D32" w:rsidRDefault="007C0656" w:rsidP="008D676B">
      <w:pPr>
        <w:pStyle w:val="Bullet1G"/>
        <w:spacing w:before="60" w:after="100" w:line="200" w:lineRule="exact"/>
      </w:pPr>
      <w:r w:rsidRPr="00891D32">
        <w:t>Cargo heating system:</w:t>
      </w:r>
    </w:p>
    <w:p w:rsidR="007C0656" w:rsidRPr="00891D32" w:rsidRDefault="007C0656" w:rsidP="008D676B">
      <w:pPr>
        <w:pStyle w:val="SingleTxtG"/>
        <w:spacing w:before="60" w:after="100" w:line="200" w:lineRule="exact"/>
      </w:pPr>
      <w:r w:rsidRPr="00891D32">
        <w:tab/>
        <w:t>Possibility of cargo heating from shore</w:t>
      </w:r>
      <w:r w:rsidRPr="00891D32">
        <w:tab/>
      </w:r>
      <w:r w:rsidR="00114161" w:rsidRPr="00891D32">
        <w:tab/>
      </w:r>
      <w:r w:rsidRPr="00891D32">
        <w:t>Yes/</w:t>
      </w:r>
      <w:r w:rsidRPr="00891D32">
        <w:rPr>
          <w:strike/>
        </w:rPr>
        <w:t>no</w:t>
      </w:r>
      <w:r w:rsidRPr="00891D32">
        <w:rPr>
          <w:sz w:val="18"/>
          <w:szCs w:val="18"/>
          <w:vertAlign w:val="superscript"/>
        </w:rPr>
        <w:t>1)2)</w:t>
      </w:r>
    </w:p>
    <w:p w:rsidR="007C0656" w:rsidRPr="00891D32" w:rsidRDefault="007C0656" w:rsidP="00891D32">
      <w:pPr>
        <w:pStyle w:val="SingleTxtG"/>
        <w:spacing w:before="60" w:after="100" w:line="200" w:lineRule="exact"/>
      </w:pPr>
      <w:r w:rsidRPr="00891D32">
        <w:tab/>
        <w:t>Cargo heating installation on board</w:t>
      </w:r>
      <w:r w:rsidRPr="00891D32">
        <w:tab/>
      </w:r>
      <w:r w:rsidRPr="00891D32">
        <w:tab/>
      </w:r>
      <w:r w:rsidR="00114161" w:rsidRPr="00891D32">
        <w:tab/>
      </w:r>
      <w:r w:rsidRPr="00891D32">
        <w:t>Yes/</w:t>
      </w:r>
      <w:r w:rsidRPr="00891D32">
        <w:rPr>
          <w:strike/>
        </w:rPr>
        <w:t>no</w:t>
      </w:r>
      <w:r w:rsidRPr="00891D32">
        <w:rPr>
          <w:sz w:val="18"/>
          <w:szCs w:val="18"/>
          <w:vertAlign w:val="superscript"/>
        </w:rPr>
        <w:t>1)2)</w:t>
      </w:r>
    </w:p>
    <w:p w:rsidR="007C0656" w:rsidRPr="00891D32" w:rsidRDefault="007C0656" w:rsidP="008D676B">
      <w:pPr>
        <w:pStyle w:val="Bullet1G"/>
        <w:spacing w:before="60" w:after="100" w:line="200" w:lineRule="exact"/>
      </w:pPr>
      <w:r w:rsidRPr="00891D32">
        <w:t>Cargo refrigeration system</w:t>
      </w:r>
      <w:r w:rsidRPr="00891D32">
        <w:tab/>
      </w:r>
      <w:r w:rsidRPr="00891D32">
        <w:tab/>
      </w:r>
      <w:r w:rsidRPr="00891D32">
        <w:tab/>
      </w:r>
      <w:r w:rsidR="00114161" w:rsidRPr="00891D32">
        <w:tab/>
      </w:r>
      <w:r w:rsidRPr="00891D32">
        <w:rPr>
          <w:strike/>
        </w:rPr>
        <w:t>Yes</w:t>
      </w:r>
      <w:r w:rsidRPr="00891D32">
        <w:t>/no</w:t>
      </w:r>
      <w:r w:rsidRPr="00891D32">
        <w:rPr>
          <w:sz w:val="18"/>
          <w:szCs w:val="18"/>
          <w:vertAlign w:val="superscript"/>
        </w:rPr>
        <w:t>1)2)</w:t>
      </w:r>
    </w:p>
    <w:p w:rsidR="007C0656" w:rsidRPr="00891D32" w:rsidRDefault="007C0656" w:rsidP="008D676B">
      <w:pPr>
        <w:pStyle w:val="Bullet1G"/>
        <w:spacing w:before="60" w:after="100" w:line="200" w:lineRule="exact"/>
      </w:pPr>
      <w:r w:rsidRPr="00891D32">
        <w:t>Inerting facilities</w:t>
      </w:r>
      <w:r w:rsidRPr="00891D32">
        <w:tab/>
      </w:r>
      <w:r w:rsidRPr="00891D32">
        <w:tab/>
      </w:r>
      <w:r w:rsidRPr="00891D32">
        <w:tab/>
      </w:r>
      <w:r w:rsidR="00114161" w:rsidRPr="00891D32">
        <w:tab/>
      </w:r>
      <w:r w:rsidRPr="00891D32">
        <w:tab/>
      </w:r>
      <w:r w:rsidRPr="00891D32">
        <w:rPr>
          <w:strike/>
        </w:rPr>
        <w:t>Yes</w:t>
      </w:r>
      <w:r w:rsidRPr="00891D32">
        <w:t>/no</w:t>
      </w:r>
      <w:r w:rsidRPr="00891D32">
        <w:rPr>
          <w:sz w:val="18"/>
          <w:szCs w:val="18"/>
          <w:vertAlign w:val="superscript"/>
        </w:rPr>
        <w:t>1)2)</w:t>
      </w:r>
    </w:p>
    <w:p w:rsidR="007C0656" w:rsidRPr="00891D32" w:rsidRDefault="000A741D" w:rsidP="008D676B">
      <w:pPr>
        <w:pStyle w:val="Bullet1G"/>
        <w:spacing w:before="60" w:after="100" w:line="200" w:lineRule="exact"/>
      </w:pPr>
      <w:ins w:id="87" w:author="Croo Henk" w:date="2015-08-24T10:13:00Z">
        <w:r>
          <w:t>Cargo</w:t>
        </w:r>
        <w:r w:rsidRPr="00891D32">
          <w:t xml:space="preserve"> </w:t>
        </w:r>
      </w:ins>
      <w:r w:rsidR="007C0656" w:rsidRPr="00891D32">
        <w:t>Pump-room below deck</w:t>
      </w:r>
      <w:r w:rsidR="007C0656" w:rsidRPr="00891D32">
        <w:tab/>
      </w:r>
      <w:r w:rsidR="007C0656" w:rsidRPr="00891D32">
        <w:tab/>
      </w:r>
      <w:r w:rsidR="007C0656" w:rsidRPr="00891D32">
        <w:tab/>
      </w:r>
      <w:r w:rsidR="00114161" w:rsidRPr="00891D32">
        <w:tab/>
      </w:r>
      <w:r w:rsidR="007C0656" w:rsidRPr="00891D32">
        <w:rPr>
          <w:strike/>
        </w:rPr>
        <w:t>Yes</w:t>
      </w:r>
      <w:r w:rsidR="007C0656" w:rsidRPr="00891D32">
        <w:t>/no</w:t>
      </w:r>
      <w:r w:rsidR="007C0656" w:rsidRPr="00891D32">
        <w:rPr>
          <w:sz w:val="18"/>
          <w:szCs w:val="18"/>
          <w:vertAlign w:val="superscript"/>
        </w:rPr>
        <w:t>1)</w:t>
      </w:r>
    </w:p>
    <w:p w:rsidR="007C0656" w:rsidRPr="00891D32" w:rsidRDefault="007C0656" w:rsidP="008D676B">
      <w:pPr>
        <w:pStyle w:val="Bullet1G"/>
        <w:spacing w:before="60" w:after="100" w:line="200" w:lineRule="exact"/>
      </w:pPr>
      <w:del w:id="88" w:author="Croo Henk" w:date="2015-08-24T13:45:00Z">
        <w:r w:rsidRPr="00891D32" w:rsidDel="00287D0E">
          <w:delText>Pressure relief device in rear housing</w:delText>
        </w:r>
      </w:del>
      <w:ins w:id="89" w:author="Croo Henk" w:date="2015-08-24T13:45:00Z">
        <w:r w:rsidR="00287D0E">
          <w:t>Ventilation system ensuring an overpressure</w:t>
        </w:r>
      </w:ins>
      <w:r w:rsidRPr="00891D32">
        <w:tab/>
      </w:r>
      <w:r w:rsidR="00114161" w:rsidRPr="00891D32">
        <w:tab/>
      </w:r>
      <w:r w:rsidRPr="00891D32">
        <w:t>Yes/</w:t>
      </w:r>
      <w:r w:rsidRPr="00891D32">
        <w:rPr>
          <w:strike/>
        </w:rPr>
        <w:t>no</w:t>
      </w:r>
      <w:r w:rsidRPr="00891D32">
        <w:rPr>
          <w:sz w:val="18"/>
          <w:szCs w:val="18"/>
          <w:vertAlign w:val="superscript"/>
        </w:rPr>
        <w:t>1)</w:t>
      </w:r>
    </w:p>
    <w:p w:rsidR="007C0656" w:rsidRPr="00891D32" w:rsidRDefault="007C0656" w:rsidP="008D676B">
      <w:pPr>
        <w:pStyle w:val="Bullet1G"/>
        <w:spacing w:before="60" w:after="100" w:line="200" w:lineRule="exact"/>
      </w:pPr>
      <w:del w:id="90" w:author="Croo Henk" w:date="2015-08-24T13:49:00Z">
        <w:r w:rsidRPr="00891D32" w:rsidDel="004C7FAC">
          <w:delText xml:space="preserve">Gas supply/return line </w:delText>
        </w:r>
      </w:del>
      <w:ins w:id="91" w:author="Croo Henk" w:date="2015-08-24T13:49:00Z">
        <w:r w:rsidR="004C7FAC">
          <w:t xml:space="preserve">Venting piping </w:t>
        </w:r>
      </w:ins>
      <w:r w:rsidRPr="00891D32">
        <w:t>according to 9.3.2.22.5 (c)</w:t>
      </w:r>
    </w:p>
    <w:p w:rsidR="007C0656" w:rsidRPr="00D3665F" w:rsidRDefault="007C0656" w:rsidP="008D676B">
      <w:pPr>
        <w:pStyle w:val="SingleTxtG"/>
        <w:spacing w:before="60" w:after="100" w:line="200" w:lineRule="exact"/>
      </w:pPr>
      <w:r w:rsidRPr="00D3665F">
        <w:tab/>
        <w:t>Piping and installation heated</w:t>
      </w:r>
      <w:r w:rsidRPr="00D3665F">
        <w:tab/>
      </w:r>
      <w:r w:rsidRPr="00D3665F">
        <w:tab/>
      </w:r>
      <w:r w:rsidR="00114161" w:rsidRPr="00D3665F">
        <w:tab/>
      </w:r>
      <w:r w:rsidRPr="00D3665F">
        <w:t>Yes/</w:t>
      </w:r>
      <w:r w:rsidRPr="00D3665F">
        <w:rPr>
          <w:strike/>
        </w:rPr>
        <w:t>no</w:t>
      </w:r>
      <w:r w:rsidRPr="00D3665F">
        <w:rPr>
          <w:sz w:val="18"/>
          <w:szCs w:val="18"/>
          <w:vertAlign w:val="superscript"/>
        </w:rPr>
        <w:t>1)2)</w:t>
      </w:r>
    </w:p>
    <w:p w:rsidR="007C0656" w:rsidRPr="00D3665F" w:rsidRDefault="007C0656" w:rsidP="008D676B">
      <w:pPr>
        <w:pStyle w:val="Bullet1G"/>
        <w:spacing w:before="60" w:after="100" w:line="200" w:lineRule="exact"/>
      </w:pPr>
      <w:r w:rsidRPr="00D3665F">
        <w:t>Conforms to the rules of construction resulting from the remark(s) ... in column (20) of Table C of Chapter 3.2</w:t>
      </w:r>
      <w:r w:rsidRPr="00D3665F">
        <w:rPr>
          <w:sz w:val="18"/>
          <w:szCs w:val="18"/>
          <w:vertAlign w:val="superscript"/>
        </w:rPr>
        <w:t>1)2)</w:t>
      </w:r>
    </w:p>
    <w:p w:rsidR="007C0656" w:rsidRPr="00D3665F" w:rsidRDefault="007C0656" w:rsidP="008D676B">
      <w:pPr>
        <w:pStyle w:val="SingleTxtG"/>
        <w:spacing w:before="60" w:after="100" w:line="200" w:lineRule="exact"/>
      </w:pPr>
      <w:r w:rsidRPr="00D3665F">
        <w:t>9.</w:t>
      </w:r>
      <w:r w:rsidRPr="00D3665F">
        <w:tab/>
        <w:t>Electrical equipment:</w:t>
      </w:r>
    </w:p>
    <w:p w:rsidR="007C0656" w:rsidRPr="00D3665F" w:rsidRDefault="007C0656" w:rsidP="008D676B">
      <w:pPr>
        <w:pStyle w:val="Bullet1G"/>
        <w:spacing w:before="60" w:after="100" w:line="200" w:lineRule="exact"/>
      </w:pPr>
      <w:r w:rsidRPr="00D3665F">
        <w:t>Temperature class: T4</w:t>
      </w:r>
    </w:p>
    <w:p w:rsidR="007C0656" w:rsidRPr="00D3665F" w:rsidRDefault="007C0656" w:rsidP="008D676B">
      <w:pPr>
        <w:pStyle w:val="Bullet1G"/>
        <w:spacing w:before="60" w:after="100" w:line="200" w:lineRule="exact"/>
      </w:pPr>
      <w:r w:rsidRPr="00D3665F">
        <w:t>Explosion group: IIB</w:t>
      </w:r>
    </w:p>
    <w:p w:rsidR="007C0656" w:rsidRPr="00D3665F" w:rsidRDefault="007C0656" w:rsidP="008D676B">
      <w:pPr>
        <w:pStyle w:val="SingleTxtG"/>
        <w:spacing w:before="60" w:after="100" w:line="200" w:lineRule="exact"/>
      </w:pPr>
      <w:r w:rsidRPr="00D3665F">
        <w:t>10.</w:t>
      </w:r>
      <w:r w:rsidRPr="00D3665F">
        <w:tab/>
        <w:t xml:space="preserve">Loading rate: </w:t>
      </w:r>
      <w:proofErr w:type="gramStart"/>
      <w:r w:rsidRPr="00D3665F">
        <w:t>800 m</w:t>
      </w:r>
      <w:r w:rsidRPr="00D3665F">
        <w:rPr>
          <w:vertAlign w:val="superscript"/>
        </w:rPr>
        <w:t>3</w:t>
      </w:r>
      <w:r w:rsidRPr="00D3665F">
        <w:t>/h</w:t>
      </w:r>
      <w:proofErr w:type="gramEnd"/>
    </w:p>
    <w:p w:rsidR="007C0656" w:rsidRPr="00D3665F" w:rsidRDefault="007C0656" w:rsidP="008D676B">
      <w:pPr>
        <w:pStyle w:val="SingleTxtG"/>
        <w:spacing w:before="60" w:after="100" w:line="200" w:lineRule="exact"/>
      </w:pPr>
      <w:r w:rsidRPr="00D3665F">
        <w:t>11.</w:t>
      </w:r>
      <w:r w:rsidRPr="00D3665F">
        <w:tab/>
        <w:t xml:space="preserve">Permitted relative </w:t>
      </w:r>
      <w:del w:id="92" w:author="Croo Henk" w:date="2015-08-24T14:21:00Z">
        <w:r w:rsidRPr="00D3665F" w:rsidDel="002E0AB7">
          <w:delText xml:space="preserve">mass </w:delText>
        </w:r>
      </w:del>
      <w:proofErr w:type="gramStart"/>
      <w:r w:rsidRPr="00D3665F">
        <w:t xml:space="preserve">density </w:t>
      </w:r>
      <w:del w:id="93" w:author="Croo Henk" w:date="2015-08-24T14:22:00Z">
        <w:r w:rsidRPr="00D3665F" w:rsidDel="002E0AB7">
          <w:delText xml:space="preserve">(density): </w:delText>
        </w:r>
      </w:del>
      <w:ins w:id="94" w:author="Croo Henk" w:date="2015-08-24T14:22:00Z">
        <w:r w:rsidR="002E0AB7">
          <w:t>:</w:t>
        </w:r>
      </w:ins>
      <w:r w:rsidRPr="00D3665F">
        <w:t>1.50</w:t>
      </w:r>
      <w:proofErr w:type="gramEnd"/>
    </w:p>
    <w:p w:rsidR="00D71C48" w:rsidRPr="00D3665F" w:rsidRDefault="007C0656" w:rsidP="00891D32">
      <w:pPr>
        <w:pStyle w:val="SingleTxtG"/>
        <w:spacing w:before="60" w:after="100" w:line="200" w:lineRule="exact"/>
        <w:ind w:left="1689" w:hanging="555"/>
      </w:pPr>
      <w:r w:rsidRPr="00D3665F">
        <w:t>12.</w:t>
      </w:r>
      <w:r w:rsidRPr="00D3665F">
        <w:tab/>
        <w:t>Additional observations</w:t>
      </w:r>
      <w:proofErr w:type="gramStart"/>
      <w:r w:rsidRPr="00D3665F">
        <w:t>:</w:t>
      </w:r>
      <w:r w:rsidRPr="00D3665F">
        <w:rPr>
          <w:sz w:val="18"/>
          <w:szCs w:val="18"/>
          <w:vertAlign w:val="superscript"/>
        </w:rPr>
        <w:t>1</w:t>
      </w:r>
      <w:proofErr w:type="gramEnd"/>
      <w:r w:rsidRPr="00D3665F">
        <w:rPr>
          <w:sz w:val="18"/>
          <w:szCs w:val="18"/>
          <w:vertAlign w:val="superscript"/>
        </w:rPr>
        <w:t>)</w:t>
      </w:r>
      <w:r w:rsidRPr="00D3665F">
        <w:t xml:space="preserve"> The available sampling connection is appropriate for DOPAK, DPM-1000</w:t>
      </w:r>
    </w:p>
    <w:p w:rsidR="003C0A91" w:rsidRPr="00D3665F" w:rsidRDefault="003C0A91" w:rsidP="00EA09BF">
      <w:pPr>
        <w:pStyle w:val="SingleTxtG"/>
        <w:sectPr w:rsidR="003C0A91" w:rsidRPr="00D3665F" w:rsidSect="00EA09BF">
          <w:headerReference w:type="even" r:id="rId19"/>
          <w:headerReference w:type="default" r:id="rId20"/>
          <w:footerReference w:type="even" r:id="rId21"/>
          <w:footerReference w:type="default" r:id="rId22"/>
          <w:footnotePr>
            <w:numRestart w:val="eachSect"/>
          </w:footnotePr>
          <w:endnotePr>
            <w:numFmt w:val="decimal"/>
          </w:endnotePr>
          <w:pgSz w:w="11906" w:h="16838" w:code="9"/>
          <w:pgMar w:top="1701" w:right="1134" w:bottom="2268" w:left="1134" w:header="1134" w:footer="1701" w:gutter="0"/>
          <w:cols w:space="720"/>
          <w:docGrid w:linePitch="272"/>
        </w:sectPr>
      </w:pPr>
    </w:p>
    <w:p w:rsidR="00800C4C" w:rsidRPr="00D3665F" w:rsidRDefault="002A7385" w:rsidP="00F542F8">
      <w:pPr>
        <w:pStyle w:val="HChG"/>
        <w:spacing w:before="120" w:after="120"/>
      </w:pPr>
      <w:r>
        <w:lastRenderedPageBreak/>
        <w:tab/>
      </w:r>
      <w:r>
        <w:tab/>
      </w:r>
      <w:r w:rsidR="00800C4C" w:rsidRPr="00D3665F">
        <w:t>ADN certificate of approval No. 02</w:t>
      </w:r>
    </w:p>
    <w:p w:rsidR="00800C4C" w:rsidRPr="00D3665F" w:rsidRDefault="00800C4C" w:rsidP="00F63D7B">
      <w:pPr>
        <w:pStyle w:val="SingleTxtG"/>
        <w:spacing w:line="200" w:lineRule="exact"/>
      </w:pPr>
      <w:r w:rsidRPr="00D3665F">
        <w:t>1.</w:t>
      </w:r>
      <w:r w:rsidRPr="00D3665F">
        <w:tab/>
        <w:t>Name of vessel:</w:t>
      </w:r>
      <w:r w:rsidRPr="00D3665F">
        <w:tab/>
      </w:r>
      <w:r w:rsidRPr="00D3665F">
        <w:tab/>
        <w:t>BALDA</w:t>
      </w:r>
    </w:p>
    <w:p w:rsidR="00800C4C" w:rsidRPr="00D3665F" w:rsidRDefault="00800C4C" w:rsidP="00F63D7B">
      <w:pPr>
        <w:pStyle w:val="SingleTxtG"/>
        <w:spacing w:line="200" w:lineRule="exact"/>
      </w:pPr>
      <w:r w:rsidRPr="00D3665F">
        <w:t>2.</w:t>
      </w:r>
      <w:r w:rsidRPr="00D3665F">
        <w:tab/>
        <w:t>Official number:</w:t>
      </w:r>
      <w:r w:rsidRPr="00D3665F">
        <w:tab/>
      </w:r>
      <w:r w:rsidRPr="00D3665F">
        <w:tab/>
        <w:t>04020000</w:t>
      </w:r>
    </w:p>
    <w:p w:rsidR="00800C4C" w:rsidRPr="00891D32" w:rsidRDefault="00800C4C" w:rsidP="00F63D7B">
      <w:pPr>
        <w:pStyle w:val="SingleTxtG"/>
        <w:spacing w:line="200" w:lineRule="exact"/>
      </w:pPr>
      <w:r w:rsidRPr="00891D32">
        <w:t>3.</w:t>
      </w:r>
      <w:r w:rsidRPr="00891D32">
        <w:tab/>
        <w:t>Type of vessel:</w:t>
      </w:r>
      <w:r w:rsidRPr="00891D32">
        <w:tab/>
      </w:r>
      <w:r w:rsidRPr="00891D32">
        <w:tab/>
        <w:t xml:space="preserve">Motor tanker </w:t>
      </w:r>
    </w:p>
    <w:p w:rsidR="00800C4C" w:rsidRPr="00891D32" w:rsidRDefault="00800C4C" w:rsidP="00F63D7B">
      <w:pPr>
        <w:pStyle w:val="SingleTxtG"/>
        <w:spacing w:line="200" w:lineRule="exact"/>
      </w:pPr>
      <w:r w:rsidRPr="00891D32">
        <w:t>4.</w:t>
      </w:r>
      <w:r w:rsidRPr="00891D32">
        <w:tab/>
        <w:t>Type of tank vessel:</w:t>
      </w:r>
      <w:r w:rsidRPr="00891D32">
        <w:tab/>
      </w:r>
      <w:r w:rsidRPr="00891D32">
        <w:tab/>
        <w:t>C</w:t>
      </w:r>
    </w:p>
    <w:p w:rsidR="00800C4C" w:rsidRPr="00891D32" w:rsidRDefault="00800C4C" w:rsidP="00F63D7B">
      <w:pPr>
        <w:pStyle w:val="SingleTxtG"/>
        <w:spacing w:line="200" w:lineRule="exact"/>
      </w:pPr>
      <w:r w:rsidRPr="00891D32">
        <w:t>5.</w:t>
      </w:r>
      <w:r w:rsidRPr="00891D32">
        <w:tab/>
        <w:t>Cargo tank designs:</w:t>
      </w:r>
      <w:r w:rsidRPr="00891D32">
        <w:tab/>
      </w:r>
      <w:r w:rsidRPr="00891D32">
        <w:tab/>
      </w:r>
      <w:r w:rsidRPr="00891D32">
        <w:rPr>
          <w:strike/>
        </w:rPr>
        <w:t>1. Pressure cargo tanks</w:t>
      </w:r>
      <w:r w:rsidR="00720BC9" w:rsidRPr="00891D32">
        <w:rPr>
          <w:rStyle w:val="FootnoteReference"/>
        </w:rPr>
        <w:footnoteReference w:id="7"/>
      </w:r>
      <w:r w:rsidR="00720BC9" w:rsidRPr="00891D32">
        <w:rPr>
          <w:sz w:val="18"/>
          <w:szCs w:val="18"/>
          <w:vertAlign w:val="superscript"/>
        </w:rPr>
        <w:t>)</w:t>
      </w:r>
      <w:r w:rsidR="00720BC9" w:rsidRPr="00891D32">
        <w:rPr>
          <w:rStyle w:val="FootnoteReference"/>
          <w:szCs w:val="18"/>
        </w:rPr>
        <w:footnoteReference w:id="8"/>
      </w:r>
      <w:r w:rsidR="00720BC9" w:rsidRPr="00891D32">
        <w:rPr>
          <w:sz w:val="18"/>
          <w:szCs w:val="18"/>
          <w:vertAlign w:val="superscript"/>
        </w:rPr>
        <w:t>)</w:t>
      </w:r>
    </w:p>
    <w:p w:rsidR="00800C4C" w:rsidRPr="00891D32" w:rsidRDefault="005C0117" w:rsidP="00F63D7B">
      <w:pPr>
        <w:pStyle w:val="SingleTxtG"/>
        <w:spacing w:line="200" w:lineRule="exact"/>
      </w:pPr>
      <w:r>
        <w:tab/>
      </w:r>
      <w:r>
        <w:tab/>
      </w:r>
      <w:r>
        <w:tab/>
      </w:r>
      <w:r>
        <w:tab/>
      </w:r>
      <w:r>
        <w:tab/>
        <w:t>2.</w:t>
      </w:r>
      <w:r w:rsidR="00800C4C" w:rsidRPr="00891D32">
        <w:t xml:space="preserve"> Integral cargo tanks</w:t>
      </w:r>
      <w:r w:rsidR="00800C4C" w:rsidRPr="00891D32">
        <w:rPr>
          <w:sz w:val="18"/>
          <w:szCs w:val="18"/>
          <w:vertAlign w:val="superscript"/>
        </w:rPr>
        <w:t>1)2)</w:t>
      </w:r>
    </w:p>
    <w:p w:rsidR="00800C4C" w:rsidRPr="00891D32" w:rsidRDefault="00800C4C" w:rsidP="00F63D7B">
      <w:pPr>
        <w:pStyle w:val="SingleTxtG"/>
        <w:spacing w:line="200" w:lineRule="exact"/>
      </w:pPr>
      <w:r w:rsidRPr="00891D32">
        <w:tab/>
      </w:r>
      <w:r w:rsidRPr="00891D32">
        <w:tab/>
      </w:r>
      <w:r w:rsidRPr="00891D32">
        <w:tab/>
      </w:r>
      <w:r w:rsidRPr="00891D32">
        <w:tab/>
      </w:r>
      <w:r w:rsidRPr="00891D32">
        <w:tab/>
      </w:r>
      <w:r w:rsidRPr="00891D32">
        <w:rPr>
          <w:strike/>
        </w:rPr>
        <w:t>3. Open cargo tanks with flame arresters</w:t>
      </w:r>
      <w:r w:rsidRPr="00891D32">
        <w:rPr>
          <w:sz w:val="18"/>
          <w:szCs w:val="18"/>
          <w:vertAlign w:val="superscript"/>
        </w:rPr>
        <w:t>1)2)</w:t>
      </w:r>
    </w:p>
    <w:p w:rsidR="00800C4C" w:rsidRPr="00891D32" w:rsidRDefault="00800C4C" w:rsidP="00F63D7B">
      <w:pPr>
        <w:pStyle w:val="SingleTxtG"/>
        <w:spacing w:line="200" w:lineRule="exact"/>
      </w:pPr>
      <w:r w:rsidRPr="00891D32">
        <w:tab/>
      </w:r>
      <w:r w:rsidRPr="00891D32">
        <w:tab/>
      </w:r>
      <w:r w:rsidRPr="00891D32">
        <w:tab/>
      </w:r>
      <w:r w:rsidRPr="00891D32">
        <w:tab/>
      </w:r>
      <w:r w:rsidRPr="00891D32">
        <w:tab/>
      </w:r>
      <w:r w:rsidRPr="00891D32">
        <w:rPr>
          <w:strike/>
        </w:rPr>
        <w:t>4. Open cargo tanks</w:t>
      </w:r>
      <w:r w:rsidRPr="00891D32">
        <w:rPr>
          <w:sz w:val="18"/>
          <w:szCs w:val="18"/>
          <w:vertAlign w:val="superscript"/>
        </w:rPr>
        <w:t>1)2)</w:t>
      </w:r>
    </w:p>
    <w:p w:rsidR="00800C4C" w:rsidRPr="00891D32" w:rsidRDefault="00800C4C" w:rsidP="00F63D7B">
      <w:pPr>
        <w:pStyle w:val="SingleTxtG"/>
        <w:spacing w:line="200" w:lineRule="exact"/>
      </w:pPr>
      <w:r w:rsidRPr="00891D32">
        <w:t>6.</w:t>
      </w:r>
      <w:r w:rsidRPr="00891D32">
        <w:tab/>
        <w:t>Types of cargo tank:</w:t>
      </w:r>
      <w:r w:rsidRPr="00891D32">
        <w:tab/>
      </w:r>
      <w:r w:rsidRPr="00891D32">
        <w:tab/>
      </w:r>
      <w:r w:rsidRPr="00891D32">
        <w:rPr>
          <w:strike/>
        </w:rPr>
        <w:t>1. Independent cargo tanks</w:t>
      </w:r>
      <w:r w:rsidRPr="00891D32">
        <w:rPr>
          <w:strike/>
          <w:sz w:val="18"/>
          <w:szCs w:val="18"/>
          <w:vertAlign w:val="superscript"/>
        </w:rPr>
        <w:t>1</w:t>
      </w:r>
      <w:r w:rsidRPr="00891D32">
        <w:rPr>
          <w:sz w:val="18"/>
          <w:szCs w:val="18"/>
          <w:vertAlign w:val="superscript"/>
        </w:rPr>
        <w:t>)2)</w:t>
      </w:r>
    </w:p>
    <w:p w:rsidR="00800C4C" w:rsidRPr="00891D32" w:rsidRDefault="00800C4C" w:rsidP="00F63D7B">
      <w:pPr>
        <w:pStyle w:val="SingleTxtG"/>
        <w:spacing w:line="200" w:lineRule="exact"/>
      </w:pPr>
      <w:r w:rsidRPr="00891D32">
        <w:tab/>
      </w:r>
      <w:r w:rsidRPr="00891D32">
        <w:tab/>
      </w:r>
      <w:r w:rsidRPr="00891D32">
        <w:tab/>
      </w:r>
      <w:r w:rsidRPr="00891D32">
        <w:tab/>
      </w:r>
      <w:r w:rsidRPr="00891D32">
        <w:tab/>
        <w:t>2. Integral cargo tanks</w:t>
      </w:r>
      <w:r w:rsidRPr="00891D32">
        <w:rPr>
          <w:sz w:val="18"/>
          <w:szCs w:val="18"/>
          <w:vertAlign w:val="superscript"/>
        </w:rPr>
        <w:t>1)2)</w:t>
      </w:r>
    </w:p>
    <w:p w:rsidR="00800C4C" w:rsidRPr="00891D32" w:rsidRDefault="00800C4C" w:rsidP="00F63D7B">
      <w:pPr>
        <w:pStyle w:val="SingleTxtG"/>
        <w:spacing w:line="200" w:lineRule="exact"/>
      </w:pPr>
      <w:r w:rsidRPr="00891D32">
        <w:tab/>
      </w:r>
      <w:r w:rsidRPr="00891D32">
        <w:tab/>
      </w:r>
      <w:r w:rsidRPr="00891D32">
        <w:tab/>
      </w:r>
      <w:r w:rsidRPr="00891D32">
        <w:tab/>
      </w:r>
      <w:r w:rsidRPr="00891D32">
        <w:tab/>
      </w:r>
      <w:r w:rsidRPr="00891D32">
        <w:rPr>
          <w:strike/>
        </w:rPr>
        <w:t>3. Cargo tank wall distinct from the hull</w:t>
      </w:r>
      <w:r w:rsidRPr="00891D32">
        <w:rPr>
          <w:sz w:val="18"/>
          <w:szCs w:val="18"/>
          <w:vertAlign w:val="superscript"/>
        </w:rPr>
        <w:t>1)2)</w:t>
      </w:r>
    </w:p>
    <w:p w:rsidR="00800C4C" w:rsidRPr="00891D32" w:rsidRDefault="00800C4C" w:rsidP="00F63D7B">
      <w:pPr>
        <w:pStyle w:val="SingleTxtG"/>
        <w:spacing w:line="200" w:lineRule="exact"/>
      </w:pPr>
      <w:r w:rsidRPr="00891D32">
        <w:t>7.</w:t>
      </w:r>
      <w:r w:rsidRPr="00891D32">
        <w:tab/>
        <w:t>Opening pressure of the high-velocity vent valves</w:t>
      </w:r>
      <w:r w:rsidRPr="00891D32">
        <w:rPr>
          <w:strike/>
        </w:rPr>
        <w:t>/safety valves</w:t>
      </w:r>
      <w:proofErr w:type="gramStart"/>
      <w:r w:rsidRPr="00891D32">
        <w:t>:</w:t>
      </w:r>
      <w:proofErr w:type="gramEnd"/>
      <w:r w:rsidRPr="00891D32">
        <w:rPr>
          <w:sz w:val="18"/>
          <w:szCs w:val="18"/>
          <w:vertAlign w:val="superscript"/>
        </w:rPr>
        <w:t>1)2)</w:t>
      </w:r>
      <w:r w:rsidRPr="00891D32">
        <w:t xml:space="preserve"> 30 kPa</w:t>
      </w:r>
    </w:p>
    <w:p w:rsidR="00800C4C" w:rsidRPr="00891D32" w:rsidRDefault="00800C4C" w:rsidP="00F63D7B">
      <w:pPr>
        <w:pStyle w:val="SingleTxtG"/>
        <w:spacing w:line="200" w:lineRule="exact"/>
      </w:pPr>
      <w:r w:rsidRPr="00891D32">
        <w:t>8.</w:t>
      </w:r>
      <w:r w:rsidRPr="00891D32">
        <w:tab/>
        <w:t>Additional equipment:</w:t>
      </w:r>
    </w:p>
    <w:p w:rsidR="00800C4C" w:rsidRPr="00891D32" w:rsidRDefault="00800C4C" w:rsidP="00F63D7B">
      <w:pPr>
        <w:pStyle w:val="Bullet1G"/>
        <w:spacing w:line="200" w:lineRule="exact"/>
      </w:pPr>
      <w:r w:rsidRPr="00891D32">
        <w:t>Sampling device</w:t>
      </w:r>
    </w:p>
    <w:p w:rsidR="00800C4C" w:rsidRPr="00891D32" w:rsidRDefault="00800C4C" w:rsidP="00F63D7B">
      <w:pPr>
        <w:pStyle w:val="SingleTxtG"/>
        <w:spacing w:line="200" w:lineRule="exact"/>
      </w:pPr>
      <w:r w:rsidRPr="00891D32">
        <w:tab/>
      </w:r>
      <w:del w:id="95" w:author="Croo Henk" w:date="2015-08-24T13:38:00Z">
        <w:r w:rsidRPr="00891D32" w:rsidDel="00030458">
          <w:delText>Possibility of a c</w:delText>
        </w:r>
      </w:del>
      <w:ins w:id="96" w:author="Croo Henk" w:date="2015-08-24T13:38:00Z">
        <w:r w:rsidR="00030458">
          <w:t>C</w:t>
        </w:r>
      </w:ins>
      <w:r w:rsidRPr="00891D32">
        <w:t>onnection</w:t>
      </w:r>
      <w:ins w:id="97" w:author="Croo Henk" w:date="2015-08-24T13:38:00Z">
        <w:r w:rsidR="00030458" w:rsidRPr="00030458">
          <w:t xml:space="preserve"> </w:t>
        </w:r>
        <w:r w:rsidR="00030458">
          <w:t>for a sampling device</w:t>
        </w:r>
      </w:ins>
      <w:r w:rsidRPr="00891D32">
        <w:tab/>
      </w:r>
      <w:r w:rsidRPr="00891D32">
        <w:tab/>
      </w:r>
      <w:r w:rsidR="00640634" w:rsidRPr="00891D32">
        <w:tab/>
      </w:r>
      <w:r w:rsidRPr="00891D32">
        <w:tab/>
        <w:t>Yes/</w:t>
      </w:r>
      <w:r w:rsidRPr="00891D32">
        <w:rPr>
          <w:strike/>
        </w:rPr>
        <w:t>no</w:t>
      </w:r>
      <w:r w:rsidRPr="00891D32">
        <w:rPr>
          <w:sz w:val="18"/>
          <w:szCs w:val="18"/>
          <w:vertAlign w:val="superscript"/>
        </w:rPr>
        <w:t>1)2)</w:t>
      </w:r>
    </w:p>
    <w:p w:rsidR="00800C4C" w:rsidRPr="00891D32" w:rsidRDefault="00800C4C" w:rsidP="00F63D7B">
      <w:pPr>
        <w:pStyle w:val="SingleTxtG"/>
        <w:spacing w:line="200" w:lineRule="exact"/>
      </w:pPr>
      <w:r w:rsidRPr="00891D32">
        <w:tab/>
        <w:t>Sampling opening</w:t>
      </w:r>
      <w:r w:rsidRPr="00891D32">
        <w:tab/>
      </w:r>
      <w:r w:rsidRPr="00891D32">
        <w:tab/>
      </w:r>
      <w:r w:rsidRPr="00891D32">
        <w:tab/>
      </w:r>
      <w:r w:rsidR="00640634" w:rsidRPr="00891D32">
        <w:tab/>
      </w:r>
      <w:r w:rsidRPr="00891D32">
        <w:tab/>
        <w:t>Yes/</w:t>
      </w:r>
      <w:r w:rsidRPr="00891D32">
        <w:rPr>
          <w:strike/>
        </w:rPr>
        <w:t>no</w:t>
      </w:r>
      <w:r w:rsidRPr="00891D32">
        <w:rPr>
          <w:sz w:val="18"/>
          <w:szCs w:val="18"/>
          <w:vertAlign w:val="superscript"/>
        </w:rPr>
        <w:t>1)2)</w:t>
      </w:r>
    </w:p>
    <w:p w:rsidR="00800C4C" w:rsidRPr="00891D32" w:rsidRDefault="00800C4C" w:rsidP="00F63D7B">
      <w:pPr>
        <w:pStyle w:val="Bullet1G"/>
        <w:spacing w:line="200" w:lineRule="exact"/>
      </w:pPr>
      <w:r w:rsidRPr="00891D32">
        <w:t>Water spray system</w:t>
      </w:r>
      <w:r w:rsidRPr="00891D32">
        <w:tab/>
      </w:r>
      <w:r w:rsidRPr="00891D32">
        <w:tab/>
      </w:r>
      <w:r w:rsidRPr="00891D32">
        <w:tab/>
      </w:r>
      <w:r w:rsidRPr="00891D32">
        <w:tab/>
      </w:r>
      <w:r w:rsidR="00640634" w:rsidRPr="00891D32">
        <w:tab/>
      </w:r>
      <w:r w:rsidRPr="00891D32">
        <w:rPr>
          <w:strike/>
        </w:rPr>
        <w:t>Yes</w:t>
      </w:r>
      <w:r w:rsidRPr="00891D32">
        <w:t>/no</w:t>
      </w:r>
      <w:r w:rsidRPr="00891D32">
        <w:rPr>
          <w:sz w:val="18"/>
          <w:szCs w:val="18"/>
          <w:vertAlign w:val="superscript"/>
        </w:rPr>
        <w:t>1)2)</w:t>
      </w:r>
    </w:p>
    <w:p w:rsidR="00800C4C" w:rsidRPr="00891D32" w:rsidRDefault="00800C4C" w:rsidP="00F63D7B">
      <w:pPr>
        <w:pStyle w:val="SingleTxtG"/>
        <w:spacing w:line="200" w:lineRule="exact"/>
      </w:pPr>
      <w:r w:rsidRPr="00891D32">
        <w:tab/>
        <w:t>Internal pressure alarm 40 kPa</w:t>
      </w:r>
      <w:r w:rsidRPr="00891D32">
        <w:tab/>
      </w:r>
      <w:r w:rsidR="00640634" w:rsidRPr="00891D32">
        <w:tab/>
      </w:r>
      <w:r w:rsidRPr="00891D32">
        <w:tab/>
      </w:r>
      <w:r w:rsidRPr="00891D32">
        <w:rPr>
          <w:strike/>
        </w:rPr>
        <w:t>Yes</w:t>
      </w:r>
      <w:r w:rsidRPr="00891D32">
        <w:t>/no</w:t>
      </w:r>
      <w:r w:rsidRPr="00891D32">
        <w:rPr>
          <w:sz w:val="18"/>
          <w:szCs w:val="18"/>
          <w:vertAlign w:val="superscript"/>
        </w:rPr>
        <w:t>1)2)</w:t>
      </w:r>
    </w:p>
    <w:p w:rsidR="00800C4C" w:rsidRPr="00891D32" w:rsidRDefault="00800C4C" w:rsidP="00F63D7B">
      <w:pPr>
        <w:pStyle w:val="Bullet1G"/>
        <w:spacing w:line="200" w:lineRule="exact"/>
      </w:pPr>
      <w:r w:rsidRPr="00891D32">
        <w:t>Cargo heating system:</w:t>
      </w:r>
    </w:p>
    <w:p w:rsidR="00800C4C" w:rsidRPr="00891D32" w:rsidRDefault="00800C4C" w:rsidP="00F63D7B">
      <w:pPr>
        <w:pStyle w:val="SingleTxtG"/>
        <w:spacing w:line="200" w:lineRule="exact"/>
      </w:pPr>
      <w:r w:rsidRPr="00891D32">
        <w:tab/>
        <w:t>Possibility of cargo heating from shore</w:t>
      </w:r>
      <w:r w:rsidR="00640634" w:rsidRPr="00891D32">
        <w:tab/>
      </w:r>
      <w:r w:rsidRPr="00891D32">
        <w:tab/>
        <w:t>Yes/</w:t>
      </w:r>
      <w:r w:rsidRPr="00891D32">
        <w:rPr>
          <w:strike/>
        </w:rPr>
        <w:t>no</w:t>
      </w:r>
      <w:r w:rsidRPr="00891D32">
        <w:rPr>
          <w:sz w:val="18"/>
          <w:szCs w:val="18"/>
          <w:vertAlign w:val="superscript"/>
        </w:rPr>
        <w:t>1)2)</w:t>
      </w:r>
    </w:p>
    <w:p w:rsidR="00800C4C" w:rsidRPr="00891D32" w:rsidRDefault="00800C4C" w:rsidP="00F63D7B">
      <w:pPr>
        <w:pStyle w:val="SingleTxtG"/>
        <w:spacing w:line="200" w:lineRule="exact"/>
      </w:pPr>
      <w:r w:rsidRPr="00891D32">
        <w:tab/>
        <w:t>Cargo heating installation on board</w:t>
      </w:r>
      <w:r w:rsidRPr="00891D32">
        <w:tab/>
      </w:r>
      <w:r w:rsidRPr="00891D32">
        <w:tab/>
      </w:r>
      <w:r w:rsidR="00640634" w:rsidRPr="00891D32">
        <w:tab/>
      </w:r>
      <w:r w:rsidRPr="00891D32">
        <w:rPr>
          <w:strike/>
        </w:rPr>
        <w:t>Yes</w:t>
      </w:r>
      <w:r w:rsidRPr="00891D32">
        <w:t>/no</w:t>
      </w:r>
      <w:r w:rsidRPr="00891D32">
        <w:rPr>
          <w:sz w:val="18"/>
          <w:szCs w:val="18"/>
          <w:vertAlign w:val="superscript"/>
        </w:rPr>
        <w:t>1)2)</w:t>
      </w:r>
    </w:p>
    <w:p w:rsidR="00720BC9" w:rsidRPr="00891D32" w:rsidRDefault="00720BC9" w:rsidP="00F63D7B">
      <w:pPr>
        <w:pStyle w:val="Bullet1G"/>
        <w:spacing w:line="200" w:lineRule="exact"/>
      </w:pPr>
      <w:r w:rsidRPr="00891D32">
        <w:t>Cargo refrigeration system</w:t>
      </w:r>
      <w:r w:rsidRPr="00891D32">
        <w:tab/>
      </w:r>
      <w:r w:rsidR="00640634" w:rsidRPr="00891D32">
        <w:tab/>
      </w:r>
      <w:r w:rsidR="00640634" w:rsidRPr="00891D32">
        <w:tab/>
      </w:r>
      <w:r w:rsidR="00640634" w:rsidRPr="00891D32">
        <w:tab/>
      </w:r>
      <w:r w:rsidRPr="00891D32">
        <w:rPr>
          <w:strike/>
        </w:rPr>
        <w:t>Yes</w:t>
      </w:r>
      <w:r w:rsidRPr="00891D32">
        <w:t>/no</w:t>
      </w:r>
      <w:r w:rsidR="006630DA" w:rsidRPr="00891D32">
        <w:rPr>
          <w:sz w:val="18"/>
          <w:szCs w:val="18"/>
          <w:vertAlign w:val="superscript"/>
        </w:rPr>
        <w:t>1)2)</w:t>
      </w:r>
    </w:p>
    <w:p w:rsidR="00720BC9" w:rsidRPr="00891D32" w:rsidRDefault="00720BC9" w:rsidP="00F63D7B">
      <w:pPr>
        <w:pStyle w:val="Bullet1G"/>
        <w:spacing w:line="200" w:lineRule="exact"/>
      </w:pPr>
      <w:r w:rsidRPr="00891D32">
        <w:t>Inerting facilities</w:t>
      </w:r>
      <w:r w:rsidR="00640634" w:rsidRPr="00891D32">
        <w:tab/>
      </w:r>
      <w:r w:rsidR="00640634" w:rsidRPr="00891D32">
        <w:tab/>
      </w:r>
      <w:r w:rsidR="00640634" w:rsidRPr="00891D32">
        <w:tab/>
      </w:r>
      <w:r w:rsidRPr="00891D32">
        <w:tab/>
      </w:r>
      <w:r w:rsidR="00640634" w:rsidRPr="00891D32">
        <w:tab/>
      </w:r>
      <w:r w:rsidRPr="00891D32">
        <w:rPr>
          <w:strike/>
        </w:rPr>
        <w:t>Yes</w:t>
      </w:r>
      <w:r w:rsidRPr="00891D32">
        <w:t>/no</w:t>
      </w:r>
      <w:r w:rsidRPr="00891D32">
        <w:rPr>
          <w:sz w:val="18"/>
          <w:szCs w:val="18"/>
          <w:vertAlign w:val="superscript"/>
        </w:rPr>
        <w:t>1</w:t>
      </w:r>
      <w:r w:rsidR="006630DA" w:rsidRPr="00891D32">
        <w:rPr>
          <w:sz w:val="18"/>
          <w:szCs w:val="18"/>
          <w:vertAlign w:val="superscript"/>
        </w:rPr>
        <w:t>)</w:t>
      </w:r>
      <w:r w:rsidRPr="00891D32">
        <w:rPr>
          <w:sz w:val="18"/>
          <w:szCs w:val="18"/>
          <w:vertAlign w:val="superscript"/>
        </w:rPr>
        <w:t>2</w:t>
      </w:r>
      <w:r w:rsidR="006630DA" w:rsidRPr="00891D32">
        <w:rPr>
          <w:sz w:val="18"/>
          <w:szCs w:val="18"/>
          <w:vertAlign w:val="superscript"/>
        </w:rPr>
        <w:t>)</w:t>
      </w:r>
    </w:p>
    <w:p w:rsidR="00720BC9" w:rsidRPr="00891D32" w:rsidRDefault="000A741D" w:rsidP="00F63D7B">
      <w:pPr>
        <w:pStyle w:val="Bullet1G"/>
        <w:spacing w:line="200" w:lineRule="exact"/>
      </w:pPr>
      <w:ins w:id="98" w:author="Croo Henk" w:date="2015-08-24T10:13:00Z">
        <w:r>
          <w:t>Cargo</w:t>
        </w:r>
        <w:r w:rsidRPr="00891D32">
          <w:t xml:space="preserve"> </w:t>
        </w:r>
      </w:ins>
      <w:r w:rsidR="00720BC9" w:rsidRPr="00891D32">
        <w:t>Pump-room below deck</w:t>
      </w:r>
      <w:r w:rsidR="00720BC9" w:rsidRPr="00891D32">
        <w:tab/>
      </w:r>
      <w:r w:rsidR="00640634" w:rsidRPr="00891D32">
        <w:tab/>
      </w:r>
      <w:r w:rsidR="00640634" w:rsidRPr="00891D32">
        <w:tab/>
      </w:r>
      <w:r w:rsidR="00640634" w:rsidRPr="00891D32">
        <w:tab/>
      </w:r>
      <w:r w:rsidR="00720BC9" w:rsidRPr="00891D32">
        <w:rPr>
          <w:strike/>
        </w:rPr>
        <w:t>Yes</w:t>
      </w:r>
      <w:r w:rsidR="00720BC9" w:rsidRPr="00891D32">
        <w:t>/no</w:t>
      </w:r>
      <w:r w:rsidR="00720BC9" w:rsidRPr="00891D32">
        <w:rPr>
          <w:sz w:val="18"/>
          <w:szCs w:val="18"/>
          <w:vertAlign w:val="superscript"/>
        </w:rPr>
        <w:t>1</w:t>
      </w:r>
      <w:r w:rsidR="00640634" w:rsidRPr="00891D32">
        <w:rPr>
          <w:sz w:val="18"/>
          <w:szCs w:val="18"/>
          <w:vertAlign w:val="superscript"/>
        </w:rPr>
        <w:t>)</w:t>
      </w:r>
    </w:p>
    <w:p w:rsidR="00720BC9" w:rsidRPr="00891D32" w:rsidRDefault="00720BC9" w:rsidP="00F63D7B">
      <w:pPr>
        <w:pStyle w:val="Bullet1G"/>
        <w:spacing w:line="200" w:lineRule="exact"/>
      </w:pPr>
      <w:del w:id="99" w:author="Croo Henk" w:date="2015-08-24T13:45:00Z">
        <w:r w:rsidRPr="00891D32" w:rsidDel="000A4691">
          <w:delText>Pressure relief device in rear housing</w:delText>
        </w:r>
      </w:del>
      <w:ins w:id="100" w:author="Croo Henk" w:date="2015-08-24T13:45:00Z">
        <w:r w:rsidR="000A4691">
          <w:t>Ventilation system ensuring an overpressure</w:t>
        </w:r>
      </w:ins>
      <w:r w:rsidRPr="00891D32">
        <w:tab/>
      </w:r>
      <w:r w:rsidR="00640634" w:rsidRPr="00891D32">
        <w:tab/>
      </w:r>
      <w:r w:rsidRPr="00891D32">
        <w:rPr>
          <w:strike/>
        </w:rPr>
        <w:t>Yes</w:t>
      </w:r>
      <w:r w:rsidRPr="00891D32">
        <w:t>/no</w:t>
      </w:r>
      <w:r w:rsidRPr="00891D32">
        <w:rPr>
          <w:sz w:val="18"/>
          <w:szCs w:val="18"/>
          <w:vertAlign w:val="superscript"/>
        </w:rPr>
        <w:t>1</w:t>
      </w:r>
      <w:r w:rsidR="00640634" w:rsidRPr="00891D32">
        <w:rPr>
          <w:sz w:val="18"/>
          <w:szCs w:val="18"/>
          <w:vertAlign w:val="superscript"/>
        </w:rPr>
        <w:t>)</w:t>
      </w:r>
    </w:p>
    <w:p w:rsidR="00720BC9" w:rsidRPr="00891D32" w:rsidRDefault="00720BC9" w:rsidP="00F63D7B">
      <w:pPr>
        <w:pStyle w:val="Bullet1G"/>
        <w:spacing w:line="200" w:lineRule="exact"/>
        <w:jc w:val="left"/>
      </w:pPr>
      <w:del w:id="101" w:author="Croo Henk" w:date="2015-08-24T13:49:00Z">
        <w:r w:rsidRPr="00891D32" w:rsidDel="004C7FAC">
          <w:delText xml:space="preserve">Gas supply/return line </w:delText>
        </w:r>
      </w:del>
      <w:ins w:id="102" w:author="Croo Henk" w:date="2015-08-24T13:49:00Z">
        <w:r w:rsidR="004C7FAC">
          <w:t xml:space="preserve">Venting piping </w:t>
        </w:r>
      </w:ins>
      <w:r w:rsidRPr="00891D32">
        <w:t>according to 9.3.2.22.5 (c)</w:t>
      </w:r>
      <w:r w:rsidR="00640634" w:rsidRPr="00891D32">
        <w:br/>
      </w:r>
      <w:r w:rsidRPr="00891D32">
        <w:t>Piping and installation heated</w:t>
      </w:r>
      <w:r w:rsidR="00640634" w:rsidRPr="00891D32">
        <w:tab/>
      </w:r>
      <w:r w:rsidRPr="00891D32">
        <w:tab/>
      </w:r>
      <w:r w:rsidR="00640634" w:rsidRPr="00891D32">
        <w:tab/>
      </w:r>
      <w:r w:rsidRPr="00891D32">
        <w:t>Yes/</w:t>
      </w:r>
      <w:r w:rsidRPr="00891D32">
        <w:rPr>
          <w:strike/>
        </w:rPr>
        <w:t>no</w:t>
      </w:r>
      <w:r w:rsidRPr="00891D32">
        <w:rPr>
          <w:sz w:val="18"/>
          <w:szCs w:val="18"/>
          <w:vertAlign w:val="superscript"/>
        </w:rPr>
        <w:t>1</w:t>
      </w:r>
      <w:r w:rsidR="00640634" w:rsidRPr="00891D32">
        <w:rPr>
          <w:sz w:val="18"/>
          <w:szCs w:val="18"/>
          <w:vertAlign w:val="superscript"/>
        </w:rPr>
        <w:t>)</w:t>
      </w:r>
      <w:r w:rsidRPr="00891D32">
        <w:rPr>
          <w:sz w:val="18"/>
          <w:szCs w:val="18"/>
          <w:vertAlign w:val="superscript"/>
        </w:rPr>
        <w:t>2</w:t>
      </w:r>
      <w:r w:rsidR="00640634" w:rsidRPr="00891D32">
        <w:rPr>
          <w:sz w:val="18"/>
          <w:szCs w:val="18"/>
          <w:vertAlign w:val="superscript"/>
        </w:rPr>
        <w:t>)</w:t>
      </w:r>
    </w:p>
    <w:p w:rsidR="00720BC9" w:rsidRPr="00D3665F" w:rsidRDefault="00720BC9" w:rsidP="00F63D7B">
      <w:pPr>
        <w:pStyle w:val="Bullet1G"/>
        <w:spacing w:line="200" w:lineRule="exact"/>
      </w:pPr>
      <w:r w:rsidRPr="00891D32">
        <w:t xml:space="preserve">Conforms to the rules of construction resulting from the remark(s) </w:t>
      </w:r>
      <w:r w:rsidR="00640634" w:rsidRPr="00891D32">
        <w:t>...</w:t>
      </w:r>
      <w:r w:rsidRPr="00891D32">
        <w:t xml:space="preserve"> in column</w:t>
      </w:r>
      <w:r w:rsidRPr="00D3665F">
        <w:t xml:space="preserve"> (20) of Table C of Chapter 3.2</w:t>
      </w:r>
      <w:r w:rsidRPr="00D3665F">
        <w:rPr>
          <w:sz w:val="18"/>
          <w:szCs w:val="18"/>
          <w:vertAlign w:val="superscript"/>
        </w:rPr>
        <w:t>1</w:t>
      </w:r>
      <w:r w:rsidR="0005156C" w:rsidRPr="00D3665F">
        <w:rPr>
          <w:sz w:val="18"/>
          <w:szCs w:val="18"/>
          <w:vertAlign w:val="superscript"/>
        </w:rPr>
        <w:t>)</w:t>
      </w:r>
      <w:r w:rsidRPr="00D3665F">
        <w:rPr>
          <w:sz w:val="18"/>
          <w:szCs w:val="18"/>
          <w:vertAlign w:val="superscript"/>
        </w:rPr>
        <w:t>2</w:t>
      </w:r>
      <w:r w:rsidR="0005156C" w:rsidRPr="00D3665F">
        <w:rPr>
          <w:sz w:val="18"/>
          <w:szCs w:val="18"/>
          <w:vertAlign w:val="superscript"/>
        </w:rPr>
        <w:t>)</w:t>
      </w:r>
    </w:p>
    <w:p w:rsidR="00720BC9" w:rsidRPr="00D3665F" w:rsidRDefault="00720BC9" w:rsidP="00F63D7B">
      <w:pPr>
        <w:pStyle w:val="SingleTxtG"/>
        <w:tabs>
          <w:tab w:val="left" w:pos="567"/>
          <w:tab w:val="left" w:pos="1134"/>
          <w:tab w:val="left" w:pos="1701"/>
          <w:tab w:val="left" w:pos="2268"/>
          <w:tab w:val="left" w:pos="2835"/>
          <w:tab w:val="left" w:pos="3402"/>
          <w:tab w:val="left" w:pos="3960"/>
        </w:tabs>
        <w:spacing w:line="200" w:lineRule="exact"/>
      </w:pPr>
      <w:r w:rsidRPr="00D3665F">
        <w:t>9.</w:t>
      </w:r>
      <w:r w:rsidRPr="00D3665F">
        <w:tab/>
        <w:t>Electrical equipment:</w:t>
      </w:r>
      <w:r w:rsidR="00F63D7B">
        <w:tab/>
      </w:r>
    </w:p>
    <w:p w:rsidR="00720BC9" w:rsidRPr="00D3665F" w:rsidRDefault="00720BC9" w:rsidP="00F63D7B">
      <w:pPr>
        <w:pStyle w:val="Bullet1G"/>
        <w:tabs>
          <w:tab w:val="left" w:pos="5954"/>
        </w:tabs>
        <w:spacing w:line="200" w:lineRule="exact"/>
      </w:pPr>
      <w:r w:rsidRPr="00D3665F">
        <w:t>Temperature class: T3</w:t>
      </w:r>
    </w:p>
    <w:p w:rsidR="00720BC9" w:rsidRPr="00D3665F" w:rsidRDefault="00720BC9" w:rsidP="00F63D7B">
      <w:pPr>
        <w:pStyle w:val="Bullet1G"/>
        <w:tabs>
          <w:tab w:val="left" w:pos="5954"/>
        </w:tabs>
        <w:spacing w:line="200" w:lineRule="exact"/>
      </w:pPr>
      <w:r w:rsidRPr="00D3665F">
        <w:t>Explosion group: IIB</w:t>
      </w:r>
    </w:p>
    <w:p w:rsidR="00720BC9" w:rsidRPr="00D3665F" w:rsidRDefault="00720BC9" w:rsidP="00F63D7B">
      <w:pPr>
        <w:pStyle w:val="SingleTxtG"/>
        <w:spacing w:line="200" w:lineRule="exact"/>
      </w:pPr>
      <w:r w:rsidRPr="00D3665F">
        <w:t>10.</w:t>
      </w:r>
      <w:r w:rsidRPr="00D3665F">
        <w:tab/>
        <w:t xml:space="preserve">Loading rate: </w:t>
      </w:r>
      <w:proofErr w:type="gramStart"/>
      <w:r w:rsidRPr="00D3665F">
        <w:t>800 m</w:t>
      </w:r>
      <w:r w:rsidRPr="00D3665F">
        <w:rPr>
          <w:vertAlign w:val="superscript"/>
        </w:rPr>
        <w:t>3</w:t>
      </w:r>
      <w:r w:rsidRPr="00D3665F">
        <w:t>/h</w:t>
      </w:r>
      <w:proofErr w:type="gramEnd"/>
    </w:p>
    <w:p w:rsidR="00720BC9" w:rsidRPr="00D3665F" w:rsidRDefault="00720BC9" w:rsidP="00F63D7B">
      <w:pPr>
        <w:pStyle w:val="SingleTxtG"/>
        <w:spacing w:line="200" w:lineRule="exact"/>
      </w:pPr>
      <w:r w:rsidRPr="00D3665F">
        <w:t>11.</w:t>
      </w:r>
      <w:r w:rsidRPr="00D3665F">
        <w:tab/>
        <w:t xml:space="preserve">Permitted relative </w:t>
      </w:r>
      <w:del w:id="103" w:author="Croo Henk" w:date="2015-08-24T14:23:00Z">
        <w:r w:rsidRPr="00D3665F" w:rsidDel="00B25DEE">
          <w:delText xml:space="preserve">mass </w:delText>
        </w:r>
      </w:del>
      <w:r w:rsidRPr="00D3665F">
        <w:t xml:space="preserve">density </w:t>
      </w:r>
      <w:del w:id="104" w:author="Croo Henk" w:date="2015-08-24T14:23:00Z">
        <w:r w:rsidRPr="00D3665F" w:rsidDel="00B25DEE">
          <w:delText xml:space="preserve">(density): </w:delText>
        </w:r>
      </w:del>
      <w:r w:rsidRPr="00D3665F">
        <w:t>1.00</w:t>
      </w:r>
    </w:p>
    <w:p w:rsidR="00720BC9" w:rsidRPr="00D3665F" w:rsidRDefault="00720BC9" w:rsidP="005C0117">
      <w:pPr>
        <w:pStyle w:val="SingleTxtG"/>
        <w:spacing w:line="200" w:lineRule="exact"/>
        <w:ind w:left="1701" w:hanging="555"/>
      </w:pPr>
      <w:r w:rsidRPr="00D3665F">
        <w:t>12.</w:t>
      </w:r>
      <w:r w:rsidRPr="00D3665F">
        <w:tab/>
        <w:t>Additional observations</w:t>
      </w:r>
      <w:proofErr w:type="gramStart"/>
      <w:r w:rsidRPr="00D3665F">
        <w:t>:</w:t>
      </w:r>
      <w:r w:rsidRPr="00D3665F">
        <w:rPr>
          <w:sz w:val="18"/>
          <w:szCs w:val="18"/>
          <w:vertAlign w:val="superscript"/>
        </w:rPr>
        <w:t>1</w:t>
      </w:r>
      <w:proofErr w:type="gramEnd"/>
      <w:r w:rsidR="0005156C" w:rsidRPr="00D3665F">
        <w:rPr>
          <w:sz w:val="18"/>
          <w:szCs w:val="18"/>
          <w:vertAlign w:val="superscript"/>
        </w:rPr>
        <w:t>)</w:t>
      </w:r>
      <w:r w:rsidRPr="00D3665F">
        <w:t xml:space="preserve"> The available sampling connection is appropriate for </w:t>
      </w:r>
      <w:proofErr w:type="spellStart"/>
      <w:r w:rsidRPr="00D3665F">
        <w:t>HERMetic</w:t>
      </w:r>
      <w:proofErr w:type="spellEnd"/>
      <w:r w:rsidRPr="00D3665F">
        <w:t xml:space="preserve"> Sampler, partly closed</w:t>
      </w:r>
    </w:p>
    <w:p w:rsidR="00CC4C71" w:rsidRPr="00D3665F" w:rsidRDefault="00CC4C71" w:rsidP="00EA09BF">
      <w:pPr>
        <w:pStyle w:val="SingleTxtG"/>
        <w:sectPr w:rsidR="00CC4C71" w:rsidRPr="00D3665F" w:rsidSect="00EA09BF">
          <w:headerReference w:type="even" r:id="rId23"/>
          <w:headerReference w:type="default" r:id="rId24"/>
          <w:footerReference w:type="even" r:id="rId25"/>
          <w:footerReference w:type="default" r:id="rId26"/>
          <w:footnotePr>
            <w:numRestart w:val="eachSect"/>
          </w:footnotePr>
          <w:endnotePr>
            <w:numFmt w:val="decimal"/>
          </w:endnotePr>
          <w:pgSz w:w="11906" w:h="16838" w:code="9"/>
          <w:pgMar w:top="1701" w:right="1134" w:bottom="2268" w:left="1134" w:header="1134" w:footer="1701" w:gutter="0"/>
          <w:cols w:space="720"/>
          <w:docGrid w:linePitch="272"/>
        </w:sectPr>
      </w:pPr>
    </w:p>
    <w:p w:rsidR="00CC4C71" w:rsidRPr="00D3665F" w:rsidRDefault="00CC4C71" w:rsidP="00F542F8">
      <w:pPr>
        <w:pStyle w:val="HChG"/>
        <w:spacing w:before="120" w:after="120"/>
      </w:pPr>
      <w:r w:rsidRPr="00D3665F">
        <w:lastRenderedPageBreak/>
        <w:tab/>
      </w:r>
      <w:r w:rsidR="002A7385">
        <w:tab/>
      </w:r>
      <w:r w:rsidRPr="00D3665F">
        <w:t>ADN certificate of approval No. 03</w:t>
      </w:r>
    </w:p>
    <w:p w:rsidR="00CC4C71" w:rsidRPr="00D3665F" w:rsidRDefault="00CC4C71" w:rsidP="00F63D7B">
      <w:pPr>
        <w:pStyle w:val="SingleTxtG"/>
        <w:tabs>
          <w:tab w:val="left" w:pos="-1843"/>
        </w:tabs>
        <w:suppressAutoHyphens w:val="0"/>
        <w:spacing w:line="200" w:lineRule="exact"/>
      </w:pPr>
      <w:r w:rsidRPr="00D3665F">
        <w:t>1.</w:t>
      </w:r>
      <w:r w:rsidRPr="00D3665F">
        <w:tab/>
        <w:t>Name of vessel</w:t>
      </w:r>
      <w:r w:rsidRPr="00D3665F">
        <w:tab/>
      </w:r>
      <w:r w:rsidRPr="00D3665F">
        <w:tab/>
        <w:t>CALDEZ</w:t>
      </w:r>
    </w:p>
    <w:p w:rsidR="00CC4C71" w:rsidRPr="00D3665F" w:rsidRDefault="00CC4C71" w:rsidP="00F63D7B">
      <w:pPr>
        <w:pStyle w:val="SingleTxtG"/>
        <w:tabs>
          <w:tab w:val="left" w:pos="-1843"/>
        </w:tabs>
        <w:suppressAutoHyphens w:val="0"/>
        <w:spacing w:line="200" w:lineRule="exact"/>
      </w:pPr>
      <w:r w:rsidRPr="00D3665F">
        <w:t>2.</w:t>
      </w:r>
      <w:r w:rsidRPr="00D3665F">
        <w:tab/>
        <w:t>Official number:</w:t>
      </w:r>
      <w:r w:rsidRPr="00D3665F">
        <w:tab/>
      </w:r>
      <w:r w:rsidRPr="00D3665F">
        <w:tab/>
        <w:t>04030000</w:t>
      </w:r>
    </w:p>
    <w:p w:rsidR="00CC4C71" w:rsidRPr="00D3665F" w:rsidRDefault="00CC4C71" w:rsidP="00F63D7B">
      <w:pPr>
        <w:pStyle w:val="SingleTxtG"/>
        <w:suppressAutoHyphens w:val="0"/>
        <w:spacing w:line="200" w:lineRule="exact"/>
      </w:pPr>
      <w:r w:rsidRPr="00D3665F">
        <w:t>3.</w:t>
      </w:r>
      <w:r w:rsidRPr="00D3665F">
        <w:tab/>
        <w:t>Type of vessel:</w:t>
      </w:r>
      <w:r w:rsidRPr="00D3665F">
        <w:tab/>
      </w:r>
      <w:r w:rsidRPr="00D3665F">
        <w:tab/>
        <w:t xml:space="preserve">motor tanker </w:t>
      </w:r>
    </w:p>
    <w:p w:rsidR="00CC4C71" w:rsidRPr="00D3665F" w:rsidRDefault="00CC4C71" w:rsidP="00F63D7B">
      <w:pPr>
        <w:pStyle w:val="SingleTxtG"/>
        <w:suppressAutoHyphens w:val="0"/>
        <w:spacing w:line="200" w:lineRule="exact"/>
      </w:pPr>
      <w:r w:rsidRPr="00D3665F">
        <w:t>4.</w:t>
      </w:r>
      <w:r w:rsidRPr="00D3665F">
        <w:tab/>
        <w:t>Type of tank vessel:</w:t>
      </w:r>
      <w:r w:rsidRPr="00D3665F">
        <w:tab/>
      </w:r>
      <w:r w:rsidRPr="00D3665F">
        <w:tab/>
        <w:t>C</w:t>
      </w:r>
    </w:p>
    <w:p w:rsidR="00CC4C71" w:rsidRPr="00D3665F" w:rsidRDefault="00CC4C71" w:rsidP="00F63D7B">
      <w:pPr>
        <w:pStyle w:val="SingleTxtG"/>
        <w:suppressAutoHyphens w:val="0"/>
        <w:spacing w:line="200" w:lineRule="exact"/>
        <w:jc w:val="left"/>
      </w:pPr>
      <w:r w:rsidRPr="00D3665F">
        <w:t>5.</w:t>
      </w:r>
      <w:r w:rsidRPr="00D3665F">
        <w:tab/>
        <w:t>Cargo tank designs</w:t>
      </w:r>
      <w:r w:rsidR="0003116D">
        <w:t>:</w:t>
      </w:r>
      <w:r w:rsidRPr="00D3665F">
        <w:tab/>
      </w:r>
      <w:r w:rsidR="00114161" w:rsidRPr="00D3665F">
        <w:tab/>
      </w:r>
      <w:r w:rsidRPr="00D3665F">
        <w:t>1.</w:t>
      </w:r>
      <w:r w:rsidR="009A4D8D">
        <w:t xml:space="preserve"> </w:t>
      </w:r>
      <w:r w:rsidRPr="00D3665F">
        <w:t>Pressure cargo tanks</w:t>
      </w:r>
      <w:r w:rsidR="00C81E41" w:rsidRPr="00D3665F">
        <w:rPr>
          <w:rStyle w:val="FootnoteReference"/>
        </w:rPr>
        <w:footnoteReference w:id="9"/>
      </w:r>
      <w:r w:rsidR="00C81E41" w:rsidRPr="00D3665F">
        <w:rPr>
          <w:sz w:val="18"/>
          <w:szCs w:val="18"/>
          <w:vertAlign w:val="superscript"/>
        </w:rPr>
        <w:t>)</w:t>
      </w:r>
      <w:r w:rsidR="00C81E41" w:rsidRPr="00D3665F">
        <w:rPr>
          <w:rStyle w:val="FootnoteReference"/>
          <w:szCs w:val="18"/>
        </w:rPr>
        <w:footnoteReference w:id="10"/>
      </w:r>
      <w:r w:rsidR="00C81E41" w:rsidRPr="00D3665F">
        <w:rPr>
          <w:sz w:val="18"/>
          <w:szCs w:val="18"/>
          <w:vertAlign w:val="superscript"/>
        </w:rPr>
        <w:t>)</w:t>
      </w:r>
    </w:p>
    <w:p w:rsidR="00CC4C71" w:rsidRPr="00D3665F" w:rsidRDefault="00114161" w:rsidP="00F63D7B">
      <w:pPr>
        <w:pStyle w:val="SingleTxtG"/>
        <w:suppressAutoHyphens w:val="0"/>
        <w:spacing w:line="200" w:lineRule="exact"/>
        <w:ind w:left="3402" w:firstLine="567"/>
      </w:pPr>
      <w:r w:rsidRPr="00D3665F">
        <w:rPr>
          <w:strike/>
        </w:rPr>
        <w:tab/>
      </w:r>
      <w:r w:rsidR="00CC4C71" w:rsidRPr="00D3665F">
        <w:rPr>
          <w:strike/>
        </w:rPr>
        <w:t>2.</w:t>
      </w:r>
      <w:r w:rsidR="009A4D8D">
        <w:rPr>
          <w:strike/>
        </w:rPr>
        <w:t xml:space="preserve"> </w:t>
      </w:r>
      <w:r w:rsidR="00CC4C71" w:rsidRPr="00D3665F">
        <w:rPr>
          <w:strike/>
        </w:rPr>
        <w:t>Closed cargo tanks</w:t>
      </w:r>
      <w:r w:rsidR="00CC4C71" w:rsidRPr="00D3665F">
        <w:rPr>
          <w:sz w:val="18"/>
          <w:szCs w:val="18"/>
          <w:vertAlign w:val="superscript"/>
        </w:rPr>
        <w:t>1</w:t>
      </w:r>
      <w:r w:rsidR="009235A0" w:rsidRPr="00D3665F">
        <w:rPr>
          <w:sz w:val="18"/>
          <w:szCs w:val="18"/>
          <w:vertAlign w:val="superscript"/>
        </w:rPr>
        <w:t>)</w:t>
      </w:r>
      <w:r w:rsidR="00CC4C71" w:rsidRPr="00D3665F">
        <w:rPr>
          <w:sz w:val="18"/>
          <w:szCs w:val="18"/>
          <w:vertAlign w:val="superscript"/>
        </w:rPr>
        <w:t>2</w:t>
      </w:r>
      <w:r w:rsidR="009235A0" w:rsidRPr="00D3665F">
        <w:rPr>
          <w:sz w:val="18"/>
          <w:szCs w:val="18"/>
          <w:vertAlign w:val="superscript"/>
        </w:rPr>
        <w:t>)</w:t>
      </w:r>
    </w:p>
    <w:p w:rsidR="00CC4C71" w:rsidRPr="00D3665F" w:rsidRDefault="00CC4C71" w:rsidP="00F63D7B">
      <w:pPr>
        <w:pStyle w:val="SingleTxtG"/>
        <w:suppressAutoHyphens w:val="0"/>
        <w:spacing w:line="200" w:lineRule="exact"/>
        <w:ind w:left="3402" w:firstLine="567"/>
        <w:rPr>
          <w:sz w:val="18"/>
          <w:szCs w:val="18"/>
        </w:rPr>
      </w:pPr>
      <w:r w:rsidRPr="00D3665F">
        <w:rPr>
          <w:strike/>
        </w:rPr>
        <w:t>3.</w:t>
      </w:r>
      <w:r w:rsidR="009A4D8D">
        <w:rPr>
          <w:strike/>
        </w:rPr>
        <w:t xml:space="preserve"> </w:t>
      </w:r>
      <w:r w:rsidRPr="00D3665F">
        <w:rPr>
          <w:strike/>
        </w:rPr>
        <w:t>Open cargo tanks with flame arresters</w:t>
      </w:r>
      <w:r w:rsidRPr="00D3665F">
        <w:rPr>
          <w:sz w:val="18"/>
          <w:szCs w:val="18"/>
          <w:vertAlign w:val="superscript"/>
        </w:rPr>
        <w:t>1</w:t>
      </w:r>
      <w:r w:rsidR="009235A0" w:rsidRPr="00D3665F">
        <w:rPr>
          <w:sz w:val="18"/>
          <w:szCs w:val="18"/>
          <w:vertAlign w:val="superscript"/>
        </w:rPr>
        <w:t>)</w:t>
      </w:r>
      <w:r w:rsidRPr="00D3665F">
        <w:rPr>
          <w:sz w:val="18"/>
          <w:szCs w:val="18"/>
          <w:vertAlign w:val="superscript"/>
        </w:rPr>
        <w:t>2</w:t>
      </w:r>
      <w:r w:rsidR="009235A0" w:rsidRPr="00D3665F">
        <w:rPr>
          <w:sz w:val="18"/>
          <w:szCs w:val="18"/>
          <w:vertAlign w:val="superscript"/>
        </w:rPr>
        <w:t>)</w:t>
      </w:r>
    </w:p>
    <w:p w:rsidR="00CC4C71" w:rsidRPr="00D3665F" w:rsidRDefault="00CC4C71" w:rsidP="00F63D7B">
      <w:pPr>
        <w:pStyle w:val="SingleTxtG"/>
        <w:suppressAutoHyphens w:val="0"/>
        <w:spacing w:line="200" w:lineRule="exact"/>
        <w:ind w:left="3402" w:firstLine="567"/>
      </w:pPr>
      <w:r w:rsidRPr="00D3665F">
        <w:rPr>
          <w:strike/>
        </w:rPr>
        <w:t>4.</w:t>
      </w:r>
      <w:r w:rsidR="009A4D8D">
        <w:rPr>
          <w:strike/>
        </w:rPr>
        <w:t xml:space="preserve"> </w:t>
      </w:r>
      <w:r w:rsidRPr="00D3665F">
        <w:rPr>
          <w:strike/>
        </w:rPr>
        <w:t>Open cargo tanks</w:t>
      </w:r>
      <w:r w:rsidRPr="00D3665F">
        <w:rPr>
          <w:sz w:val="18"/>
          <w:szCs w:val="18"/>
          <w:vertAlign w:val="superscript"/>
        </w:rPr>
        <w:t>1</w:t>
      </w:r>
      <w:r w:rsidR="009235A0" w:rsidRPr="00D3665F">
        <w:rPr>
          <w:sz w:val="18"/>
          <w:szCs w:val="18"/>
          <w:vertAlign w:val="superscript"/>
        </w:rPr>
        <w:t>)</w:t>
      </w:r>
      <w:r w:rsidRPr="00D3665F">
        <w:rPr>
          <w:sz w:val="18"/>
          <w:szCs w:val="18"/>
          <w:vertAlign w:val="superscript"/>
        </w:rPr>
        <w:t>2</w:t>
      </w:r>
      <w:r w:rsidR="009235A0" w:rsidRPr="00D3665F">
        <w:rPr>
          <w:sz w:val="18"/>
          <w:szCs w:val="18"/>
          <w:vertAlign w:val="superscript"/>
        </w:rPr>
        <w:t>)</w:t>
      </w:r>
    </w:p>
    <w:p w:rsidR="00CC4C71" w:rsidRPr="00D3665F" w:rsidRDefault="00CC4C71" w:rsidP="00F63D7B">
      <w:pPr>
        <w:pStyle w:val="SingleTxtG"/>
        <w:suppressAutoHyphens w:val="0"/>
        <w:spacing w:line="200" w:lineRule="exact"/>
      </w:pPr>
      <w:r w:rsidRPr="00D3665F">
        <w:t>6.</w:t>
      </w:r>
      <w:r w:rsidRPr="00D3665F">
        <w:tab/>
        <w:t>Types of cargo tank</w:t>
      </w:r>
      <w:r w:rsidR="0003116D">
        <w:t>:</w:t>
      </w:r>
      <w:r w:rsidRPr="00D3665F">
        <w:tab/>
      </w:r>
      <w:r w:rsidR="00114161" w:rsidRPr="00D3665F">
        <w:tab/>
      </w:r>
      <w:r w:rsidRPr="00D3665F">
        <w:t>1.</w:t>
      </w:r>
      <w:r w:rsidR="009A4D8D">
        <w:t xml:space="preserve"> </w:t>
      </w:r>
      <w:r w:rsidRPr="00D3665F">
        <w:t>Independent cargo tanks</w:t>
      </w:r>
      <w:r w:rsidRPr="00D3665F">
        <w:rPr>
          <w:sz w:val="18"/>
          <w:szCs w:val="18"/>
          <w:vertAlign w:val="superscript"/>
        </w:rPr>
        <w:t>1</w:t>
      </w:r>
      <w:r w:rsidR="009235A0" w:rsidRPr="00D3665F">
        <w:rPr>
          <w:sz w:val="18"/>
          <w:szCs w:val="18"/>
          <w:vertAlign w:val="superscript"/>
        </w:rPr>
        <w:t>)</w:t>
      </w:r>
      <w:r w:rsidRPr="00D3665F">
        <w:rPr>
          <w:sz w:val="18"/>
          <w:szCs w:val="18"/>
          <w:vertAlign w:val="superscript"/>
        </w:rPr>
        <w:t>2</w:t>
      </w:r>
      <w:r w:rsidR="009235A0" w:rsidRPr="00D3665F">
        <w:rPr>
          <w:sz w:val="18"/>
          <w:szCs w:val="18"/>
          <w:vertAlign w:val="superscript"/>
        </w:rPr>
        <w:t>)</w:t>
      </w:r>
    </w:p>
    <w:p w:rsidR="00CC4C71" w:rsidRPr="00D3665F" w:rsidRDefault="00CC4C71" w:rsidP="00F63D7B">
      <w:pPr>
        <w:pStyle w:val="SingleTxtG"/>
        <w:suppressAutoHyphens w:val="0"/>
        <w:spacing w:line="200" w:lineRule="exact"/>
        <w:ind w:left="3402" w:firstLine="567"/>
      </w:pPr>
      <w:r w:rsidRPr="00D3665F">
        <w:rPr>
          <w:strike/>
        </w:rPr>
        <w:t>2.</w:t>
      </w:r>
      <w:r w:rsidR="009A4D8D">
        <w:rPr>
          <w:strike/>
        </w:rPr>
        <w:t xml:space="preserve"> </w:t>
      </w:r>
      <w:r w:rsidRPr="00D3665F">
        <w:rPr>
          <w:strike/>
        </w:rPr>
        <w:t>Integral cargo tanks</w:t>
      </w:r>
      <w:r w:rsidRPr="00D3665F">
        <w:rPr>
          <w:sz w:val="18"/>
          <w:szCs w:val="18"/>
          <w:vertAlign w:val="superscript"/>
        </w:rPr>
        <w:t>1</w:t>
      </w:r>
      <w:r w:rsidR="009235A0" w:rsidRPr="00D3665F">
        <w:rPr>
          <w:sz w:val="18"/>
          <w:szCs w:val="18"/>
          <w:vertAlign w:val="superscript"/>
        </w:rPr>
        <w:t>)</w:t>
      </w:r>
      <w:r w:rsidRPr="00D3665F">
        <w:rPr>
          <w:sz w:val="18"/>
          <w:szCs w:val="18"/>
          <w:vertAlign w:val="superscript"/>
        </w:rPr>
        <w:t>2</w:t>
      </w:r>
      <w:r w:rsidR="009235A0" w:rsidRPr="00D3665F">
        <w:rPr>
          <w:sz w:val="18"/>
          <w:szCs w:val="18"/>
          <w:vertAlign w:val="superscript"/>
        </w:rPr>
        <w:t>)</w:t>
      </w:r>
    </w:p>
    <w:p w:rsidR="00CC4C71" w:rsidRPr="00D3665F" w:rsidRDefault="00CC4C71" w:rsidP="00F63D7B">
      <w:pPr>
        <w:pStyle w:val="SingleTxtG"/>
        <w:suppressAutoHyphens w:val="0"/>
        <w:spacing w:line="200" w:lineRule="exact"/>
        <w:ind w:left="3402" w:firstLine="567"/>
      </w:pPr>
      <w:r w:rsidRPr="00D3665F">
        <w:rPr>
          <w:strike/>
        </w:rPr>
        <w:t>3.</w:t>
      </w:r>
      <w:r w:rsidR="009A4D8D">
        <w:rPr>
          <w:strike/>
        </w:rPr>
        <w:t xml:space="preserve"> </w:t>
      </w:r>
      <w:r w:rsidRPr="00D3665F">
        <w:rPr>
          <w:strike/>
        </w:rPr>
        <w:t>Cargo tank wall distinct from the hull</w:t>
      </w:r>
      <w:r w:rsidRPr="00D3665F">
        <w:rPr>
          <w:sz w:val="18"/>
          <w:szCs w:val="18"/>
          <w:vertAlign w:val="superscript"/>
        </w:rPr>
        <w:t>1</w:t>
      </w:r>
      <w:r w:rsidR="009235A0" w:rsidRPr="00D3665F">
        <w:rPr>
          <w:sz w:val="18"/>
          <w:szCs w:val="18"/>
          <w:vertAlign w:val="superscript"/>
        </w:rPr>
        <w:t>)</w:t>
      </w:r>
      <w:r w:rsidRPr="00D3665F">
        <w:rPr>
          <w:sz w:val="18"/>
          <w:szCs w:val="18"/>
          <w:vertAlign w:val="superscript"/>
        </w:rPr>
        <w:t>2</w:t>
      </w:r>
      <w:r w:rsidR="009235A0" w:rsidRPr="00D3665F">
        <w:rPr>
          <w:sz w:val="18"/>
          <w:szCs w:val="18"/>
          <w:vertAlign w:val="superscript"/>
        </w:rPr>
        <w:t>)</w:t>
      </w:r>
    </w:p>
    <w:p w:rsidR="00CC4C71" w:rsidRPr="00D3665F" w:rsidRDefault="00CC4C71" w:rsidP="00F63D7B">
      <w:pPr>
        <w:pStyle w:val="SingleTxtG"/>
        <w:suppressAutoHyphens w:val="0"/>
        <w:spacing w:line="200" w:lineRule="exact"/>
      </w:pPr>
      <w:r w:rsidRPr="00D3665F">
        <w:t>7.</w:t>
      </w:r>
      <w:r w:rsidRPr="00D3665F">
        <w:tab/>
        <w:t xml:space="preserve">Opening pressure of the </w:t>
      </w:r>
      <w:r w:rsidRPr="00891D32">
        <w:rPr>
          <w:strike/>
        </w:rPr>
        <w:t>high-velocity vent valves/</w:t>
      </w:r>
      <w:r w:rsidRPr="00D3665F">
        <w:t>safety valves</w:t>
      </w:r>
      <w:proofErr w:type="gramStart"/>
      <w:r w:rsidRPr="00D3665F">
        <w:t>:</w:t>
      </w:r>
      <w:proofErr w:type="gramEnd"/>
      <w:r w:rsidRPr="00D3665F">
        <w:rPr>
          <w:sz w:val="18"/>
          <w:szCs w:val="18"/>
          <w:vertAlign w:val="superscript"/>
        </w:rPr>
        <w:t>1</w:t>
      </w:r>
      <w:r w:rsidR="009235A0" w:rsidRPr="00D3665F">
        <w:rPr>
          <w:sz w:val="18"/>
          <w:szCs w:val="18"/>
          <w:vertAlign w:val="superscript"/>
        </w:rPr>
        <w:t>)</w:t>
      </w:r>
      <w:r w:rsidRPr="00D3665F">
        <w:rPr>
          <w:sz w:val="18"/>
          <w:szCs w:val="18"/>
          <w:vertAlign w:val="superscript"/>
        </w:rPr>
        <w:t>2</w:t>
      </w:r>
      <w:r w:rsidR="009235A0" w:rsidRPr="00D3665F">
        <w:rPr>
          <w:sz w:val="18"/>
          <w:szCs w:val="18"/>
          <w:vertAlign w:val="superscript"/>
        </w:rPr>
        <w:t>)</w:t>
      </w:r>
      <w:r w:rsidRPr="00D3665F">
        <w:t xml:space="preserve"> 400 kPa</w:t>
      </w:r>
    </w:p>
    <w:p w:rsidR="00CC4C71" w:rsidRPr="00D3665F" w:rsidRDefault="00CC4C71" w:rsidP="00F63D7B">
      <w:pPr>
        <w:pStyle w:val="SingleTxtG"/>
        <w:suppressAutoHyphens w:val="0"/>
        <w:spacing w:line="200" w:lineRule="exact"/>
      </w:pPr>
      <w:r w:rsidRPr="00D3665F">
        <w:t>8.</w:t>
      </w:r>
      <w:r w:rsidRPr="00D3665F">
        <w:tab/>
        <w:t>Additional equipment:</w:t>
      </w:r>
    </w:p>
    <w:p w:rsidR="00CC4C71" w:rsidRPr="00891D32" w:rsidRDefault="00CC4C71" w:rsidP="00F63D7B">
      <w:pPr>
        <w:pStyle w:val="Bullet1G"/>
        <w:spacing w:line="200" w:lineRule="exact"/>
      </w:pPr>
      <w:r w:rsidRPr="00891D32">
        <w:t>Sampling device</w:t>
      </w:r>
    </w:p>
    <w:p w:rsidR="00CC4C71" w:rsidRPr="00891D32" w:rsidRDefault="00CC4C71" w:rsidP="00F63D7B">
      <w:pPr>
        <w:pStyle w:val="SingleTxtG"/>
        <w:suppressAutoHyphens w:val="0"/>
        <w:spacing w:line="200" w:lineRule="exact"/>
        <w:ind w:left="1531" w:firstLine="170"/>
      </w:pPr>
      <w:del w:id="105" w:author="Croo Henk" w:date="2015-08-24T13:38:00Z">
        <w:r w:rsidRPr="00891D32" w:rsidDel="00840AF9">
          <w:delText>Possibility of c</w:delText>
        </w:r>
      </w:del>
      <w:ins w:id="106" w:author="Croo Henk" w:date="2015-08-24T13:38:00Z">
        <w:r w:rsidR="00840AF9">
          <w:t>C</w:t>
        </w:r>
      </w:ins>
      <w:r w:rsidRPr="00891D32">
        <w:t>onnection</w:t>
      </w:r>
      <w:ins w:id="107" w:author="Croo Henk" w:date="2015-08-24T13:39:00Z">
        <w:r w:rsidR="00840AF9" w:rsidRPr="00840AF9">
          <w:t xml:space="preserve"> </w:t>
        </w:r>
        <w:r w:rsidR="00840AF9">
          <w:t>for a sampling device</w:t>
        </w:r>
      </w:ins>
      <w:r w:rsidRPr="00891D32">
        <w:tab/>
      </w:r>
      <w:r w:rsidRPr="00891D32">
        <w:tab/>
      </w:r>
      <w:r w:rsidRPr="00891D32">
        <w:tab/>
      </w:r>
      <w:r w:rsidRPr="00891D32">
        <w:tab/>
        <w:t>Yes/</w:t>
      </w:r>
      <w:r w:rsidRPr="00891D32">
        <w:rPr>
          <w:strike/>
        </w:rPr>
        <w:t>no</w:t>
      </w:r>
      <w:r w:rsidRPr="00891D32">
        <w:rPr>
          <w:sz w:val="18"/>
          <w:szCs w:val="18"/>
          <w:vertAlign w:val="superscript"/>
        </w:rPr>
        <w:t>1</w:t>
      </w:r>
      <w:r w:rsidR="009235A0" w:rsidRPr="00891D32">
        <w:rPr>
          <w:sz w:val="18"/>
          <w:szCs w:val="18"/>
          <w:vertAlign w:val="superscript"/>
        </w:rPr>
        <w:t>)</w:t>
      </w:r>
      <w:r w:rsidRPr="00891D32">
        <w:rPr>
          <w:sz w:val="18"/>
          <w:szCs w:val="18"/>
          <w:vertAlign w:val="superscript"/>
        </w:rPr>
        <w:t>2</w:t>
      </w:r>
      <w:r w:rsidR="009235A0" w:rsidRPr="00891D32">
        <w:rPr>
          <w:sz w:val="18"/>
          <w:szCs w:val="18"/>
          <w:vertAlign w:val="superscript"/>
        </w:rPr>
        <w:t>)</w:t>
      </w:r>
    </w:p>
    <w:p w:rsidR="00CC4C71" w:rsidRPr="00891D32" w:rsidRDefault="00CC4C71" w:rsidP="00F63D7B">
      <w:pPr>
        <w:pStyle w:val="SingleTxtG"/>
        <w:suppressAutoHyphens w:val="0"/>
        <w:spacing w:line="200" w:lineRule="exact"/>
        <w:ind w:left="1531" w:firstLine="170"/>
      </w:pPr>
      <w:r w:rsidRPr="00891D32">
        <w:t>Sampling opening</w:t>
      </w:r>
      <w:r w:rsidRPr="00891D32">
        <w:tab/>
      </w:r>
      <w:r w:rsidRPr="00891D32">
        <w:tab/>
      </w:r>
      <w:r w:rsidRPr="00891D32">
        <w:tab/>
      </w:r>
      <w:r w:rsidRPr="00891D32">
        <w:tab/>
      </w:r>
      <w:r w:rsidRPr="00891D32">
        <w:tab/>
      </w:r>
      <w:r w:rsidRPr="00891D32">
        <w:rPr>
          <w:strike/>
        </w:rPr>
        <w:t>Yes</w:t>
      </w:r>
      <w:r w:rsidRPr="00891D32">
        <w:t>/no</w:t>
      </w:r>
      <w:r w:rsidRPr="00891D32">
        <w:rPr>
          <w:sz w:val="18"/>
          <w:szCs w:val="18"/>
          <w:vertAlign w:val="superscript"/>
        </w:rPr>
        <w:t>1</w:t>
      </w:r>
      <w:r w:rsidR="009235A0" w:rsidRPr="00891D32">
        <w:rPr>
          <w:sz w:val="18"/>
          <w:szCs w:val="18"/>
          <w:vertAlign w:val="superscript"/>
        </w:rPr>
        <w:t>)</w:t>
      </w:r>
      <w:r w:rsidRPr="00891D32">
        <w:rPr>
          <w:sz w:val="18"/>
          <w:szCs w:val="18"/>
          <w:vertAlign w:val="superscript"/>
        </w:rPr>
        <w:t>2</w:t>
      </w:r>
      <w:r w:rsidR="009235A0" w:rsidRPr="00891D32">
        <w:rPr>
          <w:sz w:val="18"/>
          <w:szCs w:val="18"/>
          <w:vertAlign w:val="superscript"/>
        </w:rPr>
        <w:t>)</w:t>
      </w:r>
    </w:p>
    <w:p w:rsidR="00CC4C71" w:rsidRPr="00891D32" w:rsidRDefault="00CC4C71" w:rsidP="00F63D7B">
      <w:pPr>
        <w:pStyle w:val="Bullet1G"/>
        <w:spacing w:line="200" w:lineRule="exact"/>
      </w:pPr>
      <w:r w:rsidRPr="00891D32">
        <w:t>Water spray system</w:t>
      </w:r>
      <w:r w:rsidRPr="00891D32">
        <w:tab/>
      </w:r>
      <w:r w:rsidRPr="00891D32">
        <w:tab/>
      </w:r>
      <w:r w:rsidRPr="00891D32">
        <w:tab/>
      </w:r>
      <w:r w:rsidRPr="00891D32">
        <w:tab/>
      </w:r>
      <w:r w:rsidRPr="00891D32">
        <w:tab/>
      </w:r>
      <w:r w:rsidRPr="00891D32">
        <w:rPr>
          <w:strike/>
        </w:rPr>
        <w:t>Yes</w:t>
      </w:r>
      <w:r w:rsidRPr="00891D32">
        <w:t>/no</w:t>
      </w:r>
      <w:r w:rsidRPr="00891D32">
        <w:rPr>
          <w:sz w:val="18"/>
          <w:szCs w:val="18"/>
          <w:vertAlign w:val="superscript"/>
        </w:rPr>
        <w:t>1</w:t>
      </w:r>
      <w:r w:rsidR="009235A0" w:rsidRPr="00891D32">
        <w:rPr>
          <w:sz w:val="18"/>
          <w:szCs w:val="18"/>
          <w:vertAlign w:val="superscript"/>
        </w:rPr>
        <w:t>)</w:t>
      </w:r>
      <w:r w:rsidRPr="00891D32">
        <w:rPr>
          <w:sz w:val="18"/>
          <w:szCs w:val="18"/>
          <w:vertAlign w:val="superscript"/>
        </w:rPr>
        <w:t>2</w:t>
      </w:r>
      <w:r w:rsidR="009235A0" w:rsidRPr="00891D32">
        <w:rPr>
          <w:sz w:val="18"/>
          <w:szCs w:val="18"/>
          <w:vertAlign w:val="superscript"/>
        </w:rPr>
        <w:t>)</w:t>
      </w:r>
    </w:p>
    <w:p w:rsidR="00CC4C71" w:rsidRPr="00891D32" w:rsidRDefault="00CC4C71" w:rsidP="00F63D7B">
      <w:pPr>
        <w:pStyle w:val="SingleTxtG"/>
        <w:suppressAutoHyphens w:val="0"/>
        <w:spacing w:line="200" w:lineRule="exact"/>
        <w:ind w:left="1531" w:firstLine="170"/>
      </w:pPr>
      <w:r w:rsidRPr="00891D32">
        <w:t xml:space="preserve">Internal pressure alarm 40 kPa </w:t>
      </w:r>
      <w:r w:rsidRPr="00891D32">
        <w:tab/>
      </w:r>
      <w:r w:rsidRPr="00891D32">
        <w:tab/>
      </w:r>
      <w:r w:rsidRPr="00891D32">
        <w:tab/>
      </w:r>
      <w:r w:rsidRPr="00891D32">
        <w:rPr>
          <w:strike/>
        </w:rPr>
        <w:t>Yes</w:t>
      </w:r>
      <w:r w:rsidRPr="00891D32">
        <w:t>/no</w:t>
      </w:r>
      <w:r w:rsidRPr="00891D32">
        <w:rPr>
          <w:sz w:val="18"/>
          <w:szCs w:val="18"/>
          <w:vertAlign w:val="superscript"/>
        </w:rPr>
        <w:t>1</w:t>
      </w:r>
      <w:r w:rsidR="009235A0" w:rsidRPr="00891D32">
        <w:rPr>
          <w:sz w:val="18"/>
          <w:szCs w:val="18"/>
          <w:vertAlign w:val="superscript"/>
        </w:rPr>
        <w:t>)</w:t>
      </w:r>
      <w:r w:rsidRPr="00891D32">
        <w:rPr>
          <w:sz w:val="18"/>
          <w:szCs w:val="18"/>
          <w:vertAlign w:val="superscript"/>
        </w:rPr>
        <w:t>2</w:t>
      </w:r>
      <w:r w:rsidR="009235A0" w:rsidRPr="00891D32">
        <w:rPr>
          <w:sz w:val="18"/>
          <w:szCs w:val="18"/>
          <w:vertAlign w:val="superscript"/>
        </w:rPr>
        <w:t>)</w:t>
      </w:r>
    </w:p>
    <w:p w:rsidR="00CC4C71" w:rsidRPr="00891D32" w:rsidRDefault="00CC4C71" w:rsidP="00F63D7B">
      <w:pPr>
        <w:pStyle w:val="Bullet1G"/>
        <w:spacing w:line="200" w:lineRule="exact"/>
      </w:pPr>
      <w:r w:rsidRPr="00891D32">
        <w:t>Cargo heating system:</w:t>
      </w:r>
    </w:p>
    <w:p w:rsidR="00CC4C71" w:rsidRPr="00891D32" w:rsidRDefault="00CC4C71" w:rsidP="00F63D7B">
      <w:pPr>
        <w:pStyle w:val="SingleTxtG"/>
        <w:suppressAutoHyphens w:val="0"/>
        <w:spacing w:line="200" w:lineRule="exact"/>
        <w:ind w:left="1531" w:firstLine="170"/>
      </w:pPr>
      <w:r w:rsidRPr="00891D32">
        <w:t>Possibility of cargo heating from shore</w:t>
      </w:r>
      <w:r w:rsidRPr="00891D32">
        <w:tab/>
      </w:r>
      <w:r w:rsidRPr="00891D32">
        <w:tab/>
        <w:t>Yes/</w:t>
      </w:r>
      <w:r w:rsidRPr="00891D32">
        <w:rPr>
          <w:strike/>
        </w:rPr>
        <w:t>no</w:t>
      </w:r>
      <w:r w:rsidRPr="00891D32">
        <w:rPr>
          <w:sz w:val="18"/>
          <w:szCs w:val="18"/>
          <w:vertAlign w:val="superscript"/>
        </w:rPr>
        <w:t>1</w:t>
      </w:r>
      <w:r w:rsidR="009235A0" w:rsidRPr="00891D32">
        <w:rPr>
          <w:sz w:val="18"/>
          <w:szCs w:val="18"/>
          <w:vertAlign w:val="superscript"/>
        </w:rPr>
        <w:t>)</w:t>
      </w:r>
      <w:r w:rsidRPr="00891D32">
        <w:rPr>
          <w:sz w:val="18"/>
          <w:szCs w:val="18"/>
          <w:vertAlign w:val="superscript"/>
        </w:rPr>
        <w:t>2</w:t>
      </w:r>
      <w:r w:rsidR="009235A0" w:rsidRPr="00891D32">
        <w:rPr>
          <w:sz w:val="18"/>
          <w:szCs w:val="18"/>
          <w:vertAlign w:val="superscript"/>
        </w:rPr>
        <w:t>)</w:t>
      </w:r>
    </w:p>
    <w:p w:rsidR="00CC4C71" w:rsidRPr="00891D32" w:rsidRDefault="00CC4C71" w:rsidP="00F63D7B">
      <w:pPr>
        <w:pStyle w:val="SingleTxtG"/>
        <w:suppressAutoHyphens w:val="0"/>
        <w:spacing w:line="200" w:lineRule="exact"/>
        <w:ind w:left="1531" w:firstLine="170"/>
      </w:pPr>
      <w:r w:rsidRPr="00891D32">
        <w:t>Cargo heating installation on board</w:t>
      </w:r>
      <w:r w:rsidRPr="00891D32">
        <w:tab/>
      </w:r>
      <w:r w:rsidRPr="00891D32">
        <w:tab/>
      </w:r>
      <w:r w:rsidRPr="00891D32">
        <w:tab/>
      </w:r>
      <w:r w:rsidRPr="00891D32">
        <w:rPr>
          <w:strike/>
        </w:rPr>
        <w:t>Yes</w:t>
      </w:r>
      <w:r w:rsidRPr="00891D32">
        <w:t>/no</w:t>
      </w:r>
      <w:r w:rsidRPr="00891D32">
        <w:rPr>
          <w:sz w:val="18"/>
          <w:szCs w:val="18"/>
          <w:vertAlign w:val="superscript"/>
        </w:rPr>
        <w:t>1</w:t>
      </w:r>
      <w:r w:rsidR="009235A0" w:rsidRPr="00891D32">
        <w:rPr>
          <w:sz w:val="18"/>
          <w:szCs w:val="18"/>
          <w:vertAlign w:val="superscript"/>
        </w:rPr>
        <w:t>)</w:t>
      </w:r>
      <w:r w:rsidRPr="00891D32">
        <w:rPr>
          <w:sz w:val="18"/>
          <w:szCs w:val="18"/>
          <w:vertAlign w:val="superscript"/>
        </w:rPr>
        <w:t>2</w:t>
      </w:r>
      <w:r w:rsidR="009235A0" w:rsidRPr="00891D32">
        <w:rPr>
          <w:sz w:val="18"/>
          <w:szCs w:val="18"/>
          <w:vertAlign w:val="superscript"/>
        </w:rPr>
        <w:t>)</w:t>
      </w:r>
    </w:p>
    <w:p w:rsidR="00CC4C71" w:rsidRPr="00891D32" w:rsidRDefault="00CC4C71" w:rsidP="00F63D7B">
      <w:pPr>
        <w:pStyle w:val="Bullet1G"/>
        <w:spacing w:line="200" w:lineRule="exact"/>
      </w:pPr>
      <w:r w:rsidRPr="00891D32">
        <w:t>Cargo refrigeration system</w:t>
      </w:r>
      <w:r w:rsidRPr="00891D32">
        <w:tab/>
      </w:r>
      <w:r w:rsidRPr="00891D32">
        <w:tab/>
      </w:r>
      <w:r w:rsidRPr="00891D32">
        <w:tab/>
      </w:r>
      <w:r w:rsidRPr="00891D32">
        <w:tab/>
      </w:r>
      <w:r w:rsidRPr="00891D32">
        <w:rPr>
          <w:strike/>
        </w:rPr>
        <w:t>Yes</w:t>
      </w:r>
      <w:r w:rsidRPr="00891D32">
        <w:t>/no</w:t>
      </w:r>
      <w:r w:rsidRPr="00891D32">
        <w:rPr>
          <w:sz w:val="18"/>
          <w:szCs w:val="18"/>
          <w:vertAlign w:val="superscript"/>
        </w:rPr>
        <w:t>1</w:t>
      </w:r>
      <w:r w:rsidR="009235A0" w:rsidRPr="00891D32">
        <w:rPr>
          <w:sz w:val="18"/>
          <w:szCs w:val="18"/>
          <w:vertAlign w:val="superscript"/>
        </w:rPr>
        <w:t>)</w:t>
      </w:r>
      <w:r w:rsidRPr="00891D32">
        <w:rPr>
          <w:sz w:val="18"/>
          <w:szCs w:val="18"/>
          <w:vertAlign w:val="superscript"/>
        </w:rPr>
        <w:t>2</w:t>
      </w:r>
      <w:r w:rsidR="009235A0" w:rsidRPr="00891D32">
        <w:rPr>
          <w:sz w:val="18"/>
          <w:szCs w:val="18"/>
          <w:vertAlign w:val="superscript"/>
        </w:rPr>
        <w:t>)</w:t>
      </w:r>
    </w:p>
    <w:p w:rsidR="00CC4C71" w:rsidRPr="00891D32" w:rsidRDefault="00CC4C71" w:rsidP="00F63D7B">
      <w:pPr>
        <w:pStyle w:val="Bullet1G"/>
        <w:spacing w:line="200" w:lineRule="exact"/>
      </w:pPr>
      <w:r w:rsidRPr="00891D32">
        <w:t>Inerting facilities</w:t>
      </w:r>
      <w:r w:rsidRPr="00891D32">
        <w:tab/>
      </w:r>
      <w:r w:rsidRPr="00891D32">
        <w:tab/>
      </w:r>
      <w:r w:rsidRPr="00891D32">
        <w:tab/>
      </w:r>
      <w:r w:rsidRPr="00891D32">
        <w:tab/>
      </w:r>
      <w:r w:rsidRPr="00891D32">
        <w:tab/>
      </w:r>
      <w:r w:rsidRPr="00891D32">
        <w:rPr>
          <w:strike/>
        </w:rPr>
        <w:t>Yes</w:t>
      </w:r>
      <w:r w:rsidRPr="00891D32">
        <w:t>/no</w:t>
      </w:r>
      <w:r w:rsidRPr="00891D32">
        <w:rPr>
          <w:sz w:val="18"/>
          <w:szCs w:val="18"/>
          <w:vertAlign w:val="superscript"/>
        </w:rPr>
        <w:t>1</w:t>
      </w:r>
      <w:r w:rsidR="009235A0" w:rsidRPr="00891D32">
        <w:rPr>
          <w:sz w:val="18"/>
          <w:szCs w:val="18"/>
          <w:vertAlign w:val="superscript"/>
        </w:rPr>
        <w:t>)</w:t>
      </w:r>
      <w:r w:rsidRPr="00891D32">
        <w:rPr>
          <w:sz w:val="18"/>
          <w:szCs w:val="18"/>
          <w:vertAlign w:val="superscript"/>
        </w:rPr>
        <w:t>2</w:t>
      </w:r>
      <w:r w:rsidR="009235A0" w:rsidRPr="00891D32">
        <w:rPr>
          <w:sz w:val="18"/>
          <w:szCs w:val="18"/>
          <w:vertAlign w:val="superscript"/>
        </w:rPr>
        <w:t>)</w:t>
      </w:r>
    </w:p>
    <w:p w:rsidR="00CC4C71" w:rsidRPr="00891D32" w:rsidRDefault="000A741D" w:rsidP="00F63D7B">
      <w:pPr>
        <w:pStyle w:val="Bullet1G"/>
        <w:spacing w:line="200" w:lineRule="exact"/>
      </w:pPr>
      <w:ins w:id="108" w:author="Croo Henk" w:date="2015-08-24T10:13:00Z">
        <w:r>
          <w:t>Cargo</w:t>
        </w:r>
        <w:r w:rsidRPr="00891D32">
          <w:t xml:space="preserve"> </w:t>
        </w:r>
      </w:ins>
      <w:r w:rsidR="00CC4C71" w:rsidRPr="00891D32">
        <w:t>Pump-room below deck</w:t>
      </w:r>
      <w:r w:rsidR="00CC4C71" w:rsidRPr="00891D32">
        <w:tab/>
      </w:r>
      <w:r w:rsidR="00CC4C71" w:rsidRPr="00891D32">
        <w:tab/>
      </w:r>
      <w:r w:rsidR="00CC4C71" w:rsidRPr="00891D32">
        <w:tab/>
      </w:r>
      <w:r w:rsidR="00CC4C71" w:rsidRPr="00891D32">
        <w:tab/>
      </w:r>
      <w:r w:rsidR="00CC4C71" w:rsidRPr="00891D32">
        <w:rPr>
          <w:strike/>
        </w:rPr>
        <w:t>Yes</w:t>
      </w:r>
      <w:r w:rsidR="00CC4C71" w:rsidRPr="00891D32">
        <w:t>/no</w:t>
      </w:r>
      <w:r w:rsidR="00CC4C71" w:rsidRPr="00891D32">
        <w:rPr>
          <w:sz w:val="18"/>
          <w:szCs w:val="18"/>
          <w:vertAlign w:val="superscript"/>
        </w:rPr>
        <w:t>1</w:t>
      </w:r>
      <w:r w:rsidR="009235A0" w:rsidRPr="00891D32">
        <w:rPr>
          <w:sz w:val="18"/>
          <w:szCs w:val="18"/>
          <w:vertAlign w:val="superscript"/>
        </w:rPr>
        <w:t>)</w:t>
      </w:r>
    </w:p>
    <w:p w:rsidR="00CC4C71" w:rsidRPr="00891D32" w:rsidRDefault="00CC4C71" w:rsidP="00F63D7B">
      <w:pPr>
        <w:pStyle w:val="Bullet1G"/>
        <w:spacing w:line="200" w:lineRule="exact"/>
      </w:pPr>
      <w:del w:id="109" w:author="Croo Henk" w:date="2015-08-24T13:46:00Z">
        <w:r w:rsidRPr="00891D32" w:rsidDel="000A4691">
          <w:delText>Pressure relief device in rear housing</w:delText>
        </w:r>
      </w:del>
      <w:ins w:id="110" w:author="Croo Henk" w:date="2015-08-24T13:47:00Z">
        <w:r w:rsidR="000A4691">
          <w:t>Ventilation system ensuring an overpressure</w:t>
        </w:r>
      </w:ins>
      <w:r w:rsidRPr="00891D32">
        <w:tab/>
      </w:r>
      <w:r w:rsidRPr="00891D32">
        <w:tab/>
      </w:r>
      <w:r w:rsidRPr="00891D32">
        <w:rPr>
          <w:strike/>
        </w:rPr>
        <w:t>Yes</w:t>
      </w:r>
      <w:r w:rsidRPr="00891D32">
        <w:t>/no</w:t>
      </w:r>
      <w:r w:rsidRPr="00891D32">
        <w:rPr>
          <w:sz w:val="18"/>
          <w:szCs w:val="18"/>
          <w:vertAlign w:val="superscript"/>
        </w:rPr>
        <w:t>1</w:t>
      </w:r>
      <w:r w:rsidR="00933B26" w:rsidRPr="00891D32">
        <w:rPr>
          <w:sz w:val="18"/>
          <w:szCs w:val="18"/>
          <w:vertAlign w:val="superscript"/>
        </w:rPr>
        <w:t>)</w:t>
      </w:r>
    </w:p>
    <w:p w:rsidR="00CC4C71" w:rsidRPr="00891D32" w:rsidRDefault="00CC4C71" w:rsidP="00F63D7B">
      <w:pPr>
        <w:pStyle w:val="Bullet1G"/>
        <w:spacing w:line="200" w:lineRule="exact"/>
        <w:jc w:val="left"/>
      </w:pPr>
      <w:del w:id="111" w:author="Croo Henk" w:date="2015-08-24T13:50:00Z">
        <w:r w:rsidRPr="00891D32" w:rsidDel="004C7FAC">
          <w:delText xml:space="preserve">Gas supply/return line </w:delText>
        </w:r>
      </w:del>
      <w:ins w:id="112" w:author="Croo Henk" w:date="2015-08-24T13:50:00Z">
        <w:r w:rsidR="004C7FAC">
          <w:t xml:space="preserve">Venting piping </w:t>
        </w:r>
      </w:ins>
      <w:r w:rsidRPr="00891D32">
        <w:t xml:space="preserve">according to 9.3.2.22.5 (c) </w:t>
      </w:r>
      <w:r w:rsidR="00933B26" w:rsidRPr="00891D32">
        <w:br/>
      </w:r>
      <w:r w:rsidRPr="00891D32">
        <w:t>Piping and installation heated</w:t>
      </w:r>
      <w:r w:rsidRPr="00891D32">
        <w:tab/>
      </w:r>
      <w:r w:rsidRPr="00891D32">
        <w:tab/>
      </w:r>
      <w:r w:rsidRPr="00891D32">
        <w:tab/>
      </w:r>
      <w:r w:rsidRPr="00891D32">
        <w:rPr>
          <w:strike/>
        </w:rPr>
        <w:t>Yes</w:t>
      </w:r>
      <w:r w:rsidRPr="00891D32">
        <w:t>/no</w:t>
      </w:r>
      <w:r w:rsidRPr="00891D32">
        <w:rPr>
          <w:sz w:val="18"/>
          <w:szCs w:val="18"/>
          <w:vertAlign w:val="superscript"/>
        </w:rPr>
        <w:t>1</w:t>
      </w:r>
      <w:r w:rsidR="00933B26" w:rsidRPr="00891D32">
        <w:rPr>
          <w:sz w:val="18"/>
          <w:szCs w:val="18"/>
          <w:vertAlign w:val="superscript"/>
        </w:rPr>
        <w:t>)</w:t>
      </w:r>
      <w:r w:rsidRPr="00891D32">
        <w:rPr>
          <w:sz w:val="18"/>
          <w:szCs w:val="18"/>
          <w:vertAlign w:val="superscript"/>
        </w:rPr>
        <w:t>2</w:t>
      </w:r>
      <w:r w:rsidR="00933B26" w:rsidRPr="00891D32">
        <w:rPr>
          <w:sz w:val="18"/>
          <w:szCs w:val="18"/>
          <w:vertAlign w:val="superscript"/>
        </w:rPr>
        <w:t>)</w:t>
      </w:r>
    </w:p>
    <w:p w:rsidR="00CC4C71" w:rsidRPr="00D3665F" w:rsidRDefault="00CC4C71" w:rsidP="00F63D7B">
      <w:pPr>
        <w:pStyle w:val="Bullet1G"/>
        <w:spacing w:line="200" w:lineRule="exact"/>
      </w:pPr>
      <w:r w:rsidRPr="00D3665F">
        <w:t xml:space="preserve">Conforms to the rules of construction resulting from the remark(s) </w:t>
      </w:r>
      <w:r w:rsidR="00933B26" w:rsidRPr="00D3665F">
        <w:t>...</w:t>
      </w:r>
      <w:r w:rsidRPr="00D3665F">
        <w:t xml:space="preserve"> in column (20) of Table C of Chapter 3.2</w:t>
      </w:r>
      <w:r w:rsidRPr="00D3665F">
        <w:rPr>
          <w:sz w:val="18"/>
          <w:szCs w:val="18"/>
          <w:vertAlign w:val="superscript"/>
        </w:rPr>
        <w:t>1</w:t>
      </w:r>
      <w:r w:rsidR="00933B26" w:rsidRPr="00D3665F">
        <w:rPr>
          <w:sz w:val="18"/>
          <w:szCs w:val="18"/>
          <w:vertAlign w:val="superscript"/>
        </w:rPr>
        <w:t>)</w:t>
      </w:r>
      <w:r w:rsidRPr="00D3665F">
        <w:rPr>
          <w:sz w:val="18"/>
          <w:szCs w:val="18"/>
          <w:vertAlign w:val="superscript"/>
        </w:rPr>
        <w:t>2</w:t>
      </w:r>
      <w:r w:rsidR="00933B26" w:rsidRPr="00D3665F">
        <w:rPr>
          <w:sz w:val="18"/>
          <w:szCs w:val="18"/>
          <w:vertAlign w:val="superscript"/>
        </w:rPr>
        <w:t>)</w:t>
      </w:r>
    </w:p>
    <w:p w:rsidR="00CC4C71" w:rsidRPr="00D3665F" w:rsidRDefault="00CC4C71" w:rsidP="00F63D7B">
      <w:pPr>
        <w:pStyle w:val="SingleTxtG"/>
        <w:suppressAutoHyphens w:val="0"/>
        <w:spacing w:line="200" w:lineRule="exact"/>
      </w:pPr>
      <w:r w:rsidRPr="00D3665F">
        <w:t>9.</w:t>
      </w:r>
      <w:r w:rsidRPr="00D3665F">
        <w:tab/>
        <w:t>Electrical equipment:</w:t>
      </w:r>
    </w:p>
    <w:p w:rsidR="00CC4C71" w:rsidRPr="00D3665F" w:rsidRDefault="00CC4C71" w:rsidP="00F63D7B">
      <w:pPr>
        <w:pStyle w:val="Bullet1G"/>
        <w:spacing w:line="200" w:lineRule="exact"/>
      </w:pPr>
      <w:r w:rsidRPr="00D3665F">
        <w:t>Temperature class: T4</w:t>
      </w:r>
    </w:p>
    <w:p w:rsidR="00CC4C71" w:rsidRPr="00D3665F" w:rsidRDefault="00CC4C71" w:rsidP="00F63D7B">
      <w:pPr>
        <w:pStyle w:val="Bullet1G"/>
        <w:spacing w:line="200" w:lineRule="exact"/>
      </w:pPr>
      <w:r w:rsidRPr="00D3665F">
        <w:t>Explosion group: IIB</w:t>
      </w:r>
    </w:p>
    <w:p w:rsidR="00CC4C71" w:rsidRPr="00D3665F" w:rsidRDefault="00CC4C71" w:rsidP="00F63D7B">
      <w:pPr>
        <w:pStyle w:val="SingleTxtG"/>
        <w:suppressAutoHyphens w:val="0"/>
        <w:spacing w:line="200" w:lineRule="exact"/>
      </w:pPr>
      <w:r w:rsidRPr="00D3665F">
        <w:t>10.</w:t>
      </w:r>
      <w:r w:rsidRPr="00D3665F">
        <w:tab/>
        <w:t xml:space="preserve">Loading rate: </w:t>
      </w:r>
      <w:proofErr w:type="gramStart"/>
      <w:r w:rsidRPr="00D3665F">
        <w:t>800 m</w:t>
      </w:r>
      <w:r w:rsidRPr="00D3665F">
        <w:rPr>
          <w:vertAlign w:val="superscript"/>
        </w:rPr>
        <w:t>3</w:t>
      </w:r>
      <w:r w:rsidRPr="00D3665F">
        <w:t>/h</w:t>
      </w:r>
      <w:proofErr w:type="gramEnd"/>
    </w:p>
    <w:p w:rsidR="00CC4C71" w:rsidRPr="00D3665F" w:rsidRDefault="00CC4C71" w:rsidP="00F63D7B">
      <w:pPr>
        <w:pStyle w:val="SingleTxtG"/>
        <w:suppressAutoHyphens w:val="0"/>
        <w:spacing w:line="200" w:lineRule="exact"/>
      </w:pPr>
      <w:r w:rsidRPr="00D3665F">
        <w:t>11.</w:t>
      </w:r>
      <w:r w:rsidRPr="00D3665F">
        <w:tab/>
        <w:t xml:space="preserve">Permitted relative </w:t>
      </w:r>
      <w:del w:id="113" w:author="Croo Henk" w:date="2015-08-24T14:23:00Z">
        <w:r w:rsidRPr="00D3665F" w:rsidDel="00B25DEE">
          <w:delText xml:space="preserve">mass </w:delText>
        </w:r>
      </w:del>
      <w:r w:rsidRPr="00D3665F">
        <w:t>density</w:t>
      </w:r>
      <w:del w:id="114" w:author="Croo Henk" w:date="2015-08-24T14:24:00Z">
        <w:r w:rsidRPr="00D3665F" w:rsidDel="00B25DEE">
          <w:delText xml:space="preserve"> (density)</w:delText>
        </w:r>
      </w:del>
      <w:r w:rsidRPr="00D3665F">
        <w:t>: 1.00</w:t>
      </w:r>
    </w:p>
    <w:p w:rsidR="00CC4C71" w:rsidRPr="00D3665F" w:rsidRDefault="00CC4C71" w:rsidP="005C0117">
      <w:pPr>
        <w:pStyle w:val="SingleTxtG"/>
        <w:suppressAutoHyphens w:val="0"/>
        <w:spacing w:line="200" w:lineRule="exact"/>
        <w:ind w:left="1689" w:hanging="555"/>
      </w:pPr>
      <w:r w:rsidRPr="00D3665F">
        <w:t>12.</w:t>
      </w:r>
      <w:r w:rsidRPr="00D3665F">
        <w:tab/>
        <w:t>Additional observations</w:t>
      </w:r>
      <w:proofErr w:type="gramStart"/>
      <w:r w:rsidRPr="00D3665F">
        <w:t>:</w:t>
      </w:r>
      <w:r w:rsidRPr="00D3665F">
        <w:rPr>
          <w:sz w:val="18"/>
          <w:szCs w:val="18"/>
          <w:vertAlign w:val="superscript"/>
        </w:rPr>
        <w:t>1</w:t>
      </w:r>
      <w:proofErr w:type="gramEnd"/>
      <w:r w:rsidR="00933B26" w:rsidRPr="00D3665F">
        <w:rPr>
          <w:sz w:val="18"/>
          <w:szCs w:val="18"/>
          <w:vertAlign w:val="superscript"/>
        </w:rPr>
        <w:t>)</w:t>
      </w:r>
      <w:r w:rsidRPr="00D3665F">
        <w:t xml:space="preserve"> The available sampling connection is appropriate for DOPAK, DPM-1000</w:t>
      </w:r>
    </w:p>
    <w:p w:rsidR="00933B26" w:rsidRPr="00D3665F" w:rsidRDefault="00933B26" w:rsidP="00EA09BF">
      <w:pPr>
        <w:pStyle w:val="SingleTxtG"/>
        <w:sectPr w:rsidR="00933B26" w:rsidRPr="00D3665F" w:rsidSect="00EA09BF">
          <w:headerReference w:type="even" r:id="rId27"/>
          <w:headerReference w:type="default" r:id="rId28"/>
          <w:footerReference w:type="even" r:id="rId29"/>
          <w:footnotePr>
            <w:numRestart w:val="eachSect"/>
          </w:footnotePr>
          <w:endnotePr>
            <w:numFmt w:val="decimal"/>
          </w:endnotePr>
          <w:pgSz w:w="11906" w:h="16838" w:code="9"/>
          <w:pgMar w:top="1701" w:right="1134" w:bottom="2268" w:left="1134" w:header="1134" w:footer="1701" w:gutter="0"/>
          <w:cols w:space="720"/>
          <w:docGrid w:linePitch="272"/>
        </w:sectPr>
      </w:pPr>
    </w:p>
    <w:p w:rsidR="00933B26" w:rsidRPr="00D3665F" w:rsidRDefault="00933B26" w:rsidP="00F542F8">
      <w:pPr>
        <w:pStyle w:val="HChG"/>
        <w:spacing w:before="120" w:after="120"/>
      </w:pPr>
      <w:r w:rsidRPr="00D3665F">
        <w:lastRenderedPageBreak/>
        <w:tab/>
      </w:r>
      <w:r w:rsidR="002A7385">
        <w:tab/>
      </w:r>
      <w:r w:rsidRPr="00D3665F">
        <w:t xml:space="preserve">ADN certificate of approval No. </w:t>
      </w:r>
      <w:r w:rsidR="00F17EF0">
        <w:t>0</w:t>
      </w:r>
      <w:r w:rsidRPr="00D3665F">
        <w:t>4</w:t>
      </w:r>
    </w:p>
    <w:p w:rsidR="00933B26" w:rsidRPr="00D3665F" w:rsidRDefault="00933B26" w:rsidP="00F63D7B">
      <w:pPr>
        <w:pStyle w:val="SingleTxtG"/>
        <w:spacing w:line="200" w:lineRule="exact"/>
      </w:pPr>
      <w:r w:rsidRPr="00D3665F">
        <w:t>1.</w:t>
      </w:r>
      <w:r w:rsidRPr="00D3665F">
        <w:tab/>
        <w:t>Name of vessel</w:t>
      </w:r>
      <w:r w:rsidRPr="00D3665F">
        <w:tab/>
      </w:r>
      <w:r w:rsidRPr="00D3665F">
        <w:tab/>
        <w:t>DALDORF</w:t>
      </w:r>
    </w:p>
    <w:p w:rsidR="00933B26" w:rsidRPr="00D3665F" w:rsidRDefault="00933B26" w:rsidP="00F63D7B">
      <w:pPr>
        <w:pStyle w:val="SingleTxtG"/>
        <w:suppressAutoHyphens w:val="0"/>
        <w:spacing w:line="200" w:lineRule="exact"/>
      </w:pPr>
      <w:r w:rsidRPr="00D3665F">
        <w:t>2.</w:t>
      </w:r>
      <w:r w:rsidRPr="00D3665F">
        <w:tab/>
        <w:t>Official number:</w:t>
      </w:r>
      <w:r w:rsidRPr="00D3665F">
        <w:tab/>
      </w:r>
      <w:r w:rsidRPr="00D3665F">
        <w:tab/>
        <w:t>04040000</w:t>
      </w:r>
    </w:p>
    <w:p w:rsidR="00933B26" w:rsidRPr="00D3665F" w:rsidRDefault="00933B26" w:rsidP="00F63D7B">
      <w:pPr>
        <w:pStyle w:val="SingleTxtG"/>
        <w:suppressAutoHyphens w:val="0"/>
        <w:spacing w:line="200" w:lineRule="exact"/>
      </w:pPr>
      <w:r w:rsidRPr="00D3665F">
        <w:t>3.</w:t>
      </w:r>
      <w:r w:rsidRPr="00D3665F">
        <w:tab/>
        <w:t>Type of vessel:</w:t>
      </w:r>
      <w:r w:rsidRPr="00D3665F">
        <w:tab/>
      </w:r>
      <w:r w:rsidRPr="00D3665F">
        <w:tab/>
        <w:t xml:space="preserve">Motor tanker </w:t>
      </w:r>
    </w:p>
    <w:p w:rsidR="00933B26" w:rsidRPr="00891D32" w:rsidRDefault="00933B26" w:rsidP="00F63D7B">
      <w:pPr>
        <w:pStyle w:val="SingleTxtG"/>
        <w:suppressAutoHyphens w:val="0"/>
        <w:spacing w:line="200" w:lineRule="exact"/>
      </w:pPr>
      <w:r w:rsidRPr="00891D32">
        <w:t>4.</w:t>
      </w:r>
      <w:r w:rsidRPr="00891D32">
        <w:tab/>
        <w:t>Type of tank vessel:</w:t>
      </w:r>
      <w:r w:rsidRPr="00891D32">
        <w:tab/>
      </w:r>
      <w:r w:rsidRPr="00891D32">
        <w:tab/>
        <w:t>C</w:t>
      </w:r>
    </w:p>
    <w:p w:rsidR="00933B26" w:rsidRPr="00891D32" w:rsidRDefault="00933B26" w:rsidP="00F63D7B">
      <w:pPr>
        <w:pStyle w:val="SingleTxtG"/>
        <w:suppressAutoHyphens w:val="0"/>
        <w:spacing w:line="200" w:lineRule="exact"/>
      </w:pPr>
      <w:r w:rsidRPr="00891D32">
        <w:t>5.</w:t>
      </w:r>
      <w:r w:rsidRPr="00891D32">
        <w:tab/>
        <w:t>Cargo tank designs</w:t>
      </w:r>
      <w:r w:rsidRPr="00891D32">
        <w:tab/>
      </w:r>
      <w:r w:rsidRPr="00891D32">
        <w:tab/>
      </w:r>
      <w:r w:rsidRPr="00891D32">
        <w:rPr>
          <w:strike/>
        </w:rPr>
        <w:t>1.</w:t>
      </w:r>
      <w:r w:rsidR="009A4D8D" w:rsidRPr="00891D32">
        <w:rPr>
          <w:strike/>
        </w:rPr>
        <w:t xml:space="preserve"> </w:t>
      </w:r>
      <w:r w:rsidRPr="00891D32">
        <w:rPr>
          <w:strike/>
        </w:rPr>
        <w:t>Pressure cargo tanks</w:t>
      </w:r>
      <w:r w:rsidRPr="00891D32">
        <w:rPr>
          <w:rStyle w:val="FootnoteReference"/>
          <w:szCs w:val="18"/>
        </w:rPr>
        <w:footnoteReference w:id="11"/>
      </w:r>
      <w:r w:rsidRPr="00891D32">
        <w:rPr>
          <w:sz w:val="18"/>
          <w:szCs w:val="18"/>
          <w:vertAlign w:val="superscript"/>
        </w:rPr>
        <w:t>)</w:t>
      </w:r>
      <w:r w:rsidRPr="00891D32">
        <w:rPr>
          <w:rStyle w:val="FootnoteReference"/>
          <w:szCs w:val="18"/>
        </w:rPr>
        <w:footnoteReference w:id="12"/>
      </w:r>
      <w:r w:rsidRPr="00891D32">
        <w:rPr>
          <w:sz w:val="18"/>
          <w:szCs w:val="18"/>
          <w:vertAlign w:val="superscript"/>
        </w:rPr>
        <w:t>)</w:t>
      </w:r>
    </w:p>
    <w:p w:rsidR="00933B26" w:rsidRPr="00891D32" w:rsidRDefault="00933B26" w:rsidP="00F63D7B">
      <w:pPr>
        <w:pStyle w:val="SingleTxtG"/>
        <w:suppressAutoHyphens w:val="0"/>
        <w:spacing w:line="200" w:lineRule="exact"/>
        <w:ind w:left="3402" w:firstLine="567"/>
      </w:pPr>
      <w:r w:rsidRPr="00891D32">
        <w:t>2.</w:t>
      </w:r>
      <w:r w:rsidR="009A4D8D" w:rsidRPr="00891D32">
        <w:t xml:space="preserve"> </w:t>
      </w:r>
      <w:r w:rsidRPr="00891D32">
        <w:t>Closed cargo tanks</w:t>
      </w:r>
      <w:r w:rsidRPr="00891D32">
        <w:rPr>
          <w:sz w:val="18"/>
          <w:szCs w:val="18"/>
          <w:vertAlign w:val="superscript"/>
        </w:rPr>
        <w:t>1)2)</w:t>
      </w:r>
    </w:p>
    <w:p w:rsidR="00933B26" w:rsidRPr="00891D32" w:rsidRDefault="00933B26" w:rsidP="00F63D7B">
      <w:pPr>
        <w:pStyle w:val="SingleTxtG"/>
        <w:suppressAutoHyphens w:val="0"/>
        <w:spacing w:line="200" w:lineRule="exact"/>
        <w:ind w:left="3402" w:firstLine="567"/>
      </w:pPr>
      <w:r w:rsidRPr="00891D32">
        <w:rPr>
          <w:strike/>
        </w:rPr>
        <w:t>3.</w:t>
      </w:r>
      <w:r w:rsidR="009A4D8D" w:rsidRPr="00891D32">
        <w:rPr>
          <w:strike/>
        </w:rPr>
        <w:t xml:space="preserve"> </w:t>
      </w:r>
      <w:r w:rsidRPr="00891D32">
        <w:rPr>
          <w:strike/>
        </w:rPr>
        <w:t>Open cargo tanks with flame arresters</w:t>
      </w:r>
      <w:r w:rsidRPr="00891D32">
        <w:rPr>
          <w:sz w:val="18"/>
          <w:szCs w:val="18"/>
          <w:vertAlign w:val="superscript"/>
        </w:rPr>
        <w:t>1)2)</w:t>
      </w:r>
    </w:p>
    <w:p w:rsidR="00933B26" w:rsidRPr="00891D32" w:rsidRDefault="00933B26" w:rsidP="00F63D7B">
      <w:pPr>
        <w:pStyle w:val="SingleTxtG"/>
        <w:suppressAutoHyphens w:val="0"/>
        <w:spacing w:line="200" w:lineRule="exact"/>
        <w:ind w:left="3402" w:firstLine="567"/>
      </w:pPr>
      <w:r w:rsidRPr="00891D32">
        <w:rPr>
          <w:strike/>
        </w:rPr>
        <w:t>4.</w:t>
      </w:r>
      <w:r w:rsidR="009A4D8D" w:rsidRPr="00891D32">
        <w:rPr>
          <w:strike/>
        </w:rPr>
        <w:t xml:space="preserve"> </w:t>
      </w:r>
      <w:r w:rsidRPr="00891D32">
        <w:rPr>
          <w:strike/>
        </w:rPr>
        <w:t>Open cargo tanks</w:t>
      </w:r>
      <w:r w:rsidRPr="00891D32">
        <w:rPr>
          <w:sz w:val="18"/>
          <w:szCs w:val="18"/>
          <w:vertAlign w:val="superscript"/>
        </w:rPr>
        <w:t>1)2)</w:t>
      </w:r>
    </w:p>
    <w:p w:rsidR="00933B26" w:rsidRPr="00891D32" w:rsidRDefault="00933B26" w:rsidP="00F63D7B">
      <w:pPr>
        <w:pStyle w:val="SingleTxtG"/>
        <w:suppressAutoHyphens w:val="0"/>
        <w:spacing w:line="200" w:lineRule="exact"/>
      </w:pPr>
      <w:r w:rsidRPr="00891D32">
        <w:t>6.</w:t>
      </w:r>
      <w:r w:rsidRPr="00891D32">
        <w:tab/>
        <w:t>Types of cargo tank</w:t>
      </w:r>
      <w:r w:rsidRPr="00891D32">
        <w:tab/>
      </w:r>
      <w:r w:rsidRPr="00891D32">
        <w:tab/>
      </w:r>
      <w:r w:rsidRPr="00891D32">
        <w:rPr>
          <w:strike/>
        </w:rPr>
        <w:t>1.</w:t>
      </w:r>
      <w:r w:rsidR="009A4D8D" w:rsidRPr="00891D32">
        <w:rPr>
          <w:strike/>
        </w:rPr>
        <w:t xml:space="preserve"> </w:t>
      </w:r>
      <w:r w:rsidRPr="00891D32">
        <w:rPr>
          <w:strike/>
        </w:rPr>
        <w:t>Independent cargo tanks</w:t>
      </w:r>
      <w:r w:rsidRPr="00891D32">
        <w:rPr>
          <w:strike/>
          <w:sz w:val="18"/>
          <w:szCs w:val="18"/>
          <w:vertAlign w:val="superscript"/>
        </w:rPr>
        <w:t>1</w:t>
      </w:r>
      <w:r w:rsidRPr="00891D32">
        <w:rPr>
          <w:sz w:val="18"/>
          <w:szCs w:val="18"/>
          <w:vertAlign w:val="superscript"/>
        </w:rPr>
        <w:t>)2)</w:t>
      </w:r>
    </w:p>
    <w:p w:rsidR="00933B26" w:rsidRPr="00891D32" w:rsidRDefault="00933B26" w:rsidP="00F63D7B">
      <w:pPr>
        <w:pStyle w:val="SingleTxtG"/>
        <w:suppressAutoHyphens w:val="0"/>
        <w:spacing w:line="200" w:lineRule="exact"/>
        <w:ind w:left="3402" w:firstLine="567"/>
      </w:pPr>
      <w:r w:rsidRPr="00891D32">
        <w:t>2.</w:t>
      </w:r>
      <w:r w:rsidR="009A4D8D" w:rsidRPr="00891D32">
        <w:t xml:space="preserve"> </w:t>
      </w:r>
      <w:r w:rsidRPr="00891D32">
        <w:t>Integral cargo tanks</w:t>
      </w:r>
      <w:r w:rsidRPr="00891D32">
        <w:rPr>
          <w:sz w:val="18"/>
          <w:szCs w:val="18"/>
          <w:vertAlign w:val="superscript"/>
        </w:rPr>
        <w:t>1)2)</w:t>
      </w:r>
    </w:p>
    <w:p w:rsidR="00933B26" w:rsidRPr="00891D32" w:rsidRDefault="00933B26" w:rsidP="00F63D7B">
      <w:pPr>
        <w:pStyle w:val="SingleTxtG"/>
        <w:suppressAutoHyphens w:val="0"/>
        <w:spacing w:line="200" w:lineRule="exact"/>
        <w:ind w:left="3402" w:firstLine="567"/>
      </w:pPr>
      <w:r w:rsidRPr="00891D32">
        <w:rPr>
          <w:strike/>
        </w:rPr>
        <w:t>3.</w:t>
      </w:r>
      <w:r w:rsidR="009A4D8D" w:rsidRPr="00891D32">
        <w:rPr>
          <w:strike/>
        </w:rPr>
        <w:t xml:space="preserve"> </w:t>
      </w:r>
      <w:r w:rsidRPr="00891D32">
        <w:rPr>
          <w:strike/>
        </w:rPr>
        <w:t>Cargo tank wall distinct from the hull</w:t>
      </w:r>
      <w:r w:rsidRPr="00891D32">
        <w:rPr>
          <w:sz w:val="18"/>
          <w:szCs w:val="18"/>
          <w:vertAlign w:val="superscript"/>
        </w:rPr>
        <w:t>1)2)</w:t>
      </w:r>
    </w:p>
    <w:p w:rsidR="00933B26" w:rsidRPr="00891D32" w:rsidRDefault="00933B26" w:rsidP="00F63D7B">
      <w:pPr>
        <w:pStyle w:val="SingleTxtG"/>
        <w:suppressAutoHyphens w:val="0"/>
        <w:spacing w:line="200" w:lineRule="exact"/>
      </w:pPr>
      <w:r w:rsidRPr="00891D32">
        <w:t>7.</w:t>
      </w:r>
      <w:r w:rsidRPr="00891D32">
        <w:tab/>
        <w:t>Opening pressure of the high-velocity vent valves</w:t>
      </w:r>
      <w:r w:rsidRPr="00891D32">
        <w:rPr>
          <w:strike/>
        </w:rPr>
        <w:t>/safety valves</w:t>
      </w:r>
      <w:proofErr w:type="gramStart"/>
      <w:r w:rsidRPr="00891D32">
        <w:t>:</w:t>
      </w:r>
      <w:proofErr w:type="gramEnd"/>
      <w:r w:rsidRPr="00891D32">
        <w:rPr>
          <w:sz w:val="18"/>
          <w:szCs w:val="18"/>
          <w:vertAlign w:val="superscript"/>
        </w:rPr>
        <w:t>1)2)</w:t>
      </w:r>
      <w:r w:rsidRPr="00891D32">
        <w:t xml:space="preserve"> 25 kPa</w:t>
      </w:r>
    </w:p>
    <w:p w:rsidR="00933B26" w:rsidRPr="00891D32" w:rsidRDefault="00933B26" w:rsidP="00F63D7B">
      <w:pPr>
        <w:pStyle w:val="SingleTxtG"/>
        <w:suppressAutoHyphens w:val="0"/>
        <w:spacing w:line="200" w:lineRule="exact"/>
      </w:pPr>
      <w:r w:rsidRPr="00891D32">
        <w:t>8.</w:t>
      </w:r>
      <w:r w:rsidRPr="00891D32">
        <w:tab/>
        <w:t>Additional equipment:</w:t>
      </w:r>
    </w:p>
    <w:p w:rsidR="00933B26" w:rsidRPr="00891D32" w:rsidRDefault="00933B26" w:rsidP="00F63D7B">
      <w:pPr>
        <w:pStyle w:val="Bullet1G"/>
        <w:spacing w:line="200" w:lineRule="exact"/>
      </w:pPr>
      <w:r w:rsidRPr="00891D32">
        <w:t>Sampling device</w:t>
      </w:r>
    </w:p>
    <w:p w:rsidR="00933B26" w:rsidRPr="00891D32" w:rsidRDefault="00933B26" w:rsidP="00F63D7B">
      <w:pPr>
        <w:pStyle w:val="SingleTxtG"/>
        <w:suppressAutoHyphens w:val="0"/>
        <w:spacing w:line="200" w:lineRule="exact"/>
        <w:ind w:left="1531" w:firstLine="170"/>
      </w:pPr>
      <w:del w:id="115" w:author="Croo Henk" w:date="2015-08-24T13:39:00Z">
        <w:r w:rsidRPr="00891D32" w:rsidDel="00840AF9">
          <w:delText>Possibility of c</w:delText>
        </w:r>
      </w:del>
      <w:ins w:id="116" w:author="Croo Henk" w:date="2015-08-24T13:39:00Z">
        <w:r w:rsidR="00840AF9">
          <w:t>C</w:t>
        </w:r>
      </w:ins>
      <w:r w:rsidRPr="00891D32">
        <w:t>onnection</w:t>
      </w:r>
      <w:ins w:id="117" w:author="Croo Henk" w:date="2015-08-24T13:39:00Z">
        <w:r w:rsidR="00840AF9" w:rsidRPr="00840AF9">
          <w:t xml:space="preserve"> </w:t>
        </w:r>
        <w:r w:rsidR="00840AF9">
          <w:t>for a sampling device</w:t>
        </w:r>
      </w:ins>
      <w:r w:rsidRPr="00891D32">
        <w:tab/>
      </w:r>
      <w:r w:rsidRPr="00891D32">
        <w:tab/>
      </w:r>
      <w:r w:rsidRPr="00891D32">
        <w:tab/>
      </w:r>
      <w:r w:rsidRPr="00891D32">
        <w:tab/>
        <w:t>Yes/</w:t>
      </w:r>
      <w:r w:rsidRPr="00891D32">
        <w:rPr>
          <w:strike/>
        </w:rPr>
        <w:t>no</w:t>
      </w:r>
      <w:r w:rsidRPr="00891D32">
        <w:rPr>
          <w:sz w:val="18"/>
          <w:szCs w:val="18"/>
          <w:vertAlign w:val="superscript"/>
        </w:rPr>
        <w:t>1)2)</w:t>
      </w:r>
    </w:p>
    <w:p w:rsidR="00933B26" w:rsidRPr="00891D32" w:rsidRDefault="00933B26" w:rsidP="00F63D7B">
      <w:pPr>
        <w:pStyle w:val="SingleTxtG"/>
        <w:suppressAutoHyphens w:val="0"/>
        <w:spacing w:line="200" w:lineRule="exact"/>
        <w:ind w:left="1531" w:firstLine="170"/>
      </w:pPr>
      <w:r w:rsidRPr="00891D32">
        <w:t>Sampling opening</w:t>
      </w:r>
      <w:r w:rsidRPr="00891D32">
        <w:tab/>
      </w:r>
      <w:r w:rsidRPr="00891D32">
        <w:tab/>
      </w:r>
      <w:r w:rsidRPr="00891D32">
        <w:tab/>
      </w:r>
      <w:r w:rsidRPr="00891D32">
        <w:tab/>
      </w:r>
      <w:r w:rsidRPr="00891D32">
        <w:tab/>
        <w:t>Yes/</w:t>
      </w:r>
      <w:r w:rsidRPr="00891D32">
        <w:rPr>
          <w:strike/>
        </w:rPr>
        <w:t>no</w:t>
      </w:r>
      <w:r w:rsidRPr="00891D32">
        <w:rPr>
          <w:sz w:val="18"/>
          <w:szCs w:val="18"/>
          <w:vertAlign w:val="superscript"/>
        </w:rPr>
        <w:t>1)2)</w:t>
      </w:r>
    </w:p>
    <w:p w:rsidR="00933B26" w:rsidRPr="00891D32" w:rsidRDefault="00933B26" w:rsidP="00F63D7B">
      <w:pPr>
        <w:pStyle w:val="Bullet1G"/>
        <w:spacing w:line="200" w:lineRule="exact"/>
      </w:pPr>
      <w:r w:rsidRPr="00891D32">
        <w:t>Water spray system</w:t>
      </w:r>
      <w:r w:rsidRPr="00891D32">
        <w:tab/>
      </w:r>
      <w:r w:rsidRPr="00891D32">
        <w:tab/>
      </w:r>
      <w:r w:rsidRPr="00891D32">
        <w:tab/>
      </w:r>
      <w:r w:rsidRPr="00891D32">
        <w:tab/>
      </w:r>
      <w:r w:rsidRPr="00891D32">
        <w:tab/>
      </w:r>
      <w:r w:rsidRPr="00891D32">
        <w:rPr>
          <w:strike/>
        </w:rPr>
        <w:t>Yes</w:t>
      </w:r>
      <w:r w:rsidRPr="00891D32">
        <w:t>/no</w:t>
      </w:r>
      <w:r w:rsidRPr="00891D32">
        <w:rPr>
          <w:sz w:val="18"/>
          <w:szCs w:val="18"/>
          <w:vertAlign w:val="superscript"/>
        </w:rPr>
        <w:t>1)2)</w:t>
      </w:r>
    </w:p>
    <w:p w:rsidR="00933B26" w:rsidRPr="00891D32" w:rsidRDefault="00933B26" w:rsidP="00F63D7B">
      <w:pPr>
        <w:pStyle w:val="SingleTxtG"/>
        <w:suppressAutoHyphens w:val="0"/>
        <w:spacing w:line="200" w:lineRule="exact"/>
        <w:ind w:left="1531" w:firstLine="170"/>
      </w:pPr>
      <w:r w:rsidRPr="00891D32">
        <w:t>Internal pressure alarm 40 kPa</w:t>
      </w:r>
      <w:r w:rsidRPr="00891D32">
        <w:tab/>
      </w:r>
      <w:r w:rsidRPr="00891D32">
        <w:tab/>
      </w:r>
      <w:r w:rsidRPr="00891D32">
        <w:tab/>
      </w:r>
      <w:r w:rsidRPr="00891D32">
        <w:rPr>
          <w:strike/>
        </w:rPr>
        <w:t>Yes</w:t>
      </w:r>
      <w:r w:rsidRPr="00891D32">
        <w:t>/no</w:t>
      </w:r>
      <w:r w:rsidRPr="00891D32">
        <w:rPr>
          <w:sz w:val="18"/>
          <w:szCs w:val="18"/>
          <w:vertAlign w:val="superscript"/>
        </w:rPr>
        <w:t>1)2)</w:t>
      </w:r>
    </w:p>
    <w:p w:rsidR="00933B26" w:rsidRPr="00891D32" w:rsidRDefault="00933B26" w:rsidP="00F63D7B">
      <w:pPr>
        <w:pStyle w:val="Bullet1G"/>
        <w:spacing w:line="200" w:lineRule="exact"/>
      </w:pPr>
      <w:r w:rsidRPr="00891D32">
        <w:t>Cargo heating system:</w:t>
      </w:r>
    </w:p>
    <w:p w:rsidR="00933B26" w:rsidRPr="00891D32" w:rsidRDefault="00933B26" w:rsidP="00F63D7B">
      <w:pPr>
        <w:pStyle w:val="SingleTxtG"/>
        <w:suppressAutoHyphens w:val="0"/>
        <w:spacing w:line="200" w:lineRule="exact"/>
        <w:ind w:left="1531" w:firstLine="170"/>
      </w:pPr>
      <w:r w:rsidRPr="00891D32">
        <w:t>Possibility of cargo heating from shore</w:t>
      </w:r>
      <w:r w:rsidRPr="00891D32">
        <w:tab/>
      </w:r>
      <w:r w:rsidRPr="00891D32">
        <w:tab/>
        <w:t>Yes/</w:t>
      </w:r>
      <w:r w:rsidRPr="00891D32">
        <w:rPr>
          <w:strike/>
        </w:rPr>
        <w:t>no</w:t>
      </w:r>
      <w:r w:rsidRPr="00891D32">
        <w:rPr>
          <w:sz w:val="18"/>
          <w:szCs w:val="18"/>
          <w:vertAlign w:val="superscript"/>
        </w:rPr>
        <w:t>1</w:t>
      </w:r>
      <w:r w:rsidR="00497516" w:rsidRPr="00891D32">
        <w:rPr>
          <w:sz w:val="18"/>
          <w:szCs w:val="18"/>
          <w:vertAlign w:val="superscript"/>
        </w:rPr>
        <w:t>)</w:t>
      </w:r>
      <w:r w:rsidRPr="00891D32">
        <w:rPr>
          <w:sz w:val="18"/>
          <w:szCs w:val="18"/>
          <w:vertAlign w:val="superscript"/>
        </w:rPr>
        <w:t>2</w:t>
      </w:r>
      <w:r w:rsidR="00497516" w:rsidRPr="00891D32">
        <w:rPr>
          <w:sz w:val="18"/>
          <w:szCs w:val="18"/>
          <w:vertAlign w:val="superscript"/>
        </w:rPr>
        <w:t>)</w:t>
      </w:r>
    </w:p>
    <w:p w:rsidR="00933B26" w:rsidRPr="00891D32" w:rsidRDefault="00933B26" w:rsidP="00F63D7B">
      <w:pPr>
        <w:pStyle w:val="SingleTxtG"/>
        <w:suppressAutoHyphens w:val="0"/>
        <w:spacing w:line="200" w:lineRule="exact"/>
        <w:ind w:left="1531" w:firstLine="170"/>
      </w:pPr>
      <w:r w:rsidRPr="00891D32">
        <w:t>Cargo heating installation on board</w:t>
      </w:r>
      <w:r w:rsidRPr="00891D32">
        <w:tab/>
      </w:r>
      <w:r w:rsidRPr="00891D32">
        <w:tab/>
      </w:r>
      <w:r w:rsidRPr="00891D32">
        <w:tab/>
      </w:r>
      <w:r w:rsidRPr="00891D32">
        <w:rPr>
          <w:strike/>
        </w:rPr>
        <w:t>Yes</w:t>
      </w:r>
      <w:r w:rsidRPr="00891D32">
        <w:t>/no</w:t>
      </w:r>
      <w:r w:rsidRPr="00891D32">
        <w:rPr>
          <w:sz w:val="18"/>
          <w:szCs w:val="18"/>
          <w:vertAlign w:val="superscript"/>
        </w:rPr>
        <w:t>1</w:t>
      </w:r>
      <w:r w:rsidR="00497516" w:rsidRPr="00891D32">
        <w:rPr>
          <w:sz w:val="18"/>
          <w:szCs w:val="18"/>
          <w:vertAlign w:val="superscript"/>
        </w:rPr>
        <w:t>)</w:t>
      </w:r>
      <w:r w:rsidRPr="00891D32">
        <w:rPr>
          <w:sz w:val="18"/>
          <w:szCs w:val="18"/>
          <w:vertAlign w:val="superscript"/>
        </w:rPr>
        <w:t>2</w:t>
      </w:r>
      <w:r w:rsidR="00497516" w:rsidRPr="00891D32">
        <w:rPr>
          <w:sz w:val="18"/>
          <w:szCs w:val="18"/>
          <w:vertAlign w:val="superscript"/>
        </w:rPr>
        <w:t>)</w:t>
      </w:r>
    </w:p>
    <w:p w:rsidR="00933B26" w:rsidRPr="00891D32" w:rsidRDefault="00933B26" w:rsidP="00F63D7B">
      <w:pPr>
        <w:pStyle w:val="Bullet1G"/>
        <w:spacing w:line="200" w:lineRule="exact"/>
      </w:pPr>
      <w:r w:rsidRPr="00891D32">
        <w:t>Cargo refrigeration system</w:t>
      </w:r>
      <w:r w:rsidRPr="00891D32">
        <w:tab/>
      </w:r>
      <w:r w:rsidRPr="00891D32">
        <w:tab/>
      </w:r>
      <w:r w:rsidRPr="00891D32">
        <w:tab/>
      </w:r>
      <w:r w:rsidRPr="00891D32">
        <w:tab/>
      </w:r>
      <w:r w:rsidRPr="00891D32">
        <w:rPr>
          <w:strike/>
        </w:rPr>
        <w:t>Yes</w:t>
      </w:r>
      <w:r w:rsidRPr="00891D32">
        <w:t>/no</w:t>
      </w:r>
      <w:r w:rsidRPr="00891D32">
        <w:rPr>
          <w:sz w:val="18"/>
          <w:szCs w:val="18"/>
          <w:vertAlign w:val="superscript"/>
        </w:rPr>
        <w:t>1</w:t>
      </w:r>
      <w:r w:rsidR="00497516" w:rsidRPr="00891D32">
        <w:rPr>
          <w:sz w:val="18"/>
          <w:szCs w:val="18"/>
          <w:vertAlign w:val="superscript"/>
        </w:rPr>
        <w:t>)</w:t>
      </w:r>
      <w:r w:rsidRPr="00891D32">
        <w:rPr>
          <w:sz w:val="18"/>
          <w:szCs w:val="18"/>
          <w:vertAlign w:val="superscript"/>
        </w:rPr>
        <w:t>2</w:t>
      </w:r>
      <w:r w:rsidR="00497516" w:rsidRPr="00891D32">
        <w:rPr>
          <w:sz w:val="18"/>
          <w:szCs w:val="18"/>
          <w:vertAlign w:val="superscript"/>
        </w:rPr>
        <w:t>)</w:t>
      </w:r>
    </w:p>
    <w:p w:rsidR="00933B26" w:rsidRPr="00891D32" w:rsidRDefault="00933B26" w:rsidP="00F63D7B">
      <w:pPr>
        <w:pStyle w:val="Bullet1G"/>
        <w:spacing w:line="200" w:lineRule="exact"/>
      </w:pPr>
      <w:r w:rsidRPr="00891D32">
        <w:t>Inerting facilities</w:t>
      </w:r>
      <w:r w:rsidRPr="00891D32">
        <w:tab/>
      </w:r>
      <w:r w:rsidRPr="00891D32">
        <w:tab/>
      </w:r>
      <w:r w:rsidRPr="00891D32">
        <w:tab/>
      </w:r>
      <w:r w:rsidRPr="00891D32">
        <w:tab/>
      </w:r>
      <w:r w:rsidRPr="00891D32">
        <w:tab/>
      </w:r>
      <w:r w:rsidRPr="00891D32">
        <w:rPr>
          <w:strike/>
        </w:rPr>
        <w:t>Yes</w:t>
      </w:r>
      <w:r w:rsidRPr="00891D32">
        <w:t>/no</w:t>
      </w:r>
      <w:r w:rsidRPr="00891D32">
        <w:rPr>
          <w:sz w:val="18"/>
          <w:szCs w:val="18"/>
          <w:vertAlign w:val="superscript"/>
        </w:rPr>
        <w:t>1</w:t>
      </w:r>
      <w:r w:rsidR="00497516" w:rsidRPr="00891D32">
        <w:rPr>
          <w:sz w:val="18"/>
          <w:szCs w:val="18"/>
          <w:vertAlign w:val="superscript"/>
        </w:rPr>
        <w:t>)</w:t>
      </w:r>
      <w:r w:rsidRPr="00891D32">
        <w:rPr>
          <w:sz w:val="18"/>
          <w:szCs w:val="18"/>
          <w:vertAlign w:val="superscript"/>
        </w:rPr>
        <w:t>2</w:t>
      </w:r>
      <w:r w:rsidR="00497516" w:rsidRPr="00891D32">
        <w:rPr>
          <w:sz w:val="18"/>
          <w:szCs w:val="18"/>
          <w:vertAlign w:val="superscript"/>
        </w:rPr>
        <w:t>)</w:t>
      </w:r>
    </w:p>
    <w:p w:rsidR="00933B26" w:rsidRPr="00891D32" w:rsidRDefault="000A741D" w:rsidP="00F63D7B">
      <w:pPr>
        <w:pStyle w:val="Bullet1G"/>
        <w:spacing w:line="200" w:lineRule="exact"/>
      </w:pPr>
      <w:ins w:id="118" w:author="Croo Henk" w:date="2015-08-24T10:13:00Z">
        <w:r>
          <w:t>Cargo</w:t>
        </w:r>
        <w:r w:rsidRPr="00891D32">
          <w:t xml:space="preserve"> </w:t>
        </w:r>
      </w:ins>
      <w:r w:rsidR="00933B26" w:rsidRPr="00891D32">
        <w:t>Pump-room below deck</w:t>
      </w:r>
      <w:r w:rsidR="00933B26" w:rsidRPr="00891D32">
        <w:tab/>
      </w:r>
      <w:r w:rsidR="00933B26" w:rsidRPr="00891D32">
        <w:tab/>
      </w:r>
      <w:r w:rsidR="00933B26" w:rsidRPr="00891D32">
        <w:tab/>
      </w:r>
      <w:r w:rsidR="00933B26" w:rsidRPr="00891D32">
        <w:tab/>
      </w:r>
      <w:r w:rsidR="00933B26" w:rsidRPr="00891D32">
        <w:rPr>
          <w:strike/>
        </w:rPr>
        <w:t>Yes</w:t>
      </w:r>
      <w:r w:rsidR="00933B26" w:rsidRPr="00891D32">
        <w:t>/no</w:t>
      </w:r>
      <w:r w:rsidR="00933B26" w:rsidRPr="00891D32">
        <w:rPr>
          <w:sz w:val="18"/>
          <w:szCs w:val="18"/>
          <w:vertAlign w:val="superscript"/>
        </w:rPr>
        <w:t>1</w:t>
      </w:r>
      <w:r w:rsidR="00497516" w:rsidRPr="00891D32">
        <w:rPr>
          <w:sz w:val="18"/>
          <w:szCs w:val="18"/>
          <w:vertAlign w:val="superscript"/>
        </w:rPr>
        <w:t>)</w:t>
      </w:r>
    </w:p>
    <w:p w:rsidR="00933B26" w:rsidRPr="00891D32" w:rsidRDefault="00933B26" w:rsidP="00F63D7B">
      <w:pPr>
        <w:pStyle w:val="Bullet1G"/>
        <w:spacing w:line="200" w:lineRule="exact"/>
      </w:pPr>
      <w:del w:id="119" w:author="Croo Henk" w:date="2015-08-24T13:47:00Z">
        <w:r w:rsidRPr="00891D32" w:rsidDel="000A4691">
          <w:delText>Pressure relief device in rear housing</w:delText>
        </w:r>
      </w:del>
      <w:ins w:id="120" w:author="Croo Henk" w:date="2015-08-24T13:47:00Z">
        <w:r w:rsidR="000A4691">
          <w:t>Ventilation system ensuring an overpressure</w:t>
        </w:r>
      </w:ins>
      <w:r w:rsidRPr="00891D32">
        <w:tab/>
      </w:r>
      <w:r w:rsidRPr="00891D32">
        <w:tab/>
      </w:r>
      <w:r w:rsidRPr="00891D32">
        <w:rPr>
          <w:strike/>
        </w:rPr>
        <w:t>Yes</w:t>
      </w:r>
      <w:r w:rsidRPr="00891D32">
        <w:t>/no</w:t>
      </w:r>
      <w:r w:rsidRPr="00891D32">
        <w:rPr>
          <w:sz w:val="18"/>
          <w:szCs w:val="18"/>
          <w:vertAlign w:val="superscript"/>
        </w:rPr>
        <w:t>1</w:t>
      </w:r>
      <w:r w:rsidR="00497516" w:rsidRPr="00891D32">
        <w:rPr>
          <w:sz w:val="18"/>
          <w:szCs w:val="18"/>
          <w:vertAlign w:val="superscript"/>
        </w:rPr>
        <w:t>)</w:t>
      </w:r>
    </w:p>
    <w:p w:rsidR="00933B26" w:rsidRPr="00D3665F" w:rsidRDefault="00933B26" w:rsidP="00F63D7B">
      <w:pPr>
        <w:pStyle w:val="Bullet1G"/>
        <w:spacing w:line="200" w:lineRule="exact"/>
        <w:jc w:val="left"/>
      </w:pPr>
      <w:del w:id="121" w:author="Croo Henk" w:date="2015-08-24T13:50:00Z">
        <w:r w:rsidRPr="00891D32" w:rsidDel="004C7FAC">
          <w:delText xml:space="preserve">Gas supply/return line </w:delText>
        </w:r>
      </w:del>
      <w:ins w:id="122" w:author="Croo Henk" w:date="2015-08-24T13:50:00Z">
        <w:r w:rsidR="004C7FAC">
          <w:t xml:space="preserve">Venting piping </w:t>
        </w:r>
      </w:ins>
      <w:r w:rsidRPr="00891D32">
        <w:t>according to 9.3.2.22.5 (c)</w:t>
      </w:r>
      <w:r w:rsidR="00497516" w:rsidRPr="00891D32">
        <w:br/>
      </w:r>
      <w:r w:rsidRPr="00D3665F">
        <w:t>Piping and installation heated</w:t>
      </w:r>
      <w:r w:rsidRPr="00D3665F">
        <w:tab/>
      </w:r>
      <w:r w:rsidRPr="00D3665F">
        <w:tab/>
      </w:r>
      <w:r w:rsidRPr="00D3665F">
        <w:tab/>
        <w:t>Yes/</w:t>
      </w:r>
      <w:r w:rsidRPr="00D3665F">
        <w:rPr>
          <w:strike/>
        </w:rPr>
        <w:t>no</w:t>
      </w:r>
      <w:r w:rsidRPr="00D3665F">
        <w:rPr>
          <w:sz w:val="18"/>
          <w:szCs w:val="18"/>
          <w:vertAlign w:val="superscript"/>
        </w:rPr>
        <w:t>1</w:t>
      </w:r>
      <w:r w:rsidR="00497516" w:rsidRPr="00D3665F">
        <w:rPr>
          <w:sz w:val="18"/>
          <w:szCs w:val="18"/>
          <w:vertAlign w:val="superscript"/>
        </w:rPr>
        <w:t>)</w:t>
      </w:r>
      <w:r w:rsidRPr="00D3665F">
        <w:rPr>
          <w:sz w:val="18"/>
          <w:szCs w:val="18"/>
          <w:vertAlign w:val="superscript"/>
        </w:rPr>
        <w:t>2</w:t>
      </w:r>
      <w:r w:rsidR="00497516" w:rsidRPr="00D3665F">
        <w:rPr>
          <w:sz w:val="18"/>
          <w:szCs w:val="18"/>
          <w:vertAlign w:val="superscript"/>
        </w:rPr>
        <w:t>)</w:t>
      </w:r>
    </w:p>
    <w:p w:rsidR="00933B26" w:rsidRPr="00D3665F" w:rsidRDefault="00933B26" w:rsidP="00F63D7B">
      <w:pPr>
        <w:pStyle w:val="Bullet1G"/>
        <w:spacing w:line="200" w:lineRule="exact"/>
      </w:pPr>
      <w:r w:rsidRPr="00D3665F">
        <w:t xml:space="preserve">Conforms to the rules of construction resulting from the remark(s) </w:t>
      </w:r>
      <w:r w:rsidR="005E0E46" w:rsidRPr="00D3665F">
        <w:t>...</w:t>
      </w:r>
      <w:r w:rsidRPr="00D3665F">
        <w:t xml:space="preserve"> in column (20) of Table C of Chapter 3.2</w:t>
      </w:r>
      <w:r w:rsidRPr="00D3665F">
        <w:rPr>
          <w:sz w:val="18"/>
          <w:szCs w:val="18"/>
          <w:vertAlign w:val="superscript"/>
        </w:rPr>
        <w:t>1</w:t>
      </w:r>
      <w:r w:rsidR="005E0E46" w:rsidRPr="00D3665F">
        <w:rPr>
          <w:sz w:val="18"/>
          <w:szCs w:val="18"/>
          <w:vertAlign w:val="superscript"/>
        </w:rPr>
        <w:t>)</w:t>
      </w:r>
      <w:r w:rsidRPr="00D3665F">
        <w:rPr>
          <w:sz w:val="18"/>
          <w:szCs w:val="18"/>
          <w:vertAlign w:val="superscript"/>
        </w:rPr>
        <w:t>2</w:t>
      </w:r>
      <w:r w:rsidR="005E0E46" w:rsidRPr="00D3665F">
        <w:rPr>
          <w:sz w:val="18"/>
          <w:szCs w:val="18"/>
          <w:vertAlign w:val="superscript"/>
        </w:rPr>
        <w:t>)</w:t>
      </w:r>
    </w:p>
    <w:p w:rsidR="00933B26" w:rsidRPr="00D3665F" w:rsidRDefault="00933B26" w:rsidP="00F63D7B">
      <w:pPr>
        <w:pStyle w:val="SingleTxtG"/>
        <w:suppressAutoHyphens w:val="0"/>
        <w:spacing w:line="200" w:lineRule="exact"/>
      </w:pPr>
      <w:r w:rsidRPr="00D3665F">
        <w:t>9.</w:t>
      </w:r>
      <w:r w:rsidRPr="00D3665F">
        <w:tab/>
        <w:t>Electrical equipment:</w:t>
      </w:r>
    </w:p>
    <w:p w:rsidR="00933B26" w:rsidRPr="00D3665F" w:rsidRDefault="00933B26" w:rsidP="00F63D7B">
      <w:pPr>
        <w:pStyle w:val="Bullet1G"/>
        <w:spacing w:line="200" w:lineRule="exact"/>
      </w:pPr>
      <w:r w:rsidRPr="00D3665F">
        <w:t>Temperature class: T2</w:t>
      </w:r>
    </w:p>
    <w:p w:rsidR="00933B26" w:rsidRPr="00D3665F" w:rsidRDefault="00933B26" w:rsidP="00F63D7B">
      <w:pPr>
        <w:pStyle w:val="Bullet1G"/>
        <w:spacing w:line="200" w:lineRule="exact"/>
      </w:pPr>
      <w:r w:rsidRPr="00D3665F">
        <w:t>Explosion group: IIA</w:t>
      </w:r>
    </w:p>
    <w:p w:rsidR="00933B26" w:rsidRPr="00D3665F" w:rsidRDefault="00933B26" w:rsidP="00F63D7B">
      <w:pPr>
        <w:pStyle w:val="SingleTxtG"/>
        <w:suppressAutoHyphens w:val="0"/>
        <w:spacing w:line="200" w:lineRule="exact"/>
      </w:pPr>
      <w:r w:rsidRPr="00D3665F">
        <w:t>10.</w:t>
      </w:r>
      <w:r w:rsidRPr="00D3665F">
        <w:tab/>
        <w:t xml:space="preserve">Loading rate: </w:t>
      </w:r>
      <w:proofErr w:type="gramStart"/>
      <w:r w:rsidRPr="00D3665F">
        <w:t>800 m</w:t>
      </w:r>
      <w:r w:rsidRPr="00D3665F">
        <w:rPr>
          <w:vertAlign w:val="superscript"/>
        </w:rPr>
        <w:t>3</w:t>
      </w:r>
      <w:r w:rsidRPr="00D3665F">
        <w:t>/h</w:t>
      </w:r>
      <w:proofErr w:type="gramEnd"/>
    </w:p>
    <w:p w:rsidR="00933B26" w:rsidRPr="00D3665F" w:rsidRDefault="00933B26" w:rsidP="00F63D7B">
      <w:pPr>
        <w:pStyle w:val="SingleTxtG"/>
        <w:suppressAutoHyphens w:val="0"/>
        <w:spacing w:line="200" w:lineRule="exact"/>
      </w:pPr>
      <w:r w:rsidRPr="00D3665F">
        <w:t>11.</w:t>
      </w:r>
      <w:r w:rsidRPr="00D3665F">
        <w:tab/>
        <w:t xml:space="preserve">Permitted relative </w:t>
      </w:r>
      <w:del w:id="123" w:author="Croo Henk" w:date="2015-08-24T14:24:00Z">
        <w:r w:rsidRPr="00D3665F" w:rsidDel="00B25DEE">
          <w:delText xml:space="preserve">mass </w:delText>
        </w:r>
      </w:del>
      <w:r w:rsidRPr="00D3665F">
        <w:t>density</w:t>
      </w:r>
      <w:del w:id="124" w:author="Croo Henk" w:date="2015-08-24T14:24:00Z">
        <w:r w:rsidRPr="00D3665F" w:rsidDel="00B25DEE">
          <w:delText xml:space="preserve"> (density)</w:delText>
        </w:r>
      </w:del>
      <w:r w:rsidRPr="00D3665F">
        <w:t>: 1.10</w:t>
      </w:r>
    </w:p>
    <w:p w:rsidR="00933B26" w:rsidRPr="00D3665F" w:rsidRDefault="00933B26" w:rsidP="005C0117">
      <w:pPr>
        <w:pStyle w:val="SingleTxtG"/>
        <w:suppressAutoHyphens w:val="0"/>
        <w:spacing w:line="200" w:lineRule="exact"/>
        <w:ind w:left="1689" w:hanging="555"/>
      </w:pPr>
      <w:r w:rsidRPr="00D3665F">
        <w:t>12.</w:t>
      </w:r>
      <w:r w:rsidRPr="00D3665F">
        <w:tab/>
        <w:t>Additional observations</w:t>
      </w:r>
      <w:proofErr w:type="gramStart"/>
      <w:r w:rsidRPr="00D3665F">
        <w:t>:</w:t>
      </w:r>
      <w:r w:rsidRPr="00D3665F">
        <w:rPr>
          <w:sz w:val="18"/>
          <w:szCs w:val="18"/>
          <w:vertAlign w:val="superscript"/>
        </w:rPr>
        <w:t>1</w:t>
      </w:r>
      <w:proofErr w:type="gramEnd"/>
      <w:r w:rsidR="005E0E46" w:rsidRPr="00D3665F">
        <w:rPr>
          <w:sz w:val="18"/>
          <w:szCs w:val="18"/>
          <w:vertAlign w:val="superscript"/>
        </w:rPr>
        <w:t>)</w:t>
      </w:r>
      <w:r w:rsidRPr="00D3665F">
        <w:t xml:space="preserve"> The available sampling </w:t>
      </w:r>
      <w:del w:id="125" w:author="Croo Henk" w:date="2015-08-25T08:35:00Z">
        <w:r w:rsidRPr="00D3665F" w:rsidDel="00B319BE">
          <w:delText xml:space="preserve">device </w:delText>
        </w:r>
      </w:del>
      <w:ins w:id="126" w:author="Croo Henk" w:date="2015-08-25T08:35:00Z">
        <w:r w:rsidR="00B319BE">
          <w:t xml:space="preserve">connection </w:t>
        </w:r>
      </w:ins>
      <w:r w:rsidRPr="00D3665F">
        <w:t xml:space="preserve">is appropriate for </w:t>
      </w:r>
      <w:proofErr w:type="spellStart"/>
      <w:r w:rsidRPr="00D3665F">
        <w:t>HERMetic</w:t>
      </w:r>
      <w:proofErr w:type="spellEnd"/>
      <w:r w:rsidRPr="00D3665F">
        <w:t xml:space="preserve"> Sampler, closed</w:t>
      </w:r>
    </w:p>
    <w:p w:rsidR="00194041" w:rsidRPr="00D3665F" w:rsidRDefault="00194041" w:rsidP="00EA09BF">
      <w:pPr>
        <w:pStyle w:val="SingleTxtG"/>
        <w:sectPr w:rsidR="00194041" w:rsidRPr="00D3665F" w:rsidSect="00EA09BF">
          <w:headerReference w:type="even" r:id="rId30"/>
          <w:headerReference w:type="default" r:id="rId31"/>
          <w:footerReference w:type="even" r:id="rId32"/>
          <w:footerReference w:type="default" r:id="rId33"/>
          <w:footnotePr>
            <w:numRestart w:val="eachSect"/>
          </w:footnotePr>
          <w:endnotePr>
            <w:numFmt w:val="decimal"/>
          </w:endnotePr>
          <w:pgSz w:w="11906" w:h="16838" w:code="9"/>
          <w:pgMar w:top="1701" w:right="1134" w:bottom="2268" w:left="1134" w:header="1134" w:footer="1701" w:gutter="0"/>
          <w:cols w:space="720"/>
          <w:docGrid w:linePitch="272"/>
        </w:sectPr>
      </w:pPr>
    </w:p>
    <w:p w:rsidR="00194041" w:rsidRPr="00D3665F" w:rsidRDefault="00194041" w:rsidP="00194041">
      <w:pPr>
        <w:pStyle w:val="HChG"/>
      </w:pPr>
      <w:r w:rsidRPr="00D3665F">
        <w:lastRenderedPageBreak/>
        <w:t>Annex III</w:t>
      </w:r>
    </w:p>
    <w:p w:rsidR="00194041" w:rsidRPr="00D3665F" w:rsidRDefault="00194041" w:rsidP="00194041">
      <w:pPr>
        <w:pStyle w:val="HChG"/>
      </w:pPr>
      <w:r w:rsidRPr="00D3665F">
        <w:tab/>
      </w:r>
      <w:r w:rsidRPr="00D3665F">
        <w:tab/>
        <w:t>Examples for the substantive examination questions of the specialization courses on gas and chemicals</w:t>
      </w:r>
    </w:p>
    <w:p w:rsidR="00194041" w:rsidRPr="00D3665F" w:rsidRDefault="00194041" w:rsidP="00194041">
      <w:pPr>
        <w:pStyle w:val="HChG"/>
      </w:pPr>
      <w:r w:rsidRPr="00D3665F">
        <w:tab/>
      </w:r>
      <w:r w:rsidRPr="00D3665F">
        <w:tab/>
        <w:t>Example of a substantive question – Gas</w:t>
      </w:r>
    </w:p>
    <w:p w:rsidR="00194041" w:rsidRPr="00D3665F" w:rsidRDefault="00194041" w:rsidP="00194041">
      <w:pPr>
        <w:pStyle w:val="H23G"/>
      </w:pPr>
      <w:r w:rsidRPr="00D3665F">
        <w:tab/>
      </w:r>
      <w:r w:rsidRPr="00D3665F">
        <w:tab/>
        <w:t>Situation description:</w:t>
      </w:r>
    </w:p>
    <w:p w:rsidR="00194041" w:rsidRPr="00D3665F" w:rsidRDefault="00194041" w:rsidP="00194041">
      <w:pPr>
        <w:pStyle w:val="SingleTxtG"/>
        <w:suppressAutoHyphens w:val="0"/>
        <w:spacing w:line="240" w:lineRule="auto"/>
      </w:pPr>
      <w:r w:rsidRPr="00D3665F">
        <w:t>Your GASEX motor tanker carries certificate of approval No. 001. The tank vessel contains UN No. 1011 BUTANE; the pressure in the cargo tank is 0.2 bar (gauge).</w:t>
      </w:r>
    </w:p>
    <w:p w:rsidR="00194041" w:rsidRPr="00D3665F" w:rsidRDefault="00194041" w:rsidP="00194041">
      <w:pPr>
        <w:pStyle w:val="SingleTxtG"/>
        <w:suppressAutoHyphens w:val="0"/>
        <w:spacing w:line="240" w:lineRule="auto"/>
      </w:pPr>
      <w:r w:rsidRPr="00D3665F">
        <w:t>At terminal 1 the vessel is to be loaded to the maximum with UN No. 1086 VINYL CHLORIDE, STABILIZED, class 2, classification code 2F, and it is later to be unloaded at terminal 2.</w:t>
      </w:r>
    </w:p>
    <w:p w:rsidR="00194041" w:rsidRPr="00D3665F" w:rsidRDefault="00194041" w:rsidP="00194041">
      <w:pPr>
        <w:pStyle w:val="H23G"/>
      </w:pPr>
      <w:r w:rsidRPr="00D3665F">
        <w:tab/>
      </w:r>
      <w:r w:rsidRPr="00D3665F">
        <w:tab/>
        <w:t>Loading port = terminal 1</w:t>
      </w:r>
    </w:p>
    <w:p w:rsidR="00194041" w:rsidRPr="00D3665F" w:rsidRDefault="00194041" w:rsidP="00194041">
      <w:pPr>
        <w:pStyle w:val="SingleTxtG"/>
        <w:suppressAutoHyphens w:val="0"/>
        <w:spacing w:line="240" w:lineRule="auto"/>
      </w:pPr>
      <w:r w:rsidRPr="00D3665F">
        <w:t>The substance to be loaded is stored in spherical tanks.</w:t>
      </w:r>
    </w:p>
    <w:p w:rsidR="00194041" w:rsidRPr="00D3665F" w:rsidRDefault="00194041" w:rsidP="00194041">
      <w:pPr>
        <w:pStyle w:val="SingleTxtG"/>
        <w:suppressAutoHyphens w:val="0"/>
        <w:spacing w:line="240" w:lineRule="auto"/>
      </w:pPr>
      <w:r w:rsidRPr="00D3665F">
        <w:t>The terminal can deliver a nitrogen flow of up to 1,000 m</w:t>
      </w:r>
      <w:r w:rsidRPr="00D3665F">
        <w:rPr>
          <w:vertAlign w:val="superscript"/>
        </w:rPr>
        <w:t>3</w:t>
      </w:r>
      <w:r w:rsidRPr="00D3665F">
        <w:t>/h at a maximum pressure of 5 bar (gauge) and has a flare stack with a capacity of 1,000 m</w:t>
      </w:r>
      <w:r w:rsidRPr="00D3665F">
        <w:rPr>
          <w:vertAlign w:val="superscript"/>
        </w:rPr>
        <w:t>3</w:t>
      </w:r>
      <w:r w:rsidRPr="00D3665F">
        <w:t>/h.</w:t>
      </w:r>
    </w:p>
    <w:p w:rsidR="00194041" w:rsidRPr="00D3665F" w:rsidRDefault="00194041" w:rsidP="00194041">
      <w:pPr>
        <w:pStyle w:val="SingleTxtG"/>
        <w:suppressAutoHyphens w:val="0"/>
        <w:spacing w:line="240" w:lineRule="auto"/>
      </w:pPr>
      <w:r w:rsidRPr="00D3665F">
        <w:t>During loading the vapours/gas must not be returned to the on-shore spherical tank.</w:t>
      </w:r>
    </w:p>
    <w:p w:rsidR="00194041" w:rsidRPr="00D3665F" w:rsidRDefault="00194041" w:rsidP="00194041">
      <w:pPr>
        <w:pStyle w:val="SingleTxtG"/>
        <w:suppressAutoHyphens w:val="0"/>
        <w:spacing w:line="240" w:lineRule="auto"/>
      </w:pPr>
      <w:r w:rsidRPr="00D3665F">
        <w:t xml:space="preserve">The terminal’s loading flow is </w:t>
      </w:r>
      <w:proofErr w:type="gramStart"/>
      <w:r w:rsidRPr="00D3665F">
        <w:t>250 m</w:t>
      </w:r>
      <w:r w:rsidRPr="00D3665F">
        <w:rPr>
          <w:vertAlign w:val="superscript"/>
        </w:rPr>
        <w:t>3</w:t>
      </w:r>
      <w:r w:rsidRPr="00D3665F">
        <w:t>/h</w:t>
      </w:r>
      <w:proofErr w:type="gramEnd"/>
      <w:r w:rsidRPr="00D3665F">
        <w:t>.</w:t>
      </w:r>
    </w:p>
    <w:p w:rsidR="00194041" w:rsidRPr="00D3665F" w:rsidRDefault="00194041" w:rsidP="00194041">
      <w:pPr>
        <w:pStyle w:val="SingleTxtG"/>
        <w:suppressAutoHyphens w:val="0"/>
        <w:spacing w:line="240" w:lineRule="auto"/>
      </w:pPr>
      <w:r w:rsidRPr="00D3665F">
        <w:t>The temperature of the substance and the ambient temperature are both 10° C.</w:t>
      </w:r>
    </w:p>
    <w:p w:rsidR="00194041" w:rsidRPr="00D3665F" w:rsidRDefault="00194041" w:rsidP="00194041">
      <w:pPr>
        <w:pStyle w:val="H23G"/>
      </w:pPr>
      <w:r w:rsidRPr="00D3665F">
        <w:tab/>
      </w:r>
      <w:r w:rsidRPr="00D3665F">
        <w:tab/>
        <w:t>Unloading port = terminal 2</w:t>
      </w:r>
    </w:p>
    <w:p w:rsidR="00194041" w:rsidRPr="00D3665F" w:rsidRDefault="00194041" w:rsidP="00194041">
      <w:pPr>
        <w:pStyle w:val="SingleTxtG"/>
        <w:suppressAutoHyphens w:val="0"/>
        <w:spacing w:line="240" w:lineRule="auto"/>
      </w:pPr>
      <w:r w:rsidRPr="00D3665F">
        <w:t>The vessel is unloaded with the on-board pumps. The greatest possible quantity must be unloaded.</w:t>
      </w:r>
    </w:p>
    <w:p w:rsidR="00194041" w:rsidRPr="00D3665F" w:rsidRDefault="00194041" w:rsidP="00194041">
      <w:pPr>
        <w:pStyle w:val="SingleTxtG"/>
        <w:suppressAutoHyphens w:val="0"/>
        <w:spacing w:line="240" w:lineRule="auto"/>
      </w:pPr>
      <w:r w:rsidRPr="00D3665F">
        <w:t>The substance is unloaded into a spherical storage tank. A gas return line is available.</w:t>
      </w:r>
    </w:p>
    <w:p w:rsidR="00194041" w:rsidRPr="00D3665F" w:rsidRDefault="00194041" w:rsidP="00194041">
      <w:pPr>
        <w:pStyle w:val="SingleTxtG"/>
        <w:suppressAutoHyphens w:val="0"/>
        <w:spacing w:line="240" w:lineRule="auto"/>
      </w:pPr>
      <w:r w:rsidRPr="00D3665F">
        <w:t>The ambient temperature is 10° C.</w:t>
      </w:r>
    </w:p>
    <w:p w:rsidR="00194041" w:rsidRPr="00D3665F" w:rsidRDefault="00194041" w:rsidP="00194041">
      <w:pPr>
        <w:pStyle w:val="SingleTxtG"/>
        <w:suppressAutoHyphens w:val="0"/>
        <w:spacing w:line="240" w:lineRule="auto"/>
      </w:pPr>
      <w:r w:rsidRPr="00D3665F">
        <w:t>During the examination, the texts of the regulations and technical literature referred to in 8.2.2.7 may be consulted.</w:t>
      </w:r>
    </w:p>
    <w:p w:rsidR="00194041" w:rsidRPr="00D3665F" w:rsidRDefault="00194041" w:rsidP="00194041">
      <w:pPr>
        <w:pStyle w:val="SingleTxtG"/>
        <w:suppressAutoHyphens w:val="0"/>
        <w:spacing w:line="240" w:lineRule="auto"/>
      </w:pPr>
      <w:r w:rsidRPr="00D3665F">
        <w:t>The following documents are at your disposal:</w:t>
      </w:r>
    </w:p>
    <w:p w:rsidR="00194041" w:rsidRPr="00D3665F" w:rsidRDefault="00194041" w:rsidP="00194041">
      <w:pPr>
        <w:pStyle w:val="Bullet1G"/>
      </w:pPr>
      <w:r w:rsidRPr="00D3665F">
        <w:t>Certificate of approval No. 001;</w:t>
      </w:r>
    </w:p>
    <w:p w:rsidR="00194041" w:rsidRPr="00D3665F" w:rsidRDefault="00194041" w:rsidP="00194041">
      <w:pPr>
        <w:pStyle w:val="Bullet1G"/>
      </w:pPr>
      <w:r w:rsidRPr="00D3665F">
        <w:t>Equipment description for the GASEX motor tanker;</w:t>
      </w:r>
    </w:p>
    <w:p w:rsidR="00194041" w:rsidRPr="00D3665F" w:rsidRDefault="00194041" w:rsidP="00194041">
      <w:pPr>
        <w:pStyle w:val="Bullet1G"/>
      </w:pPr>
      <w:r w:rsidRPr="00D3665F">
        <w:t>Information sheets on the properties of both substances;</w:t>
      </w:r>
    </w:p>
    <w:p w:rsidR="00194041" w:rsidRPr="00D3665F" w:rsidRDefault="00194041" w:rsidP="00194041">
      <w:pPr>
        <w:pStyle w:val="Bullet1G"/>
      </w:pPr>
      <w:r w:rsidRPr="00D3665F">
        <w:t>Safety data sheets on both substances.</w:t>
      </w:r>
    </w:p>
    <w:p w:rsidR="003B2800" w:rsidRPr="00D3665F" w:rsidRDefault="003B2800" w:rsidP="00EA09BF">
      <w:pPr>
        <w:pStyle w:val="SingleTxtG"/>
        <w:sectPr w:rsidR="003B2800" w:rsidRPr="00D3665F" w:rsidSect="00EA09BF">
          <w:headerReference w:type="even" r:id="rId34"/>
          <w:headerReference w:type="default" r:id="rId35"/>
          <w:footerReference w:type="default" r:id="rId36"/>
          <w:footnotePr>
            <w:numRestart w:val="eachSect"/>
          </w:footnotePr>
          <w:endnotePr>
            <w:numFmt w:val="decimal"/>
          </w:endnotePr>
          <w:pgSz w:w="11906" w:h="16838" w:code="9"/>
          <w:pgMar w:top="1701" w:right="1134" w:bottom="2268" w:left="1134" w:header="1134" w:footer="1701" w:gutter="0"/>
          <w:cols w:space="720"/>
          <w:docGrid w:linePitch="272"/>
        </w:sectPr>
      </w:pPr>
    </w:p>
    <w:p w:rsidR="003A6265" w:rsidRPr="00D3665F" w:rsidRDefault="003A6265" w:rsidP="00F542F8">
      <w:pPr>
        <w:pStyle w:val="HChG"/>
        <w:spacing w:before="120" w:after="120"/>
      </w:pPr>
      <w:r w:rsidRPr="00D3665F">
        <w:lastRenderedPageBreak/>
        <w:tab/>
      </w:r>
      <w:r w:rsidR="0090408B">
        <w:tab/>
      </w:r>
      <w:r w:rsidRPr="00D3665F">
        <w:t>ADN certificate of approval No. 001</w:t>
      </w:r>
    </w:p>
    <w:p w:rsidR="003A6265" w:rsidRPr="00D3665F" w:rsidRDefault="003A6265" w:rsidP="00F63D7B">
      <w:pPr>
        <w:pStyle w:val="SingleTxtG"/>
        <w:spacing w:line="200" w:lineRule="exact"/>
      </w:pPr>
      <w:r w:rsidRPr="00D3665F">
        <w:t>1.</w:t>
      </w:r>
      <w:r w:rsidRPr="00D3665F">
        <w:tab/>
        <w:t>Name of vessel:</w:t>
      </w:r>
      <w:r w:rsidRPr="00D3665F">
        <w:tab/>
      </w:r>
      <w:r w:rsidRPr="00D3665F">
        <w:tab/>
        <w:t>GASEX</w:t>
      </w:r>
    </w:p>
    <w:p w:rsidR="003A6265" w:rsidRPr="00D3665F" w:rsidRDefault="003A6265" w:rsidP="00F63D7B">
      <w:pPr>
        <w:pStyle w:val="SingleTxtG"/>
        <w:spacing w:line="200" w:lineRule="exact"/>
      </w:pPr>
      <w:r w:rsidRPr="00D3665F">
        <w:t>2.</w:t>
      </w:r>
      <w:r w:rsidRPr="00D3665F">
        <w:tab/>
        <w:t>Official number:</w:t>
      </w:r>
      <w:r w:rsidRPr="00D3665F">
        <w:tab/>
      </w:r>
      <w:r w:rsidRPr="00D3665F">
        <w:tab/>
        <w:t>04090000</w:t>
      </w:r>
    </w:p>
    <w:p w:rsidR="003A6265" w:rsidRPr="00D3665F" w:rsidRDefault="003A6265" w:rsidP="00F63D7B">
      <w:pPr>
        <w:pStyle w:val="SingleTxtG"/>
        <w:spacing w:line="200" w:lineRule="exact"/>
      </w:pPr>
      <w:r w:rsidRPr="00D3665F">
        <w:t>3.</w:t>
      </w:r>
      <w:r w:rsidRPr="00D3665F">
        <w:tab/>
        <w:t>Type of vessel:</w:t>
      </w:r>
      <w:r w:rsidRPr="00D3665F">
        <w:tab/>
      </w:r>
      <w:r w:rsidRPr="00D3665F">
        <w:tab/>
        <w:t xml:space="preserve">motor tanker </w:t>
      </w:r>
    </w:p>
    <w:p w:rsidR="003A6265" w:rsidRPr="00D3665F" w:rsidRDefault="003A6265" w:rsidP="00F63D7B">
      <w:pPr>
        <w:pStyle w:val="SingleTxtG"/>
        <w:spacing w:line="200" w:lineRule="exact"/>
      </w:pPr>
      <w:r w:rsidRPr="00D3665F">
        <w:t>4.</w:t>
      </w:r>
      <w:r w:rsidRPr="00D3665F">
        <w:tab/>
        <w:t>Type of tank vessel:</w:t>
      </w:r>
      <w:r w:rsidRPr="00D3665F">
        <w:tab/>
      </w:r>
      <w:r w:rsidRPr="00D3665F">
        <w:tab/>
        <w:t>G</w:t>
      </w:r>
    </w:p>
    <w:p w:rsidR="003A6265" w:rsidRPr="00D3665F" w:rsidRDefault="003A6265" w:rsidP="00F63D7B">
      <w:pPr>
        <w:pStyle w:val="SingleTxtG"/>
        <w:spacing w:line="200" w:lineRule="exact"/>
      </w:pPr>
      <w:r w:rsidRPr="00D3665F">
        <w:t>5.</w:t>
      </w:r>
      <w:r w:rsidRPr="00D3665F">
        <w:tab/>
        <w:t>Cargo tank design</w:t>
      </w:r>
      <w:r w:rsidR="009D7A88">
        <w:t>:</w:t>
      </w:r>
      <w:r w:rsidRPr="00D3665F">
        <w:tab/>
      </w:r>
      <w:r w:rsidRPr="00D3665F">
        <w:tab/>
        <w:t>1. Pressure cargo tanks</w:t>
      </w:r>
      <w:r w:rsidR="00310579">
        <w:rPr>
          <w:rStyle w:val="FootnoteReference"/>
        </w:rPr>
        <w:footnoteReference w:id="13"/>
      </w:r>
      <w:r w:rsidR="00310579" w:rsidRPr="00310579">
        <w:rPr>
          <w:vertAlign w:val="superscript"/>
        </w:rPr>
        <w:t>)</w:t>
      </w:r>
      <w:r w:rsidR="00310579">
        <w:rPr>
          <w:rStyle w:val="FootnoteReference"/>
        </w:rPr>
        <w:footnoteReference w:id="14"/>
      </w:r>
      <w:r w:rsidR="00310579" w:rsidRPr="00310579">
        <w:rPr>
          <w:vertAlign w:val="superscript"/>
        </w:rPr>
        <w:t>)</w:t>
      </w:r>
    </w:p>
    <w:p w:rsidR="003A6265" w:rsidRPr="00D3665F" w:rsidRDefault="003A6265" w:rsidP="00F63D7B">
      <w:pPr>
        <w:pStyle w:val="SingleTxtG"/>
        <w:spacing w:line="200" w:lineRule="exact"/>
      </w:pPr>
      <w:r w:rsidRPr="00D3665F">
        <w:tab/>
      </w:r>
      <w:r w:rsidRPr="00D3665F">
        <w:tab/>
      </w:r>
      <w:r w:rsidRPr="00D3665F">
        <w:tab/>
      </w:r>
      <w:r w:rsidRPr="00D3665F">
        <w:tab/>
      </w:r>
      <w:r w:rsidRPr="00D3665F">
        <w:tab/>
      </w:r>
      <w:r w:rsidRPr="00D3665F">
        <w:rPr>
          <w:strike/>
        </w:rPr>
        <w:t>2. Closed cargo tanks</w:t>
      </w:r>
      <w:r w:rsidRPr="00D3665F">
        <w:rPr>
          <w:sz w:val="18"/>
          <w:szCs w:val="18"/>
          <w:vertAlign w:val="superscript"/>
        </w:rPr>
        <w:t>1)2)</w:t>
      </w:r>
    </w:p>
    <w:p w:rsidR="003A6265" w:rsidRPr="00D3665F" w:rsidRDefault="003A6265" w:rsidP="00F63D7B">
      <w:pPr>
        <w:pStyle w:val="SingleTxtG"/>
        <w:spacing w:line="200" w:lineRule="exact"/>
      </w:pPr>
      <w:r w:rsidRPr="00D3665F">
        <w:tab/>
      </w:r>
      <w:r w:rsidRPr="00D3665F">
        <w:tab/>
      </w:r>
      <w:r w:rsidRPr="00D3665F">
        <w:tab/>
      </w:r>
      <w:r w:rsidRPr="00D3665F">
        <w:tab/>
      </w:r>
      <w:r w:rsidRPr="00D3665F">
        <w:tab/>
      </w:r>
      <w:r w:rsidRPr="00D3665F">
        <w:rPr>
          <w:strike/>
        </w:rPr>
        <w:t>3. Open cargo tanks with flame arresters</w:t>
      </w:r>
      <w:r w:rsidRPr="00D3665F">
        <w:rPr>
          <w:sz w:val="18"/>
          <w:szCs w:val="18"/>
          <w:vertAlign w:val="superscript"/>
        </w:rPr>
        <w:t>1)2)</w:t>
      </w:r>
    </w:p>
    <w:p w:rsidR="003A6265" w:rsidRPr="00D3665F" w:rsidRDefault="003A6265" w:rsidP="00F63D7B">
      <w:pPr>
        <w:pStyle w:val="SingleTxtG"/>
        <w:spacing w:line="200" w:lineRule="exact"/>
      </w:pPr>
      <w:r w:rsidRPr="00D3665F">
        <w:tab/>
      </w:r>
      <w:r w:rsidRPr="00D3665F">
        <w:tab/>
      </w:r>
      <w:r w:rsidRPr="00D3665F">
        <w:tab/>
      </w:r>
      <w:r w:rsidRPr="00D3665F">
        <w:tab/>
      </w:r>
      <w:r w:rsidRPr="00D3665F">
        <w:tab/>
      </w:r>
      <w:r w:rsidRPr="00D3665F">
        <w:rPr>
          <w:strike/>
        </w:rPr>
        <w:t>4. Open cargo tanks</w:t>
      </w:r>
      <w:r w:rsidRPr="00D3665F">
        <w:rPr>
          <w:sz w:val="18"/>
          <w:szCs w:val="18"/>
          <w:vertAlign w:val="superscript"/>
        </w:rPr>
        <w:t>1)2)</w:t>
      </w:r>
    </w:p>
    <w:p w:rsidR="003A6265" w:rsidRPr="00891D32" w:rsidRDefault="003A6265" w:rsidP="00F63D7B">
      <w:pPr>
        <w:pStyle w:val="SingleTxtG"/>
        <w:spacing w:line="200" w:lineRule="exact"/>
      </w:pPr>
      <w:r w:rsidRPr="00D3665F">
        <w:t>6.</w:t>
      </w:r>
      <w:r w:rsidRPr="00891D32">
        <w:tab/>
        <w:t>Types of cargo tank</w:t>
      </w:r>
      <w:r w:rsidRPr="00891D32">
        <w:tab/>
      </w:r>
      <w:r w:rsidRPr="00891D32">
        <w:tab/>
        <w:t>1. Independent cargo tanks</w:t>
      </w:r>
      <w:r w:rsidRPr="00891D32">
        <w:rPr>
          <w:sz w:val="18"/>
          <w:szCs w:val="18"/>
          <w:vertAlign w:val="superscript"/>
        </w:rPr>
        <w:t>1)2)</w:t>
      </w:r>
    </w:p>
    <w:p w:rsidR="003A6265" w:rsidRPr="00891D32" w:rsidRDefault="003A6265" w:rsidP="00F63D7B">
      <w:pPr>
        <w:pStyle w:val="SingleTxtG"/>
        <w:spacing w:line="200" w:lineRule="exact"/>
      </w:pPr>
      <w:r w:rsidRPr="00891D32">
        <w:tab/>
      </w:r>
      <w:r w:rsidRPr="00891D32">
        <w:tab/>
      </w:r>
      <w:r w:rsidRPr="00891D32">
        <w:tab/>
      </w:r>
      <w:r w:rsidRPr="00891D32">
        <w:tab/>
      </w:r>
      <w:r w:rsidRPr="00891D32">
        <w:tab/>
      </w:r>
      <w:r w:rsidRPr="00891D32">
        <w:rPr>
          <w:strike/>
        </w:rPr>
        <w:t>2. Integral cargo tanks</w:t>
      </w:r>
      <w:r w:rsidRPr="00891D32">
        <w:rPr>
          <w:sz w:val="18"/>
          <w:szCs w:val="18"/>
          <w:vertAlign w:val="superscript"/>
        </w:rPr>
        <w:t>1)2)</w:t>
      </w:r>
    </w:p>
    <w:p w:rsidR="003A6265" w:rsidRPr="00891D32" w:rsidRDefault="003A6265" w:rsidP="00F63D7B">
      <w:pPr>
        <w:pStyle w:val="SingleTxtG"/>
        <w:spacing w:line="200" w:lineRule="exact"/>
      </w:pPr>
      <w:r w:rsidRPr="00891D32">
        <w:tab/>
      </w:r>
      <w:r w:rsidRPr="00891D32">
        <w:tab/>
      </w:r>
      <w:r w:rsidRPr="00891D32">
        <w:tab/>
      </w:r>
      <w:r w:rsidRPr="00891D32">
        <w:tab/>
      </w:r>
      <w:r w:rsidRPr="00891D32">
        <w:tab/>
      </w:r>
      <w:r w:rsidRPr="00891D32">
        <w:rPr>
          <w:strike/>
        </w:rPr>
        <w:t>3. Cargo tank wall distinct from the hull</w:t>
      </w:r>
      <w:r w:rsidRPr="00891D32">
        <w:rPr>
          <w:sz w:val="18"/>
          <w:szCs w:val="18"/>
          <w:vertAlign w:val="superscript"/>
        </w:rPr>
        <w:t>1)2)</w:t>
      </w:r>
    </w:p>
    <w:p w:rsidR="003A6265" w:rsidRPr="00891D32" w:rsidRDefault="003A6265" w:rsidP="00F63D7B">
      <w:pPr>
        <w:pStyle w:val="SingleTxtG"/>
        <w:spacing w:line="200" w:lineRule="exact"/>
      </w:pPr>
      <w:r w:rsidRPr="00891D32">
        <w:t>7.</w:t>
      </w:r>
      <w:r w:rsidRPr="00891D32">
        <w:tab/>
        <w:t xml:space="preserve">Opening pressure of the </w:t>
      </w:r>
      <w:r w:rsidRPr="00891D32">
        <w:rPr>
          <w:strike/>
        </w:rPr>
        <w:t>high-velocity vent valves/</w:t>
      </w:r>
      <w:r w:rsidRPr="00891D32">
        <w:t>safety valves</w:t>
      </w:r>
      <w:proofErr w:type="gramStart"/>
      <w:r w:rsidRPr="00891D32">
        <w:t>:</w:t>
      </w:r>
      <w:proofErr w:type="gramEnd"/>
      <w:r w:rsidRPr="00891D32">
        <w:rPr>
          <w:sz w:val="18"/>
          <w:szCs w:val="18"/>
          <w:vertAlign w:val="superscript"/>
        </w:rPr>
        <w:t>1)2)</w:t>
      </w:r>
      <w:r w:rsidRPr="00891D32">
        <w:t xml:space="preserve"> 1,580 kPa</w:t>
      </w:r>
    </w:p>
    <w:p w:rsidR="003A6265" w:rsidRPr="00891D32" w:rsidRDefault="003A6265" w:rsidP="00F63D7B">
      <w:pPr>
        <w:pStyle w:val="SingleTxtG"/>
        <w:spacing w:line="200" w:lineRule="exact"/>
      </w:pPr>
      <w:r w:rsidRPr="00891D32">
        <w:t>8.</w:t>
      </w:r>
      <w:r w:rsidRPr="00891D32">
        <w:tab/>
        <w:t>Additional equipment:</w:t>
      </w:r>
    </w:p>
    <w:p w:rsidR="003A6265" w:rsidRPr="00891D32" w:rsidRDefault="003A6265" w:rsidP="00F63D7B">
      <w:pPr>
        <w:pStyle w:val="Bullet1G"/>
        <w:spacing w:line="200" w:lineRule="exact"/>
      </w:pPr>
      <w:r w:rsidRPr="00891D32">
        <w:t>Sampling device</w:t>
      </w:r>
    </w:p>
    <w:p w:rsidR="003A6265" w:rsidRPr="00891D32" w:rsidRDefault="003A6265" w:rsidP="00F63D7B">
      <w:pPr>
        <w:pStyle w:val="Bullet1G"/>
        <w:numPr>
          <w:ilvl w:val="0"/>
          <w:numId w:val="0"/>
        </w:numPr>
        <w:spacing w:line="200" w:lineRule="exact"/>
        <w:ind w:left="1531"/>
        <w:rPr>
          <w:vertAlign w:val="superscript"/>
        </w:rPr>
      </w:pPr>
      <w:r w:rsidRPr="00891D32">
        <w:tab/>
      </w:r>
      <w:del w:id="127" w:author="Croo Henk" w:date="2015-08-24T13:40:00Z">
        <w:r w:rsidRPr="00891D32" w:rsidDel="00840AF9">
          <w:delText>Possibility of c</w:delText>
        </w:r>
      </w:del>
      <w:ins w:id="128" w:author="Croo Henk" w:date="2015-08-24T13:40:00Z">
        <w:r w:rsidR="00840AF9">
          <w:t>C</w:t>
        </w:r>
      </w:ins>
      <w:r w:rsidRPr="00891D32">
        <w:t>onnection</w:t>
      </w:r>
      <w:ins w:id="129" w:author="Croo Henk" w:date="2015-08-24T13:40:00Z">
        <w:r w:rsidR="00840AF9" w:rsidRPr="00840AF9">
          <w:t xml:space="preserve"> </w:t>
        </w:r>
        <w:r w:rsidR="00840AF9">
          <w:t>for a sampling device</w:t>
        </w:r>
      </w:ins>
      <w:r w:rsidRPr="00891D32">
        <w:tab/>
      </w:r>
      <w:r w:rsidRPr="00891D32">
        <w:tab/>
      </w:r>
      <w:r w:rsidRPr="00891D32">
        <w:tab/>
      </w:r>
      <w:r w:rsidRPr="00891D32">
        <w:tab/>
        <w:t>Yes/</w:t>
      </w:r>
      <w:r w:rsidRPr="00891D32">
        <w:rPr>
          <w:strike/>
        </w:rPr>
        <w:t>no</w:t>
      </w:r>
      <w:r w:rsidRPr="00891D32">
        <w:rPr>
          <w:sz w:val="18"/>
          <w:szCs w:val="18"/>
          <w:vertAlign w:val="superscript"/>
        </w:rPr>
        <w:t>1)2)</w:t>
      </w:r>
    </w:p>
    <w:p w:rsidR="003A6265" w:rsidRPr="00891D32" w:rsidRDefault="003A6265" w:rsidP="00F63D7B">
      <w:pPr>
        <w:pStyle w:val="Bullet1G"/>
        <w:numPr>
          <w:ilvl w:val="0"/>
          <w:numId w:val="0"/>
        </w:numPr>
        <w:spacing w:line="200" w:lineRule="exact"/>
        <w:ind w:left="1531"/>
      </w:pPr>
      <w:r w:rsidRPr="00891D32">
        <w:rPr>
          <w:vertAlign w:val="superscript"/>
        </w:rPr>
        <w:tab/>
      </w:r>
      <w:r w:rsidRPr="00891D32">
        <w:t>Sampling opening</w:t>
      </w:r>
      <w:r w:rsidRPr="00891D32">
        <w:tab/>
      </w:r>
      <w:r w:rsidRPr="00891D32">
        <w:tab/>
      </w:r>
      <w:r w:rsidRPr="00891D32">
        <w:tab/>
      </w:r>
      <w:r w:rsidRPr="00891D32">
        <w:tab/>
      </w:r>
      <w:r w:rsidRPr="00891D32">
        <w:tab/>
      </w:r>
      <w:r w:rsidRPr="00891D32">
        <w:rPr>
          <w:strike/>
        </w:rPr>
        <w:t>Yes</w:t>
      </w:r>
      <w:r w:rsidRPr="00891D32">
        <w:t>/no</w:t>
      </w:r>
      <w:r w:rsidRPr="00891D32">
        <w:rPr>
          <w:sz w:val="18"/>
          <w:szCs w:val="18"/>
          <w:vertAlign w:val="superscript"/>
        </w:rPr>
        <w:t>1)2)</w:t>
      </w:r>
    </w:p>
    <w:p w:rsidR="003A6265" w:rsidRPr="00891D32" w:rsidRDefault="003A6265" w:rsidP="00891D32">
      <w:pPr>
        <w:pStyle w:val="Bullet1G"/>
        <w:spacing w:line="200" w:lineRule="exact"/>
      </w:pPr>
      <w:r w:rsidRPr="00891D32">
        <w:t>Water-spray system</w:t>
      </w:r>
      <w:r w:rsidRPr="00891D32">
        <w:tab/>
      </w:r>
      <w:r w:rsidRPr="00891D32">
        <w:tab/>
      </w:r>
      <w:r w:rsidRPr="00891D32">
        <w:tab/>
      </w:r>
      <w:r w:rsidRPr="00891D32">
        <w:tab/>
      </w:r>
      <w:r w:rsidRPr="00891D32">
        <w:tab/>
        <w:t>Yes/</w:t>
      </w:r>
      <w:r w:rsidRPr="00891D32">
        <w:rPr>
          <w:strike/>
        </w:rPr>
        <w:t>no</w:t>
      </w:r>
      <w:r w:rsidRPr="00891D32">
        <w:rPr>
          <w:sz w:val="18"/>
          <w:szCs w:val="18"/>
          <w:vertAlign w:val="superscript"/>
        </w:rPr>
        <w:t>1)2)</w:t>
      </w:r>
    </w:p>
    <w:p w:rsidR="003A6265" w:rsidRPr="00891D32" w:rsidRDefault="003A6265" w:rsidP="00F63D7B">
      <w:pPr>
        <w:pStyle w:val="Bullet1G"/>
        <w:numPr>
          <w:ilvl w:val="0"/>
          <w:numId w:val="0"/>
        </w:numPr>
        <w:spacing w:line="200" w:lineRule="exact"/>
        <w:ind w:left="1531"/>
      </w:pPr>
      <w:r w:rsidRPr="00891D32">
        <w:tab/>
        <w:t>Internal pressure alarm 40 kPa</w:t>
      </w:r>
      <w:r w:rsidRPr="00891D32">
        <w:tab/>
      </w:r>
      <w:r w:rsidRPr="00891D32">
        <w:tab/>
      </w:r>
      <w:r w:rsidRPr="00891D32">
        <w:tab/>
      </w:r>
      <w:r w:rsidRPr="00891D32">
        <w:rPr>
          <w:strike/>
        </w:rPr>
        <w:t>Yes</w:t>
      </w:r>
      <w:r w:rsidRPr="00891D32">
        <w:t>/no</w:t>
      </w:r>
      <w:r w:rsidRPr="00891D32">
        <w:rPr>
          <w:sz w:val="18"/>
          <w:szCs w:val="18"/>
          <w:vertAlign w:val="superscript"/>
        </w:rPr>
        <w:t>1)2)</w:t>
      </w:r>
    </w:p>
    <w:p w:rsidR="003A6265" w:rsidRPr="00891D32" w:rsidRDefault="003A6265" w:rsidP="00F63D7B">
      <w:pPr>
        <w:pStyle w:val="Bullet1G"/>
        <w:spacing w:line="200" w:lineRule="exact"/>
      </w:pPr>
      <w:r w:rsidRPr="00891D32">
        <w:t>Cargo heating system:</w:t>
      </w:r>
    </w:p>
    <w:p w:rsidR="003A6265" w:rsidRPr="00891D32" w:rsidRDefault="003A6265" w:rsidP="00F63D7B">
      <w:pPr>
        <w:pStyle w:val="Bullet1G"/>
        <w:numPr>
          <w:ilvl w:val="0"/>
          <w:numId w:val="0"/>
        </w:numPr>
        <w:spacing w:line="200" w:lineRule="exact"/>
        <w:ind w:left="1531"/>
      </w:pPr>
      <w:r w:rsidRPr="00891D32">
        <w:tab/>
        <w:t>Possibility of cargo heating from shore</w:t>
      </w:r>
      <w:r w:rsidRPr="00891D32">
        <w:tab/>
      </w:r>
      <w:r w:rsidRPr="00891D32">
        <w:tab/>
      </w:r>
      <w:r w:rsidRPr="00891D32">
        <w:rPr>
          <w:strike/>
        </w:rPr>
        <w:t>Yes</w:t>
      </w:r>
      <w:r w:rsidRPr="00891D32">
        <w:t>/no</w:t>
      </w:r>
      <w:r w:rsidRPr="00891D32">
        <w:rPr>
          <w:sz w:val="18"/>
          <w:szCs w:val="18"/>
          <w:vertAlign w:val="superscript"/>
        </w:rPr>
        <w:t>1)2)</w:t>
      </w:r>
    </w:p>
    <w:p w:rsidR="003A6265" w:rsidRPr="00891D32" w:rsidRDefault="003A6265" w:rsidP="00F63D7B">
      <w:pPr>
        <w:pStyle w:val="Bullet1G"/>
        <w:numPr>
          <w:ilvl w:val="0"/>
          <w:numId w:val="0"/>
        </w:numPr>
        <w:spacing w:line="200" w:lineRule="exact"/>
        <w:ind w:left="1531"/>
      </w:pPr>
      <w:r w:rsidRPr="00891D32">
        <w:tab/>
        <w:t>Cargo heating installation on board</w:t>
      </w:r>
      <w:r w:rsidRPr="00891D32">
        <w:tab/>
      </w:r>
      <w:r w:rsidRPr="00891D32">
        <w:tab/>
      </w:r>
      <w:r w:rsidRPr="00891D32">
        <w:tab/>
      </w:r>
      <w:r w:rsidRPr="00891D32">
        <w:rPr>
          <w:strike/>
        </w:rPr>
        <w:t>Yes</w:t>
      </w:r>
      <w:r w:rsidRPr="00891D32">
        <w:t>/no</w:t>
      </w:r>
      <w:r w:rsidRPr="00891D32">
        <w:rPr>
          <w:sz w:val="18"/>
          <w:szCs w:val="18"/>
          <w:vertAlign w:val="superscript"/>
        </w:rPr>
        <w:t>1)2)</w:t>
      </w:r>
    </w:p>
    <w:p w:rsidR="003A6265" w:rsidRPr="00891D32" w:rsidRDefault="003A6265" w:rsidP="00F63D7B">
      <w:pPr>
        <w:pStyle w:val="Bullet1G"/>
        <w:spacing w:line="200" w:lineRule="exact"/>
      </w:pPr>
      <w:r w:rsidRPr="00891D32">
        <w:t>Cargo refrigeration system</w:t>
      </w:r>
      <w:r w:rsidRPr="00891D32">
        <w:tab/>
      </w:r>
      <w:r w:rsidRPr="00891D32">
        <w:tab/>
      </w:r>
      <w:r w:rsidRPr="00891D32">
        <w:tab/>
      </w:r>
      <w:r w:rsidRPr="00891D32">
        <w:tab/>
      </w:r>
      <w:r w:rsidRPr="00891D32">
        <w:rPr>
          <w:strike/>
        </w:rPr>
        <w:t>Yes</w:t>
      </w:r>
      <w:r w:rsidRPr="00891D32">
        <w:t>/no</w:t>
      </w:r>
      <w:r w:rsidRPr="00891D32">
        <w:rPr>
          <w:sz w:val="18"/>
          <w:szCs w:val="18"/>
          <w:vertAlign w:val="superscript"/>
        </w:rPr>
        <w:t>1)2)</w:t>
      </w:r>
    </w:p>
    <w:p w:rsidR="003A6265" w:rsidRPr="00891D32" w:rsidRDefault="003A6265" w:rsidP="00F63D7B">
      <w:pPr>
        <w:pStyle w:val="Bullet1G"/>
        <w:spacing w:line="200" w:lineRule="exact"/>
      </w:pPr>
      <w:r w:rsidRPr="00891D32">
        <w:t>Inerting facilities</w:t>
      </w:r>
      <w:r w:rsidRPr="00891D32">
        <w:tab/>
      </w:r>
      <w:r w:rsidRPr="00891D32">
        <w:tab/>
      </w:r>
      <w:r w:rsidRPr="00891D32">
        <w:tab/>
      </w:r>
      <w:r w:rsidRPr="00891D32">
        <w:tab/>
      </w:r>
      <w:r w:rsidRPr="00891D32">
        <w:tab/>
        <w:t>Yes/</w:t>
      </w:r>
      <w:r w:rsidRPr="00891D32">
        <w:rPr>
          <w:strike/>
        </w:rPr>
        <w:t>no</w:t>
      </w:r>
      <w:r w:rsidRPr="00891D32">
        <w:rPr>
          <w:sz w:val="18"/>
          <w:szCs w:val="18"/>
          <w:vertAlign w:val="superscript"/>
        </w:rPr>
        <w:t>1)2)</w:t>
      </w:r>
    </w:p>
    <w:p w:rsidR="003A6265" w:rsidRPr="00891D32" w:rsidRDefault="000A741D" w:rsidP="00F63D7B">
      <w:pPr>
        <w:pStyle w:val="Bullet1G"/>
        <w:spacing w:line="200" w:lineRule="exact"/>
      </w:pPr>
      <w:ins w:id="130" w:author="Croo Henk" w:date="2015-08-24T10:14:00Z">
        <w:r>
          <w:t>Cargo</w:t>
        </w:r>
        <w:r w:rsidRPr="00891D32">
          <w:t xml:space="preserve"> </w:t>
        </w:r>
      </w:ins>
      <w:r w:rsidR="003A6265" w:rsidRPr="00891D32">
        <w:t>Pump-room below deck</w:t>
      </w:r>
      <w:r w:rsidR="003A6265" w:rsidRPr="00891D32">
        <w:tab/>
      </w:r>
      <w:r w:rsidR="003A6265" w:rsidRPr="00891D32">
        <w:tab/>
      </w:r>
      <w:r w:rsidR="003A6265" w:rsidRPr="00891D32">
        <w:tab/>
      </w:r>
      <w:r w:rsidR="003A6265" w:rsidRPr="00891D32">
        <w:tab/>
      </w:r>
      <w:r w:rsidR="003A6265" w:rsidRPr="00891D32">
        <w:rPr>
          <w:strike/>
        </w:rPr>
        <w:t>Yes</w:t>
      </w:r>
      <w:r w:rsidR="003A6265" w:rsidRPr="00891D32">
        <w:t>/no</w:t>
      </w:r>
      <w:r w:rsidR="003A6265" w:rsidRPr="00891D32">
        <w:rPr>
          <w:sz w:val="18"/>
          <w:szCs w:val="18"/>
          <w:vertAlign w:val="superscript"/>
        </w:rPr>
        <w:t>1)</w:t>
      </w:r>
    </w:p>
    <w:p w:rsidR="003A6265" w:rsidRPr="00891D32" w:rsidRDefault="003A6265" w:rsidP="00F63D7B">
      <w:pPr>
        <w:pStyle w:val="Bullet1G"/>
        <w:spacing w:line="200" w:lineRule="exact"/>
      </w:pPr>
      <w:del w:id="131" w:author="Croo Henk" w:date="2015-08-24T13:47:00Z">
        <w:r w:rsidRPr="00891D32" w:rsidDel="000A4691">
          <w:delText>Pressure relief device in rear housing</w:delText>
        </w:r>
      </w:del>
      <w:ins w:id="132" w:author="Croo Henk" w:date="2015-08-24T13:47:00Z">
        <w:r w:rsidR="000A4691">
          <w:t>Ventilation system ensuring an overpressure</w:t>
        </w:r>
      </w:ins>
      <w:r w:rsidRPr="00891D32">
        <w:tab/>
      </w:r>
      <w:r w:rsidRPr="00891D32">
        <w:tab/>
      </w:r>
      <w:r w:rsidRPr="00891D32">
        <w:rPr>
          <w:strike/>
        </w:rPr>
        <w:t>Yes</w:t>
      </w:r>
      <w:r w:rsidRPr="00891D32">
        <w:t>/no</w:t>
      </w:r>
      <w:r w:rsidRPr="00891D32">
        <w:rPr>
          <w:sz w:val="18"/>
          <w:szCs w:val="18"/>
          <w:vertAlign w:val="superscript"/>
        </w:rPr>
        <w:t>1)</w:t>
      </w:r>
    </w:p>
    <w:p w:rsidR="003A6265" w:rsidRPr="00891D32" w:rsidRDefault="003A6265" w:rsidP="00F63D7B">
      <w:pPr>
        <w:pStyle w:val="Bullet1G"/>
        <w:spacing w:line="200" w:lineRule="exact"/>
        <w:jc w:val="left"/>
      </w:pPr>
      <w:del w:id="133" w:author="Croo Henk" w:date="2015-08-24T13:51:00Z">
        <w:r w:rsidRPr="00891D32" w:rsidDel="004C7FAC">
          <w:delText xml:space="preserve">Gas supply/return line </w:delText>
        </w:r>
      </w:del>
      <w:ins w:id="134" w:author="Croo Henk" w:date="2015-08-24T13:51:00Z">
        <w:r w:rsidR="004C7FAC">
          <w:t xml:space="preserve">Venting piping </w:t>
        </w:r>
      </w:ins>
      <w:r w:rsidRPr="00891D32">
        <w:t xml:space="preserve">according to </w:t>
      </w:r>
      <w:del w:id="135" w:author="Croo Henk" w:date="2015-08-31T14:55:00Z">
        <w:r w:rsidRPr="00891D32" w:rsidDel="00F307E8">
          <w:delText>9.3.2.22.5 (c)</w:delText>
        </w:r>
      </w:del>
      <w:ins w:id="136" w:author="Croo Henk" w:date="2015-08-31T14:55:00Z">
        <w:r w:rsidR="00F307E8">
          <w:t>---</w:t>
        </w:r>
      </w:ins>
      <w:r w:rsidRPr="00891D32">
        <w:br/>
        <w:t>Piping and installation heated</w:t>
      </w:r>
      <w:r w:rsidRPr="00891D32">
        <w:tab/>
      </w:r>
      <w:r w:rsidRPr="00891D32">
        <w:tab/>
      </w:r>
      <w:r w:rsidRPr="00891D32">
        <w:tab/>
      </w:r>
      <w:r w:rsidRPr="00891D32">
        <w:rPr>
          <w:strike/>
        </w:rPr>
        <w:t>Yes</w:t>
      </w:r>
      <w:r w:rsidRPr="00891D32">
        <w:t>/no</w:t>
      </w:r>
      <w:r w:rsidRPr="00891D32">
        <w:rPr>
          <w:sz w:val="18"/>
          <w:szCs w:val="18"/>
          <w:vertAlign w:val="superscript"/>
        </w:rPr>
        <w:t>1)2)</w:t>
      </w:r>
    </w:p>
    <w:p w:rsidR="003A6265" w:rsidRPr="00D3665F" w:rsidRDefault="003A6265" w:rsidP="00F63D7B">
      <w:pPr>
        <w:pStyle w:val="Bullet1G"/>
        <w:spacing w:line="200" w:lineRule="exact"/>
        <w:jc w:val="left"/>
      </w:pPr>
      <w:r w:rsidRPr="00891D32">
        <w:t>Conforms to the rules of construction resulting from the remark(s) ... in column (20)</w:t>
      </w:r>
      <w:r w:rsidRPr="00D3665F">
        <w:t xml:space="preserve"> of Table C of Chapter 3.2</w:t>
      </w:r>
      <w:r w:rsidRPr="00D3665F">
        <w:rPr>
          <w:sz w:val="18"/>
          <w:szCs w:val="18"/>
          <w:vertAlign w:val="superscript"/>
        </w:rPr>
        <w:t>1)2)</w:t>
      </w:r>
    </w:p>
    <w:p w:rsidR="003A6265" w:rsidRPr="00D3665F" w:rsidRDefault="003A6265" w:rsidP="00F63D7B">
      <w:pPr>
        <w:pStyle w:val="SingleTxtG"/>
        <w:spacing w:line="200" w:lineRule="exact"/>
      </w:pPr>
      <w:r w:rsidRPr="00D3665F">
        <w:t>9.</w:t>
      </w:r>
      <w:r w:rsidRPr="00D3665F">
        <w:tab/>
        <w:t>Electrical equipment:</w:t>
      </w:r>
    </w:p>
    <w:p w:rsidR="003A6265" w:rsidRPr="00D3665F" w:rsidRDefault="003A6265" w:rsidP="00F63D7B">
      <w:pPr>
        <w:pStyle w:val="Bullet1G"/>
        <w:spacing w:line="200" w:lineRule="exact"/>
      </w:pPr>
      <w:r w:rsidRPr="00D3665F">
        <w:t>Temperature class: T4</w:t>
      </w:r>
    </w:p>
    <w:p w:rsidR="003A6265" w:rsidRPr="00D3665F" w:rsidRDefault="003A6265" w:rsidP="00F63D7B">
      <w:pPr>
        <w:pStyle w:val="Bullet1G"/>
        <w:spacing w:line="200" w:lineRule="exact"/>
      </w:pPr>
      <w:r w:rsidRPr="00D3665F">
        <w:t>Explosion group: IIB</w:t>
      </w:r>
    </w:p>
    <w:p w:rsidR="003A6265" w:rsidRPr="00D3665F" w:rsidRDefault="003A6265" w:rsidP="00F63D7B">
      <w:pPr>
        <w:pStyle w:val="SingleTxtG"/>
        <w:spacing w:line="200" w:lineRule="exact"/>
      </w:pPr>
      <w:r w:rsidRPr="00D3665F">
        <w:t>10.</w:t>
      </w:r>
      <w:r w:rsidRPr="00D3665F">
        <w:tab/>
        <w:t xml:space="preserve">Loading rate: </w:t>
      </w:r>
      <w:del w:id="137" w:author="Croo Henk" w:date="2015-08-24T14:19:00Z">
        <w:r w:rsidRPr="00D3665F" w:rsidDel="006B4F8F">
          <w:delText xml:space="preserve">Permitted mass density </w:delText>
        </w:r>
      </w:del>
      <w:ins w:id="138" w:author="Croo Henk" w:date="2015-08-24T14:20:00Z">
        <w:r w:rsidR="006B4F8F" w:rsidRPr="00D23DB1">
          <w:rPr>
            <w:strike/>
          </w:rPr>
          <w:t>m3/h or</w:t>
        </w:r>
        <w:r w:rsidR="006B4F8F">
          <w:t xml:space="preserve"> see loading instructions</w:t>
        </w:r>
        <w:r w:rsidR="006B4F8F" w:rsidRPr="00891D32">
          <w:rPr>
            <w:sz w:val="18"/>
            <w:szCs w:val="18"/>
            <w:vertAlign w:val="superscript"/>
          </w:rPr>
          <w:t>1</w:t>
        </w:r>
        <w:r w:rsidR="006B4F8F">
          <w:rPr>
            <w:sz w:val="18"/>
            <w:szCs w:val="18"/>
            <w:vertAlign w:val="superscript"/>
          </w:rPr>
          <w:t>)</w:t>
        </w:r>
      </w:ins>
    </w:p>
    <w:p w:rsidR="003A6265" w:rsidRPr="00D3665F" w:rsidRDefault="003A6265" w:rsidP="00F63D7B">
      <w:pPr>
        <w:pStyle w:val="SingleTxtG"/>
        <w:spacing w:line="200" w:lineRule="exact"/>
      </w:pPr>
      <w:r w:rsidRPr="00D3665F">
        <w:t>11.</w:t>
      </w:r>
      <w:r w:rsidRPr="00D3665F">
        <w:tab/>
        <w:t xml:space="preserve">Permitted relative </w:t>
      </w:r>
      <w:del w:id="139" w:author="Croo Henk" w:date="2015-08-24T14:24:00Z">
        <w:r w:rsidRPr="00D3665F" w:rsidDel="00967AD6">
          <w:delText xml:space="preserve">mass </w:delText>
        </w:r>
      </w:del>
      <w:r w:rsidRPr="00D3665F">
        <w:t>density</w:t>
      </w:r>
      <w:del w:id="140" w:author="Croo Henk" w:date="2015-08-24T14:24:00Z">
        <w:r w:rsidRPr="00D3665F" w:rsidDel="00967AD6">
          <w:delText xml:space="preserve"> (density)</w:delText>
        </w:r>
      </w:del>
      <w:r w:rsidRPr="00D3665F">
        <w:t>: 1.00</w:t>
      </w:r>
    </w:p>
    <w:p w:rsidR="003A6265" w:rsidRPr="00D3665F" w:rsidRDefault="003A6265" w:rsidP="00310579">
      <w:pPr>
        <w:pStyle w:val="SingleTxtG"/>
        <w:spacing w:after="0" w:line="200" w:lineRule="exact"/>
      </w:pPr>
      <w:r w:rsidRPr="00D3665F">
        <w:t>12.</w:t>
      </w:r>
      <w:r w:rsidRPr="00D3665F">
        <w:tab/>
        <w:t>Additional observations</w:t>
      </w:r>
      <w:proofErr w:type="gramStart"/>
      <w:r w:rsidRPr="00D3665F">
        <w:t>:</w:t>
      </w:r>
      <w:r w:rsidR="00CF0502" w:rsidRPr="00D3665F">
        <w:rPr>
          <w:sz w:val="18"/>
          <w:szCs w:val="18"/>
          <w:vertAlign w:val="superscript"/>
        </w:rPr>
        <w:t>1</w:t>
      </w:r>
      <w:proofErr w:type="gramEnd"/>
      <w:r w:rsidR="00CF0502" w:rsidRPr="00D3665F">
        <w:rPr>
          <w:sz w:val="18"/>
          <w:szCs w:val="18"/>
          <w:vertAlign w:val="superscript"/>
        </w:rPr>
        <w:t>)</w:t>
      </w:r>
      <w:r w:rsidRPr="00D3665F">
        <w:t xml:space="preserve"> The available sampling connection is appropriate for an </w:t>
      </w:r>
      <w:r w:rsidRPr="00D3665F">
        <w:tab/>
        <w:t>ETS</w:t>
      </w:r>
      <w:r w:rsidR="0035319C">
        <w:t xml:space="preserve"> </w:t>
      </w:r>
    </w:p>
    <w:p w:rsidR="00CF0502" w:rsidRPr="00D3665F" w:rsidRDefault="00CF0502" w:rsidP="00CF0502">
      <w:pPr>
        <w:pStyle w:val="HChG"/>
      </w:pPr>
      <w:r w:rsidRPr="00D3665F">
        <w:br w:type="page"/>
      </w:r>
      <w:r w:rsidRPr="00D3665F">
        <w:lastRenderedPageBreak/>
        <w:tab/>
      </w:r>
      <w:r w:rsidR="0090408B">
        <w:tab/>
      </w:r>
      <w:r w:rsidRPr="00D3665F">
        <w:t>Technical equipment of the GASEX motor tanker</w:t>
      </w:r>
    </w:p>
    <w:p w:rsidR="00CF0502" w:rsidRPr="00D3665F" w:rsidRDefault="001B7EEE" w:rsidP="001B7EEE">
      <w:pPr>
        <w:pStyle w:val="H1G"/>
      </w:pPr>
      <w:r>
        <w:tab/>
      </w:r>
      <w:r>
        <w:tab/>
      </w:r>
      <w:r w:rsidR="00CF0502" w:rsidRPr="00D3665F">
        <w:t xml:space="preserve">A. </w:t>
      </w:r>
      <w:r w:rsidR="00CF0502" w:rsidRPr="00D3665F">
        <w:tab/>
        <w:t>Cargo tanks</w:t>
      </w:r>
    </w:p>
    <w:p w:rsidR="00CF0502" w:rsidRPr="00D3665F" w:rsidRDefault="00CF0502" w:rsidP="0035319C">
      <w:pPr>
        <w:pStyle w:val="SingleTxtG"/>
        <w:ind w:firstLine="567"/>
      </w:pPr>
      <w:r w:rsidRPr="00D3665F">
        <w:t>Number:</w:t>
      </w:r>
      <w:r w:rsidRPr="00D3665F">
        <w:tab/>
      </w:r>
      <w:r w:rsidRPr="00D3665F">
        <w:tab/>
      </w:r>
      <w:r w:rsidRPr="00D3665F">
        <w:tab/>
      </w:r>
      <w:r w:rsidRPr="00D3665F">
        <w:tab/>
      </w:r>
      <w:r w:rsidRPr="00D3665F">
        <w:tab/>
      </w:r>
      <w:r w:rsidRPr="00D3665F">
        <w:tab/>
        <w:t>6</w:t>
      </w:r>
    </w:p>
    <w:p w:rsidR="00CF0502" w:rsidRPr="00D3665F" w:rsidRDefault="00CF0502" w:rsidP="0035319C">
      <w:pPr>
        <w:pStyle w:val="SingleTxtG"/>
        <w:ind w:firstLine="567"/>
      </w:pPr>
      <w:r w:rsidRPr="00D3665F">
        <w:t>Volume per cargo tank:</w:t>
      </w:r>
      <w:r w:rsidRPr="00D3665F">
        <w:tab/>
      </w:r>
      <w:r w:rsidRPr="00D3665F">
        <w:tab/>
      </w:r>
      <w:r w:rsidRPr="00D3665F">
        <w:tab/>
      </w:r>
      <w:r w:rsidRPr="00D3665F">
        <w:tab/>
        <w:t>250 m³</w:t>
      </w:r>
    </w:p>
    <w:p w:rsidR="00CF0502" w:rsidRPr="00D3665F" w:rsidRDefault="00CF0502" w:rsidP="0035319C">
      <w:pPr>
        <w:pStyle w:val="SingleTxtG"/>
        <w:ind w:firstLine="567"/>
      </w:pPr>
      <w:r w:rsidRPr="00D3665F">
        <w:t>Minimum authorized temperature:</w:t>
      </w:r>
      <w:r w:rsidRPr="00D3665F">
        <w:tab/>
      </w:r>
      <w:r w:rsidRPr="00D3665F">
        <w:tab/>
      </w:r>
      <w:r w:rsidRPr="00D3665F">
        <w:tab/>
        <w:t>-10</w:t>
      </w:r>
      <w:r w:rsidRPr="00D3665F">
        <w:sym w:font="Symbol" w:char="F0B0"/>
      </w:r>
      <w:r w:rsidRPr="00D3665F">
        <w:t xml:space="preserve"> C</w:t>
      </w:r>
    </w:p>
    <w:p w:rsidR="00CF0502" w:rsidRPr="00D3665F" w:rsidRDefault="001B7EEE" w:rsidP="001B7EEE">
      <w:pPr>
        <w:pStyle w:val="H1G"/>
      </w:pPr>
      <w:r>
        <w:tab/>
      </w:r>
      <w:r>
        <w:tab/>
      </w:r>
      <w:r w:rsidR="00CF0502" w:rsidRPr="00D3665F">
        <w:t xml:space="preserve">B. </w:t>
      </w:r>
      <w:r w:rsidR="00CF0502" w:rsidRPr="00D3665F">
        <w:tab/>
        <w:t>Pumps:</w:t>
      </w:r>
      <w:r>
        <w:tab/>
      </w:r>
      <w:r>
        <w:tab/>
      </w:r>
      <w:r>
        <w:tab/>
      </w:r>
      <w:r>
        <w:tab/>
      </w:r>
      <w:r>
        <w:tab/>
      </w:r>
      <w:r w:rsidR="00CF0502" w:rsidRPr="001B7EEE">
        <w:rPr>
          <w:b w:val="0"/>
          <w:sz w:val="20"/>
        </w:rPr>
        <w:t>1 submerged pump per cargo tank</w:t>
      </w:r>
    </w:p>
    <w:p w:rsidR="00CF0502" w:rsidRPr="00D3665F" w:rsidRDefault="001B7EEE" w:rsidP="001B7EEE">
      <w:pPr>
        <w:pStyle w:val="H1G"/>
      </w:pPr>
      <w:r>
        <w:tab/>
      </w:r>
      <w:r>
        <w:tab/>
      </w:r>
      <w:r w:rsidR="00CF0502" w:rsidRPr="00D3665F">
        <w:t xml:space="preserve">C. </w:t>
      </w:r>
      <w:r w:rsidR="00CF0502" w:rsidRPr="00D3665F">
        <w:tab/>
        <w:t>Compressors:</w:t>
      </w:r>
      <w:r>
        <w:tab/>
      </w:r>
      <w:r>
        <w:tab/>
      </w:r>
      <w:r>
        <w:tab/>
      </w:r>
      <w:r>
        <w:tab/>
      </w:r>
      <w:r w:rsidR="00CF0502" w:rsidRPr="001B7EEE">
        <w:rPr>
          <w:b w:val="0"/>
          <w:sz w:val="20"/>
        </w:rPr>
        <w:t>2 compressors</w:t>
      </w:r>
    </w:p>
    <w:p w:rsidR="00CF0502" w:rsidRPr="001B7EEE" w:rsidRDefault="001B7EEE" w:rsidP="001B7EEE">
      <w:pPr>
        <w:pStyle w:val="H1G"/>
        <w:rPr>
          <w:b w:val="0"/>
          <w:sz w:val="20"/>
        </w:rPr>
      </w:pPr>
      <w:r>
        <w:tab/>
      </w:r>
      <w:r>
        <w:tab/>
      </w:r>
      <w:r w:rsidR="00CF0502" w:rsidRPr="00D3665F">
        <w:t xml:space="preserve">D. </w:t>
      </w:r>
      <w:r w:rsidR="00CF0502" w:rsidRPr="00D3665F">
        <w:tab/>
        <w:t>Piping systems:</w:t>
      </w:r>
      <w:r>
        <w:tab/>
      </w:r>
      <w:r>
        <w:tab/>
      </w:r>
      <w:r>
        <w:tab/>
      </w:r>
      <w:r>
        <w:tab/>
      </w:r>
      <w:r w:rsidR="00CF0502" w:rsidRPr="001B7EEE">
        <w:rPr>
          <w:b w:val="0"/>
          <w:sz w:val="20"/>
        </w:rPr>
        <w:t>Separate for liquids and gases (vapours)</w:t>
      </w:r>
    </w:p>
    <w:p w:rsidR="00CF0502" w:rsidRPr="00D3665F" w:rsidRDefault="001B7EEE" w:rsidP="001B7EEE">
      <w:pPr>
        <w:pStyle w:val="H1G"/>
      </w:pPr>
      <w:r>
        <w:tab/>
      </w:r>
      <w:r>
        <w:tab/>
      </w:r>
      <w:r w:rsidR="00CF0502" w:rsidRPr="00D3665F">
        <w:t xml:space="preserve">E. </w:t>
      </w:r>
      <w:r w:rsidR="00CF0502" w:rsidRPr="00D3665F">
        <w:tab/>
        <w:t>Possibility of longitudinal flushing:</w:t>
      </w:r>
      <w:r w:rsidR="00CF0502" w:rsidRPr="00D3665F">
        <w:tab/>
      </w:r>
      <w:r w:rsidR="00CF0502" w:rsidRPr="001B7EEE">
        <w:rPr>
          <w:b w:val="0"/>
          <w:sz w:val="20"/>
        </w:rPr>
        <w:t>Yes</w:t>
      </w:r>
    </w:p>
    <w:p w:rsidR="00CF0502" w:rsidRPr="00D3665F" w:rsidRDefault="00CF0502" w:rsidP="004B38C6">
      <w:pPr>
        <w:pStyle w:val="SingleTxtG"/>
      </w:pPr>
      <w:r w:rsidRPr="00D3665F">
        <w:br w:type="page"/>
      </w:r>
      <w:r w:rsidRPr="00D3665F">
        <w:lastRenderedPageBreak/>
        <w:t>Substance properties BUTANE</w:t>
      </w:r>
    </w:p>
    <w:tbl>
      <w:tblPr>
        <w:tblW w:w="7370" w:type="dxa"/>
        <w:tblInd w:w="1134"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1E0" w:firstRow="1" w:lastRow="1" w:firstColumn="1" w:lastColumn="1" w:noHBand="0" w:noVBand="0"/>
      </w:tblPr>
      <w:tblGrid>
        <w:gridCol w:w="3971"/>
        <w:gridCol w:w="3399"/>
      </w:tblGrid>
      <w:tr w:rsidR="00CF0502" w:rsidRPr="00D3665F" w:rsidTr="00F161EA">
        <w:tc>
          <w:tcPr>
            <w:tcW w:w="3971" w:type="dxa"/>
            <w:tcBorders>
              <w:top w:val="single" w:sz="4" w:space="0" w:color="auto"/>
              <w:left w:val="nil"/>
            </w:tcBorders>
            <w:shd w:val="clear" w:color="auto" w:fill="auto"/>
          </w:tcPr>
          <w:p w:rsidR="00CF0502" w:rsidRPr="00D3665F" w:rsidRDefault="00CF0502" w:rsidP="00CB7077">
            <w:pPr>
              <w:spacing w:before="40" w:after="40" w:line="220" w:lineRule="exact"/>
            </w:pPr>
            <w:r w:rsidRPr="00D3665F">
              <w:t xml:space="preserve">Name: </w:t>
            </w:r>
            <w:r w:rsidRPr="0037055C">
              <w:rPr>
                <w:b/>
              </w:rPr>
              <w:t>BUTANE</w:t>
            </w:r>
          </w:p>
        </w:tc>
        <w:tc>
          <w:tcPr>
            <w:tcW w:w="3399" w:type="dxa"/>
            <w:tcBorders>
              <w:top w:val="single" w:sz="4" w:space="0" w:color="auto"/>
              <w:left w:val="nil"/>
              <w:bottom w:val="nil"/>
              <w:right w:val="nil"/>
              <w:tl2br w:val="nil"/>
              <w:tr2bl w:val="nil"/>
            </w:tcBorders>
            <w:shd w:val="clear" w:color="auto" w:fill="auto"/>
          </w:tcPr>
          <w:p w:rsidR="00CF0502" w:rsidRPr="00D3665F" w:rsidRDefault="00CF0502" w:rsidP="00CB7077">
            <w:pPr>
              <w:spacing w:before="40" w:after="40" w:line="220" w:lineRule="exact"/>
            </w:pPr>
            <w:r w:rsidRPr="00D3665F">
              <w:t xml:space="preserve">UN No.: </w:t>
            </w:r>
            <w:r w:rsidRPr="0037055C">
              <w:rPr>
                <w:b/>
              </w:rPr>
              <w:t>1011</w:t>
            </w:r>
          </w:p>
        </w:tc>
      </w:tr>
      <w:tr w:rsidR="00CF0502" w:rsidRPr="00D3665F" w:rsidTr="00F161EA">
        <w:tc>
          <w:tcPr>
            <w:tcW w:w="3971" w:type="dxa"/>
            <w:tcBorders>
              <w:left w:val="nil"/>
            </w:tcBorders>
            <w:shd w:val="clear" w:color="auto" w:fill="auto"/>
          </w:tcPr>
          <w:p w:rsidR="00CF0502" w:rsidRPr="00D3665F" w:rsidRDefault="00CF0502" w:rsidP="00CB7077">
            <w:pPr>
              <w:spacing w:before="40" w:after="40" w:line="220" w:lineRule="exact"/>
            </w:pPr>
            <w:r w:rsidRPr="00D3665F">
              <w:t xml:space="preserve">Formula: </w:t>
            </w:r>
            <w:r w:rsidRPr="0037055C">
              <w:rPr>
                <w:b/>
              </w:rPr>
              <w:t>С</w:t>
            </w:r>
            <w:r w:rsidRPr="0037055C">
              <w:rPr>
                <w:b/>
                <w:vertAlign w:val="subscript"/>
              </w:rPr>
              <w:t>4</w:t>
            </w:r>
            <w:r w:rsidRPr="0037055C">
              <w:rPr>
                <w:b/>
              </w:rPr>
              <w:t>Н</w:t>
            </w:r>
            <w:r w:rsidRPr="0037055C">
              <w:rPr>
                <w:b/>
                <w:vertAlign w:val="subscript"/>
              </w:rPr>
              <w:t>10</w:t>
            </w:r>
          </w:p>
        </w:tc>
        <w:tc>
          <w:tcPr>
            <w:tcW w:w="3399" w:type="dxa"/>
            <w:tcBorders>
              <w:top w:val="nil"/>
              <w:left w:val="nil"/>
              <w:bottom w:val="nil"/>
              <w:right w:val="nil"/>
              <w:tl2br w:val="nil"/>
              <w:tr2bl w:val="nil"/>
            </w:tcBorders>
            <w:shd w:val="clear" w:color="auto" w:fill="auto"/>
          </w:tcPr>
          <w:p w:rsidR="00CF0502" w:rsidRPr="00D3665F" w:rsidRDefault="00CF0502" w:rsidP="00CB7077">
            <w:pPr>
              <w:spacing w:before="40" w:after="40" w:line="220" w:lineRule="exact"/>
            </w:pPr>
          </w:p>
        </w:tc>
      </w:tr>
      <w:tr w:rsidR="00CF0502" w:rsidRPr="00D3665F" w:rsidTr="00F161EA">
        <w:tc>
          <w:tcPr>
            <w:tcW w:w="3971" w:type="dxa"/>
            <w:tcBorders>
              <w:left w:val="nil"/>
            </w:tcBorders>
            <w:shd w:val="clear" w:color="auto" w:fill="auto"/>
          </w:tcPr>
          <w:p w:rsidR="00CF0502" w:rsidRPr="00D3665F" w:rsidRDefault="00CF0502" w:rsidP="00CB7077">
            <w:pPr>
              <w:spacing w:before="40" w:after="40" w:line="220" w:lineRule="exact"/>
            </w:pPr>
            <w:r w:rsidRPr="00D3665F">
              <w:t xml:space="preserve">Boiling Point: </w:t>
            </w:r>
            <w:r w:rsidRPr="0037055C">
              <w:rPr>
                <w:b/>
              </w:rPr>
              <w:t>1.0</w:t>
            </w:r>
            <w:r w:rsidRPr="0037055C">
              <w:rPr>
                <w:b/>
              </w:rPr>
              <w:sym w:font="Symbol" w:char="F0B0"/>
            </w:r>
            <w:r w:rsidRPr="0037055C">
              <w:rPr>
                <w:b/>
              </w:rPr>
              <w:t xml:space="preserve"> C</w:t>
            </w:r>
          </w:p>
        </w:tc>
        <w:tc>
          <w:tcPr>
            <w:tcW w:w="3399" w:type="dxa"/>
            <w:tcBorders>
              <w:top w:val="nil"/>
              <w:left w:val="nil"/>
              <w:bottom w:val="nil"/>
              <w:right w:val="nil"/>
              <w:tl2br w:val="nil"/>
              <w:tr2bl w:val="nil"/>
            </w:tcBorders>
            <w:shd w:val="clear" w:color="auto" w:fill="auto"/>
          </w:tcPr>
          <w:p w:rsidR="00CF0502" w:rsidRPr="00D3665F" w:rsidRDefault="00CF0502" w:rsidP="00CB7077">
            <w:pPr>
              <w:spacing w:before="40" w:after="40" w:line="220" w:lineRule="exact"/>
            </w:pPr>
            <w:r w:rsidRPr="00D3665F">
              <w:t xml:space="preserve">Molar mass: </w:t>
            </w:r>
            <w:r w:rsidRPr="0037055C">
              <w:rPr>
                <w:b/>
                <w:i/>
              </w:rPr>
              <w:t>M</w:t>
            </w:r>
            <w:r w:rsidRPr="0037055C">
              <w:rPr>
                <w:b/>
              </w:rPr>
              <w:t xml:space="preserve"> = 58 (58.123)</w:t>
            </w:r>
          </w:p>
        </w:tc>
      </w:tr>
      <w:tr w:rsidR="00CF0502" w:rsidRPr="00D3665F" w:rsidTr="00F161EA">
        <w:tc>
          <w:tcPr>
            <w:tcW w:w="3971" w:type="dxa"/>
            <w:tcBorders>
              <w:left w:val="nil"/>
            </w:tcBorders>
            <w:shd w:val="clear" w:color="auto" w:fill="auto"/>
          </w:tcPr>
          <w:p w:rsidR="00CF0502" w:rsidRPr="00D3665F" w:rsidRDefault="00CF0502" w:rsidP="00CB7077">
            <w:pPr>
              <w:spacing w:before="40" w:after="40" w:line="220" w:lineRule="exact"/>
            </w:pPr>
            <w:r w:rsidRPr="00D3665F">
              <w:t>Ratio between the vapour density and that of air = 1 (15</w:t>
            </w:r>
            <w:r w:rsidRPr="0037055C">
              <w:sym w:font="Symbol" w:char="F0B0"/>
            </w:r>
            <w:r w:rsidRPr="00D3665F">
              <w:t xml:space="preserve"> C):</w:t>
            </w:r>
            <w:r w:rsidRPr="0037055C">
              <w:rPr>
                <w:b/>
              </w:rPr>
              <w:t xml:space="preserve"> 2.01</w:t>
            </w:r>
          </w:p>
        </w:tc>
        <w:tc>
          <w:tcPr>
            <w:tcW w:w="3399" w:type="dxa"/>
            <w:tcBorders>
              <w:top w:val="nil"/>
              <w:left w:val="nil"/>
              <w:bottom w:val="nil"/>
              <w:right w:val="nil"/>
              <w:tl2br w:val="nil"/>
              <w:tr2bl w:val="nil"/>
            </w:tcBorders>
            <w:shd w:val="clear" w:color="auto" w:fill="auto"/>
          </w:tcPr>
          <w:p w:rsidR="00CF0502" w:rsidRPr="00D3665F" w:rsidRDefault="00CF0502" w:rsidP="00CB7077">
            <w:pPr>
              <w:spacing w:before="40" w:after="40" w:line="220" w:lineRule="exact"/>
            </w:pPr>
          </w:p>
        </w:tc>
      </w:tr>
      <w:tr w:rsidR="00CF0502" w:rsidRPr="00D3665F" w:rsidTr="00F161EA">
        <w:tc>
          <w:tcPr>
            <w:tcW w:w="3971" w:type="dxa"/>
            <w:tcBorders>
              <w:left w:val="nil"/>
            </w:tcBorders>
            <w:shd w:val="clear" w:color="auto" w:fill="auto"/>
          </w:tcPr>
          <w:p w:rsidR="00CF0502" w:rsidRPr="00D3665F" w:rsidRDefault="00CF0502" w:rsidP="00CB7077">
            <w:pPr>
              <w:spacing w:before="40" w:after="40" w:line="220" w:lineRule="exact"/>
            </w:pPr>
            <w:r w:rsidRPr="00D3665F">
              <w:t xml:space="preserve">Flammable gas/air mixture, vol.%: </w:t>
            </w:r>
            <w:r w:rsidRPr="0037055C">
              <w:rPr>
                <w:b/>
              </w:rPr>
              <w:t>1.4</w:t>
            </w:r>
            <w:r w:rsidR="0079415B" w:rsidRPr="0037055C">
              <w:rPr>
                <w:b/>
              </w:rPr>
              <w:t xml:space="preserve"> </w:t>
            </w:r>
            <w:r w:rsidRPr="0037055C">
              <w:rPr>
                <w:b/>
              </w:rPr>
              <w:t>−</w:t>
            </w:r>
            <w:r w:rsidR="0079415B" w:rsidRPr="0037055C">
              <w:rPr>
                <w:b/>
              </w:rPr>
              <w:t xml:space="preserve"> </w:t>
            </w:r>
            <w:r w:rsidRPr="0037055C">
              <w:rPr>
                <w:b/>
              </w:rPr>
              <w:t>9.4</w:t>
            </w:r>
          </w:p>
        </w:tc>
        <w:tc>
          <w:tcPr>
            <w:tcW w:w="3399" w:type="dxa"/>
            <w:tcBorders>
              <w:top w:val="nil"/>
              <w:left w:val="nil"/>
              <w:bottom w:val="nil"/>
              <w:right w:val="nil"/>
              <w:tl2br w:val="nil"/>
              <w:tr2bl w:val="nil"/>
            </w:tcBorders>
            <w:shd w:val="clear" w:color="auto" w:fill="auto"/>
          </w:tcPr>
          <w:p w:rsidR="00CF0502" w:rsidRPr="00D3665F" w:rsidRDefault="00CF0502" w:rsidP="00CB7077">
            <w:pPr>
              <w:spacing w:before="40" w:after="40" w:line="220" w:lineRule="exact"/>
            </w:pPr>
          </w:p>
        </w:tc>
      </w:tr>
      <w:tr w:rsidR="00CF0502" w:rsidRPr="00D3665F" w:rsidTr="007B7EB0">
        <w:tc>
          <w:tcPr>
            <w:tcW w:w="3971" w:type="dxa"/>
            <w:tcBorders>
              <w:left w:val="nil"/>
              <w:bottom w:val="nil"/>
            </w:tcBorders>
            <w:shd w:val="clear" w:color="auto" w:fill="auto"/>
          </w:tcPr>
          <w:p w:rsidR="00CF0502" w:rsidRPr="00D3665F" w:rsidRDefault="00CF0502" w:rsidP="00CB7077">
            <w:pPr>
              <w:spacing w:before="40" w:after="40" w:line="220" w:lineRule="exact"/>
            </w:pPr>
            <w:r w:rsidRPr="00D3665F">
              <w:t xml:space="preserve">Auto-ignition temperature: </w:t>
            </w:r>
            <w:r w:rsidRPr="0037055C">
              <w:rPr>
                <w:b/>
              </w:rPr>
              <w:t>365</w:t>
            </w:r>
            <w:r w:rsidRPr="0037055C">
              <w:rPr>
                <w:b/>
              </w:rPr>
              <w:sym w:font="Symbol" w:char="F0B0"/>
            </w:r>
            <w:r w:rsidRPr="0037055C">
              <w:rPr>
                <w:b/>
              </w:rPr>
              <w:t xml:space="preserve"> C</w:t>
            </w:r>
          </w:p>
        </w:tc>
        <w:tc>
          <w:tcPr>
            <w:tcW w:w="3399" w:type="dxa"/>
            <w:tcBorders>
              <w:top w:val="nil"/>
              <w:left w:val="nil"/>
              <w:bottom w:val="nil"/>
              <w:right w:val="nil"/>
              <w:tl2br w:val="nil"/>
              <w:tr2bl w:val="nil"/>
            </w:tcBorders>
            <w:shd w:val="clear" w:color="auto" w:fill="auto"/>
          </w:tcPr>
          <w:p w:rsidR="00CF0502" w:rsidRPr="00D3665F" w:rsidRDefault="00CF0502" w:rsidP="00CB7077">
            <w:pPr>
              <w:spacing w:before="40" w:after="40" w:line="220" w:lineRule="exact"/>
            </w:pPr>
            <w:r w:rsidRPr="00D3665F">
              <w:t xml:space="preserve">Critical temperature: </w:t>
            </w:r>
            <w:r w:rsidRPr="0037055C">
              <w:rPr>
                <w:b/>
              </w:rPr>
              <w:t>152</w:t>
            </w:r>
            <w:r w:rsidRPr="0037055C">
              <w:rPr>
                <w:b/>
              </w:rPr>
              <w:sym w:font="Symbol" w:char="F0B0"/>
            </w:r>
            <w:r w:rsidRPr="0037055C">
              <w:rPr>
                <w:b/>
              </w:rPr>
              <w:t xml:space="preserve"> C</w:t>
            </w:r>
          </w:p>
        </w:tc>
      </w:tr>
      <w:tr w:rsidR="00CF0502" w:rsidRPr="00D3665F" w:rsidTr="007B7EB0">
        <w:tc>
          <w:tcPr>
            <w:tcW w:w="3971" w:type="dxa"/>
            <w:tcBorders>
              <w:top w:val="nil"/>
              <w:left w:val="nil"/>
              <w:bottom w:val="single" w:sz="12" w:space="0" w:color="auto"/>
            </w:tcBorders>
            <w:shd w:val="clear" w:color="auto" w:fill="auto"/>
          </w:tcPr>
          <w:p w:rsidR="00CF0502" w:rsidRPr="00D3665F" w:rsidRDefault="00CF0502" w:rsidP="00CB7077">
            <w:pPr>
              <w:spacing w:before="40" w:after="40" w:line="220" w:lineRule="exact"/>
            </w:pPr>
            <w:r w:rsidRPr="00D3665F">
              <w:t xml:space="preserve">Maximum permissible concentration at the workplace: </w:t>
            </w:r>
            <w:r w:rsidRPr="0037055C">
              <w:rPr>
                <w:b/>
              </w:rPr>
              <w:t>1,000 ppm</w:t>
            </w:r>
          </w:p>
        </w:tc>
        <w:tc>
          <w:tcPr>
            <w:tcW w:w="3399" w:type="dxa"/>
            <w:tcBorders>
              <w:top w:val="nil"/>
              <w:left w:val="nil"/>
              <w:bottom w:val="single" w:sz="12" w:space="0" w:color="auto"/>
              <w:right w:val="nil"/>
              <w:tl2br w:val="nil"/>
              <w:tr2bl w:val="nil"/>
            </w:tcBorders>
            <w:shd w:val="clear" w:color="auto" w:fill="auto"/>
          </w:tcPr>
          <w:p w:rsidR="00CF0502" w:rsidRPr="00D3665F" w:rsidRDefault="00CF0502" w:rsidP="00CB7077">
            <w:pPr>
              <w:spacing w:before="40" w:after="40" w:line="220" w:lineRule="exact"/>
            </w:pPr>
          </w:p>
        </w:tc>
      </w:tr>
    </w:tbl>
    <w:p w:rsidR="00CF0502" w:rsidRDefault="00CF0502" w:rsidP="00CB7077">
      <w:pPr>
        <w:suppressAutoHyphens w:val="0"/>
        <w:spacing w:before="40" w:after="40" w:line="220" w:lineRule="exact"/>
      </w:pPr>
    </w:p>
    <w:tbl>
      <w:tblPr>
        <w:tblW w:w="7370" w:type="dxa"/>
        <w:tblInd w:w="1134" w:type="dxa"/>
        <w:tblBorders>
          <w:top w:val="single" w:sz="4" w:space="0" w:color="auto"/>
          <w:bottom w:val="single" w:sz="12" w:space="0" w:color="auto"/>
        </w:tblBorders>
        <w:tblLayout w:type="fixed"/>
        <w:tblCellMar>
          <w:left w:w="0" w:type="dxa"/>
          <w:right w:w="0" w:type="dxa"/>
        </w:tblCellMar>
        <w:tblLook w:val="01E0" w:firstRow="1" w:lastRow="1" w:firstColumn="1" w:lastColumn="1" w:noHBand="0" w:noVBand="0"/>
      </w:tblPr>
      <w:tblGrid>
        <w:gridCol w:w="1841"/>
        <w:gridCol w:w="1843"/>
        <w:gridCol w:w="1843"/>
        <w:gridCol w:w="1843"/>
      </w:tblGrid>
      <w:tr w:rsidR="00CF0502" w:rsidRPr="0037055C" w:rsidTr="0090408B">
        <w:trPr>
          <w:tblHeader/>
        </w:trPr>
        <w:tc>
          <w:tcPr>
            <w:tcW w:w="7370" w:type="dxa"/>
            <w:gridSpan w:val="4"/>
            <w:tcBorders>
              <w:top w:val="single" w:sz="4" w:space="0" w:color="auto"/>
              <w:left w:val="nil"/>
              <w:bottom w:val="single" w:sz="4" w:space="0" w:color="auto"/>
              <w:right w:val="nil"/>
              <w:tl2br w:val="nil"/>
              <w:tr2bl w:val="nil"/>
            </w:tcBorders>
            <w:shd w:val="clear" w:color="auto" w:fill="auto"/>
            <w:vAlign w:val="bottom"/>
          </w:tcPr>
          <w:p w:rsidR="00CF0502" w:rsidRPr="0037055C" w:rsidRDefault="00CF0502" w:rsidP="00CB7077">
            <w:pPr>
              <w:spacing w:before="40" w:after="40" w:line="220" w:lineRule="exact"/>
              <w:jc w:val="center"/>
              <w:rPr>
                <w:i/>
                <w:sz w:val="16"/>
              </w:rPr>
            </w:pPr>
            <w:r w:rsidRPr="0037055C">
              <w:rPr>
                <w:i/>
                <w:sz w:val="16"/>
              </w:rPr>
              <w:t>Vapour-liquid equilibrium</w:t>
            </w:r>
          </w:p>
        </w:tc>
      </w:tr>
      <w:tr w:rsidR="00CF0502" w:rsidRPr="00D3665F" w:rsidTr="0090408B">
        <w:trPr>
          <w:tblHeader/>
        </w:trPr>
        <w:tc>
          <w:tcPr>
            <w:tcW w:w="1841" w:type="dxa"/>
            <w:tcBorders>
              <w:top w:val="single" w:sz="4" w:space="0" w:color="auto"/>
              <w:left w:val="nil"/>
              <w:bottom w:val="single" w:sz="12" w:space="0" w:color="auto"/>
              <w:right w:val="nil"/>
              <w:tl2br w:val="nil"/>
              <w:tr2bl w:val="nil"/>
            </w:tcBorders>
            <w:shd w:val="clear" w:color="auto" w:fill="auto"/>
            <w:vAlign w:val="bottom"/>
          </w:tcPr>
          <w:p w:rsidR="00CF0502" w:rsidRPr="0037055C" w:rsidRDefault="00CF0502" w:rsidP="00CB7077">
            <w:pPr>
              <w:spacing w:before="40" w:after="40" w:line="220" w:lineRule="exact"/>
              <w:jc w:val="center"/>
              <w:rPr>
                <w:b/>
              </w:rPr>
            </w:pPr>
            <w:r w:rsidRPr="0037055C">
              <w:rPr>
                <w:b/>
                <w:i/>
              </w:rPr>
              <w:t>T</w:t>
            </w:r>
            <w:r w:rsidRPr="0037055C">
              <w:rPr>
                <w:b/>
              </w:rPr>
              <w:t xml:space="preserve"> [</w:t>
            </w:r>
            <w:r w:rsidRPr="0037055C">
              <w:rPr>
                <w:b/>
              </w:rPr>
              <w:sym w:font="Symbol" w:char="F0B0"/>
            </w:r>
            <w:r w:rsidRPr="0037055C">
              <w:rPr>
                <w:b/>
              </w:rPr>
              <w:t>C]</w:t>
            </w:r>
          </w:p>
        </w:tc>
        <w:tc>
          <w:tcPr>
            <w:tcW w:w="1843" w:type="dxa"/>
            <w:tcBorders>
              <w:top w:val="single" w:sz="4" w:space="0" w:color="auto"/>
              <w:bottom w:val="single" w:sz="12" w:space="0" w:color="auto"/>
            </w:tcBorders>
            <w:shd w:val="clear" w:color="auto" w:fill="auto"/>
            <w:vAlign w:val="bottom"/>
          </w:tcPr>
          <w:p w:rsidR="00CF0502" w:rsidRPr="0037055C" w:rsidRDefault="00CF0502" w:rsidP="00CB7077">
            <w:pPr>
              <w:spacing w:before="40" w:after="40" w:line="220" w:lineRule="exact"/>
              <w:jc w:val="center"/>
              <w:rPr>
                <w:b/>
              </w:rPr>
            </w:pPr>
            <w:r w:rsidRPr="0037055C">
              <w:rPr>
                <w:b/>
                <w:i/>
              </w:rPr>
              <w:t xml:space="preserve">p </w:t>
            </w:r>
            <w:r w:rsidRPr="0037055C">
              <w:rPr>
                <w:b/>
                <w:vertAlign w:val="subscript"/>
              </w:rPr>
              <w:t>max</w:t>
            </w:r>
            <w:r w:rsidRPr="0037055C">
              <w:rPr>
                <w:b/>
              </w:rPr>
              <w:t xml:space="preserve"> [bar]</w:t>
            </w:r>
          </w:p>
        </w:tc>
        <w:tc>
          <w:tcPr>
            <w:tcW w:w="1843" w:type="dxa"/>
            <w:tcBorders>
              <w:top w:val="single" w:sz="4" w:space="0" w:color="auto"/>
              <w:bottom w:val="single" w:sz="12" w:space="0" w:color="auto"/>
            </w:tcBorders>
            <w:shd w:val="clear" w:color="auto" w:fill="auto"/>
            <w:vAlign w:val="bottom"/>
          </w:tcPr>
          <w:p w:rsidR="00CF0502" w:rsidRPr="0037055C" w:rsidRDefault="00CF0502" w:rsidP="00CB7077">
            <w:pPr>
              <w:spacing w:before="40" w:after="40" w:line="220" w:lineRule="exact"/>
              <w:jc w:val="center"/>
              <w:rPr>
                <w:b/>
              </w:rPr>
            </w:pPr>
            <w:r w:rsidRPr="0037055C">
              <w:rPr>
                <w:b/>
              </w:rPr>
              <w:sym w:font="Symbol" w:char="F072"/>
            </w:r>
            <w:r w:rsidRPr="0037055C">
              <w:rPr>
                <w:b/>
                <w:vertAlign w:val="subscript"/>
              </w:rPr>
              <w:t>L</w:t>
            </w:r>
            <w:r w:rsidRPr="0037055C">
              <w:rPr>
                <w:b/>
              </w:rPr>
              <w:t xml:space="preserve"> [kg/m</w:t>
            </w:r>
            <w:r w:rsidRPr="0037055C">
              <w:rPr>
                <w:b/>
                <w:vertAlign w:val="superscript"/>
              </w:rPr>
              <w:t>3</w:t>
            </w:r>
            <w:r w:rsidRPr="0037055C">
              <w:rPr>
                <w:b/>
              </w:rPr>
              <w:t>]</w:t>
            </w:r>
          </w:p>
        </w:tc>
        <w:tc>
          <w:tcPr>
            <w:tcW w:w="1843" w:type="dxa"/>
            <w:tcBorders>
              <w:top w:val="single" w:sz="4" w:space="0" w:color="auto"/>
              <w:bottom w:val="single" w:sz="12" w:space="0" w:color="auto"/>
              <w:right w:val="nil"/>
            </w:tcBorders>
            <w:shd w:val="clear" w:color="auto" w:fill="auto"/>
            <w:vAlign w:val="bottom"/>
          </w:tcPr>
          <w:p w:rsidR="00CF0502" w:rsidRPr="0037055C" w:rsidRDefault="00CF0502" w:rsidP="00CB7077">
            <w:pPr>
              <w:spacing w:before="40" w:after="40" w:line="220" w:lineRule="exact"/>
              <w:jc w:val="center"/>
              <w:rPr>
                <w:b/>
              </w:rPr>
            </w:pPr>
            <w:r w:rsidRPr="0037055C">
              <w:rPr>
                <w:b/>
              </w:rPr>
              <w:sym w:font="Symbol" w:char="F072"/>
            </w:r>
            <w:r w:rsidRPr="0037055C">
              <w:rPr>
                <w:b/>
                <w:vertAlign w:val="subscript"/>
              </w:rPr>
              <w:t>G</w:t>
            </w:r>
            <w:r w:rsidRPr="0037055C">
              <w:rPr>
                <w:b/>
              </w:rPr>
              <w:t xml:space="preserve"> [kg/m</w:t>
            </w:r>
            <w:r w:rsidRPr="0037055C">
              <w:rPr>
                <w:b/>
                <w:vertAlign w:val="superscript"/>
              </w:rPr>
              <w:t>3</w:t>
            </w:r>
            <w:r w:rsidRPr="0037055C">
              <w:rPr>
                <w:b/>
              </w:rPr>
              <w:t>]</w:t>
            </w:r>
          </w:p>
        </w:tc>
      </w:tr>
      <w:tr w:rsidR="00CF0502" w:rsidRPr="00D3665F" w:rsidTr="0090408B">
        <w:tc>
          <w:tcPr>
            <w:tcW w:w="1841" w:type="dxa"/>
            <w:tcBorders>
              <w:top w:val="single" w:sz="12" w:space="0" w:color="auto"/>
              <w:left w:val="nil"/>
              <w:bottom w:val="nil"/>
              <w:right w:val="nil"/>
              <w:tl2br w:val="nil"/>
              <w:tr2bl w:val="nil"/>
            </w:tcBorders>
            <w:shd w:val="clear" w:color="auto" w:fill="auto"/>
            <w:vAlign w:val="bottom"/>
          </w:tcPr>
          <w:p w:rsidR="00CF0502" w:rsidRPr="00D3665F" w:rsidRDefault="00CF0502" w:rsidP="00CB7077">
            <w:pPr>
              <w:spacing w:before="40" w:after="40" w:line="220" w:lineRule="exact"/>
              <w:jc w:val="center"/>
            </w:pPr>
            <w:r w:rsidRPr="00D3665F">
              <w:t>-10</w:t>
            </w:r>
          </w:p>
        </w:tc>
        <w:tc>
          <w:tcPr>
            <w:tcW w:w="1843" w:type="dxa"/>
            <w:tcBorders>
              <w:top w:val="single" w:sz="12" w:space="0" w:color="auto"/>
            </w:tcBorders>
            <w:shd w:val="clear" w:color="auto" w:fill="auto"/>
            <w:vAlign w:val="bottom"/>
          </w:tcPr>
          <w:p w:rsidR="00CF0502" w:rsidRPr="00D3665F" w:rsidRDefault="00CF0502" w:rsidP="00CB7077">
            <w:pPr>
              <w:spacing w:before="40" w:after="40" w:line="220" w:lineRule="exact"/>
              <w:jc w:val="center"/>
            </w:pPr>
            <w:r w:rsidRPr="00D3665F">
              <w:t>0.70</w:t>
            </w:r>
          </w:p>
        </w:tc>
        <w:tc>
          <w:tcPr>
            <w:tcW w:w="1843" w:type="dxa"/>
            <w:tcBorders>
              <w:top w:val="single" w:sz="12" w:space="0" w:color="auto"/>
            </w:tcBorders>
            <w:shd w:val="clear" w:color="auto" w:fill="auto"/>
            <w:vAlign w:val="bottom"/>
          </w:tcPr>
          <w:p w:rsidR="00CF0502" w:rsidRPr="00D3665F" w:rsidRDefault="00CF0502" w:rsidP="00CB7077">
            <w:pPr>
              <w:spacing w:before="40" w:after="40" w:line="220" w:lineRule="exact"/>
              <w:jc w:val="center"/>
            </w:pPr>
            <w:r w:rsidRPr="00D3665F">
              <w:t>611.9</w:t>
            </w:r>
          </w:p>
        </w:tc>
        <w:tc>
          <w:tcPr>
            <w:tcW w:w="1843" w:type="dxa"/>
            <w:tcBorders>
              <w:top w:val="single" w:sz="12" w:space="0" w:color="auto"/>
              <w:right w:val="nil"/>
            </w:tcBorders>
            <w:shd w:val="clear" w:color="auto" w:fill="auto"/>
            <w:vAlign w:val="bottom"/>
          </w:tcPr>
          <w:p w:rsidR="00CF0502" w:rsidRPr="00D3665F" w:rsidRDefault="00CF0502" w:rsidP="00CB7077">
            <w:pPr>
              <w:spacing w:before="40" w:after="40" w:line="220" w:lineRule="exact"/>
              <w:jc w:val="center"/>
            </w:pPr>
            <w:r w:rsidRPr="00D3665F">
              <w:t>1.90</w:t>
            </w:r>
          </w:p>
        </w:tc>
      </w:tr>
      <w:tr w:rsidR="00CF0502" w:rsidRPr="00D3665F" w:rsidTr="0090408B">
        <w:tc>
          <w:tcPr>
            <w:tcW w:w="1841" w:type="dxa"/>
            <w:tcBorders>
              <w:left w:val="nil"/>
              <w:bottom w:val="nil"/>
              <w:right w:val="nil"/>
              <w:tl2br w:val="nil"/>
              <w:tr2bl w:val="nil"/>
            </w:tcBorders>
            <w:shd w:val="clear" w:color="auto" w:fill="auto"/>
            <w:vAlign w:val="bottom"/>
          </w:tcPr>
          <w:p w:rsidR="00CF0502" w:rsidRPr="00D3665F" w:rsidRDefault="00CF0502" w:rsidP="00CB7077">
            <w:pPr>
              <w:spacing w:before="40" w:after="40" w:line="220" w:lineRule="exact"/>
              <w:jc w:val="center"/>
            </w:pPr>
            <w:r w:rsidRPr="00D3665F">
              <w:t>-5</w:t>
            </w:r>
          </w:p>
        </w:tc>
        <w:tc>
          <w:tcPr>
            <w:tcW w:w="1843" w:type="dxa"/>
            <w:shd w:val="clear" w:color="auto" w:fill="auto"/>
            <w:vAlign w:val="bottom"/>
          </w:tcPr>
          <w:p w:rsidR="00CF0502" w:rsidRPr="00D3665F" w:rsidRDefault="00CF0502" w:rsidP="00CB7077">
            <w:pPr>
              <w:spacing w:before="40" w:after="40" w:line="220" w:lineRule="exact"/>
              <w:jc w:val="center"/>
            </w:pPr>
            <w:r w:rsidRPr="00D3665F">
              <w:t>0.85</w:t>
            </w:r>
          </w:p>
        </w:tc>
        <w:tc>
          <w:tcPr>
            <w:tcW w:w="1843" w:type="dxa"/>
            <w:shd w:val="clear" w:color="auto" w:fill="auto"/>
            <w:vAlign w:val="bottom"/>
          </w:tcPr>
          <w:p w:rsidR="00CF0502" w:rsidRPr="00D3665F" w:rsidRDefault="00CF0502" w:rsidP="00CB7077">
            <w:pPr>
              <w:spacing w:before="40" w:after="40" w:line="220" w:lineRule="exact"/>
              <w:jc w:val="center"/>
            </w:pPr>
            <w:r w:rsidRPr="00D3665F">
              <w:t>606.5</w:t>
            </w:r>
          </w:p>
        </w:tc>
        <w:tc>
          <w:tcPr>
            <w:tcW w:w="1843" w:type="dxa"/>
            <w:tcBorders>
              <w:right w:val="nil"/>
            </w:tcBorders>
            <w:shd w:val="clear" w:color="auto" w:fill="auto"/>
            <w:vAlign w:val="bottom"/>
          </w:tcPr>
          <w:p w:rsidR="00CF0502" w:rsidRPr="00D3665F" w:rsidRDefault="00CF0502" w:rsidP="00CB7077">
            <w:pPr>
              <w:spacing w:before="40" w:after="40" w:line="220" w:lineRule="exact"/>
              <w:jc w:val="center"/>
            </w:pPr>
            <w:r w:rsidRPr="00D3665F">
              <w:t>2.27</w:t>
            </w:r>
          </w:p>
        </w:tc>
      </w:tr>
      <w:tr w:rsidR="00CF0502" w:rsidRPr="00D3665F" w:rsidTr="0090408B">
        <w:tc>
          <w:tcPr>
            <w:tcW w:w="1841" w:type="dxa"/>
            <w:tcBorders>
              <w:left w:val="nil"/>
              <w:bottom w:val="nil"/>
              <w:right w:val="nil"/>
              <w:tl2br w:val="nil"/>
              <w:tr2bl w:val="nil"/>
            </w:tcBorders>
            <w:shd w:val="clear" w:color="auto" w:fill="auto"/>
            <w:vAlign w:val="bottom"/>
          </w:tcPr>
          <w:p w:rsidR="00CF0502" w:rsidRPr="00D3665F" w:rsidRDefault="00CF0502" w:rsidP="00CB7077">
            <w:pPr>
              <w:spacing w:before="40" w:after="40" w:line="220" w:lineRule="exact"/>
              <w:jc w:val="center"/>
            </w:pPr>
            <w:r w:rsidRPr="00D3665F">
              <w:t>0</w:t>
            </w:r>
          </w:p>
        </w:tc>
        <w:tc>
          <w:tcPr>
            <w:tcW w:w="1843" w:type="dxa"/>
            <w:shd w:val="clear" w:color="auto" w:fill="auto"/>
            <w:vAlign w:val="bottom"/>
          </w:tcPr>
          <w:p w:rsidR="00CF0502" w:rsidRPr="00D3665F" w:rsidRDefault="00CF0502" w:rsidP="00CB7077">
            <w:pPr>
              <w:spacing w:before="40" w:after="40" w:line="220" w:lineRule="exact"/>
              <w:jc w:val="center"/>
            </w:pPr>
            <w:r w:rsidRPr="00D3665F">
              <w:t>1.03</w:t>
            </w:r>
          </w:p>
        </w:tc>
        <w:tc>
          <w:tcPr>
            <w:tcW w:w="1843" w:type="dxa"/>
            <w:shd w:val="clear" w:color="auto" w:fill="auto"/>
            <w:vAlign w:val="bottom"/>
          </w:tcPr>
          <w:p w:rsidR="00CF0502" w:rsidRPr="00D3665F" w:rsidRDefault="00CF0502" w:rsidP="00CB7077">
            <w:pPr>
              <w:spacing w:before="40" w:after="40" w:line="220" w:lineRule="exact"/>
              <w:jc w:val="center"/>
            </w:pPr>
            <w:r w:rsidRPr="00D3665F">
              <w:t>601.1</w:t>
            </w:r>
          </w:p>
        </w:tc>
        <w:tc>
          <w:tcPr>
            <w:tcW w:w="1843" w:type="dxa"/>
            <w:tcBorders>
              <w:right w:val="nil"/>
            </w:tcBorders>
            <w:shd w:val="clear" w:color="auto" w:fill="auto"/>
            <w:vAlign w:val="bottom"/>
          </w:tcPr>
          <w:p w:rsidR="00CF0502" w:rsidRPr="00D3665F" w:rsidRDefault="00CF0502" w:rsidP="00CB7077">
            <w:pPr>
              <w:spacing w:before="40" w:after="40" w:line="220" w:lineRule="exact"/>
              <w:jc w:val="center"/>
            </w:pPr>
            <w:r w:rsidRPr="00D3665F">
              <w:t>2.72</w:t>
            </w:r>
          </w:p>
        </w:tc>
      </w:tr>
      <w:tr w:rsidR="00CF0502" w:rsidRPr="00D3665F" w:rsidTr="0090408B">
        <w:tc>
          <w:tcPr>
            <w:tcW w:w="1841" w:type="dxa"/>
            <w:tcBorders>
              <w:left w:val="nil"/>
              <w:bottom w:val="nil"/>
              <w:right w:val="nil"/>
              <w:tl2br w:val="nil"/>
              <w:tr2bl w:val="nil"/>
            </w:tcBorders>
            <w:shd w:val="clear" w:color="auto" w:fill="auto"/>
            <w:vAlign w:val="bottom"/>
          </w:tcPr>
          <w:p w:rsidR="00CF0502" w:rsidRPr="00D3665F" w:rsidRDefault="00CF0502" w:rsidP="00CB7077">
            <w:pPr>
              <w:spacing w:before="40" w:after="40" w:line="220" w:lineRule="exact"/>
              <w:jc w:val="center"/>
            </w:pPr>
            <w:r w:rsidRPr="00D3665F">
              <w:t>5</w:t>
            </w:r>
          </w:p>
        </w:tc>
        <w:tc>
          <w:tcPr>
            <w:tcW w:w="1843" w:type="dxa"/>
            <w:shd w:val="clear" w:color="auto" w:fill="auto"/>
            <w:vAlign w:val="bottom"/>
          </w:tcPr>
          <w:p w:rsidR="00CF0502" w:rsidRPr="00D3665F" w:rsidRDefault="00CF0502" w:rsidP="00CB7077">
            <w:pPr>
              <w:spacing w:before="40" w:after="40" w:line="220" w:lineRule="exact"/>
              <w:jc w:val="center"/>
            </w:pPr>
            <w:r w:rsidRPr="00D3665F">
              <w:t>1.24</w:t>
            </w:r>
          </w:p>
        </w:tc>
        <w:tc>
          <w:tcPr>
            <w:tcW w:w="1843" w:type="dxa"/>
            <w:shd w:val="clear" w:color="auto" w:fill="auto"/>
            <w:vAlign w:val="bottom"/>
          </w:tcPr>
          <w:p w:rsidR="00CF0502" w:rsidRPr="00D3665F" w:rsidRDefault="00CF0502" w:rsidP="00CB7077">
            <w:pPr>
              <w:spacing w:before="40" w:after="40" w:line="220" w:lineRule="exact"/>
              <w:jc w:val="center"/>
            </w:pPr>
            <w:r w:rsidRPr="00D3665F">
              <w:t>595.6</w:t>
            </w:r>
          </w:p>
        </w:tc>
        <w:tc>
          <w:tcPr>
            <w:tcW w:w="1843" w:type="dxa"/>
            <w:tcBorders>
              <w:right w:val="nil"/>
            </w:tcBorders>
            <w:shd w:val="clear" w:color="auto" w:fill="auto"/>
            <w:vAlign w:val="bottom"/>
          </w:tcPr>
          <w:p w:rsidR="00CF0502" w:rsidRPr="00D3665F" w:rsidRDefault="00CF0502" w:rsidP="00CB7077">
            <w:pPr>
              <w:spacing w:before="40" w:after="40" w:line="220" w:lineRule="exact"/>
              <w:jc w:val="center"/>
            </w:pPr>
            <w:r w:rsidRPr="00D3665F">
              <w:t>3.23</w:t>
            </w:r>
          </w:p>
        </w:tc>
      </w:tr>
      <w:tr w:rsidR="00CF0502" w:rsidRPr="00D3665F" w:rsidTr="0090408B">
        <w:tc>
          <w:tcPr>
            <w:tcW w:w="1841" w:type="dxa"/>
            <w:tcBorders>
              <w:left w:val="nil"/>
              <w:bottom w:val="nil"/>
              <w:right w:val="nil"/>
              <w:tl2br w:val="nil"/>
              <w:tr2bl w:val="nil"/>
            </w:tcBorders>
            <w:shd w:val="clear" w:color="auto" w:fill="auto"/>
            <w:vAlign w:val="bottom"/>
          </w:tcPr>
          <w:p w:rsidR="00CF0502" w:rsidRPr="00D3665F" w:rsidRDefault="00CF0502" w:rsidP="00CB7077">
            <w:pPr>
              <w:spacing w:before="40" w:after="40" w:line="220" w:lineRule="exact"/>
              <w:jc w:val="center"/>
            </w:pPr>
            <w:r w:rsidRPr="00D3665F">
              <w:t>10</w:t>
            </w:r>
          </w:p>
        </w:tc>
        <w:tc>
          <w:tcPr>
            <w:tcW w:w="1843" w:type="dxa"/>
            <w:shd w:val="clear" w:color="auto" w:fill="auto"/>
            <w:vAlign w:val="bottom"/>
          </w:tcPr>
          <w:p w:rsidR="00CF0502" w:rsidRPr="00D3665F" w:rsidRDefault="00CF0502" w:rsidP="00CB7077">
            <w:pPr>
              <w:spacing w:before="40" w:after="40" w:line="220" w:lineRule="exact"/>
              <w:jc w:val="center"/>
            </w:pPr>
            <w:r w:rsidRPr="00D3665F">
              <w:t>1.48</w:t>
            </w:r>
          </w:p>
        </w:tc>
        <w:tc>
          <w:tcPr>
            <w:tcW w:w="1843" w:type="dxa"/>
            <w:shd w:val="clear" w:color="auto" w:fill="auto"/>
            <w:vAlign w:val="bottom"/>
          </w:tcPr>
          <w:p w:rsidR="00CF0502" w:rsidRPr="00D3665F" w:rsidRDefault="00CF0502" w:rsidP="00CB7077">
            <w:pPr>
              <w:spacing w:before="40" w:after="40" w:line="220" w:lineRule="exact"/>
              <w:jc w:val="center"/>
            </w:pPr>
            <w:r w:rsidRPr="00D3665F">
              <w:t>590.1</w:t>
            </w:r>
          </w:p>
        </w:tc>
        <w:tc>
          <w:tcPr>
            <w:tcW w:w="1843" w:type="dxa"/>
            <w:tcBorders>
              <w:right w:val="nil"/>
            </w:tcBorders>
            <w:shd w:val="clear" w:color="auto" w:fill="auto"/>
            <w:vAlign w:val="bottom"/>
          </w:tcPr>
          <w:p w:rsidR="00CF0502" w:rsidRPr="00D3665F" w:rsidRDefault="00CF0502" w:rsidP="00CB7077">
            <w:pPr>
              <w:spacing w:before="40" w:after="40" w:line="220" w:lineRule="exact"/>
              <w:jc w:val="center"/>
            </w:pPr>
            <w:r w:rsidRPr="00D3665F">
              <w:t>3.81</w:t>
            </w:r>
          </w:p>
        </w:tc>
      </w:tr>
      <w:tr w:rsidR="00CF0502" w:rsidRPr="00D3665F" w:rsidTr="0090408B">
        <w:tc>
          <w:tcPr>
            <w:tcW w:w="1841" w:type="dxa"/>
            <w:tcBorders>
              <w:left w:val="nil"/>
              <w:bottom w:val="nil"/>
              <w:right w:val="nil"/>
              <w:tl2br w:val="nil"/>
              <w:tr2bl w:val="nil"/>
            </w:tcBorders>
            <w:shd w:val="clear" w:color="auto" w:fill="auto"/>
            <w:vAlign w:val="bottom"/>
          </w:tcPr>
          <w:p w:rsidR="00CF0502" w:rsidRPr="00D3665F" w:rsidRDefault="00CF0502" w:rsidP="00CB7077">
            <w:pPr>
              <w:spacing w:before="40" w:after="40" w:line="220" w:lineRule="exact"/>
              <w:jc w:val="center"/>
            </w:pPr>
            <w:r w:rsidRPr="00D3665F">
              <w:t>15</w:t>
            </w:r>
          </w:p>
        </w:tc>
        <w:tc>
          <w:tcPr>
            <w:tcW w:w="1843" w:type="dxa"/>
            <w:shd w:val="clear" w:color="auto" w:fill="auto"/>
            <w:vAlign w:val="bottom"/>
          </w:tcPr>
          <w:p w:rsidR="00CF0502" w:rsidRPr="00D3665F" w:rsidRDefault="00CF0502" w:rsidP="00CB7077">
            <w:pPr>
              <w:spacing w:before="40" w:after="40" w:line="220" w:lineRule="exact"/>
              <w:jc w:val="center"/>
            </w:pPr>
            <w:r w:rsidRPr="00D3665F">
              <w:t>1.76</w:t>
            </w:r>
          </w:p>
        </w:tc>
        <w:tc>
          <w:tcPr>
            <w:tcW w:w="1843" w:type="dxa"/>
            <w:shd w:val="clear" w:color="auto" w:fill="auto"/>
            <w:vAlign w:val="bottom"/>
          </w:tcPr>
          <w:p w:rsidR="00CF0502" w:rsidRPr="00D3665F" w:rsidRDefault="00CF0502" w:rsidP="00CB7077">
            <w:pPr>
              <w:spacing w:before="40" w:after="40" w:line="220" w:lineRule="exact"/>
              <w:jc w:val="center"/>
            </w:pPr>
            <w:r w:rsidRPr="00D3665F">
              <w:t>584.4</w:t>
            </w:r>
          </w:p>
        </w:tc>
        <w:tc>
          <w:tcPr>
            <w:tcW w:w="1843" w:type="dxa"/>
            <w:tcBorders>
              <w:right w:val="nil"/>
            </w:tcBorders>
            <w:shd w:val="clear" w:color="auto" w:fill="auto"/>
            <w:vAlign w:val="bottom"/>
          </w:tcPr>
          <w:p w:rsidR="00CF0502" w:rsidRPr="00D3665F" w:rsidRDefault="00CF0502" w:rsidP="00CB7077">
            <w:pPr>
              <w:spacing w:before="40" w:after="40" w:line="220" w:lineRule="exact"/>
              <w:jc w:val="center"/>
            </w:pPr>
            <w:r w:rsidRPr="00D3665F">
              <w:t>4.49</w:t>
            </w:r>
          </w:p>
        </w:tc>
      </w:tr>
      <w:tr w:rsidR="00CF0502" w:rsidRPr="00D3665F" w:rsidTr="0090408B">
        <w:tc>
          <w:tcPr>
            <w:tcW w:w="1841" w:type="dxa"/>
            <w:tcBorders>
              <w:left w:val="nil"/>
              <w:bottom w:val="nil"/>
              <w:right w:val="nil"/>
              <w:tl2br w:val="nil"/>
              <w:tr2bl w:val="nil"/>
            </w:tcBorders>
            <w:shd w:val="clear" w:color="auto" w:fill="auto"/>
            <w:vAlign w:val="bottom"/>
          </w:tcPr>
          <w:p w:rsidR="00CF0502" w:rsidRPr="00D3665F" w:rsidRDefault="00CF0502" w:rsidP="00CB7077">
            <w:pPr>
              <w:spacing w:before="40" w:after="40" w:line="220" w:lineRule="exact"/>
              <w:jc w:val="center"/>
            </w:pPr>
            <w:r w:rsidRPr="00D3665F">
              <w:t>20</w:t>
            </w:r>
          </w:p>
        </w:tc>
        <w:tc>
          <w:tcPr>
            <w:tcW w:w="1843" w:type="dxa"/>
            <w:shd w:val="clear" w:color="auto" w:fill="auto"/>
            <w:vAlign w:val="bottom"/>
          </w:tcPr>
          <w:p w:rsidR="00CF0502" w:rsidRPr="00D3665F" w:rsidRDefault="00CF0502" w:rsidP="00CB7077">
            <w:pPr>
              <w:spacing w:before="40" w:after="40" w:line="220" w:lineRule="exact"/>
              <w:jc w:val="center"/>
            </w:pPr>
            <w:r w:rsidRPr="00D3665F">
              <w:t>2.07</w:t>
            </w:r>
          </w:p>
        </w:tc>
        <w:tc>
          <w:tcPr>
            <w:tcW w:w="1843" w:type="dxa"/>
            <w:shd w:val="clear" w:color="auto" w:fill="auto"/>
            <w:vAlign w:val="bottom"/>
          </w:tcPr>
          <w:p w:rsidR="00CF0502" w:rsidRPr="00D3665F" w:rsidRDefault="00CF0502" w:rsidP="00CB7077">
            <w:pPr>
              <w:spacing w:before="40" w:after="40" w:line="220" w:lineRule="exact"/>
              <w:jc w:val="center"/>
            </w:pPr>
            <w:r w:rsidRPr="00D3665F">
              <w:t>578.7</w:t>
            </w:r>
          </w:p>
        </w:tc>
        <w:tc>
          <w:tcPr>
            <w:tcW w:w="1843" w:type="dxa"/>
            <w:tcBorders>
              <w:right w:val="nil"/>
            </w:tcBorders>
            <w:shd w:val="clear" w:color="auto" w:fill="auto"/>
            <w:vAlign w:val="bottom"/>
          </w:tcPr>
          <w:p w:rsidR="00CF0502" w:rsidRPr="00D3665F" w:rsidRDefault="00CF0502" w:rsidP="00CB7077">
            <w:pPr>
              <w:spacing w:before="40" w:after="40" w:line="220" w:lineRule="exact"/>
              <w:jc w:val="center"/>
            </w:pPr>
            <w:r w:rsidRPr="00D3665F">
              <w:t>5.23</w:t>
            </w:r>
          </w:p>
        </w:tc>
      </w:tr>
      <w:tr w:rsidR="00CF0502" w:rsidRPr="00D3665F" w:rsidTr="0090408B">
        <w:tc>
          <w:tcPr>
            <w:tcW w:w="1841" w:type="dxa"/>
            <w:tcBorders>
              <w:left w:val="nil"/>
              <w:bottom w:val="nil"/>
              <w:right w:val="nil"/>
              <w:tl2br w:val="nil"/>
              <w:tr2bl w:val="nil"/>
            </w:tcBorders>
            <w:shd w:val="clear" w:color="auto" w:fill="auto"/>
            <w:vAlign w:val="bottom"/>
          </w:tcPr>
          <w:p w:rsidR="00CF0502" w:rsidRPr="00D3665F" w:rsidRDefault="00CF0502" w:rsidP="00CB7077">
            <w:pPr>
              <w:spacing w:before="40" w:after="40" w:line="220" w:lineRule="exact"/>
              <w:jc w:val="center"/>
            </w:pPr>
            <w:r w:rsidRPr="00D3665F">
              <w:t>25</w:t>
            </w:r>
          </w:p>
        </w:tc>
        <w:tc>
          <w:tcPr>
            <w:tcW w:w="1843" w:type="dxa"/>
            <w:shd w:val="clear" w:color="auto" w:fill="auto"/>
            <w:vAlign w:val="bottom"/>
          </w:tcPr>
          <w:p w:rsidR="00CF0502" w:rsidRPr="00D3665F" w:rsidRDefault="00CF0502" w:rsidP="00CB7077">
            <w:pPr>
              <w:spacing w:before="40" w:after="40" w:line="220" w:lineRule="exact"/>
              <w:jc w:val="center"/>
            </w:pPr>
            <w:r w:rsidRPr="00D3665F">
              <w:t>2.43</w:t>
            </w:r>
          </w:p>
        </w:tc>
        <w:tc>
          <w:tcPr>
            <w:tcW w:w="1843" w:type="dxa"/>
            <w:shd w:val="clear" w:color="auto" w:fill="auto"/>
            <w:vAlign w:val="bottom"/>
          </w:tcPr>
          <w:p w:rsidR="00CF0502" w:rsidRPr="00D3665F" w:rsidRDefault="00CF0502" w:rsidP="00CB7077">
            <w:pPr>
              <w:spacing w:before="40" w:after="40" w:line="220" w:lineRule="exact"/>
              <w:jc w:val="center"/>
            </w:pPr>
            <w:r w:rsidRPr="00D3665F">
              <w:t>572.9</w:t>
            </w:r>
          </w:p>
        </w:tc>
        <w:tc>
          <w:tcPr>
            <w:tcW w:w="1843" w:type="dxa"/>
            <w:tcBorders>
              <w:right w:val="nil"/>
            </w:tcBorders>
            <w:shd w:val="clear" w:color="auto" w:fill="auto"/>
            <w:vAlign w:val="bottom"/>
          </w:tcPr>
          <w:p w:rsidR="00CF0502" w:rsidRPr="00D3665F" w:rsidRDefault="00CF0502" w:rsidP="00CB7077">
            <w:pPr>
              <w:spacing w:before="40" w:after="40" w:line="220" w:lineRule="exact"/>
              <w:jc w:val="center"/>
            </w:pPr>
            <w:r w:rsidRPr="00D3665F">
              <w:t>6.09</w:t>
            </w:r>
          </w:p>
        </w:tc>
      </w:tr>
      <w:tr w:rsidR="00CF0502" w:rsidRPr="00D3665F" w:rsidTr="0090408B">
        <w:tc>
          <w:tcPr>
            <w:tcW w:w="1841" w:type="dxa"/>
            <w:tcBorders>
              <w:left w:val="nil"/>
              <w:bottom w:val="nil"/>
              <w:right w:val="nil"/>
              <w:tl2br w:val="nil"/>
              <w:tr2bl w:val="nil"/>
            </w:tcBorders>
            <w:shd w:val="clear" w:color="auto" w:fill="auto"/>
            <w:vAlign w:val="bottom"/>
          </w:tcPr>
          <w:p w:rsidR="00CF0502" w:rsidRPr="00D3665F" w:rsidRDefault="00CF0502" w:rsidP="00CB7077">
            <w:pPr>
              <w:spacing w:before="40" w:after="40" w:line="220" w:lineRule="exact"/>
              <w:jc w:val="center"/>
            </w:pPr>
            <w:r w:rsidRPr="00D3665F">
              <w:t>30</w:t>
            </w:r>
          </w:p>
        </w:tc>
        <w:tc>
          <w:tcPr>
            <w:tcW w:w="1843" w:type="dxa"/>
            <w:shd w:val="clear" w:color="auto" w:fill="auto"/>
            <w:vAlign w:val="bottom"/>
          </w:tcPr>
          <w:p w:rsidR="00CF0502" w:rsidRPr="00D3665F" w:rsidRDefault="00CF0502" w:rsidP="00CB7077">
            <w:pPr>
              <w:spacing w:before="40" w:after="40" w:line="220" w:lineRule="exact"/>
              <w:jc w:val="center"/>
            </w:pPr>
            <w:r w:rsidRPr="00D3665F">
              <w:t>2.83</w:t>
            </w:r>
          </w:p>
        </w:tc>
        <w:tc>
          <w:tcPr>
            <w:tcW w:w="1843" w:type="dxa"/>
            <w:shd w:val="clear" w:color="auto" w:fill="auto"/>
            <w:vAlign w:val="bottom"/>
          </w:tcPr>
          <w:p w:rsidR="00CF0502" w:rsidRPr="00D3665F" w:rsidRDefault="00CF0502" w:rsidP="00CB7077">
            <w:pPr>
              <w:spacing w:before="40" w:after="40" w:line="220" w:lineRule="exact"/>
              <w:jc w:val="center"/>
            </w:pPr>
            <w:r w:rsidRPr="00D3665F">
              <w:t>566.9</w:t>
            </w:r>
          </w:p>
        </w:tc>
        <w:tc>
          <w:tcPr>
            <w:tcW w:w="1843" w:type="dxa"/>
            <w:tcBorders>
              <w:right w:val="nil"/>
            </w:tcBorders>
            <w:shd w:val="clear" w:color="auto" w:fill="auto"/>
            <w:vAlign w:val="bottom"/>
          </w:tcPr>
          <w:p w:rsidR="00CF0502" w:rsidRPr="00D3665F" w:rsidRDefault="00CF0502" w:rsidP="00CB7077">
            <w:pPr>
              <w:spacing w:before="40" w:after="40" w:line="220" w:lineRule="exact"/>
              <w:jc w:val="center"/>
            </w:pPr>
            <w:r w:rsidRPr="00D3665F">
              <w:t>7.04</w:t>
            </w:r>
          </w:p>
        </w:tc>
      </w:tr>
      <w:tr w:rsidR="00CF0502" w:rsidRPr="00D3665F" w:rsidTr="0090408B">
        <w:tc>
          <w:tcPr>
            <w:tcW w:w="1841" w:type="dxa"/>
            <w:tcBorders>
              <w:left w:val="nil"/>
              <w:bottom w:val="nil"/>
              <w:right w:val="nil"/>
              <w:tl2br w:val="nil"/>
              <w:tr2bl w:val="nil"/>
            </w:tcBorders>
            <w:shd w:val="clear" w:color="auto" w:fill="auto"/>
            <w:vAlign w:val="bottom"/>
          </w:tcPr>
          <w:p w:rsidR="00CF0502" w:rsidRPr="00D3665F" w:rsidRDefault="00CF0502" w:rsidP="00CB7077">
            <w:pPr>
              <w:spacing w:before="40" w:after="40" w:line="220" w:lineRule="exact"/>
              <w:jc w:val="center"/>
            </w:pPr>
            <w:r w:rsidRPr="00D3665F">
              <w:t>35</w:t>
            </w:r>
          </w:p>
        </w:tc>
        <w:tc>
          <w:tcPr>
            <w:tcW w:w="1843" w:type="dxa"/>
            <w:shd w:val="clear" w:color="auto" w:fill="auto"/>
            <w:vAlign w:val="bottom"/>
          </w:tcPr>
          <w:p w:rsidR="00CF0502" w:rsidRPr="00D3665F" w:rsidRDefault="00CF0502" w:rsidP="00CB7077">
            <w:pPr>
              <w:spacing w:before="40" w:after="40" w:line="220" w:lineRule="exact"/>
              <w:jc w:val="center"/>
            </w:pPr>
            <w:r w:rsidRPr="00D3665F">
              <w:t>3.27</w:t>
            </w:r>
          </w:p>
        </w:tc>
        <w:tc>
          <w:tcPr>
            <w:tcW w:w="1843" w:type="dxa"/>
            <w:shd w:val="clear" w:color="auto" w:fill="auto"/>
            <w:vAlign w:val="bottom"/>
          </w:tcPr>
          <w:p w:rsidR="00CF0502" w:rsidRPr="00D3665F" w:rsidRDefault="00CF0502" w:rsidP="00CB7077">
            <w:pPr>
              <w:spacing w:before="40" w:after="40" w:line="220" w:lineRule="exact"/>
              <w:jc w:val="center"/>
            </w:pPr>
            <w:r w:rsidRPr="00D3665F">
              <w:t>560.9</w:t>
            </w:r>
          </w:p>
        </w:tc>
        <w:tc>
          <w:tcPr>
            <w:tcW w:w="1843" w:type="dxa"/>
            <w:tcBorders>
              <w:right w:val="nil"/>
            </w:tcBorders>
            <w:shd w:val="clear" w:color="auto" w:fill="auto"/>
            <w:vAlign w:val="bottom"/>
          </w:tcPr>
          <w:p w:rsidR="00CF0502" w:rsidRPr="00D3665F" w:rsidRDefault="00CF0502" w:rsidP="00CB7077">
            <w:pPr>
              <w:spacing w:before="40" w:after="40" w:line="220" w:lineRule="exact"/>
              <w:jc w:val="center"/>
            </w:pPr>
          </w:p>
        </w:tc>
      </w:tr>
      <w:tr w:rsidR="00CF0502" w:rsidRPr="00D3665F" w:rsidTr="0090408B">
        <w:tc>
          <w:tcPr>
            <w:tcW w:w="1841" w:type="dxa"/>
            <w:tcBorders>
              <w:left w:val="nil"/>
              <w:bottom w:val="nil"/>
              <w:right w:val="nil"/>
              <w:tl2br w:val="nil"/>
              <w:tr2bl w:val="nil"/>
            </w:tcBorders>
            <w:shd w:val="clear" w:color="auto" w:fill="auto"/>
            <w:vAlign w:val="bottom"/>
          </w:tcPr>
          <w:p w:rsidR="00CF0502" w:rsidRPr="00D3665F" w:rsidRDefault="00CF0502" w:rsidP="00CB7077">
            <w:pPr>
              <w:spacing w:before="40" w:after="40" w:line="220" w:lineRule="exact"/>
              <w:jc w:val="center"/>
            </w:pPr>
            <w:r w:rsidRPr="00D3665F">
              <w:t>40</w:t>
            </w:r>
          </w:p>
        </w:tc>
        <w:tc>
          <w:tcPr>
            <w:tcW w:w="1843" w:type="dxa"/>
            <w:shd w:val="clear" w:color="auto" w:fill="auto"/>
            <w:vAlign w:val="bottom"/>
          </w:tcPr>
          <w:p w:rsidR="00CF0502" w:rsidRPr="00D3665F" w:rsidRDefault="00CF0502" w:rsidP="00CB7077">
            <w:pPr>
              <w:spacing w:before="40" w:after="40" w:line="220" w:lineRule="exact"/>
              <w:jc w:val="center"/>
            </w:pPr>
            <w:r w:rsidRPr="00D3665F">
              <w:t>3.77</w:t>
            </w:r>
          </w:p>
        </w:tc>
        <w:tc>
          <w:tcPr>
            <w:tcW w:w="1843" w:type="dxa"/>
            <w:shd w:val="clear" w:color="auto" w:fill="auto"/>
            <w:vAlign w:val="bottom"/>
          </w:tcPr>
          <w:p w:rsidR="00CF0502" w:rsidRPr="00D3665F" w:rsidRDefault="00CF0502" w:rsidP="00CB7077">
            <w:pPr>
              <w:spacing w:before="40" w:after="40" w:line="220" w:lineRule="exact"/>
              <w:jc w:val="center"/>
            </w:pPr>
            <w:r w:rsidRPr="00D3665F">
              <w:t>554.7</w:t>
            </w:r>
          </w:p>
        </w:tc>
        <w:tc>
          <w:tcPr>
            <w:tcW w:w="1843" w:type="dxa"/>
            <w:tcBorders>
              <w:right w:val="nil"/>
            </w:tcBorders>
            <w:shd w:val="clear" w:color="auto" w:fill="auto"/>
            <w:vAlign w:val="bottom"/>
          </w:tcPr>
          <w:p w:rsidR="00CF0502" w:rsidRPr="00D3665F" w:rsidRDefault="00CF0502" w:rsidP="00CB7077">
            <w:pPr>
              <w:spacing w:before="40" w:after="40" w:line="220" w:lineRule="exact"/>
              <w:jc w:val="center"/>
            </w:pPr>
          </w:p>
        </w:tc>
      </w:tr>
      <w:tr w:rsidR="00CF0502" w:rsidRPr="00D3665F" w:rsidTr="0090408B">
        <w:tc>
          <w:tcPr>
            <w:tcW w:w="1841" w:type="dxa"/>
            <w:tcBorders>
              <w:left w:val="nil"/>
              <w:bottom w:val="nil"/>
              <w:right w:val="nil"/>
              <w:tl2br w:val="nil"/>
              <w:tr2bl w:val="nil"/>
            </w:tcBorders>
            <w:shd w:val="clear" w:color="auto" w:fill="auto"/>
            <w:vAlign w:val="bottom"/>
          </w:tcPr>
          <w:p w:rsidR="00CF0502" w:rsidRPr="00D3665F" w:rsidRDefault="00CF0502" w:rsidP="00CB7077">
            <w:pPr>
              <w:spacing w:before="40" w:after="40" w:line="220" w:lineRule="exact"/>
              <w:jc w:val="center"/>
            </w:pPr>
            <w:r w:rsidRPr="00D3665F">
              <w:t>45</w:t>
            </w:r>
          </w:p>
        </w:tc>
        <w:tc>
          <w:tcPr>
            <w:tcW w:w="1843" w:type="dxa"/>
            <w:tcBorders>
              <w:bottom w:val="nil"/>
            </w:tcBorders>
            <w:shd w:val="clear" w:color="auto" w:fill="auto"/>
            <w:vAlign w:val="bottom"/>
          </w:tcPr>
          <w:p w:rsidR="00CF0502" w:rsidRPr="00D3665F" w:rsidRDefault="00CF0502" w:rsidP="00CB7077">
            <w:pPr>
              <w:spacing w:before="40" w:after="40" w:line="220" w:lineRule="exact"/>
              <w:jc w:val="center"/>
            </w:pPr>
            <w:r w:rsidRPr="00D3665F">
              <w:t>4.32</w:t>
            </w:r>
          </w:p>
        </w:tc>
        <w:tc>
          <w:tcPr>
            <w:tcW w:w="1843" w:type="dxa"/>
            <w:tcBorders>
              <w:bottom w:val="nil"/>
            </w:tcBorders>
            <w:shd w:val="clear" w:color="auto" w:fill="auto"/>
            <w:vAlign w:val="bottom"/>
          </w:tcPr>
          <w:p w:rsidR="00CF0502" w:rsidRPr="00D3665F" w:rsidRDefault="00CF0502" w:rsidP="00CB7077">
            <w:pPr>
              <w:spacing w:before="40" w:after="40" w:line="220" w:lineRule="exact"/>
              <w:jc w:val="center"/>
            </w:pPr>
            <w:r w:rsidRPr="00D3665F">
              <w:t>548.5</w:t>
            </w:r>
          </w:p>
        </w:tc>
        <w:tc>
          <w:tcPr>
            <w:tcW w:w="1843" w:type="dxa"/>
            <w:tcBorders>
              <w:bottom w:val="nil"/>
              <w:right w:val="nil"/>
            </w:tcBorders>
            <w:shd w:val="clear" w:color="auto" w:fill="auto"/>
            <w:vAlign w:val="bottom"/>
          </w:tcPr>
          <w:p w:rsidR="00CF0502" w:rsidRPr="00D3665F" w:rsidRDefault="00CF0502" w:rsidP="00CB7077">
            <w:pPr>
              <w:spacing w:before="40" w:after="40" w:line="220" w:lineRule="exact"/>
              <w:jc w:val="center"/>
            </w:pPr>
          </w:p>
        </w:tc>
      </w:tr>
      <w:tr w:rsidR="00CF0502" w:rsidRPr="00D3665F" w:rsidTr="0090408B">
        <w:tc>
          <w:tcPr>
            <w:tcW w:w="1841" w:type="dxa"/>
            <w:tcBorders>
              <w:top w:val="nil"/>
              <w:left w:val="nil"/>
              <w:bottom w:val="single" w:sz="12" w:space="0" w:color="auto"/>
              <w:right w:val="nil"/>
              <w:tl2br w:val="nil"/>
              <w:tr2bl w:val="nil"/>
            </w:tcBorders>
            <w:shd w:val="clear" w:color="auto" w:fill="auto"/>
            <w:vAlign w:val="bottom"/>
          </w:tcPr>
          <w:p w:rsidR="00CF0502" w:rsidRPr="00D3665F" w:rsidRDefault="00CF0502" w:rsidP="00CB7077">
            <w:pPr>
              <w:spacing w:before="40" w:after="40" w:line="220" w:lineRule="exact"/>
              <w:jc w:val="center"/>
            </w:pPr>
            <w:r w:rsidRPr="00D3665F">
              <w:t>50</w:t>
            </w:r>
          </w:p>
        </w:tc>
        <w:tc>
          <w:tcPr>
            <w:tcW w:w="1843" w:type="dxa"/>
            <w:tcBorders>
              <w:top w:val="nil"/>
              <w:bottom w:val="single" w:sz="12" w:space="0" w:color="auto"/>
            </w:tcBorders>
            <w:shd w:val="clear" w:color="auto" w:fill="auto"/>
            <w:vAlign w:val="bottom"/>
          </w:tcPr>
          <w:p w:rsidR="00CF0502" w:rsidRPr="00D3665F" w:rsidRDefault="00CF0502" w:rsidP="00CB7077">
            <w:pPr>
              <w:spacing w:before="40" w:after="40" w:line="220" w:lineRule="exact"/>
              <w:jc w:val="center"/>
            </w:pPr>
            <w:r w:rsidRPr="00D3665F">
              <w:t>4.93</w:t>
            </w:r>
          </w:p>
        </w:tc>
        <w:tc>
          <w:tcPr>
            <w:tcW w:w="1843" w:type="dxa"/>
            <w:tcBorders>
              <w:top w:val="nil"/>
              <w:bottom w:val="single" w:sz="12" w:space="0" w:color="auto"/>
            </w:tcBorders>
            <w:shd w:val="clear" w:color="auto" w:fill="auto"/>
            <w:vAlign w:val="bottom"/>
          </w:tcPr>
          <w:p w:rsidR="00CF0502" w:rsidRPr="00D3665F" w:rsidRDefault="00CF0502" w:rsidP="00CB7077">
            <w:pPr>
              <w:spacing w:before="40" w:after="40" w:line="220" w:lineRule="exact"/>
              <w:jc w:val="center"/>
            </w:pPr>
            <w:r w:rsidRPr="00D3665F">
              <w:t>542.0</w:t>
            </w:r>
          </w:p>
        </w:tc>
        <w:tc>
          <w:tcPr>
            <w:tcW w:w="1843" w:type="dxa"/>
            <w:tcBorders>
              <w:top w:val="nil"/>
              <w:bottom w:val="single" w:sz="12" w:space="0" w:color="auto"/>
              <w:right w:val="nil"/>
            </w:tcBorders>
            <w:shd w:val="clear" w:color="auto" w:fill="auto"/>
            <w:vAlign w:val="bottom"/>
          </w:tcPr>
          <w:p w:rsidR="00CF0502" w:rsidRPr="00D3665F" w:rsidRDefault="00CF0502" w:rsidP="00CB7077">
            <w:pPr>
              <w:spacing w:before="40" w:after="40" w:line="220" w:lineRule="exact"/>
              <w:jc w:val="center"/>
            </w:pPr>
          </w:p>
        </w:tc>
      </w:tr>
    </w:tbl>
    <w:p w:rsidR="00CF0502" w:rsidRPr="00D3665F" w:rsidRDefault="00CB7077" w:rsidP="0035319C">
      <w:pPr>
        <w:pStyle w:val="SingleTxtG"/>
        <w:spacing w:before="120"/>
      </w:pPr>
      <w:r>
        <w:br w:type="page"/>
      </w:r>
      <w:r w:rsidR="00CF0502" w:rsidRPr="00D3665F">
        <w:lastRenderedPageBreak/>
        <w:t>Substance properties VINYL CHLORIDE, STABILIZED</w:t>
      </w:r>
    </w:p>
    <w:tbl>
      <w:tblPr>
        <w:tblW w:w="7370" w:type="dxa"/>
        <w:tblInd w:w="1134"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1E0" w:firstRow="1" w:lastRow="1" w:firstColumn="1" w:lastColumn="1" w:noHBand="0" w:noVBand="0"/>
      </w:tblPr>
      <w:tblGrid>
        <w:gridCol w:w="3981"/>
        <w:gridCol w:w="3389"/>
      </w:tblGrid>
      <w:tr w:rsidR="00CF0502" w:rsidRPr="00D3665F" w:rsidTr="00F161EA">
        <w:tc>
          <w:tcPr>
            <w:tcW w:w="3981" w:type="dxa"/>
            <w:tcBorders>
              <w:top w:val="single" w:sz="4" w:space="0" w:color="auto"/>
              <w:left w:val="nil"/>
            </w:tcBorders>
            <w:shd w:val="clear" w:color="auto" w:fill="auto"/>
          </w:tcPr>
          <w:p w:rsidR="00CF0502" w:rsidRPr="00D3665F" w:rsidRDefault="00CF0502" w:rsidP="00CB7077">
            <w:pPr>
              <w:spacing w:before="40" w:after="40" w:line="220" w:lineRule="atLeast"/>
            </w:pPr>
            <w:r w:rsidRPr="00D3665F">
              <w:t xml:space="preserve">Name: </w:t>
            </w:r>
            <w:r w:rsidRPr="0037055C">
              <w:rPr>
                <w:b/>
              </w:rPr>
              <w:t>VINYL CHLORIDE, STABILIZED</w:t>
            </w:r>
          </w:p>
        </w:tc>
        <w:tc>
          <w:tcPr>
            <w:tcW w:w="3389" w:type="dxa"/>
            <w:tcBorders>
              <w:top w:val="single" w:sz="4" w:space="0" w:color="auto"/>
              <w:left w:val="nil"/>
              <w:bottom w:val="nil"/>
              <w:right w:val="nil"/>
              <w:tl2br w:val="nil"/>
              <w:tr2bl w:val="nil"/>
            </w:tcBorders>
            <w:shd w:val="clear" w:color="auto" w:fill="auto"/>
          </w:tcPr>
          <w:p w:rsidR="00CF0502" w:rsidRPr="00D3665F" w:rsidRDefault="00CF0502" w:rsidP="00CB7077">
            <w:pPr>
              <w:spacing w:before="40" w:after="40" w:line="220" w:lineRule="atLeast"/>
            </w:pPr>
            <w:r w:rsidRPr="00D3665F">
              <w:t xml:space="preserve">UN No.: </w:t>
            </w:r>
            <w:r w:rsidRPr="0037055C">
              <w:rPr>
                <w:b/>
              </w:rPr>
              <w:t>1086</w:t>
            </w:r>
          </w:p>
        </w:tc>
      </w:tr>
      <w:tr w:rsidR="00CF0502" w:rsidRPr="00D3665F" w:rsidTr="00F161EA">
        <w:tc>
          <w:tcPr>
            <w:tcW w:w="3981" w:type="dxa"/>
            <w:tcBorders>
              <w:left w:val="nil"/>
            </w:tcBorders>
            <w:shd w:val="clear" w:color="auto" w:fill="auto"/>
          </w:tcPr>
          <w:p w:rsidR="00CF0502" w:rsidRPr="00D3665F" w:rsidRDefault="00CF0502" w:rsidP="00CB7077">
            <w:pPr>
              <w:spacing w:before="40" w:after="40" w:line="220" w:lineRule="atLeast"/>
            </w:pPr>
            <w:r w:rsidRPr="00D3665F">
              <w:t xml:space="preserve">Formula: </w:t>
            </w:r>
            <w:r w:rsidRPr="0037055C">
              <w:rPr>
                <w:b/>
              </w:rPr>
              <w:t>C</w:t>
            </w:r>
            <w:r w:rsidRPr="0037055C">
              <w:rPr>
                <w:b/>
                <w:vertAlign w:val="subscript"/>
              </w:rPr>
              <w:t>2</w:t>
            </w:r>
            <w:r w:rsidRPr="0037055C">
              <w:rPr>
                <w:b/>
              </w:rPr>
              <w:t>H</w:t>
            </w:r>
            <w:r w:rsidRPr="0037055C">
              <w:rPr>
                <w:b/>
                <w:vertAlign w:val="subscript"/>
              </w:rPr>
              <w:t>3</w:t>
            </w:r>
            <w:r w:rsidRPr="0037055C">
              <w:rPr>
                <w:b/>
              </w:rPr>
              <w:t>Cl</w:t>
            </w:r>
          </w:p>
        </w:tc>
        <w:tc>
          <w:tcPr>
            <w:tcW w:w="3389" w:type="dxa"/>
            <w:tcBorders>
              <w:top w:val="nil"/>
              <w:left w:val="nil"/>
              <w:bottom w:val="nil"/>
              <w:right w:val="nil"/>
              <w:tl2br w:val="nil"/>
              <w:tr2bl w:val="nil"/>
            </w:tcBorders>
            <w:shd w:val="clear" w:color="auto" w:fill="auto"/>
          </w:tcPr>
          <w:p w:rsidR="00CF0502" w:rsidRPr="00D3665F" w:rsidRDefault="00CF0502" w:rsidP="00CB7077">
            <w:pPr>
              <w:spacing w:before="40" w:after="40" w:line="220" w:lineRule="atLeast"/>
            </w:pPr>
          </w:p>
        </w:tc>
      </w:tr>
      <w:tr w:rsidR="00CF0502" w:rsidRPr="00D3665F" w:rsidTr="00F161EA">
        <w:tc>
          <w:tcPr>
            <w:tcW w:w="3981" w:type="dxa"/>
            <w:tcBorders>
              <w:left w:val="nil"/>
            </w:tcBorders>
            <w:shd w:val="clear" w:color="auto" w:fill="auto"/>
          </w:tcPr>
          <w:p w:rsidR="00CF0502" w:rsidRPr="00D3665F" w:rsidRDefault="00CF0502" w:rsidP="00CB7077">
            <w:pPr>
              <w:spacing w:before="40" w:after="40" w:line="220" w:lineRule="atLeast"/>
            </w:pPr>
            <w:r w:rsidRPr="00D3665F">
              <w:t>Boiling point: -</w:t>
            </w:r>
            <w:r w:rsidRPr="0037055C">
              <w:rPr>
                <w:b/>
              </w:rPr>
              <w:t>13</w:t>
            </w:r>
            <w:r w:rsidRPr="0037055C">
              <w:rPr>
                <w:b/>
              </w:rPr>
              <w:sym w:font="Symbol" w:char="F0B0"/>
            </w:r>
            <w:r w:rsidRPr="0037055C">
              <w:rPr>
                <w:b/>
              </w:rPr>
              <w:t xml:space="preserve"> C</w:t>
            </w:r>
          </w:p>
        </w:tc>
        <w:tc>
          <w:tcPr>
            <w:tcW w:w="3389" w:type="dxa"/>
            <w:tcBorders>
              <w:top w:val="nil"/>
              <w:left w:val="nil"/>
              <w:bottom w:val="nil"/>
              <w:right w:val="nil"/>
              <w:tl2br w:val="nil"/>
              <w:tr2bl w:val="nil"/>
            </w:tcBorders>
            <w:shd w:val="clear" w:color="auto" w:fill="auto"/>
          </w:tcPr>
          <w:p w:rsidR="00CF0502" w:rsidRPr="00D3665F" w:rsidRDefault="00CF0502" w:rsidP="00CB7077">
            <w:pPr>
              <w:spacing w:before="40" w:after="40" w:line="220" w:lineRule="atLeast"/>
            </w:pPr>
            <w:r w:rsidRPr="00D3665F">
              <w:t xml:space="preserve">Molar mass: </w:t>
            </w:r>
            <w:r w:rsidRPr="0037055C">
              <w:rPr>
                <w:b/>
                <w:i/>
              </w:rPr>
              <w:t>M</w:t>
            </w:r>
            <w:r w:rsidRPr="0037055C">
              <w:rPr>
                <w:b/>
              </w:rPr>
              <w:t xml:space="preserve"> = 62.50</w:t>
            </w:r>
          </w:p>
        </w:tc>
      </w:tr>
      <w:tr w:rsidR="00CF0502" w:rsidRPr="00D3665F" w:rsidTr="00F161EA">
        <w:tc>
          <w:tcPr>
            <w:tcW w:w="3981" w:type="dxa"/>
            <w:tcBorders>
              <w:left w:val="nil"/>
            </w:tcBorders>
            <w:shd w:val="clear" w:color="auto" w:fill="auto"/>
          </w:tcPr>
          <w:p w:rsidR="00CF0502" w:rsidRPr="00D3665F" w:rsidRDefault="00CF0502" w:rsidP="00CB7077">
            <w:pPr>
              <w:spacing w:before="40" w:after="40" w:line="220" w:lineRule="atLeast"/>
            </w:pPr>
            <w:r w:rsidRPr="00D3665F">
              <w:t>Ratio between the vapour density and that of air = 1 (15</w:t>
            </w:r>
            <w:r w:rsidRPr="0037055C">
              <w:sym w:font="Symbol" w:char="F0B0"/>
            </w:r>
            <w:r w:rsidRPr="00D3665F">
              <w:t xml:space="preserve"> C): </w:t>
            </w:r>
            <w:r w:rsidRPr="0037055C">
              <w:rPr>
                <w:b/>
              </w:rPr>
              <w:t>2.16</w:t>
            </w:r>
          </w:p>
        </w:tc>
        <w:tc>
          <w:tcPr>
            <w:tcW w:w="3389" w:type="dxa"/>
            <w:tcBorders>
              <w:top w:val="nil"/>
              <w:left w:val="nil"/>
              <w:bottom w:val="nil"/>
              <w:right w:val="nil"/>
              <w:tl2br w:val="nil"/>
              <w:tr2bl w:val="nil"/>
            </w:tcBorders>
            <w:shd w:val="clear" w:color="auto" w:fill="auto"/>
          </w:tcPr>
          <w:p w:rsidR="00CF0502" w:rsidRPr="00D3665F" w:rsidRDefault="00CF0502" w:rsidP="00CB7077">
            <w:pPr>
              <w:spacing w:before="40" w:after="40" w:line="220" w:lineRule="atLeast"/>
            </w:pPr>
          </w:p>
        </w:tc>
      </w:tr>
      <w:tr w:rsidR="00CF0502" w:rsidRPr="00D3665F" w:rsidTr="00F161EA">
        <w:tc>
          <w:tcPr>
            <w:tcW w:w="3981" w:type="dxa"/>
            <w:tcBorders>
              <w:left w:val="nil"/>
              <w:bottom w:val="nil"/>
            </w:tcBorders>
            <w:shd w:val="clear" w:color="auto" w:fill="auto"/>
          </w:tcPr>
          <w:p w:rsidR="00CF0502" w:rsidRPr="00D3665F" w:rsidRDefault="00CF0502" w:rsidP="00CB7077">
            <w:pPr>
              <w:spacing w:before="40" w:after="40" w:line="220" w:lineRule="atLeast"/>
            </w:pPr>
            <w:r w:rsidRPr="00D3665F">
              <w:t>Flammable gas/air mixture, vol.%: -</w:t>
            </w:r>
            <w:r w:rsidRPr="0037055C">
              <w:rPr>
                <w:b/>
              </w:rPr>
              <w:t>3.8</w:t>
            </w:r>
            <w:r w:rsidR="00903D1C" w:rsidRPr="0037055C">
              <w:rPr>
                <w:b/>
              </w:rPr>
              <w:t xml:space="preserve"> </w:t>
            </w:r>
            <w:r w:rsidRPr="0037055C">
              <w:rPr>
                <w:b/>
              </w:rPr>
              <w:t>−</w:t>
            </w:r>
            <w:r w:rsidR="00903D1C" w:rsidRPr="0037055C">
              <w:rPr>
                <w:b/>
              </w:rPr>
              <w:t xml:space="preserve"> </w:t>
            </w:r>
            <w:r w:rsidRPr="0037055C">
              <w:rPr>
                <w:b/>
              </w:rPr>
              <w:t>31.0</w:t>
            </w:r>
          </w:p>
        </w:tc>
        <w:tc>
          <w:tcPr>
            <w:tcW w:w="3389" w:type="dxa"/>
            <w:tcBorders>
              <w:top w:val="nil"/>
              <w:left w:val="nil"/>
              <w:bottom w:val="nil"/>
              <w:right w:val="nil"/>
              <w:tl2br w:val="nil"/>
              <w:tr2bl w:val="nil"/>
            </w:tcBorders>
            <w:shd w:val="clear" w:color="auto" w:fill="auto"/>
          </w:tcPr>
          <w:p w:rsidR="00CF0502" w:rsidRPr="00D3665F" w:rsidRDefault="00CF0502" w:rsidP="00CB7077">
            <w:pPr>
              <w:spacing w:before="40" w:after="40" w:line="220" w:lineRule="atLeast"/>
            </w:pPr>
          </w:p>
        </w:tc>
      </w:tr>
      <w:tr w:rsidR="00CF0502" w:rsidRPr="00D3665F" w:rsidTr="007B7EB0">
        <w:tc>
          <w:tcPr>
            <w:tcW w:w="3981" w:type="dxa"/>
            <w:tcBorders>
              <w:top w:val="nil"/>
              <w:left w:val="nil"/>
              <w:bottom w:val="nil"/>
            </w:tcBorders>
            <w:shd w:val="clear" w:color="auto" w:fill="auto"/>
          </w:tcPr>
          <w:p w:rsidR="00CF0502" w:rsidRPr="00D3665F" w:rsidRDefault="00CF0502" w:rsidP="00CB7077">
            <w:pPr>
              <w:spacing w:before="40" w:after="40" w:line="220" w:lineRule="atLeast"/>
            </w:pPr>
            <w:r w:rsidRPr="00D3665F">
              <w:t xml:space="preserve">Auto-ignition temperature: </w:t>
            </w:r>
            <w:r w:rsidRPr="0037055C">
              <w:rPr>
                <w:b/>
              </w:rPr>
              <w:t>415</w:t>
            </w:r>
            <w:r w:rsidRPr="0037055C">
              <w:rPr>
                <w:b/>
              </w:rPr>
              <w:sym w:font="Symbol" w:char="F0B0"/>
            </w:r>
            <w:r w:rsidRPr="0037055C">
              <w:rPr>
                <w:b/>
              </w:rPr>
              <w:t xml:space="preserve"> C</w:t>
            </w:r>
          </w:p>
        </w:tc>
        <w:tc>
          <w:tcPr>
            <w:tcW w:w="3389" w:type="dxa"/>
            <w:tcBorders>
              <w:top w:val="nil"/>
              <w:left w:val="nil"/>
              <w:bottom w:val="nil"/>
              <w:right w:val="nil"/>
              <w:tl2br w:val="nil"/>
              <w:tr2bl w:val="nil"/>
            </w:tcBorders>
            <w:shd w:val="clear" w:color="auto" w:fill="auto"/>
          </w:tcPr>
          <w:p w:rsidR="00CF0502" w:rsidRPr="00D3665F" w:rsidRDefault="00CF0502" w:rsidP="00CB7077">
            <w:pPr>
              <w:spacing w:before="40" w:after="40" w:line="220" w:lineRule="atLeast"/>
            </w:pPr>
            <w:r w:rsidRPr="00D3665F">
              <w:t xml:space="preserve">Critical temperature: </w:t>
            </w:r>
            <w:r w:rsidRPr="0037055C">
              <w:rPr>
                <w:b/>
              </w:rPr>
              <w:t>158.4</w:t>
            </w:r>
            <w:r w:rsidRPr="0037055C">
              <w:rPr>
                <w:b/>
              </w:rPr>
              <w:sym w:font="Symbol" w:char="F0B0"/>
            </w:r>
            <w:r w:rsidRPr="0037055C">
              <w:rPr>
                <w:b/>
              </w:rPr>
              <w:t xml:space="preserve"> C</w:t>
            </w:r>
          </w:p>
        </w:tc>
      </w:tr>
      <w:tr w:rsidR="00CF0502" w:rsidRPr="00D3665F" w:rsidTr="007B7EB0">
        <w:tc>
          <w:tcPr>
            <w:tcW w:w="3981" w:type="dxa"/>
            <w:tcBorders>
              <w:top w:val="nil"/>
              <w:left w:val="nil"/>
              <w:bottom w:val="single" w:sz="12" w:space="0" w:color="auto"/>
            </w:tcBorders>
            <w:shd w:val="clear" w:color="auto" w:fill="auto"/>
          </w:tcPr>
          <w:p w:rsidR="00CF0502" w:rsidRPr="00D3665F" w:rsidRDefault="00CF0502" w:rsidP="00CB7077">
            <w:pPr>
              <w:spacing w:before="40" w:after="40" w:line="220" w:lineRule="atLeast"/>
            </w:pPr>
            <w:r w:rsidRPr="00D3665F">
              <w:t xml:space="preserve">Maximum permissible concentration </w:t>
            </w:r>
            <w:r w:rsidRPr="00D3665F">
              <w:br/>
              <w:t xml:space="preserve">at the workplace: </w:t>
            </w:r>
            <w:r w:rsidRPr="0037055C">
              <w:rPr>
                <w:b/>
              </w:rPr>
              <w:t>3 ppm</w:t>
            </w:r>
            <w:r w:rsidRPr="00D3665F">
              <w:t>*</w:t>
            </w:r>
          </w:p>
        </w:tc>
        <w:tc>
          <w:tcPr>
            <w:tcW w:w="3389" w:type="dxa"/>
            <w:tcBorders>
              <w:top w:val="nil"/>
              <w:left w:val="nil"/>
              <w:bottom w:val="single" w:sz="12" w:space="0" w:color="auto"/>
              <w:right w:val="nil"/>
              <w:tl2br w:val="nil"/>
              <w:tr2bl w:val="nil"/>
            </w:tcBorders>
            <w:shd w:val="clear" w:color="auto" w:fill="auto"/>
          </w:tcPr>
          <w:p w:rsidR="00CF0502" w:rsidRPr="00D3665F" w:rsidRDefault="00CF0502" w:rsidP="00CB7077">
            <w:pPr>
              <w:spacing w:before="40" w:after="40" w:line="220" w:lineRule="atLeast"/>
            </w:pPr>
          </w:p>
        </w:tc>
      </w:tr>
    </w:tbl>
    <w:p w:rsidR="007B7EB0" w:rsidRPr="00D3665F" w:rsidRDefault="00CF0502" w:rsidP="0090408B">
      <w:pPr>
        <w:spacing w:before="120" w:after="240"/>
        <w:ind w:left="1134" w:right="1134" w:firstLine="170"/>
        <w:rPr>
          <w:sz w:val="18"/>
        </w:rPr>
      </w:pPr>
      <w:proofErr w:type="gramStart"/>
      <w:r w:rsidRPr="00D3665F">
        <w:rPr>
          <w:i/>
        </w:rPr>
        <w:t>*</w:t>
      </w:r>
      <w:r w:rsidRPr="00D3665F">
        <w:rPr>
          <w:i/>
          <w:sz w:val="18"/>
        </w:rPr>
        <w:t xml:space="preserve">  </w:t>
      </w:r>
      <w:r w:rsidRPr="00D3665F">
        <w:rPr>
          <w:sz w:val="18"/>
        </w:rPr>
        <w:t>Vinyl</w:t>
      </w:r>
      <w:proofErr w:type="gramEnd"/>
      <w:r w:rsidRPr="00D3665F">
        <w:rPr>
          <w:sz w:val="18"/>
        </w:rPr>
        <w:t xml:space="preserve"> chloride, stabilized, is carcinogenic</w:t>
      </w:r>
      <w:r w:rsidR="0052152B" w:rsidRPr="00D3665F">
        <w:rPr>
          <w:sz w:val="18"/>
        </w:rPr>
        <w:t>.</w:t>
      </w:r>
    </w:p>
    <w:tbl>
      <w:tblPr>
        <w:tblW w:w="7370" w:type="dxa"/>
        <w:tblInd w:w="1134" w:type="dxa"/>
        <w:tblBorders>
          <w:top w:val="single" w:sz="4" w:space="0" w:color="auto"/>
          <w:bottom w:val="single" w:sz="12" w:space="0" w:color="auto"/>
        </w:tblBorders>
        <w:tblLayout w:type="fixed"/>
        <w:tblCellMar>
          <w:left w:w="0" w:type="dxa"/>
          <w:right w:w="0" w:type="dxa"/>
        </w:tblCellMar>
        <w:tblLook w:val="01E0" w:firstRow="1" w:lastRow="1" w:firstColumn="1" w:lastColumn="1" w:noHBand="0" w:noVBand="0"/>
      </w:tblPr>
      <w:tblGrid>
        <w:gridCol w:w="1841"/>
        <w:gridCol w:w="1843"/>
        <w:gridCol w:w="1843"/>
        <w:gridCol w:w="1843"/>
      </w:tblGrid>
      <w:tr w:rsidR="00CF0502" w:rsidRPr="0037055C" w:rsidTr="007B7EB0">
        <w:trPr>
          <w:tblHeader/>
        </w:trPr>
        <w:tc>
          <w:tcPr>
            <w:tcW w:w="9639" w:type="dxa"/>
            <w:gridSpan w:val="4"/>
            <w:tcBorders>
              <w:top w:val="single" w:sz="4" w:space="0" w:color="auto"/>
              <w:left w:val="nil"/>
              <w:bottom w:val="single" w:sz="4" w:space="0" w:color="auto"/>
              <w:right w:val="nil"/>
              <w:tl2br w:val="nil"/>
              <w:tr2bl w:val="nil"/>
            </w:tcBorders>
            <w:shd w:val="clear" w:color="auto" w:fill="auto"/>
            <w:vAlign w:val="bottom"/>
          </w:tcPr>
          <w:p w:rsidR="00CF0502" w:rsidRPr="0037055C" w:rsidRDefault="00CF0502" w:rsidP="00CB7077">
            <w:pPr>
              <w:spacing w:before="40" w:after="40" w:line="220" w:lineRule="exact"/>
              <w:jc w:val="center"/>
              <w:rPr>
                <w:i/>
                <w:sz w:val="16"/>
              </w:rPr>
            </w:pPr>
            <w:r w:rsidRPr="0037055C">
              <w:rPr>
                <w:i/>
                <w:sz w:val="16"/>
              </w:rPr>
              <w:t>Vapour-liquid equilibrium</w:t>
            </w:r>
          </w:p>
        </w:tc>
      </w:tr>
      <w:tr w:rsidR="00CF0502" w:rsidRPr="0037055C" w:rsidTr="007B7EB0">
        <w:trPr>
          <w:tblHeader/>
        </w:trPr>
        <w:tc>
          <w:tcPr>
            <w:tcW w:w="2409" w:type="dxa"/>
            <w:tcBorders>
              <w:top w:val="single" w:sz="4" w:space="0" w:color="auto"/>
              <w:left w:val="nil"/>
              <w:bottom w:val="single" w:sz="12" w:space="0" w:color="auto"/>
              <w:right w:val="nil"/>
              <w:tl2br w:val="nil"/>
              <w:tr2bl w:val="nil"/>
            </w:tcBorders>
            <w:shd w:val="clear" w:color="auto" w:fill="auto"/>
            <w:vAlign w:val="bottom"/>
          </w:tcPr>
          <w:p w:rsidR="00CF0502" w:rsidRPr="0037055C" w:rsidRDefault="00CF0502" w:rsidP="00CB7077">
            <w:pPr>
              <w:spacing w:before="40" w:after="40" w:line="220" w:lineRule="exact"/>
              <w:jc w:val="center"/>
              <w:rPr>
                <w:b/>
              </w:rPr>
            </w:pPr>
            <w:r w:rsidRPr="0037055C">
              <w:rPr>
                <w:b/>
                <w:i/>
              </w:rPr>
              <w:t>T</w:t>
            </w:r>
            <w:r w:rsidRPr="0037055C">
              <w:rPr>
                <w:b/>
              </w:rPr>
              <w:t xml:space="preserve"> [</w:t>
            </w:r>
            <w:r w:rsidRPr="0037055C">
              <w:rPr>
                <w:b/>
              </w:rPr>
              <w:sym w:font="Symbol" w:char="F0B0"/>
            </w:r>
            <w:r w:rsidRPr="0037055C">
              <w:rPr>
                <w:b/>
              </w:rPr>
              <w:t>C]</w:t>
            </w:r>
          </w:p>
        </w:tc>
        <w:tc>
          <w:tcPr>
            <w:tcW w:w="2410" w:type="dxa"/>
            <w:tcBorders>
              <w:top w:val="single" w:sz="4" w:space="0" w:color="auto"/>
              <w:bottom w:val="single" w:sz="12" w:space="0" w:color="auto"/>
            </w:tcBorders>
            <w:shd w:val="clear" w:color="auto" w:fill="auto"/>
            <w:vAlign w:val="bottom"/>
          </w:tcPr>
          <w:p w:rsidR="00CF0502" w:rsidRPr="0037055C" w:rsidRDefault="00CF0502" w:rsidP="00CB7077">
            <w:pPr>
              <w:spacing w:before="40" w:after="40" w:line="220" w:lineRule="exact"/>
              <w:jc w:val="center"/>
              <w:rPr>
                <w:b/>
              </w:rPr>
            </w:pPr>
            <w:r w:rsidRPr="0037055C">
              <w:rPr>
                <w:b/>
                <w:i/>
              </w:rPr>
              <w:t>p</w:t>
            </w:r>
            <w:r w:rsidRPr="0037055C">
              <w:rPr>
                <w:b/>
                <w:vertAlign w:val="subscript"/>
              </w:rPr>
              <w:t xml:space="preserve"> max </w:t>
            </w:r>
            <w:r w:rsidRPr="0037055C">
              <w:rPr>
                <w:b/>
              </w:rPr>
              <w:t>[bar]</w:t>
            </w:r>
          </w:p>
        </w:tc>
        <w:tc>
          <w:tcPr>
            <w:tcW w:w="2410" w:type="dxa"/>
            <w:tcBorders>
              <w:top w:val="single" w:sz="4" w:space="0" w:color="auto"/>
              <w:bottom w:val="single" w:sz="12" w:space="0" w:color="auto"/>
            </w:tcBorders>
            <w:shd w:val="clear" w:color="auto" w:fill="auto"/>
            <w:vAlign w:val="bottom"/>
          </w:tcPr>
          <w:p w:rsidR="00CF0502" w:rsidRPr="0037055C" w:rsidRDefault="00CF0502" w:rsidP="00CB7077">
            <w:pPr>
              <w:spacing w:before="40" w:after="40" w:line="220" w:lineRule="exact"/>
              <w:jc w:val="center"/>
              <w:rPr>
                <w:b/>
              </w:rPr>
            </w:pPr>
            <w:r w:rsidRPr="0037055C">
              <w:rPr>
                <w:b/>
              </w:rPr>
              <w:sym w:font="Symbol" w:char="F072"/>
            </w:r>
            <w:r w:rsidRPr="0037055C">
              <w:rPr>
                <w:b/>
                <w:vertAlign w:val="subscript"/>
              </w:rPr>
              <w:t>L</w:t>
            </w:r>
            <w:r w:rsidRPr="0037055C">
              <w:rPr>
                <w:b/>
              </w:rPr>
              <w:t xml:space="preserve"> [kg/m</w:t>
            </w:r>
            <w:r w:rsidRPr="0037055C">
              <w:rPr>
                <w:b/>
                <w:vertAlign w:val="superscript"/>
              </w:rPr>
              <w:t>3</w:t>
            </w:r>
            <w:r w:rsidRPr="0037055C">
              <w:rPr>
                <w:b/>
              </w:rPr>
              <w:t>]</w:t>
            </w:r>
          </w:p>
        </w:tc>
        <w:tc>
          <w:tcPr>
            <w:tcW w:w="2410" w:type="dxa"/>
            <w:tcBorders>
              <w:top w:val="single" w:sz="4" w:space="0" w:color="auto"/>
              <w:bottom w:val="single" w:sz="12" w:space="0" w:color="auto"/>
              <w:right w:val="nil"/>
            </w:tcBorders>
            <w:shd w:val="clear" w:color="auto" w:fill="auto"/>
            <w:vAlign w:val="bottom"/>
          </w:tcPr>
          <w:p w:rsidR="00CF0502" w:rsidRPr="0037055C" w:rsidRDefault="00CF0502" w:rsidP="00CB7077">
            <w:pPr>
              <w:spacing w:before="40" w:after="40" w:line="220" w:lineRule="exact"/>
              <w:jc w:val="center"/>
              <w:rPr>
                <w:b/>
              </w:rPr>
            </w:pPr>
            <w:r w:rsidRPr="0037055C">
              <w:rPr>
                <w:b/>
              </w:rPr>
              <w:sym w:font="Symbol" w:char="F072"/>
            </w:r>
            <w:r w:rsidRPr="0037055C">
              <w:rPr>
                <w:b/>
                <w:vertAlign w:val="subscript"/>
              </w:rPr>
              <w:t>G</w:t>
            </w:r>
            <w:r w:rsidRPr="0037055C">
              <w:rPr>
                <w:b/>
              </w:rPr>
              <w:t xml:space="preserve"> [kg/m</w:t>
            </w:r>
            <w:r w:rsidRPr="0037055C">
              <w:rPr>
                <w:b/>
                <w:vertAlign w:val="superscript"/>
              </w:rPr>
              <w:t>3</w:t>
            </w:r>
            <w:r w:rsidRPr="0037055C">
              <w:rPr>
                <w:b/>
              </w:rPr>
              <w:t>]</w:t>
            </w:r>
          </w:p>
        </w:tc>
      </w:tr>
      <w:tr w:rsidR="00CF0502" w:rsidRPr="00D3665F" w:rsidTr="007B7EB0">
        <w:tc>
          <w:tcPr>
            <w:tcW w:w="2409" w:type="dxa"/>
            <w:tcBorders>
              <w:top w:val="single" w:sz="12" w:space="0" w:color="auto"/>
              <w:left w:val="nil"/>
              <w:bottom w:val="nil"/>
              <w:right w:val="nil"/>
              <w:tl2br w:val="nil"/>
              <w:tr2bl w:val="nil"/>
            </w:tcBorders>
            <w:shd w:val="clear" w:color="auto" w:fill="auto"/>
            <w:vAlign w:val="bottom"/>
          </w:tcPr>
          <w:p w:rsidR="00CF0502" w:rsidRPr="00D3665F" w:rsidRDefault="00CF0502" w:rsidP="00CB7077">
            <w:pPr>
              <w:spacing w:before="40" w:after="40" w:line="220" w:lineRule="exact"/>
              <w:jc w:val="center"/>
            </w:pPr>
            <w:r w:rsidRPr="00D3665F">
              <w:t>-10</w:t>
            </w:r>
          </w:p>
        </w:tc>
        <w:tc>
          <w:tcPr>
            <w:tcW w:w="2410" w:type="dxa"/>
            <w:tcBorders>
              <w:top w:val="single" w:sz="12" w:space="0" w:color="auto"/>
            </w:tcBorders>
            <w:shd w:val="clear" w:color="auto" w:fill="auto"/>
            <w:vAlign w:val="bottom"/>
          </w:tcPr>
          <w:p w:rsidR="00CF0502" w:rsidRPr="00D3665F" w:rsidRDefault="00CF0502" w:rsidP="00CB7077">
            <w:pPr>
              <w:spacing w:before="40" w:after="40" w:line="220" w:lineRule="exact"/>
              <w:jc w:val="center"/>
            </w:pPr>
            <w:r w:rsidRPr="00D3665F">
              <w:t>1.16</w:t>
            </w:r>
          </w:p>
        </w:tc>
        <w:tc>
          <w:tcPr>
            <w:tcW w:w="2410" w:type="dxa"/>
            <w:tcBorders>
              <w:top w:val="single" w:sz="12" w:space="0" w:color="auto"/>
            </w:tcBorders>
            <w:shd w:val="clear" w:color="auto" w:fill="auto"/>
            <w:vAlign w:val="bottom"/>
          </w:tcPr>
          <w:p w:rsidR="00CF0502" w:rsidRPr="00D3665F" w:rsidRDefault="00CF0502" w:rsidP="00CB7077">
            <w:pPr>
              <w:spacing w:before="40" w:after="40" w:line="220" w:lineRule="exact"/>
              <w:jc w:val="center"/>
            </w:pPr>
            <w:r w:rsidRPr="00D3665F">
              <w:t>962.3</w:t>
            </w:r>
          </w:p>
        </w:tc>
        <w:tc>
          <w:tcPr>
            <w:tcW w:w="2410" w:type="dxa"/>
            <w:tcBorders>
              <w:top w:val="single" w:sz="12" w:space="0" w:color="auto"/>
              <w:right w:val="nil"/>
            </w:tcBorders>
            <w:shd w:val="clear" w:color="auto" w:fill="auto"/>
            <w:vAlign w:val="bottom"/>
          </w:tcPr>
          <w:p w:rsidR="00CF0502" w:rsidRPr="00D3665F" w:rsidRDefault="00CF0502" w:rsidP="00CB7077">
            <w:pPr>
              <w:spacing w:before="40" w:after="40" w:line="220" w:lineRule="exact"/>
              <w:jc w:val="center"/>
            </w:pPr>
            <w:r w:rsidRPr="00D3665F">
              <w:t>3.5</w:t>
            </w:r>
          </w:p>
        </w:tc>
      </w:tr>
      <w:tr w:rsidR="00CF0502" w:rsidRPr="00D3665F" w:rsidTr="00F161EA">
        <w:tc>
          <w:tcPr>
            <w:tcW w:w="2409" w:type="dxa"/>
            <w:tcBorders>
              <w:left w:val="nil"/>
              <w:bottom w:val="nil"/>
              <w:right w:val="nil"/>
              <w:tl2br w:val="nil"/>
              <w:tr2bl w:val="nil"/>
            </w:tcBorders>
            <w:shd w:val="clear" w:color="auto" w:fill="auto"/>
            <w:vAlign w:val="bottom"/>
          </w:tcPr>
          <w:p w:rsidR="00CF0502" w:rsidRPr="00D3665F" w:rsidRDefault="00CF0502" w:rsidP="00CB7077">
            <w:pPr>
              <w:spacing w:before="40" w:after="40" w:line="220" w:lineRule="exact"/>
              <w:jc w:val="center"/>
            </w:pPr>
            <w:r w:rsidRPr="00D3665F">
              <w:t>-5</w:t>
            </w:r>
          </w:p>
        </w:tc>
        <w:tc>
          <w:tcPr>
            <w:tcW w:w="2410" w:type="dxa"/>
            <w:shd w:val="clear" w:color="auto" w:fill="auto"/>
            <w:vAlign w:val="bottom"/>
          </w:tcPr>
          <w:p w:rsidR="00CF0502" w:rsidRPr="00D3665F" w:rsidRDefault="00CF0502" w:rsidP="00CB7077">
            <w:pPr>
              <w:spacing w:before="40" w:after="40" w:line="220" w:lineRule="exact"/>
              <w:jc w:val="center"/>
            </w:pPr>
            <w:r w:rsidRPr="00D3665F">
              <w:t>1.40</w:t>
            </w:r>
          </w:p>
        </w:tc>
        <w:tc>
          <w:tcPr>
            <w:tcW w:w="2410" w:type="dxa"/>
            <w:shd w:val="clear" w:color="auto" w:fill="auto"/>
            <w:vAlign w:val="bottom"/>
          </w:tcPr>
          <w:p w:rsidR="00CF0502" w:rsidRPr="00D3665F" w:rsidRDefault="00CF0502" w:rsidP="00CB7077">
            <w:pPr>
              <w:spacing w:before="40" w:after="40" w:line="220" w:lineRule="exact"/>
              <w:jc w:val="center"/>
            </w:pPr>
            <w:r w:rsidRPr="00D3665F">
              <w:t>954.8</w:t>
            </w:r>
          </w:p>
        </w:tc>
        <w:tc>
          <w:tcPr>
            <w:tcW w:w="2410" w:type="dxa"/>
            <w:tcBorders>
              <w:right w:val="nil"/>
            </w:tcBorders>
            <w:shd w:val="clear" w:color="auto" w:fill="auto"/>
            <w:vAlign w:val="bottom"/>
          </w:tcPr>
          <w:p w:rsidR="00CF0502" w:rsidRPr="00D3665F" w:rsidRDefault="00CF0502" w:rsidP="00CB7077">
            <w:pPr>
              <w:spacing w:before="40" w:after="40" w:line="220" w:lineRule="exact"/>
              <w:jc w:val="center"/>
            </w:pPr>
            <w:r w:rsidRPr="00D3665F">
              <w:t>4</w:t>
            </w:r>
          </w:p>
        </w:tc>
      </w:tr>
      <w:tr w:rsidR="00CF0502" w:rsidRPr="00D3665F" w:rsidTr="00F161EA">
        <w:tc>
          <w:tcPr>
            <w:tcW w:w="2409" w:type="dxa"/>
            <w:tcBorders>
              <w:left w:val="nil"/>
              <w:bottom w:val="nil"/>
              <w:right w:val="nil"/>
              <w:tl2br w:val="nil"/>
              <w:tr2bl w:val="nil"/>
            </w:tcBorders>
            <w:shd w:val="clear" w:color="auto" w:fill="auto"/>
            <w:vAlign w:val="bottom"/>
          </w:tcPr>
          <w:p w:rsidR="00CF0502" w:rsidRPr="00D3665F" w:rsidRDefault="00CF0502" w:rsidP="00CB7077">
            <w:pPr>
              <w:spacing w:before="40" w:after="40" w:line="220" w:lineRule="exact"/>
              <w:jc w:val="center"/>
            </w:pPr>
            <w:r w:rsidRPr="00D3665F">
              <w:t>0</w:t>
            </w:r>
          </w:p>
        </w:tc>
        <w:tc>
          <w:tcPr>
            <w:tcW w:w="2410" w:type="dxa"/>
            <w:shd w:val="clear" w:color="auto" w:fill="auto"/>
            <w:vAlign w:val="bottom"/>
          </w:tcPr>
          <w:p w:rsidR="00CF0502" w:rsidRPr="00D3665F" w:rsidRDefault="00CF0502" w:rsidP="00CB7077">
            <w:pPr>
              <w:spacing w:before="40" w:after="40" w:line="220" w:lineRule="exact"/>
              <w:jc w:val="center"/>
            </w:pPr>
            <w:r w:rsidRPr="00D3665F">
              <w:t>1.69</w:t>
            </w:r>
          </w:p>
        </w:tc>
        <w:tc>
          <w:tcPr>
            <w:tcW w:w="2410" w:type="dxa"/>
            <w:shd w:val="clear" w:color="auto" w:fill="auto"/>
            <w:vAlign w:val="bottom"/>
          </w:tcPr>
          <w:p w:rsidR="00CF0502" w:rsidRPr="00D3665F" w:rsidRDefault="00CF0502" w:rsidP="00CB7077">
            <w:pPr>
              <w:spacing w:before="40" w:after="40" w:line="220" w:lineRule="exact"/>
              <w:jc w:val="center"/>
            </w:pPr>
            <w:r w:rsidRPr="00D3665F">
              <w:t>947.3</w:t>
            </w:r>
          </w:p>
        </w:tc>
        <w:tc>
          <w:tcPr>
            <w:tcW w:w="2410" w:type="dxa"/>
            <w:tcBorders>
              <w:right w:val="nil"/>
            </w:tcBorders>
            <w:shd w:val="clear" w:color="auto" w:fill="auto"/>
            <w:vAlign w:val="bottom"/>
          </w:tcPr>
          <w:p w:rsidR="00CF0502" w:rsidRPr="00D3665F" w:rsidRDefault="00CF0502" w:rsidP="00CB7077">
            <w:pPr>
              <w:spacing w:before="40" w:after="40" w:line="220" w:lineRule="exact"/>
              <w:jc w:val="center"/>
            </w:pPr>
            <w:r w:rsidRPr="00D3665F">
              <w:t>5</w:t>
            </w:r>
          </w:p>
        </w:tc>
      </w:tr>
      <w:tr w:rsidR="00CF0502" w:rsidRPr="00D3665F" w:rsidTr="00F161EA">
        <w:tc>
          <w:tcPr>
            <w:tcW w:w="2409" w:type="dxa"/>
            <w:tcBorders>
              <w:left w:val="nil"/>
              <w:bottom w:val="nil"/>
              <w:right w:val="nil"/>
              <w:tl2br w:val="nil"/>
              <w:tr2bl w:val="nil"/>
            </w:tcBorders>
            <w:shd w:val="clear" w:color="auto" w:fill="auto"/>
            <w:vAlign w:val="bottom"/>
          </w:tcPr>
          <w:p w:rsidR="00CF0502" w:rsidRPr="00D3665F" w:rsidRDefault="00CF0502" w:rsidP="00CB7077">
            <w:pPr>
              <w:spacing w:before="40" w:after="40" w:line="220" w:lineRule="exact"/>
              <w:jc w:val="center"/>
            </w:pPr>
            <w:r w:rsidRPr="00D3665F">
              <w:t>5</w:t>
            </w:r>
          </w:p>
        </w:tc>
        <w:tc>
          <w:tcPr>
            <w:tcW w:w="2410" w:type="dxa"/>
            <w:shd w:val="clear" w:color="auto" w:fill="auto"/>
            <w:vAlign w:val="bottom"/>
          </w:tcPr>
          <w:p w:rsidR="00CF0502" w:rsidRPr="00D3665F" w:rsidRDefault="00CF0502" w:rsidP="00CB7077">
            <w:pPr>
              <w:spacing w:before="40" w:after="40" w:line="220" w:lineRule="exact"/>
              <w:jc w:val="center"/>
            </w:pPr>
            <w:r w:rsidRPr="00D3665F">
              <w:t>2.02</w:t>
            </w:r>
          </w:p>
        </w:tc>
        <w:tc>
          <w:tcPr>
            <w:tcW w:w="2410" w:type="dxa"/>
            <w:shd w:val="clear" w:color="auto" w:fill="auto"/>
            <w:vAlign w:val="bottom"/>
          </w:tcPr>
          <w:p w:rsidR="00CF0502" w:rsidRPr="00D3665F" w:rsidRDefault="00CF0502" w:rsidP="00CB7077">
            <w:pPr>
              <w:spacing w:before="40" w:after="40" w:line="220" w:lineRule="exact"/>
              <w:jc w:val="center"/>
            </w:pPr>
            <w:r w:rsidRPr="00D3665F">
              <w:t>939.7</w:t>
            </w:r>
          </w:p>
        </w:tc>
        <w:tc>
          <w:tcPr>
            <w:tcW w:w="2410" w:type="dxa"/>
            <w:tcBorders>
              <w:right w:val="nil"/>
            </w:tcBorders>
            <w:shd w:val="clear" w:color="auto" w:fill="auto"/>
            <w:vAlign w:val="bottom"/>
          </w:tcPr>
          <w:p w:rsidR="00CF0502" w:rsidRPr="00D3665F" w:rsidRDefault="00CF0502" w:rsidP="00CB7077">
            <w:pPr>
              <w:spacing w:before="40" w:after="40" w:line="220" w:lineRule="exact"/>
              <w:jc w:val="center"/>
            </w:pPr>
            <w:r w:rsidRPr="00D3665F">
              <w:t>6</w:t>
            </w:r>
          </w:p>
        </w:tc>
      </w:tr>
      <w:tr w:rsidR="00CF0502" w:rsidRPr="00D3665F" w:rsidTr="00F161EA">
        <w:tc>
          <w:tcPr>
            <w:tcW w:w="2409" w:type="dxa"/>
            <w:tcBorders>
              <w:left w:val="nil"/>
              <w:bottom w:val="nil"/>
              <w:right w:val="nil"/>
              <w:tl2br w:val="nil"/>
              <w:tr2bl w:val="nil"/>
            </w:tcBorders>
            <w:shd w:val="clear" w:color="auto" w:fill="auto"/>
            <w:vAlign w:val="bottom"/>
          </w:tcPr>
          <w:p w:rsidR="00CF0502" w:rsidRPr="00D3665F" w:rsidRDefault="00CF0502" w:rsidP="00CB7077">
            <w:pPr>
              <w:spacing w:before="40" w:after="40" w:line="220" w:lineRule="exact"/>
              <w:jc w:val="center"/>
            </w:pPr>
            <w:r w:rsidRPr="00D3665F">
              <w:t>10</w:t>
            </w:r>
          </w:p>
        </w:tc>
        <w:tc>
          <w:tcPr>
            <w:tcW w:w="2410" w:type="dxa"/>
            <w:shd w:val="clear" w:color="auto" w:fill="auto"/>
            <w:vAlign w:val="bottom"/>
          </w:tcPr>
          <w:p w:rsidR="00CF0502" w:rsidRPr="00D3665F" w:rsidRDefault="00CF0502" w:rsidP="00CB7077">
            <w:pPr>
              <w:spacing w:before="40" w:after="40" w:line="220" w:lineRule="exact"/>
              <w:jc w:val="center"/>
            </w:pPr>
            <w:r w:rsidRPr="00D3665F">
              <w:t>2.40</w:t>
            </w:r>
          </w:p>
        </w:tc>
        <w:tc>
          <w:tcPr>
            <w:tcW w:w="2410" w:type="dxa"/>
            <w:shd w:val="clear" w:color="auto" w:fill="auto"/>
            <w:vAlign w:val="bottom"/>
          </w:tcPr>
          <w:p w:rsidR="00CF0502" w:rsidRPr="00D3665F" w:rsidRDefault="00CF0502" w:rsidP="00CB7077">
            <w:pPr>
              <w:spacing w:before="40" w:after="40" w:line="220" w:lineRule="exact"/>
              <w:jc w:val="center"/>
            </w:pPr>
            <w:r w:rsidRPr="00D3665F">
              <w:t>931.9</w:t>
            </w:r>
          </w:p>
        </w:tc>
        <w:tc>
          <w:tcPr>
            <w:tcW w:w="2410" w:type="dxa"/>
            <w:tcBorders>
              <w:right w:val="nil"/>
            </w:tcBorders>
            <w:shd w:val="clear" w:color="auto" w:fill="auto"/>
            <w:vAlign w:val="bottom"/>
          </w:tcPr>
          <w:p w:rsidR="00CF0502" w:rsidRPr="00D3665F" w:rsidRDefault="00CF0502" w:rsidP="00CB7077">
            <w:pPr>
              <w:spacing w:before="40" w:after="40" w:line="220" w:lineRule="exact"/>
              <w:jc w:val="center"/>
            </w:pPr>
            <w:r w:rsidRPr="00D3665F">
              <w:t>7</w:t>
            </w:r>
          </w:p>
        </w:tc>
      </w:tr>
      <w:tr w:rsidR="00CF0502" w:rsidRPr="00D3665F" w:rsidTr="00F161EA">
        <w:tc>
          <w:tcPr>
            <w:tcW w:w="2409" w:type="dxa"/>
            <w:tcBorders>
              <w:left w:val="nil"/>
              <w:bottom w:val="nil"/>
              <w:right w:val="nil"/>
              <w:tl2br w:val="nil"/>
              <w:tr2bl w:val="nil"/>
            </w:tcBorders>
            <w:shd w:val="clear" w:color="auto" w:fill="auto"/>
            <w:vAlign w:val="bottom"/>
          </w:tcPr>
          <w:p w:rsidR="00CF0502" w:rsidRPr="00D3665F" w:rsidRDefault="00CF0502" w:rsidP="00CB7077">
            <w:pPr>
              <w:spacing w:before="40" w:after="40" w:line="220" w:lineRule="exact"/>
              <w:jc w:val="center"/>
            </w:pPr>
            <w:r w:rsidRPr="00D3665F">
              <w:t>15</w:t>
            </w:r>
          </w:p>
        </w:tc>
        <w:tc>
          <w:tcPr>
            <w:tcW w:w="2410" w:type="dxa"/>
            <w:shd w:val="clear" w:color="auto" w:fill="auto"/>
            <w:vAlign w:val="bottom"/>
          </w:tcPr>
          <w:p w:rsidR="00CF0502" w:rsidRPr="00D3665F" w:rsidRDefault="00CF0502" w:rsidP="00CB7077">
            <w:pPr>
              <w:spacing w:before="40" w:after="40" w:line="220" w:lineRule="exact"/>
              <w:jc w:val="center"/>
            </w:pPr>
            <w:r w:rsidRPr="00D3665F">
              <w:t>2.83</w:t>
            </w:r>
          </w:p>
        </w:tc>
        <w:tc>
          <w:tcPr>
            <w:tcW w:w="2410" w:type="dxa"/>
            <w:shd w:val="clear" w:color="auto" w:fill="auto"/>
            <w:vAlign w:val="bottom"/>
          </w:tcPr>
          <w:p w:rsidR="00CF0502" w:rsidRPr="00D3665F" w:rsidRDefault="00CF0502" w:rsidP="00CB7077">
            <w:pPr>
              <w:spacing w:before="40" w:after="40" w:line="220" w:lineRule="exact"/>
              <w:jc w:val="center"/>
            </w:pPr>
            <w:r w:rsidRPr="00D3665F">
              <w:t>924.1</w:t>
            </w:r>
          </w:p>
        </w:tc>
        <w:tc>
          <w:tcPr>
            <w:tcW w:w="2410" w:type="dxa"/>
            <w:tcBorders>
              <w:right w:val="nil"/>
            </w:tcBorders>
            <w:shd w:val="clear" w:color="auto" w:fill="auto"/>
            <w:vAlign w:val="bottom"/>
          </w:tcPr>
          <w:p w:rsidR="00CF0502" w:rsidRPr="00D3665F" w:rsidRDefault="00CF0502" w:rsidP="00CB7077">
            <w:pPr>
              <w:spacing w:before="40" w:after="40" w:line="220" w:lineRule="exact"/>
              <w:jc w:val="center"/>
            </w:pPr>
            <w:r w:rsidRPr="00D3665F">
              <w:t>8</w:t>
            </w:r>
          </w:p>
        </w:tc>
      </w:tr>
      <w:tr w:rsidR="00CF0502" w:rsidRPr="00D3665F" w:rsidTr="00F161EA">
        <w:tc>
          <w:tcPr>
            <w:tcW w:w="2409" w:type="dxa"/>
            <w:tcBorders>
              <w:left w:val="nil"/>
              <w:bottom w:val="nil"/>
              <w:right w:val="nil"/>
              <w:tl2br w:val="nil"/>
              <w:tr2bl w:val="nil"/>
            </w:tcBorders>
            <w:shd w:val="clear" w:color="auto" w:fill="auto"/>
            <w:vAlign w:val="bottom"/>
          </w:tcPr>
          <w:p w:rsidR="00CF0502" w:rsidRPr="00D3665F" w:rsidRDefault="00CF0502" w:rsidP="00CB7077">
            <w:pPr>
              <w:spacing w:before="40" w:after="40" w:line="220" w:lineRule="exact"/>
              <w:jc w:val="center"/>
            </w:pPr>
            <w:r w:rsidRPr="00D3665F">
              <w:t>20</w:t>
            </w:r>
          </w:p>
        </w:tc>
        <w:tc>
          <w:tcPr>
            <w:tcW w:w="2410" w:type="dxa"/>
            <w:shd w:val="clear" w:color="auto" w:fill="auto"/>
            <w:vAlign w:val="bottom"/>
          </w:tcPr>
          <w:p w:rsidR="00CF0502" w:rsidRPr="00D3665F" w:rsidRDefault="00CF0502" w:rsidP="00CB7077">
            <w:pPr>
              <w:spacing w:before="40" w:after="40" w:line="220" w:lineRule="exact"/>
              <w:jc w:val="center"/>
            </w:pPr>
            <w:r w:rsidRPr="00D3665F">
              <w:t>3.33</w:t>
            </w:r>
          </w:p>
        </w:tc>
        <w:tc>
          <w:tcPr>
            <w:tcW w:w="2410" w:type="dxa"/>
            <w:shd w:val="clear" w:color="auto" w:fill="auto"/>
            <w:vAlign w:val="bottom"/>
          </w:tcPr>
          <w:p w:rsidR="00CF0502" w:rsidRPr="00D3665F" w:rsidRDefault="00CF0502" w:rsidP="00CB7077">
            <w:pPr>
              <w:spacing w:before="40" w:after="40" w:line="220" w:lineRule="exact"/>
              <w:jc w:val="center"/>
            </w:pPr>
            <w:r w:rsidRPr="00D3665F">
              <w:t>916.1</w:t>
            </w:r>
          </w:p>
        </w:tc>
        <w:tc>
          <w:tcPr>
            <w:tcW w:w="2410" w:type="dxa"/>
            <w:tcBorders>
              <w:right w:val="nil"/>
            </w:tcBorders>
            <w:shd w:val="clear" w:color="auto" w:fill="auto"/>
            <w:vAlign w:val="bottom"/>
          </w:tcPr>
          <w:p w:rsidR="00CF0502" w:rsidRPr="00D3665F" w:rsidRDefault="00CF0502" w:rsidP="00CB7077">
            <w:pPr>
              <w:spacing w:before="40" w:after="40" w:line="220" w:lineRule="exact"/>
              <w:jc w:val="center"/>
            </w:pPr>
            <w:r w:rsidRPr="00D3665F">
              <w:t>9</w:t>
            </w:r>
          </w:p>
        </w:tc>
      </w:tr>
      <w:tr w:rsidR="00CF0502" w:rsidRPr="00D3665F" w:rsidTr="007B7EB0">
        <w:tc>
          <w:tcPr>
            <w:tcW w:w="2409" w:type="dxa"/>
            <w:tcBorders>
              <w:left w:val="nil"/>
              <w:bottom w:val="nil"/>
              <w:right w:val="nil"/>
              <w:tl2br w:val="nil"/>
              <w:tr2bl w:val="nil"/>
            </w:tcBorders>
            <w:shd w:val="clear" w:color="auto" w:fill="auto"/>
            <w:vAlign w:val="bottom"/>
          </w:tcPr>
          <w:p w:rsidR="00CF0502" w:rsidRPr="00D3665F" w:rsidRDefault="00CF0502" w:rsidP="00CB7077">
            <w:pPr>
              <w:spacing w:before="40" w:after="40" w:line="220" w:lineRule="exact"/>
              <w:jc w:val="center"/>
            </w:pPr>
            <w:r w:rsidRPr="00D3665F">
              <w:t>25</w:t>
            </w:r>
          </w:p>
        </w:tc>
        <w:tc>
          <w:tcPr>
            <w:tcW w:w="2410" w:type="dxa"/>
            <w:tcBorders>
              <w:bottom w:val="nil"/>
            </w:tcBorders>
            <w:shd w:val="clear" w:color="auto" w:fill="auto"/>
            <w:vAlign w:val="bottom"/>
          </w:tcPr>
          <w:p w:rsidR="00CF0502" w:rsidRPr="00D3665F" w:rsidRDefault="00CF0502" w:rsidP="00CB7077">
            <w:pPr>
              <w:spacing w:before="40" w:after="40" w:line="220" w:lineRule="exact"/>
              <w:jc w:val="center"/>
            </w:pPr>
            <w:r w:rsidRPr="00D3665F">
              <w:t>3.89</w:t>
            </w:r>
          </w:p>
        </w:tc>
        <w:tc>
          <w:tcPr>
            <w:tcW w:w="2410" w:type="dxa"/>
            <w:tcBorders>
              <w:bottom w:val="nil"/>
            </w:tcBorders>
            <w:shd w:val="clear" w:color="auto" w:fill="auto"/>
            <w:vAlign w:val="bottom"/>
          </w:tcPr>
          <w:p w:rsidR="00CF0502" w:rsidRPr="00D3665F" w:rsidRDefault="00CF0502" w:rsidP="00CB7077">
            <w:pPr>
              <w:spacing w:before="40" w:after="40" w:line="220" w:lineRule="exact"/>
              <w:jc w:val="center"/>
            </w:pPr>
            <w:r w:rsidRPr="00D3665F">
              <w:t>907.9</w:t>
            </w:r>
          </w:p>
        </w:tc>
        <w:tc>
          <w:tcPr>
            <w:tcW w:w="2410" w:type="dxa"/>
            <w:tcBorders>
              <w:bottom w:val="nil"/>
              <w:right w:val="nil"/>
            </w:tcBorders>
            <w:shd w:val="clear" w:color="auto" w:fill="auto"/>
            <w:vAlign w:val="bottom"/>
          </w:tcPr>
          <w:p w:rsidR="00CF0502" w:rsidRPr="00D3665F" w:rsidRDefault="00CF0502" w:rsidP="00CB7077">
            <w:pPr>
              <w:spacing w:before="40" w:after="40" w:line="220" w:lineRule="exact"/>
              <w:jc w:val="center"/>
            </w:pPr>
            <w:r w:rsidRPr="00D3665F">
              <w:t>11</w:t>
            </w:r>
          </w:p>
        </w:tc>
      </w:tr>
      <w:tr w:rsidR="00CF0502" w:rsidRPr="00D3665F" w:rsidTr="007B7EB0">
        <w:tc>
          <w:tcPr>
            <w:tcW w:w="2409" w:type="dxa"/>
            <w:tcBorders>
              <w:top w:val="nil"/>
              <w:left w:val="nil"/>
              <w:bottom w:val="single" w:sz="12" w:space="0" w:color="auto"/>
              <w:right w:val="nil"/>
              <w:tl2br w:val="nil"/>
              <w:tr2bl w:val="nil"/>
            </w:tcBorders>
            <w:shd w:val="clear" w:color="auto" w:fill="auto"/>
            <w:vAlign w:val="bottom"/>
          </w:tcPr>
          <w:p w:rsidR="00CF0502" w:rsidRPr="00D3665F" w:rsidRDefault="00CF0502" w:rsidP="00CB7077">
            <w:pPr>
              <w:spacing w:before="40" w:after="40" w:line="220" w:lineRule="exact"/>
              <w:jc w:val="center"/>
            </w:pPr>
            <w:r w:rsidRPr="00D3665F">
              <w:t>30</w:t>
            </w:r>
          </w:p>
        </w:tc>
        <w:tc>
          <w:tcPr>
            <w:tcW w:w="2410" w:type="dxa"/>
            <w:tcBorders>
              <w:top w:val="nil"/>
              <w:bottom w:val="single" w:sz="12" w:space="0" w:color="auto"/>
            </w:tcBorders>
            <w:shd w:val="clear" w:color="auto" w:fill="auto"/>
            <w:vAlign w:val="bottom"/>
          </w:tcPr>
          <w:p w:rsidR="00CF0502" w:rsidRPr="00D3665F" w:rsidRDefault="00CF0502" w:rsidP="00CB7077">
            <w:pPr>
              <w:spacing w:before="40" w:after="40" w:line="220" w:lineRule="exact"/>
              <w:jc w:val="center"/>
            </w:pPr>
            <w:r w:rsidRPr="00D3665F">
              <w:t>4.52</w:t>
            </w:r>
          </w:p>
        </w:tc>
        <w:tc>
          <w:tcPr>
            <w:tcW w:w="2410" w:type="dxa"/>
            <w:tcBorders>
              <w:top w:val="nil"/>
              <w:bottom w:val="single" w:sz="12" w:space="0" w:color="auto"/>
            </w:tcBorders>
            <w:shd w:val="clear" w:color="auto" w:fill="auto"/>
            <w:vAlign w:val="bottom"/>
          </w:tcPr>
          <w:p w:rsidR="00CF0502" w:rsidRPr="00D3665F" w:rsidRDefault="00CF0502" w:rsidP="00CB7077">
            <w:pPr>
              <w:spacing w:before="40" w:after="40" w:line="220" w:lineRule="exact"/>
              <w:jc w:val="center"/>
            </w:pPr>
            <w:r w:rsidRPr="00D3665F">
              <w:t>899.6</w:t>
            </w:r>
          </w:p>
        </w:tc>
        <w:tc>
          <w:tcPr>
            <w:tcW w:w="2410" w:type="dxa"/>
            <w:tcBorders>
              <w:top w:val="nil"/>
              <w:bottom w:val="single" w:sz="12" w:space="0" w:color="auto"/>
              <w:right w:val="nil"/>
            </w:tcBorders>
            <w:shd w:val="clear" w:color="auto" w:fill="auto"/>
            <w:vAlign w:val="bottom"/>
          </w:tcPr>
          <w:p w:rsidR="00CF0502" w:rsidRPr="00D3665F" w:rsidRDefault="00CF0502" w:rsidP="00CB7077">
            <w:pPr>
              <w:spacing w:before="40" w:after="40" w:line="220" w:lineRule="exact"/>
              <w:jc w:val="center"/>
            </w:pPr>
            <w:r w:rsidRPr="00D3665F">
              <w:t>13</w:t>
            </w:r>
          </w:p>
        </w:tc>
      </w:tr>
    </w:tbl>
    <w:p w:rsidR="00CF0502" w:rsidRPr="00D3665F" w:rsidRDefault="00CF0502" w:rsidP="00A748B2">
      <w:pPr>
        <w:spacing w:before="120"/>
      </w:pP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70" w:type="dxa"/>
        </w:tblCellMar>
        <w:tblLook w:val="0000" w:firstRow="0" w:lastRow="0" w:firstColumn="0" w:lastColumn="0" w:noHBand="0" w:noVBand="0"/>
      </w:tblPr>
      <w:tblGrid>
        <w:gridCol w:w="8292"/>
        <w:gridCol w:w="920"/>
      </w:tblGrid>
      <w:tr w:rsidR="00CF0502" w:rsidRPr="00D3665F" w:rsidTr="005D3B8A">
        <w:tc>
          <w:tcPr>
            <w:tcW w:w="8292" w:type="dxa"/>
          </w:tcPr>
          <w:p w:rsidR="00CF0502" w:rsidRPr="00D3665F" w:rsidRDefault="00CF0502" w:rsidP="005D3B8A">
            <w:pPr>
              <w:pageBreakBefore/>
            </w:pPr>
            <w:r w:rsidRPr="00D3665F">
              <w:lastRenderedPageBreak/>
              <w:br w:type="page"/>
            </w:r>
            <w:r w:rsidRPr="00D3665F">
              <w:rPr>
                <w:i/>
                <w:iCs/>
              </w:rPr>
              <w:t>Preparation of loading operations</w:t>
            </w:r>
          </w:p>
        </w:tc>
        <w:tc>
          <w:tcPr>
            <w:tcW w:w="920" w:type="dxa"/>
          </w:tcPr>
          <w:p w:rsidR="00CF0502" w:rsidRPr="00D3665F" w:rsidRDefault="00CF0502" w:rsidP="00CF0502">
            <w:r w:rsidRPr="00D3665F">
              <w:t>A</w:t>
            </w:r>
            <w:r w:rsidR="006347BC">
              <w:t xml:space="preserve"> - </w:t>
            </w:r>
            <w:r w:rsidRPr="00D3665F">
              <w:t>1</w:t>
            </w:r>
          </w:p>
        </w:tc>
      </w:tr>
      <w:tr w:rsidR="00CF0502" w:rsidRPr="00D3665F" w:rsidTr="005D3B8A">
        <w:tc>
          <w:tcPr>
            <w:tcW w:w="9212" w:type="dxa"/>
            <w:gridSpan w:val="2"/>
          </w:tcPr>
          <w:p w:rsidR="00CF0502" w:rsidRPr="00D3665F" w:rsidRDefault="00CF0502" w:rsidP="00CF0502">
            <w:r w:rsidRPr="00D3665F">
              <w:t>Give a short list of at least five general safety requirements applicable before a loading operation begins.</w:t>
            </w:r>
          </w:p>
        </w:tc>
      </w:tr>
      <w:tr w:rsidR="00CF0502" w:rsidRPr="00D3665F" w:rsidTr="005D3B8A">
        <w:tc>
          <w:tcPr>
            <w:tcW w:w="8292" w:type="dxa"/>
          </w:tcPr>
          <w:p w:rsidR="00CF0502" w:rsidRPr="00D3665F" w:rsidRDefault="00CF0502" w:rsidP="00025EBF">
            <w:pPr>
              <w:jc w:val="right"/>
            </w:pPr>
            <w:r w:rsidRPr="00D3665F">
              <w:t>Points:</w:t>
            </w:r>
          </w:p>
        </w:tc>
        <w:tc>
          <w:tcPr>
            <w:tcW w:w="920" w:type="dxa"/>
          </w:tcPr>
          <w:p w:rsidR="00CF0502" w:rsidRPr="00D3665F" w:rsidRDefault="00CF0502" w:rsidP="00CF0502">
            <w:pPr>
              <w:rPr>
                <w:bCs/>
              </w:rPr>
            </w:pPr>
          </w:p>
        </w:tc>
      </w:tr>
    </w:tbl>
    <w:p w:rsidR="00CF0502" w:rsidRPr="00D3665F" w:rsidRDefault="00CF0502" w:rsidP="00A748B2">
      <w:pPr>
        <w:spacing w:before="12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70" w:type="dxa"/>
        </w:tblCellMar>
        <w:tblLook w:val="0000" w:firstRow="0" w:lastRow="0" w:firstColumn="0" w:lastColumn="0" w:noHBand="0" w:noVBand="0"/>
      </w:tblPr>
      <w:tblGrid>
        <w:gridCol w:w="8292"/>
        <w:gridCol w:w="920"/>
      </w:tblGrid>
      <w:tr w:rsidR="00CF0502" w:rsidRPr="00D3665F" w:rsidTr="005D3B8A">
        <w:tc>
          <w:tcPr>
            <w:tcW w:w="8292" w:type="dxa"/>
          </w:tcPr>
          <w:p w:rsidR="00CF0502" w:rsidRPr="00D3665F" w:rsidRDefault="00CF0502" w:rsidP="00CF0502">
            <w:r w:rsidRPr="00D3665F">
              <w:rPr>
                <w:i/>
                <w:iCs/>
              </w:rPr>
              <w:t>Preparation of loading operations</w:t>
            </w:r>
          </w:p>
        </w:tc>
        <w:tc>
          <w:tcPr>
            <w:tcW w:w="920" w:type="dxa"/>
          </w:tcPr>
          <w:p w:rsidR="00CF0502" w:rsidRPr="00D3665F" w:rsidRDefault="00CF0502" w:rsidP="00CF0502">
            <w:r w:rsidRPr="00D3665F">
              <w:t>A</w:t>
            </w:r>
            <w:r w:rsidR="006347BC">
              <w:t xml:space="preserve"> - </w:t>
            </w:r>
            <w:r w:rsidRPr="00D3665F">
              <w:t>2b</w:t>
            </w:r>
          </w:p>
        </w:tc>
      </w:tr>
      <w:tr w:rsidR="00CF0502" w:rsidRPr="00D3665F" w:rsidTr="005D3B8A">
        <w:tc>
          <w:tcPr>
            <w:tcW w:w="9212" w:type="dxa"/>
            <w:gridSpan w:val="2"/>
          </w:tcPr>
          <w:p w:rsidR="00CF0502" w:rsidRPr="00D3665F" w:rsidRDefault="00CF0502" w:rsidP="00CF0502">
            <w:r w:rsidRPr="00D3665F">
              <w:t>What concentration of BUTANE can remain in the cargo tanks before loading begins?</w:t>
            </w:r>
          </w:p>
        </w:tc>
      </w:tr>
      <w:tr w:rsidR="00CF0502" w:rsidRPr="00D3665F" w:rsidTr="005D3B8A">
        <w:tc>
          <w:tcPr>
            <w:tcW w:w="8292" w:type="dxa"/>
          </w:tcPr>
          <w:p w:rsidR="00CF0502" w:rsidRPr="00D3665F" w:rsidRDefault="00CF0502" w:rsidP="00CF0502">
            <w:pPr>
              <w:jc w:val="right"/>
            </w:pPr>
            <w:r w:rsidRPr="00D3665F">
              <w:t>Points:</w:t>
            </w:r>
          </w:p>
        </w:tc>
        <w:tc>
          <w:tcPr>
            <w:tcW w:w="920" w:type="dxa"/>
          </w:tcPr>
          <w:p w:rsidR="00CF0502" w:rsidRPr="00D3665F" w:rsidRDefault="00CF0502" w:rsidP="00CF0502">
            <w:pPr>
              <w:rPr>
                <w:bCs/>
              </w:rPr>
            </w:pPr>
          </w:p>
        </w:tc>
      </w:tr>
    </w:tbl>
    <w:p w:rsidR="00CF0502" w:rsidRPr="00D3665F" w:rsidRDefault="00CF0502" w:rsidP="00A748B2">
      <w:pPr>
        <w:spacing w:before="12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70" w:type="dxa"/>
        </w:tblCellMar>
        <w:tblLook w:val="0000" w:firstRow="0" w:lastRow="0" w:firstColumn="0" w:lastColumn="0" w:noHBand="0" w:noVBand="0"/>
      </w:tblPr>
      <w:tblGrid>
        <w:gridCol w:w="8292"/>
        <w:gridCol w:w="920"/>
      </w:tblGrid>
      <w:tr w:rsidR="00CF0502" w:rsidRPr="00D3665F" w:rsidTr="005D3B8A">
        <w:tc>
          <w:tcPr>
            <w:tcW w:w="8292" w:type="dxa"/>
          </w:tcPr>
          <w:p w:rsidR="00CF0502" w:rsidRPr="00D3665F" w:rsidRDefault="00CF0502" w:rsidP="00CF0502">
            <w:r w:rsidRPr="00D3665F">
              <w:rPr>
                <w:i/>
                <w:iCs/>
              </w:rPr>
              <w:t>Preparation of loading operations</w:t>
            </w:r>
          </w:p>
        </w:tc>
        <w:tc>
          <w:tcPr>
            <w:tcW w:w="920" w:type="dxa"/>
          </w:tcPr>
          <w:p w:rsidR="00CF0502" w:rsidRPr="00D3665F" w:rsidRDefault="00CF0502" w:rsidP="00CF0502">
            <w:r w:rsidRPr="00D3665F">
              <w:t>A</w:t>
            </w:r>
            <w:r w:rsidR="006347BC">
              <w:t xml:space="preserve"> - </w:t>
            </w:r>
            <w:r w:rsidRPr="00D3665F">
              <w:t>4/1</w:t>
            </w:r>
          </w:p>
        </w:tc>
      </w:tr>
      <w:tr w:rsidR="00CF0502" w:rsidRPr="00D3665F" w:rsidTr="005D3B8A">
        <w:tc>
          <w:tcPr>
            <w:tcW w:w="9212" w:type="dxa"/>
            <w:gridSpan w:val="2"/>
          </w:tcPr>
          <w:p w:rsidR="00CF0502" w:rsidRPr="00D3665F" w:rsidRDefault="00CF0502" w:rsidP="00CF0502">
            <w:r w:rsidRPr="00D3665F">
              <w:t>For the substance being loaded, is an entry required in the transport of document, and if so, which?</w:t>
            </w:r>
          </w:p>
        </w:tc>
      </w:tr>
      <w:tr w:rsidR="00CF0502" w:rsidRPr="00D3665F" w:rsidTr="005D3B8A">
        <w:tc>
          <w:tcPr>
            <w:tcW w:w="8292" w:type="dxa"/>
          </w:tcPr>
          <w:p w:rsidR="00CF0502" w:rsidRPr="00D3665F" w:rsidRDefault="00CF0502" w:rsidP="00CF0502">
            <w:pPr>
              <w:jc w:val="right"/>
            </w:pPr>
            <w:r w:rsidRPr="00D3665F">
              <w:t>Points:</w:t>
            </w:r>
          </w:p>
        </w:tc>
        <w:tc>
          <w:tcPr>
            <w:tcW w:w="920" w:type="dxa"/>
          </w:tcPr>
          <w:p w:rsidR="00CF0502" w:rsidRPr="00D3665F" w:rsidRDefault="00CF0502" w:rsidP="00CF0502">
            <w:pPr>
              <w:rPr>
                <w:bCs/>
              </w:rPr>
            </w:pPr>
          </w:p>
        </w:tc>
      </w:tr>
    </w:tbl>
    <w:p w:rsidR="00CF0502" w:rsidRPr="00D3665F" w:rsidRDefault="00CF0502" w:rsidP="00A748B2">
      <w:pPr>
        <w:spacing w:before="12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70" w:type="dxa"/>
        </w:tblCellMar>
        <w:tblLook w:val="0000" w:firstRow="0" w:lastRow="0" w:firstColumn="0" w:lastColumn="0" w:noHBand="0" w:noVBand="0"/>
      </w:tblPr>
      <w:tblGrid>
        <w:gridCol w:w="8292"/>
        <w:gridCol w:w="920"/>
      </w:tblGrid>
      <w:tr w:rsidR="00CF0502" w:rsidRPr="00D3665F" w:rsidTr="005D3B8A">
        <w:tc>
          <w:tcPr>
            <w:tcW w:w="8292" w:type="dxa"/>
          </w:tcPr>
          <w:p w:rsidR="00CF0502" w:rsidRPr="00D3665F" w:rsidRDefault="00CF0502" w:rsidP="00CF0502">
            <w:r w:rsidRPr="00D3665F">
              <w:rPr>
                <w:i/>
                <w:iCs/>
              </w:rPr>
              <w:t>Flushing of cargo tanks</w:t>
            </w:r>
          </w:p>
        </w:tc>
        <w:tc>
          <w:tcPr>
            <w:tcW w:w="920" w:type="dxa"/>
          </w:tcPr>
          <w:p w:rsidR="00CF0502" w:rsidRPr="00D3665F" w:rsidRDefault="00CF0502" w:rsidP="00CF0502">
            <w:r w:rsidRPr="00D3665F">
              <w:t>B</w:t>
            </w:r>
            <w:r w:rsidR="006347BC">
              <w:t xml:space="preserve"> - </w:t>
            </w:r>
            <w:r w:rsidRPr="00D3665F">
              <w:t>2</w:t>
            </w:r>
          </w:p>
        </w:tc>
      </w:tr>
      <w:tr w:rsidR="00CF0502" w:rsidRPr="00D3665F" w:rsidTr="005D3B8A">
        <w:tc>
          <w:tcPr>
            <w:tcW w:w="9212" w:type="dxa"/>
            <w:gridSpan w:val="2"/>
          </w:tcPr>
          <w:p w:rsidR="00CF0502" w:rsidRPr="00D3665F" w:rsidRDefault="00CF0502" w:rsidP="00CF0502">
            <w:r w:rsidRPr="00D3665F">
              <w:t>What flushing method do you choose, and why?</w:t>
            </w:r>
          </w:p>
        </w:tc>
      </w:tr>
      <w:tr w:rsidR="00CF0502" w:rsidRPr="00D3665F" w:rsidTr="005D3B8A">
        <w:tc>
          <w:tcPr>
            <w:tcW w:w="8292" w:type="dxa"/>
          </w:tcPr>
          <w:p w:rsidR="00CF0502" w:rsidRPr="00D3665F" w:rsidRDefault="00CF0502" w:rsidP="00CF0502">
            <w:pPr>
              <w:jc w:val="right"/>
            </w:pPr>
            <w:r w:rsidRPr="00D3665F">
              <w:t>Points:</w:t>
            </w:r>
          </w:p>
        </w:tc>
        <w:tc>
          <w:tcPr>
            <w:tcW w:w="920" w:type="dxa"/>
          </w:tcPr>
          <w:p w:rsidR="00CF0502" w:rsidRPr="00D3665F" w:rsidRDefault="00CF0502" w:rsidP="00CF0502">
            <w:pPr>
              <w:rPr>
                <w:bCs/>
              </w:rPr>
            </w:pPr>
          </w:p>
        </w:tc>
      </w:tr>
    </w:tbl>
    <w:p w:rsidR="00CF0502" w:rsidRPr="00D3665F" w:rsidRDefault="00CF0502" w:rsidP="00A748B2">
      <w:pPr>
        <w:spacing w:before="12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70" w:type="dxa"/>
        </w:tblCellMar>
        <w:tblLook w:val="0000" w:firstRow="0" w:lastRow="0" w:firstColumn="0" w:lastColumn="0" w:noHBand="0" w:noVBand="0"/>
      </w:tblPr>
      <w:tblGrid>
        <w:gridCol w:w="8292"/>
        <w:gridCol w:w="920"/>
      </w:tblGrid>
      <w:tr w:rsidR="00CF0502" w:rsidRPr="00D3665F" w:rsidTr="005D3B8A">
        <w:tc>
          <w:tcPr>
            <w:tcW w:w="8292" w:type="dxa"/>
          </w:tcPr>
          <w:p w:rsidR="00CF0502" w:rsidRPr="00D3665F" w:rsidRDefault="00CF0502" w:rsidP="00CF0502">
            <w:r w:rsidRPr="00D3665F">
              <w:rPr>
                <w:i/>
                <w:iCs/>
              </w:rPr>
              <w:t>Flushing of cargo tanks</w:t>
            </w:r>
          </w:p>
        </w:tc>
        <w:tc>
          <w:tcPr>
            <w:tcW w:w="920" w:type="dxa"/>
          </w:tcPr>
          <w:p w:rsidR="00CF0502" w:rsidRPr="00D3665F" w:rsidRDefault="00CF0502" w:rsidP="00CF0502">
            <w:r w:rsidRPr="00D3665F">
              <w:t>B</w:t>
            </w:r>
            <w:r w:rsidR="006347BC">
              <w:t xml:space="preserve"> - </w:t>
            </w:r>
            <w:r w:rsidRPr="00D3665F">
              <w:t>6</w:t>
            </w:r>
          </w:p>
        </w:tc>
      </w:tr>
      <w:tr w:rsidR="00CF0502" w:rsidRPr="00D3665F" w:rsidTr="005D3B8A">
        <w:tc>
          <w:tcPr>
            <w:tcW w:w="9212" w:type="dxa"/>
            <w:gridSpan w:val="2"/>
          </w:tcPr>
          <w:p w:rsidR="00CF0502" w:rsidRPr="00D3665F" w:rsidRDefault="00CF0502" w:rsidP="00CF0502">
            <w:r w:rsidRPr="00D3665F">
              <w:t>What pressure should be reached in the cargo tanks after flushing, and why?</w:t>
            </w:r>
          </w:p>
        </w:tc>
      </w:tr>
      <w:tr w:rsidR="00CF0502" w:rsidRPr="00D3665F" w:rsidTr="005D3B8A">
        <w:tc>
          <w:tcPr>
            <w:tcW w:w="8292" w:type="dxa"/>
          </w:tcPr>
          <w:p w:rsidR="00CF0502" w:rsidRPr="00D3665F" w:rsidRDefault="00CF0502" w:rsidP="00CF0502">
            <w:pPr>
              <w:jc w:val="right"/>
            </w:pPr>
            <w:r w:rsidRPr="00D3665F">
              <w:t>Points:</w:t>
            </w:r>
          </w:p>
        </w:tc>
        <w:tc>
          <w:tcPr>
            <w:tcW w:w="920" w:type="dxa"/>
          </w:tcPr>
          <w:p w:rsidR="00CF0502" w:rsidRPr="00D3665F" w:rsidRDefault="00CF0502" w:rsidP="00CF0502">
            <w:pPr>
              <w:rPr>
                <w:bCs/>
              </w:rPr>
            </w:pPr>
          </w:p>
        </w:tc>
      </w:tr>
    </w:tbl>
    <w:p w:rsidR="00CF0502" w:rsidRPr="00D3665F" w:rsidRDefault="00CF0502" w:rsidP="00A748B2">
      <w:pPr>
        <w:spacing w:before="12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70" w:type="dxa"/>
        </w:tblCellMar>
        <w:tblLook w:val="0000" w:firstRow="0" w:lastRow="0" w:firstColumn="0" w:lastColumn="0" w:noHBand="0" w:noVBand="0"/>
      </w:tblPr>
      <w:tblGrid>
        <w:gridCol w:w="8292"/>
        <w:gridCol w:w="920"/>
      </w:tblGrid>
      <w:tr w:rsidR="00CF0502" w:rsidRPr="00D3665F" w:rsidTr="005D3B8A">
        <w:tc>
          <w:tcPr>
            <w:tcW w:w="8292" w:type="dxa"/>
          </w:tcPr>
          <w:p w:rsidR="00CF0502" w:rsidRPr="00D3665F" w:rsidRDefault="00CF0502" w:rsidP="00CF0502">
            <w:r w:rsidRPr="00D3665F">
              <w:rPr>
                <w:i/>
                <w:iCs/>
              </w:rPr>
              <w:t>Flushing of cargo tanks</w:t>
            </w:r>
          </w:p>
        </w:tc>
        <w:tc>
          <w:tcPr>
            <w:tcW w:w="920" w:type="dxa"/>
          </w:tcPr>
          <w:p w:rsidR="00CF0502" w:rsidRPr="00D3665F" w:rsidRDefault="00CF0502" w:rsidP="00CF0502">
            <w:r w:rsidRPr="00D3665F">
              <w:t>B</w:t>
            </w:r>
            <w:r w:rsidR="006347BC">
              <w:t xml:space="preserve"> - </w:t>
            </w:r>
            <w:r w:rsidRPr="00D3665F">
              <w:t>10</w:t>
            </w:r>
          </w:p>
        </w:tc>
      </w:tr>
      <w:tr w:rsidR="00CF0502" w:rsidRPr="00D3665F" w:rsidTr="005D3B8A">
        <w:tc>
          <w:tcPr>
            <w:tcW w:w="9212" w:type="dxa"/>
            <w:gridSpan w:val="2"/>
          </w:tcPr>
          <w:p w:rsidR="00CF0502" w:rsidRPr="00D3665F" w:rsidRDefault="00CF0502" w:rsidP="00CF0502">
            <w:r w:rsidRPr="00D3665F">
              <w:t>If your vessel is coming from the shipyard, how do you test the piping system and the cargo tanks for gas-tightness?</w:t>
            </w:r>
          </w:p>
        </w:tc>
      </w:tr>
      <w:tr w:rsidR="00CF0502" w:rsidRPr="00D3665F" w:rsidTr="005D3B8A">
        <w:tc>
          <w:tcPr>
            <w:tcW w:w="8292" w:type="dxa"/>
          </w:tcPr>
          <w:p w:rsidR="00CF0502" w:rsidRPr="00D3665F" w:rsidRDefault="00CF0502" w:rsidP="00CF0502">
            <w:pPr>
              <w:jc w:val="right"/>
            </w:pPr>
            <w:r w:rsidRPr="00D3665F">
              <w:t>Points:</w:t>
            </w:r>
          </w:p>
        </w:tc>
        <w:tc>
          <w:tcPr>
            <w:tcW w:w="920" w:type="dxa"/>
          </w:tcPr>
          <w:p w:rsidR="00CF0502" w:rsidRPr="00D3665F" w:rsidRDefault="00CF0502" w:rsidP="00CF0502">
            <w:pPr>
              <w:rPr>
                <w:bCs/>
              </w:rPr>
            </w:pPr>
          </w:p>
        </w:tc>
      </w:tr>
    </w:tbl>
    <w:p w:rsidR="00CF0502" w:rsidRPr="00D3665F" w:rsidRDefault="00CF0502" w:rsidP="00A748B2">
      <w:pPr>
        <w:spacing w:before="12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70" w:type="dxa"/>
        </w:tblCellMar>
        <w:tblLook w:val="0000" w:firstRow="0" w:lastRow="0" w:firstColumn="0" w:lastColumn="0" w:noHBand="0" w:noVBand="0"/>
      </w:tblPr>
      <w:tblGrid>
        <w:gridCol w:w="8292"/>
        <w:gridCol w:w="920"/>
      </w:tblGrid>
      <w:tr w:rsidR="00CF0502" w:rsidRPr="00D3665F" w:rsidTr="005D3B8A">
        <w:tc>
          <w:tcPr>
            <w:tcW w:w="8292" w:type="dxa"/>
          </w:tcPr>
          <w:p w:rsidR="00CF0502" w:rsidRPr="00D3665F" w:rsidRDefault="00CF0502" w:rsidP="005450BB">
            <w:pPr>
              <w:keepNext/>
              <w:keepLines/>
            </w:pPr>
            <w:r w:rsidRPr="00D3665F">
              <w:rPr>
                <w:i/>
                <w:iCs/>
              </w:rPr>
              <w:t>Loading</w:t>
            </w:r>
          </w:p>
        </w:tc>
        <w:tc>
          <w:tcPr>
            <w:tcW w:w="920" w:type="dxa"/>
          </w:tcPr>
          <w:p w:rsidR="00CF0502" w:rsidRPr="00D3665F" w:rsidRDefault="00CF0502" w:rsidP="005450BB">
            <w:pPr>
              <w:keepNext/>
              <w:keepLines/>
            </w:pPr>
            <w:r w:rsidRPr="00D3665F">
              <w:t>C</w:t>
            </w:r>
            <w:r w:rsidR="006347BC">
              <w:t xml:space="preserve"> - </w:t>
            </w:r>
            <w:r w:rsidRPr="00D3665F">
              <w:t>1</w:t>
            </w:r>
          </w:p>
        </w:tc>
      </w:tr>
      <w:tr w:rsidR="00CF0502" w:rsidRPr="00D3665F" w:rsidTr="005D3B8A">
        <w:tc>
          <w:tcPr>
            <w:tcW w:w="9212" w:type="dxa"/>
            <w:gridSpan w:val="2"/>
          </w:tcPr>
          <w:p w:rsidR="00CF0502" w:rsidRPr="00D3665F" w:rsidRDefault="00CF0502" w:rsidP="005450BB">
            <w:pPr>
              <w:keepNext/>
              <w:keepLines/>
            </w:pPr>
            <w:r w:rsidRPr="00D3665F">
              <w:t>Explain precisely how you load the first amounts of goods into your tank or tanks at the beginning of the loading procedure and why you proceed in this manner; (As a gas (vapour)? A liquid? One cargo tank at a time, or several at the same time? With the piping used for flushing, or with the bottom piping?)</w:t>
            </w:r>
          </w:p>
        </w:tc>
      </w:tr>
      <w:tr w:rsidR="00CF0502" w:rsidRPr="00D3665F" w:rsidTr="005D3B8A">
        <w:tc>
          <w:tcPr>
            <w:tcW w:w="8292" w:type="dxa"/>
          </w:tcPr>
          <w:p w:rsidR="00CF0502" w:rsidRPr="00D3665F" w:rsidRDefault="00CF0502" w:rsidP="005450BB">
            <w:pPr>
              <w:keepNext/>
              <w:keepLines/>
              <w:jc w:val="right"/>
            </w:pPr>
            <w:r w:rsidRPr="00D3665F">
              <w:t>Points:</w:t>
            </w:r>
          </w:p>
        </w:tc>
        <w:tc>
          <w:tcPr>
            <w:tcW w:w="920" w:type="dxa"/>
          </w:tcPr>
          <w:p w:rsidR="00CF0502" w:rsidRPr="00D3665F" w:rsidRDefault="00CF0502" w:rsidP="005450BB">
            <w:pPr>
              <w:keepNext/>
              <w:keepLines/>
              <w:rPr>
                <w:bCs/>
              </w:rPr>
            </w:pPr>
          </w:p>
        </w:tc>
      </w:tr>
    </w:tbl>
    <w:p w:rsidR="00CF0502" w:rsidRPr="00D3665F" w:rsidRDefault="00CF0502" w:rsidP="00A748B2">
      <w:pPr>
        <w:spacing w:before="12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70" w:type="dxa"/>
        </w:tblCellMar>
        <w:tblLook w:val="0000" w:firstRow="0" w:lastRow="0" w:firstColumn="0" w:lastColumn="0" w:noHBand="0" w:noVBand="0"/>
      </w:tblPr>
      <w:tblGrid>
        <w:gridCol w:w="8292"/>
        <w:gridCol w:w="920"/>
      </w:tblGrid>
      <w:tr w:rsidR="00CF0502" w:rsidRPr="00D3665F" w:rsidTr="005D3B8A">
        <w:tc>
          <w:tcPr>
            <w:tcW w:w="8292" w:type="dxa"/>
          </w:tcPr>
          <w:p w:rsidR="00CF0502" w:rsidRPr="00D3665F" w:rsidRDefault="00CF0502" w:rsidP="00CF0502">
            <w:r w:rsidRPr="00D3665F">
              <w:rPr>
                <w:i/>
                <w:iCs/>
              </w:rPr>
              <w:t>Loading</w:t>
            </w:r>
          </w:p>
        </w:tc>
        <w:tc>
          <w:tcPr>
            <w:tcW w:w="920" w:type="dxa"/>
          </w:tcPr>
          <w:p w:rsidR="00CF0502" w:rsidRPr="00D3665F" w:rsidRDefault="00CF0502" w:rsidP="00CF0502">
            <w:r w:rsidRPr="00D3665F">
              <w:t>C</w:t>
            </w:r>
            <w:r w:rsidR="006347BC">
              <w:t xml:space="preserve"> - </w:t>
            </w:r>
            <w:r w:rsidRPr="00D3665F">
              <w:t>4</w:t>
            </w:r>
          </w:p>
        </w:tc>
      </w:tr>
      <w:tr w:rsidR="00CF0502" w:rsidRPr="00D3665F" w:rsidTr="005D3B8A">
        <w:tc>
          <w:tcPr>
            <w:tcW w:w="9212" w:type="dxa"/>
            <w:gridSpan w:val="2"/>
          </w:tcPr>
          <w:p w:rsidR="00CF0502" w:rsidRPr="00D3665F" w:rsidRDefault="00CF0502" w:rsidP="00CF0502">
            <w:r w:rsidRPr="00D3665F">
              <w:t xml:space="preserve">During loading, do you return gas or nitrogen? If so, where? If not, why not? </w:t>
            </w:r>
          </w:p>
        </w:tc>
      </w:tr>
      <w:tr w:rsidR="00CF0502" w:rsidRPr="00D3665F" w:rsidTr="005D3B8A">
        <w:tc>
          <w:tcPr>
            <w:tcW w:w="8292" w:type="dxa"/>
          </w:tcPr>
          <w:p w:rsidR="00CF0502" w:rsidRPr="00D3665F" w:rsidRDefault="00CF0502" w:rsidP="00CF0502">
            <w:pPr>
              <w:jc w:val="right"/>
            </w:pPr>
            <w:r w:rsidRPr="00D3665F">
              <w:t>Points:</w:t>
            </w:r>
          </w:p>
        </w:tc>
        <w:tc>
          <w:tcPr>
            <w:tcW w:w="920" w:type="dxa"/>
          </w:tcPr>
          <w:p w:rsidR="00CF0502" w:rsidRPr="00D3665F" w:rsidRDefault="00CF0502" w:rsidP="00CF0502">
            <w:pPr>
              <w:rPr>
                <w:bCs/>
              </w:rPr>
            </w:pPr>
          </w:p>
        </w:tc>
      </w:tr>
    </w:tbl>
    <w:p w:rsidR="00CF0502" w:rsidRPr="00D3665F" w:rsidRDefault="00CF0502" w:rsidP="00A748B2">
      <w:pPr>
        <w:spacing w:before="12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70" w:type="dxa"/>
        </w:tblCellMar>
        <w:tblLook w:val="0000" w:firstRow="0" w:lastRow="0" w:firstColumn="0" w:lastColumn="0" w:noHBand="0" w:noVBand="0"/>
      </w:tblPr>
      <w:tblGrid>
        <w:gridCol w:w="8292"/>
        <w:gridCol w:w="920"/>
      </w:tblGrid>
      <w:tr w:rsidR="00CF0502" w:rsidRPr="00D3665F" w:rsidTr="005D3B8A">
        <w:tc>
          <w:tcPr>
            <w:tcW w:w="8292" w:type="dxa"/>
          </w:tcPr>
          <w:p w:rsidR="00CF0502" w:rsidRPr="00D3665F" w:rsidRDefault="00CF0502" w:rsidP="00CF0502">
            <w:r w:rsidRPr="00D3665F">
              <w:rPr>
                <w:i/>
                <w:iCs/>
              </w:rPr>
              <w:t>Loading</w:t>
            </w:r>
          </w:p>
        </w:tc>
        <w:tc>
          <w:tcPr>
            <w:tcW w:w="920" w:type="dxa"/>
          </w:tcPr>
          <w:p w:rsidR="00CF0502" w:rsidRPr="00D3665F" w:rsidRDefault="00CF0502" w:rsidP="00CF0502">
            <w:r w:rsidRPr="00D3665F">
              <w:t>C</w:t>
            </w:r>
            <w:r w:rsidR="006347BC">
              <w:t xml:space="preserve"> - </w:t>
            </w:r>
            <w:r w:rsidRPr="00D3665F">
              <w:t>5</w:t>
            </w:r>
          </w:p>
        </w:tc>
      </w:tr>
      <w:tr w:rsidR="00CF0502" w:rsidRPr="00D3665F" w:rsidTr="005D3B8A">
        <w:tc>
          <w:tcPr>
            <w:tcW w:w="9212" w:type="dxa"/>
            <w:gridSpan w:val="2"/>
          </w:tcPr>
          <w:p w:rsidR="00CF0502" w:rsidRPr="00D3665F" w:rsidRDefault="00CF0502" w:rsidP="00CF0502">
            <w:r w:rsidRPr="00D3665F">
              <w:t xml:space="preserve">What personal protective equipment must be worn by persons connecting and disconnecting the loading and unloading piping and the gas return piping? </w:t>
            </w:r>
            <w:r w:rsidRPr="00D3665F">
              <w:br/>
              <w:t>Please provide the source in ADN.</w:t>
            </w:r>
          </w:p>
        </w:tc>
      </w:tr>
      <w:tr w:rsidR="00CF0502" w:rsidRPr="00D3665F" w:rsidTr="005D3B8A">
        <w:tc>
          <w:tcPr>
            <w:tcW w:w="8292" w:type="dxa"/>
          </w:tcPr>
          <w:p w:rsidR="00CF0502" w:rsidRPr="00D3665F" w:rsidRDefault="00CF0502" w:rsidP="00CF0502">
            <w:pPr>
              <w:jc w:val="right"/>
            </w:pPr>
            <w:r w:rsidRPr="00D3665F">
              <w:t>Points:</w:t>
            </w:r>
          </w:p>
        </w:tc>
        <w:tc>
          <w:tcPr>
            <w:tcW w:w="920" w:type="dxa"/>
          </w:tcPr>
          <w:p w:rsidR="00CF0502" w:rsidRPr="00D3665F" w:rsidRDefault="00CF0502" w:rsidP="00CF0502">
            <w:pPr>
              <w:rPr>
                <w:bCs/>
              </w:rPr>
            </w:pPr>
          </w:p>
        </w:tc>
      </w:tr>
    </w:tbl>
    <w:p w:rsidR="00CF0502" w:rsidRPr="00D3665F" w:rsidRDefault="00CF0502" w:rsidP="00A748B2">
      <w:pPr>
        <w:spacing w:before="12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70" w:type="dxa"/>
        </w:tblCellMar>
        <w:tblLook w:val="0000" w:firstRow="0" w:lastRow="0" w:firstColumn="0" w:lastColumn="0" w:noHBand="0" w:noVBand="0"/>
      </w:tblPr>
      <w:tblGrid>
        <w:gridCol w:w="8292"/>
        <w:gridCol w:w="920"/>
      </w:tblGrid>
      <w:tr w:rsidR="00CF0502" w:rsidRPr="00D3665F" w:rsidTr="005D3B8A">
        <w:tc>
          <w:tcPr>
            <w:tcW w:w="8292" w:type="dxa"/>
          </w:tcPr>
          <w:p w:rsidR="00CF0502" w:rsidRPr="00D3665F" w:rsidRDefault="00CF0502" w:rsidP="00CF0502">
            <w:r w:rsidRPr="00D3665F">
              <w:rPr>
                <w:i/>
                <w:iCs/>
              </w:rPr>
              <w:t>Loading</w:t>
            </w:r>
          </w:p>
        </w:tc>
        <w:tc>
          <w:tcPr>
            <w:tcW w:w="920" w:type="dxa"/>
          </w:tcPr>
          <w:p w:rsidR="00CF0502" w:rsidRPr="00D3665F" w:rsidRDefault="00CF0502" w:rsidP="00CF0502">
            <w:r w:rsidRPr="00D3665F">
              <w:t>C</w:t>
            </w:r>
            <w:r w:rsidR="006347BC">
              <w:t xml:space="preserve"> - </w:t>
            </w:r>
            <w:r w:rsidRPr="00D3665F">
              <w:t>7</w:t>
            </w:r>
          </w:p>
        </w:tc>
      </w:tr>
      <w:tr w:rsidR="00CF0502" w:rsidRPr="00D3665F" w:rsidTr="005D3B8A">
        <w:tc>
          <w:tcPr>
            <w:tcW w:w="9212" w:type="dxa"/>
            <w:gridSpan w:val="2"/>
          </w:tcPr>
          <w:p w:rsidR="00CF0502" w:rsidRPr="00D3665F" w:rsidRDefault="00CF0502" w:rsidP="00CF0502">
            <w:r w:rsidRPr="00D3665F">
              <w:t>What pressure do you expect to find in the cargo tanks after loading is completed?</w:t>
            </w:r>
          </w:p>
        </w:tc>
      </w:tr>
      <w:tr w:rsidR="00CF0502" w:rsidRPr="00D3665F" w:rsidTr="005D3B8A">
        <w:tc>
          <w:tcPr>
            <w:tcW w:w="8292" w:type="dxa"/>
          </w:tcPr>
          <w:p w:rsidR="00CF0502" w:rsidRPr="00D3665F" w:rsidRDefault="00CF0502" w:rsidP="00CF0502">
            <w:pPr>
              <w:jc w:val="right"/>
            </w:pPr>
            <w:r w:rsidRPr="00D3665F">
              <w:t>Points:</w:t>
            </w:r>
          </w:p>
        </w:tc>
        <w:tc>
          <w:tcPr>
            <w:tcW w:w="920" w:type="dxa"/>
          </w:tcPr>
          <w:p w:rsidR="00CF0502" w:rsidRPr="00D3665F" w:rsidRDefault="00CF0502" w:rsidP="00CF0502">
            <w:pPr>
              <w:rPr>
                <w:bCs/>
              </w:rPr>
            </w:pPr>
          </w:p>
        </w:tc>
      </w:tr>
    </w:tbl>
    <w:p w:rsidR="00CF0502" w:rsidRPr="00D3665F" w:rsidRDefault="00CF0502" w:rsidP="00A748B2">
      <w:pPr>
        <w:spacing w:before="12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70" w:type="dxa"/>
        </w:tblCellMar>
        <w:tblLook w:val="0000" w:firstRow="0" w:lastRow="0" w:firstColumn="0" w:lastColumn="0" w:noHBand="0" w:noVBand="0"/>
      </w:tblPr>
      <w:tblGrid>
        <w:gridCol w:w="8292"/>
        <w:gridCol w:w="920"/>
      </w:tblGrid>
      <w:tr w:rsidR="00CF0502" w:rsidRPr="00D3665F" w:rsidTr="00CF3BEC">
        <w:tc>
          <w:tcPr>
            <w:tcW w:w="8292" w:type="dxa"/>
          </w:tcPr>
          <w:p w:rsidR="00CF0502" w:rsidRPr="00D3665F" w:rsidRDefault="00CF0502" w:rsidP="006347BC">
            <w:pPr>
              <w:pageBreakBefore/>
              <w:rPr>
                <w:i/>
              </w:rPr>
            </w:pPr>
            <w:r w:rsidRPr="00D3665F">
              <w:lastRenderedPageBreak/>
              <w:br w:type="page"/>
            </w:r>
            <w:r w:rsidRPr="00D3665F">
              <w:rPr>
                <w:i/>
                <w:iCs/>
              </w:rPr>
              <w:t>Load calculation</w:t>
            </w:r>
          </w:p>
        </w:tc>
        <w:tc>
          <w:tcPr>
            <w:tcW w:w="920" w:type="dxa"/>
          </w:tcPr>
          <w:p w:rsidR="00CF0502" w:rsidRPr="00D3665F" w:rsidRDefault="00CF0502" w:rsidP="00CF0502">
            <w:r w:rsidRPr="00D3665F">
              <w:t>D - 1</w:t>
            </w:r>
          </w:p>
        </w:tc>
      </w:tr>
      <w:tr w:rsidR="00CF0502" w:rsidRPr="00D3665F" w:rsidTr="00CF3BEC">
        <w:tc>
          <w:tcPr>
            <w:tcW w:w="9212" w:type="dxa"/>
            <w:gridSpan w:val="2"/>
          </w:tcPr>
          <w:p w:rsidR="00CF0502" w:rsidRPr="00D3665F" w:rsidRDefault="00CF0502" w:rsidP="00CF0502">
            <w:r w:rsidRPr="00D3665F">
              <w:t>Calculate the total mass of the liquid loaded, in kg.</w:t>
            </w:r>
          </w:p>
          <w:p w:rsidR="00CF0502" w:rsidRPr="00D3665F" w:rsidRDefault="00CF0502" w:rsidP="00CF0502">
            <w:r w:rsidRPr="00D3665F">
              <w:t>(Write the entire method of calculation and not just the answer.)</w:t>
            </w:r>
          </w:p>
        </w:tc>
      </w:tr>
      <w:tr w:rsidR="00CF0502" w:rsidRPr="00D3665F" w:rsidTr="00CF3BEC">
        <w:tc>
          <w:tcPr>
            <w:tcW w:w="8292" w:type="dxa"/>
          </w:tcPr>
          <w:p w:rsidR="00CF0502" w:rsidRPr="00D3665F" w:rsidRDefault="00CF0502" w:rsidP="00CF0502">
            <w:pPr>
              <w:jc w:val="right"/>
            </w:pPr>
            <w:r w:rsidRPr="00D3665F">
              <w:t>Points:</w:t>
            </w:r>
          </w:p>
        </w:tc>
        <w:tc>
          <w:tcPr>
            <w:tcW w:w="920" w:type="dxa"/>
          </w:tcPr>
          <w:p w:rsidR="00CF0502" w:rsidRPr="00D3665F" w:rsidRDefault="00CF0502" w:rsidP="00CF0502">
            <w:pPr>
              <w:rPr>
                <w:bCs/>
              </w:rPr>
            </w:pPr>
          </w:p>
        </w:tc>
      </w:tr>
    </w:tbl>
    <w:p w:rsidR="00CF0502" w:rsidRPr="00D3665F" w:rsidRDefault="00CF0502" w:rsidP="00A748B2">
      <w:pPr>
        <w:spacing w:before="12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70" w:type="dxa"/>
        </w:tblCellMar>
        <w:tblLook w:val="0000" w:firstRow="0" w:lastRow="0" w:firstColumn="0" w:lastColumn="0" w:noHBand="0" w:noVBand="0"/>
      </w:tblPr>
      <w:tblGrid>
        <w:gridCol w:w="8292"/>
        <w:gridCol w:w="920"/>
      </w:tblGrid>
      <w:tr w:rsidR="00CF0502" w:rsidRPr="00D3665F" w:rsidTr="00CF3BEC">
        <w:tc>
          <w:tcPr>
            <w:tcW w:w="8292" w:type="dxa"/>
          </w:tcPr>
          <w:p w:rsidR="00CF0502" w:rsidRPr="00D3665F" w:rsidRDefault="00CF0502" w:rsidP="00CF0502">
            <w:pPr>
              <w:keepNext/>
            </w:pPr>
            <w:r w:rsidRPr="00D3665F">
              <w:rPr>
                <w:i/>
                <w:iCs/>
              </w:rPr>
              <w:t>Load calculation</w:t>
            </w:r>
          </w:p>
        </w:tc>
        <w:tc>
          <w:tcPr>
            <w:tcW w:w="920" w:type="dxa"/>
          </w:tcPr>
          <w:p w:rsidR="00CF0502" w:rsidRPr="00D3665F" w:rsidRDefault="00CF0502" w:rsidP="00CF0502">
            <w:r w:rsidRPr="00D3665F">
              <w:t>D - 2</w:t>
            </w:r>
          </w:p>
        </w:tc>
      </w:tr>
      <w:tr w:rsidR="00CF0502" w:rsidRPr="00D3665F" w:rsidTr="00CF3BEC">
        <w:tc>
          <w:tcPr>
            <w:tcW w:w="9212" w:type="dxa"/>
            <w:gridSpan w:val="2"/>
          </w:tcPr>
          <w:p w:rsidR="00CF0502" w:rsidRPr="00D3665F" w:rsidRDefault="00CF0502" w:rsidP="00CF0502">
            <w:pPr>
              <w:keepNext/>
            </w:pPr>
            <w:r w:rsidRPr="00471BB3">
              <w:t xml:space="preserve">Calculate the total mass </w:t>
            </w:r>
            <w:r w:rsidR="004A1D4C" w:rsidRPr="00471BB3">
              <w:t>of the gas, in kg</w:t>
            </w:r>
            <w:r w:rsidRPr="00471BB3">
              <w:t>.</w:t>
            </w:r>
            <w:r w:rsidRPr="00D3665F">
              <w:rPr>
                <w:b/>
              </w:rPr>
              <w:br/>
            </w:r>
            <w:r w:rsidRPr="00D3665F">
              <w:t>(Write the entire method of calculation and not just the answer.)</w:t>
            </w:r>
          </w:p>
        </w:tc>
      </w:tr>
      <w:tr w:rsidR="00CF0502" w:rsidRPr="00D3665F" w:rsidTr="00CF3BEC">
        <w:tc>
          <w:tcPr>
            <w:tcW w:w="8292" w:type="dxa"/>
          </w:tcPr>
          <w:p w:rsidR="00CF0502" w:rsidRPr="00D3665F" w:rsidRDefault="00CF0502" w:rsidP="00CF0502">
            <w:pPr>
              <w:jc w:val="right"/>
            </w:pPr>
            <w:r w:rsidRPr="00D3665F">
              <w:t>Points:</w:t>
            </w:r>
          </w:p>
        </w:tc>
        <w:tc>
          <w:tcPr>
            <w:tcW w:w="920" w:type="dxa"/>
          </w:tcPr>
          <w:p w:rsidR="00CF0502" w:rsidRPr="00D3665F" w:rsidRDefault="00CF0502" w:rsidP="00CF0502">
            <w:pPr>
              <w:rPr>
                <w:bCs/>
              </w:rPr>
            </w:pPr>
          </w:p>
        </w:tc>
      </w:tr>
    </w:tbl>
    <w:p w:rsidR="00CF0502" w:rsidRPr="00D3665F" w:rsidRDefault="00CF0502" w:rsidP="00A748B2">
      <w:pPr>
        <w:spacing w:before="12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70" w:type="dxa"/>
        </w:tblCellMar>
        <w:tblLook w:val="0000" w:firstRow="0" w:lastRow="0" w:firstColumn="0" w:lastColumn="0" w:noHBand="0" w:noVBand="0"/>
      </w:tblPr>
      <w:tblGrid>
        <w:gridCol w:w="8292"/>
        <w:gridCol w:w="920"/>
      </w:tblGrid>
      <w:tr w:rsidR="00CF0502" w:rsidRPr="00D3665F" w:rsidTr="00CF3BEC">
        <w:tc>
          <w:tcPr>
            <w:tcW w:w="8292" w:type="dxa"/>
          </w:tcPr>
          <w:p w:rsidR="00CF0502" w:rsidRPr="00D3665F" w:rsidRDefault="00CF0502" w:rsidP="00CF0502">
            <w:r w:rsidRPr="00D3665F">
              <w:rPr>
                <w:i/>
                <w:iCs/>
              </w:rPr>
              <w:t>Load calculation</w:t>
            </w:r>
          </w:p>
        </w:tc>
        <w:tc>
          <w:tcPr>
            <w:tcW w:w="920" w:type="dxa"/>
          </w:tcPr>
          <w:p w:rsidR="00CF0502" w:rsidRPr="00D3665F" w:rsidRDefault="00CF0502" w:rsidP="00CF0502">
            <w:r w:rsidRPr="00D3665F">
              <w:t>D - 3</w:t>
            </w:r>
          </w:p>
        </w:tc>
      </w:tr>
      <w:tr w:rsidR="00CF0502" w:rsidRPr="00D3665F" w:rsidTr="00CF3BEC">
        <w:tc>
          <w:tcPr>
            <w:tcW w:w="9212" w:type="dxa"/>
            <w:gridSpan w:val="2"/>
          </w:tcPr>
          <w:p w:rsidR="00CF0502" w:rsidRPr="00D3665F" w:rsidRDefault="00CF0502" w:rsidP="00CF0502">
            <w:r w:rsidRPr="00D3665F">
              <w:t>Calculate the total mass loaded.</w:t>
            </w:r>
          </w:p>
          <w:p w:rsidR="00CF0502" w:rsidRPr="00D3665F" w:rsidRDefault="00CF0502" w:rsidP="00CF0502">
            <w:r w:rsidRPr="00D3665F">
              <w:t>(Write the entire method of calculation and not just the answer.)</w:t>
            </w:r>
          </w:p>
        </w:tc>
      </w:tr>
      <w:tr w:rsidR="00CF0502" w:rsidRPr="00D3665F" w:rsidTr="00CF3BEC">
        <w:tc>
          <w:tcPr>
            <w:tcW w:w="8292" w:type="dxa"/>
          </w:tcPr>
          <w:p w:rsidR="00CF0502" w:rsidRPr="00D3665F" w:rsidRDefault="00CF0502" w:rsidP="00CF0502">
            <w:pPr>
              <w:jc w:val="right"/>
            </w:pPr>
            <w:r w:rsidRPr="00D3665F">
              <w:t>Points:</w:t>
            </w:r>
          </w:p>
        </w:tc>
        <w:tc>
          <w:tcPr>
            <w:tcW w:w="920" w:type="dxa"/>
          </w:tcPr>
          <w:p w:rsidR="00CF0502" w:rsidRPr="00D3665F" w:rsidRDefault="00CF0502" w:rsidP="00CF0502">
            <w:pPr>
              <w:rPr>
                <w:bCs/>
              </w:rPr>
            </w:pPr>
          </w:p>
        </w:tc>
      </w:tr>
    </w:tbl>
    <w:p w:rsidR="00CF0502" w:rsidRPr="00D3665F" w:rsidRDefault="00CF0502" w:rsidP="00A748B2">
      <w:pPr>
        <w:spacing w:before="12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70" w:type="dxa"/>
        </w:tblCellMar>
        <w:tblLook w:val="0000" w:firstRow="0" w:lastRow="0" w:firstColumn="0" w:lastColumn="0" w:noHBand="0" w:noVBand="0"/>
      </w:tblPr>
      <w:tblGrid>
        <w:gridCol w:w="8292"/>
        <w:gridCol w:w="920"/>
      </w:tblGrid>
      <w:tr w:rsidR="00CF0502" w:rsidRPr="00D3665F" w:rsidTr="00CF3BEC">
        <w:tc>
          <w:tcPr>
            <w:tcW w:w="8292" w:type="dxa"/>
          </w:tcPr>
          <w:p w:rsidR="00CF0502" w:rsidRPr="00D3665F" w:rsidRDefault="00CF0502" w:rsidP="00CF0502">
            <w:r w:rsidRPr="00D3665F">
              <w:rPr>
                <w:i/>
                <w:iCs/>
              </w:rPr>
              <w:t xml:space="preserve">Unloading </w:t>
            </w:r>
          </w:p>
        </w:tc>
        <w:tc>
          <w:tcPr>
            <w:tcW w:w="920" w:type="dxa"/>
          </w:tcPr>
          <w:p w:rsidR="00CF0502" w:rsidRPr="00D3665F" w:rsidRDefault="00CF0502" w:rsidP="00CF0502">
            <w:r w:rsidRPr="00D3665F">
              <w:t>E - 1</w:t>
            </w:r>
          </w:p>
        </w:tc>
      </w:tr>
      <w:tr w:rsidR="00CF0502" w:rsidRPr="00D3665F" w:rsidTr="00CF3BEC">
        <w:tc>
          <w:tcPr>
            <w:tcW w:w="9212" w:type="dxa"/>
            <w:gridSpan w:val="2"/>
          </w:tcPr>
          <w:p w:rsidR="00CF0502" w:rsidRPr="00D3665F" w:rsidRDefault="00CF0502" w:rsidP="00CF0502">
            <w:r w:rsidRPr="00D3665F">
              <w:t>Describe how you would efficiently unload (leaving minimal residual quantities) so as to discharge as much of the substance as possible.</w:t>
            </w:r>
          </w:p>
          <w:p w:rsidR="00CF0502" w:rsidRPr="00D3665F" w:rsidRDefault="00CF0502" w:rsidP="00CF0502">
            <w:r w:rsidRPr="00D3665F">
              <w:t>Mention the use of pumps or compressors, or pumps and compressors; the use of vapour balancing; the order of unloading cargo tanks; the means of unloading liquids, etc.</w:t>
            </w:r>
          </w:p>
        </w:tc>
      </w:tr>
      <w:tr w:rsidR="00CF0502" w:rsidRPr="00D3665F" w:rsidTr="00CF3BEC">
        <w:tc>
          <w:tcPr>
            <w:tcW w:w="8292" w:type="dxa"/>
          </w:tcPr>
          <w:p w:rsidR="00CF0502" w:rsidRPr="00D3665F" w:rsidRDefault="00CF0502" w:rsidP="00CF0502">
            <w:pPr>
              <w:jc w:val="right"/>
            </w:pPr>
            <w:r w:rsidRPr="00D3665F">
              <w:t>Points:</w:t>
            </w:r>
          </w:p>
        </w:tc>
        <w:tc>
          <w:tcPr>
            <w:tcW w:w="920" w:type="dxa"/>
          </w:tcPr>
          <w:p w:rsidR="00CF0502" w:rsidRPr="00D3665F" w:rsidRDefault="00CF0502" w:rsidP="00CF0502">
            <w:pPr>
              <w:rPr>
                <w:bCs/>
              </w:rPr>
            </w:pPr>
          </w:p>
        </w:tc>
      </w:tr>
    </w:tbl>
    <w:p w:rsidR="00CF0502" w:rsidRPr="00D3665F" w:rsidRDefault="00CF0502" w:rsidP="00A748B2">
      <w:pPr>
        <w:spacing w:before="12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70" w:type="dxa"/>
        </w:tblCellMar>
        <w:tblLook w:val="0000" w:firstRow="0" w:lastRow="0" w:firstColumn="0" w:lastColumn="0" w:noHBand="0" w:noVBand="0"/>
      </w:tblPr>
      <w:tblGrid>
        <w:gridCol w:w="8292"/>
        <w:gridCol w:w="920"/>
      </w:tblGrid>
      <w:tr w:rsidR="00CF0502" w:rsidRPr="00D3665F" w:rsidTr="00CF3BEC">
        <w:tc>
          <w:tcPr>
            <w:tcW w:w="8292" w:type="dxa"/>
          </w:tcPr>
          <w:p w:rsidR="00CF0502" w:rsidRPr="00D3665F" w:rsidRDefault="00CF0502" w:rsidP="00805DE8">
            <w:pPr>
              <w:keepNext/>
              <w:keepLines/>
            </w:pPr>
            <w:r w:rsidRPr="00D3665F">
              <w:rPr>
                <w:i/>
                <w:iCs/>
              </w:rPr>
              <w:t>Unloading</w:t>
            </w:r>
          </w:p>
        </w:tc>
        <w:tc>
          <w:tcPr>
            <w:tcW w:w="920" w:type="dxa"/>
          </w:tcPr>
          <w:p w:rsidR="00CF0502" w:rsidRPr="00D3665F" w:rsidRDefault="00CF0502" w:rsidP="00805DE8">
            <w:pPr>
              <w:keepNext/>
              <w:keepLines/>
            </w:pPr>
            <w:r w:rsidRPr="00D3665F">
              <w:t>E - 2</w:t>
            </w:r>
          </w:p>
        </w:tc>
      </w:tr>
      <w:tr w:rsidR="00CF0502" w:rsidRPr="00D3665F" w:rsidTr="00CF3BEC">
        <w:tc>
          <w:tcPr>
            <w:tcW w:w="9212" w:type="dxa"/>
            <w:gridSpan w:val="2"/>
          </w:tcPr>
          <w:p w:rsidR="00CF0502" w:rsidRPr="00D3665F" w:rsidRDefault="00CF0502" w:rsidP="00805DE8">
            <w:pPr>
              <w:keepNext/>
              <w:keepLines/>
            </w:pPr>
            <w:r w:rsidRPr="00D3665F">
              <w:t>What final pressure</w:t>
            </w:r>
            <w:ins w:id="141" w:author="Croo Henk" w:date="2015-08-21T14:38:00Z">
              <w:r w:rsidR="00E438F9">
                <w:t xml:space="preserve"> (actual tank pressure)</w:t>
              </w:r>
            </w:ins>
            <w:r w:rsidRPr="00D3665F">
              <w:t xml:space="preserve"> do you expect after unloading as completely as possible?</w:t>
            </w:r>
          </w:p>
        </w:tc>
      </w:tr>
      <w:tr w:rsidR="00CF0502" w:rsidRPr="00D3665F" w:rsidTr="00CF3BEC">
        <w:tc>
          <w:tcPr>
            <w:tcW w:w="8292" w:type="dxa"/>
          </w:tcPr>
          <w:p w:rsidR="00CF0502" w:rsidRPr="00D3665F" w:rsidRDefault="00CF0502" w:rsidP="00CF0502">
            <w:pPr>
              <w:jc w:val="right"/>
            </w:pPr>
            <w:r w:rsidRPr="00D3665F">
              <w:t>Points:</w:t>
            </w:r>
          </w:p>
        </w:tc>
        <w:tc>
          <w:tcPr>
            <w:tcW w:w="920" w:type="dxa"/>
          </w:tcPr>
          <w:p w:rsidR="00CF0502" w:rsidRPr="00D3665F" w:rsidRDefault="00CF0502" w:rsidP="00CF0502">
            <w:pPr>
              <w:rPr>
                <w:bCs/>
              </w:rPr>
            </w:pPr>
          </w:p>
        </w:tc>
      </w:tr>
    </w:tbl>
    <w:p w:rsidR="00CF0502" w:rsidRPr="00D3665F" w:rsidRDefault="00CF0502" w:rsidP="00CF0502">
      <w:pPr>
        <w:pStyle w:val="HChG"/>
      </w:pPr>
      <w:r w:rsidRPr="00D3665F">
        <w:br w:type="page"/>
      </w:r>
      <w:r w:rsidRPr="00D3665F">
        <w:lastRenderedPageBreak/>
        <w:tab/>
      </w:r>
      <w:r w:rsidR="0090408B">
        <w:tab/>
      </w:r>
      <w:r w:rsidRPr="00D3665F">
        <w:t xml:space="preserve">Example of a substantive question </w:t>
      </w:r>
      <w:r w:rsidR="00B43C9B" w:rsidRPr="00D3665F">
        <w:t>–</w:t>
      </w:r>
      <w:r w:rsidRPr="00D3665F">
        <w:t xml:space="preserve"> Chemicals</w:t>
      </w:r>
    </w:p>
    <w:p w:rsidR="00CF0502" w:rsidRPr="00D3665F" w:rsidRDefault="00CF0502" w:rsidP="000D5341">
      <w:pPr>
        <w:pStyle w:val="H1G"/>
      </w:pPr>
      <w:r w:rsidRPr="00D3665F">
        <w:tab/>
      </w:r>
      <w:r w:rsidRPr="00D3665F">
        <w:tab/>
        <w:t>Situation description:</w:t>
      </w:r>
    </w:p>
    <w:p w:rsidR="00CF0502" w:rsidRPr="00D3665F" w:rsidRDefault="00CF0502" w:rsidP="00CF0502">
      <w:pPr>
        <w:pStyle w:val="SingleTxtG"/>
      </w:pPr>
      <w:r w:rsidRPr="00D3665F">
        <w:t>Your motor tanker ALBAN carries certificate of approval No. 01.</w:t>
      </w:r>
    </w:p>
    <w:p w:rsidR="00CF0502" w:rsidRPr="00D3665F" w:rsidRDefault="00CF0502" w:rsidP="00CF0502">
      <w:pPr>
        <w:pStyle w:val="SingleTxtG"/>
      </w:pPr>
      <w:r w:rsidRPr="00D3665F">
        <w:t>Your assignment is to transport 1,500 tons of UN No. 1662 NITROBENZENE, class 6.1, classification code T1, packing group II.</w:t>
      </w:r>
    </w:p>
    <w:p w:rsidR="00CF0502" w:rsidRPr="00D3665F" w:rsidRDefault="00CF0502" w:rsidP="00CF0502">
      <w:pPr>
        <w:pStyle w:val="SingleTxtG"/>
      </w:pPr>
      <w:r w:rsidRPr="00D3665F">
        <w:t>Your motor tanker is empty. The previous cargo was UN 2205 ADIPONITRILE, class 6.1, classification code T1, packing group II.</w:t>
      </w:r>
    </w:p>
    <w:p w:rsidR="00CF0502" w:rsidRPr="00D3665F" w:rsidRDefault="00CF0502" w:rsidP="00CF0502">
      <w:pPr>
        <w:pStyle w:val="SingleTxtG"/>
      </w:pPr>
      <w:r w:rsidRPr="00D3665F">
        <w:t>The outside temperature during loading is +9° C.</w:t>
      </w:r>
    </w:p>
    <w:p w:rsidR="00CF0502" w:rsidRPr="00D3665F" w:rsidRDefault="00CF0502" w:rsidP="00CF0502">
      <w:pPr>
        <w:pStyle w:val="SingleTxtG"/>
      </w:pPr>
      <w:r w:rsidRPr="00D3665F">
        <w:t>During the examination, the texts of the regulations and technical literature referred to in 8.2.2.7 may be consulted.</w:t>
      </w:r>
    </w:p>
    <w:p w:rsidR="00CF0502" w:rsidRPr="00D3665F" w:rsidRDefault="00CF0502" w:rsidP="00CF0502">
      <w:pPr>
        <w:pStyle w:val="SingleTxtG"/>
      </w:pPr>
      <w:r w:rsidRPr="00D3665F">
        <w:t>The following documents are at your disposal:</w:t>
      </w:r>
    </w:p>
    <w:p w:rsidR="00CF0502" w:rsidRPr="00D3665F" w:rsidRDefault="00CF0502" w:rsidP="00CF0502">
      <w:pPr>
        <w:pStyle w:val="Bullet1G"/>
      </w:pPr>
      <w:r w:rsidRPr="00D3665F">
        <w:t>ADN certificate of approval No. 01</w:t>
      </w:r>
      <w:r w:rsidR="005F09E8" w:rsidRPr="00D3665F">
        <w:t>;</w:t>
      </w:r>
    </w:p>
    <w:p w:rsidR="00CF0502" w:rsidRPr="00D3665F" w:rsidRDefault="00CF0502" w:rsidP="00CF0502">
      <w:pPr>
        <w:pStyle w:val="Bullet1G"/>
      </w:pPr>
      <w:r w:rsidRPr="00D3665F">
        <w:t>Safety data sheets on both substances</w:t>
      </w:r>
      <w:r w:rsidR="005F09E8" w:rsidRPr="00D3665F">
        <w:t>.</w:t>
      </w:r>
    </w:p>
    <w:p w:rsidR="005F09E8" w:rsidRPr="00D3665F" w:rsidRDefault="005F09E8" w:rsidP="00EA09BF">
      <w:pPr>
        <w:pStyle w:val="SingleTxtG"/>
        <w:sectPr w:rsidR="005F09E8" w:rsidRPr="00D3665F" w:rsidSect="00E9528A">
          <w:headerReference w:type="even" r:id="rId37"/>
          <w:headerReference w:type="default" r:id="rId38"/>
          <w:footerReference w:type="even" r:id="rId39"/>
          <w:footnotePr>
            <w:numRestart w:val="eachSect"/>
          </w:footnotePr>
          <w:endnotePr>
            <w:numFmt w:val="decimal"/>
          </w:endnotePr>
          <w:pgSz w:w="11906" w:h="16838" w:code="9"/>
          <w:pgMar w:top="1701" w:right="1134" w:bottom="2268" w:left="1134" w:header="1134" w:footer="1701" w:gutter="0"/>
          <w:cols w:space="720"/>
          <w:docGrid w:linePitch="272"/>
        </w:sectPr>
      </w:pPr>
    </w:p>
    <w:p w:rsidR="006636DD" w:rsidRPr="00D3665F" w:rsidRDefault="0090408B" w:rsidP="004775BC">
      <w:pPr>
        <w:pStyle w:val="HChG"/>
        <w:spacing w:after="120"/>
      </w:pPr>
      <w:r>
        <w:lastRenderedPageBreak/>
        <w:tab/>
      </w:r>
      <w:r>
        <w:tab/>
      </w:r>
      <w:r w:rsidR="006636DD" w:rsidRPr="00D3665F">
        <w:t>ADN certificate of approval No. 01</w:t>
      </w:r>
    </w:p>
    <w:p w:rsidR="006636DD" w:rsidRPr="00D3665F" w:rsidRDefault="006636DD" w:rsidP="004775BC">
      <w:pPr>
        <w:pStyle w:val="SingleTxtG"/>
        <w:spacing w:before="120" w:line="200" w:lineRule="exact"/>
      </w:pPr>
      <w:r w:rsidRPr="00D3665F">
        <w:t>1.</w:t>
      </w:r>
      <w:r w:rsidRPr="00D3665F">
        <w:tab/>
        <w:t>Name of vessel:</w:t>
      </w:r>
      <w:r w:rsidRPr="00D3665F">
        <w:tab/>
      </w:r>
      <w:r w:rsidRPr="00D3665F">
        <w:tab/>
        <w:t>ALBAN</w:t>
      </w:r>
    </w:p>
    <w:p w:rsidR="006636DD" w:rsidRPr="00D3665F" w:rsidRDefault="006636DD" w:rsidP="009B480A">
      <w:pPr>
        <w:pStyle w:val="SingleTxtG"/>
        <w:spacing w:line="200" w:lineRule="exact"/>
      </w:pPr>
      <w:r w:rsidRPr="00D3665F">
        <w:t>2.</w:t>
      </w:r>
      <w:r w:rsidRPr="00D3665F">
        <w:tab/>
        <w:t>Official number:</w:t>
      </w:r>
      <w:r w:rsidRPr="00D3665F">
        <w:tab/>
      </w:r>
      <w:r w:rsidRPr="00D3665F">
        <w:tab/>
        <w:t>04010000</w:t>
      </w:r>
    </w:p>
    <w:p w:rsidR="006636DD" w:rsidRPr="00891D32" w:rsidRDefault="006636DD" w:rsidP="009B480A">
      <w:pPr>
        <w:pStyle w:val="SingleTxtG"/>
        <w:spacing w:line="200" w:lineRule="exact"/>
      </w:pPr>
      <w:r w:rsidRPr="00891D32">
        <w:t>3.</w:t>
      </w:r>
      <w:r w:rsidRPr="00891D32">
        <w:tab/>
        <w:t>Type of vessel:</w:t>
      </w:r>
      <w:r w:rsidRPr="00891D32">
        <w:tab/>
      </w:r>
      <w:r w:rsidRPr="00891D32">
        <w:tab/>
        <w:t xml:space="preserve">Motor tanker </w:t>
      </w:r>
    </w:p>
    <w:p w:rsidR="006636DD" w:rsidRPr="00891D32" w:rsidRDefault="006636DD" w:rsidP="009B480A">
      <w:pPr>
        <w:pStyle w:val="SingleTxtG"/>
        <w:spacing w:line="200" w:lineRule="exact"/>
      </w:pPr>
      <w:r w:rsidRPr="00891D32">
        <w:t>4.</w:t>
      </w:r>
      <w:r w:rsidRPr="00891D32">
        <w:tab/>
        <w:t>Type of tank vessel:</w:t>
      </w:r>
      <w:r w:rsidRPr="00891D32">
        <w:tab/>
      </w:r>
      <w:r w:rsidRPr="00891D32">
        <w:tab/>
        <w:t>C</w:t>
      </w:r>
    </w:p>
    <w:p w:rsidR="006636DD" w:rsidRPr="00891D32" w:rsidRDefault="006636DD" w:rsidP="009B480A">
      <w:pPr>
        <w:pStyle w:val="SingleTxtG"/>
        <w:spacing w:line="200" w:lineRule="exact"/>
      </w:pPr>
      <w:r w:rsidRPr="00891D32">
        <w:t>5.</w:t>
      </w:r>
      <w:r w:rsidRPr="00891D32">
        <w:tab/>
        <w:t>Cargo tank designs:</w:t>
      </w:r>
      <w:r w:rsidRPr="00891D32">
        <w:tab/>
      </w:r>
      <w:r w:rsidRPr="00891D32">
        <w:tab/>
      </w:r>
      <w:r w:rsidRPr="00891D32">
        <w:rPr>
          <w:strike/>
        </w:rPr>
        <w:t>1. Pressure cargo tanks</w:t>
      </w:r>
      <w:r w:rsidRPr="00891D32">
        <w:rPr>
          <w:rStyle w:val="FootnoteReference"/>
          <w:szCs w:val="18"/>
        </w:rPr>
        <w:footnoteReference w:id="15"/>
      </w:r>
      <w:r w:rsidRPr="00891D32">
        <w:rPr>
          <w:sz w:val="18"/>
          <w:szCs w:val="18"/>
          <w:vertAlign w:val="superscript"/>
        </w:rPr>
        <w:t>)</w:t>
      </w:r>
      <w:r w:rsidRPr="00891D32">
        <w:rPr>
          <w:rStyle w:val="FootnoteReference"/>
          <w:szCs w:val="18"/>
        </w:rPr>
        <w:footnoteReference w:id="16"/>
      </w:r>
      <w:r w:rsidRPr="00891D32">
        <w:rPr>
          <w:sz w:val="18"/>
          <w:szCs w:val="18"/>
          <w:vertAlign w:val="superscript"/>
        </w:rPr>
        <w:t>)</w:t>
      </w:r>
    </w:p>
    <w:p w:rsidR="006636DD" w:rsidRPr="00891D32" w:rsidRDefault="006636DD" w:rsidP="009B480A">
      <w:pPr>
        <w:pStyle w:val="SingleTxtG"/>
        <w:spacing w:line="200" w:lineRule="exact"/>
      </w:pPr>
      <w:r w:rsidRPr="00891D32">
        <w:tab/>
      </w:r>
      <w:r w:rsidRPr="00891D32">
        <w:tab/>
      </w:r>
      <w:r w:rsidRPr="00891D32">
        <w:tab/>
      </w:r>
      <w:r w:rsidRPr="00891D32">
        <w:tab/>
      </w:r>
      <w:r w:rsidRPr="00891D32">
        <w:tab/>
        <w:t>2. Closed cargo tanks</w:t>
      </w:r>
      <w:r w:rsidRPr="00891D32">
        <w:rPr>
          <w:sz w:val="18"/>
          <w:szCs w:val="18"/>
          <w:vertAlign w:val="superscript"/>
        </w:rPr>
        <w:t>1)2)</w:t>
      </w:r>
    </w:p>
    <w:p w:rsidR="006636DD" w:rsidRPr="00891D32" w:rsidRDefault="006636DD" w:rsidP="009B480A">
      <w:pPr>
        <w:pStyle w:val="SingleTxtG"/>
        <w:spacing w:line="200" w:lineRule="exact"/>
      </w:pPr>
      <w:r w:rsidRPr="00891D32">
        <w:tab/>
      </w:r>
      <w:r w:rsidRPr="00891D32">
        <w:tab/>
      </w:r>
      <w:r w:rsidRPr="00891D32">
        <w:tab/>
      </w:r>
      <w:r w:rsidRPr="00891D32">
        <w:tab/>
      </w:r>
      <w:r w:rsidRPr="00891D32">
        <w:tab/>
      </w:r>
      <w:r w:rsidRPr="00891D32">
        <w:rPr>
          <w:strike/>
        </w:rPr>
        <w:t>3. Open cargo tanks with flame arresters</w:t>
      </w:r>
      <w:r w:rsidRPr="00891D32">
        <w:rPr>
          <w:sz w:val="18"/>
          <w:szCs w:val="18"/>
          <w:vertAlign w:val="superscript"/>
        </w:rPr>
        <w:t>1)2)</w:t>
      </w:r>
    </w:p>
    <w:p w:rsidR="006636DD" w:rsidRPr="00891D32" w:rsidRDefault="006636DD" w:rsidP="009B480A">
      <w:pPr>
        <w:pStyle w:val="SingleTxtG"/>
        <w:spacing w:line="200" w:lineRule="exact"/>
      </w:pPr>
      <w:r w:rsidRPr="00891D32">
        <w:tab/>
      </w:r>
      <w:r w:rsidRPr="00891D32">
        <w:tab/>
      </w:r>
      <w:r w:rsidRPr="00891D32">
        <w:tab/>
      </w:r>
      <w:r w:rsidRPr="00891D32">
        <w:tab/>
      </w:r>
      <w:r w:rsidRPr="00891D32">
        <w:tab/>
      </w:r>
      <w:r w:rsidRPr="00891D32">
        <w:rPr>
          <w:strike/>
        </w:rPr>
        <w:t>4. Open cargo tanks</w:t>
      </w:r>
      <w:r w:rsidRPr="00891D32">
        <w:rPr>
          <w:sz w:val="18"/>
          <w:szCs w:val="18"/>
          <w:vertAlign w:val="superscript"/>
        </w:rPr>
        <w:t>1)2)</w:t>
      </w:r>
    </w:p>
    <w:p w:rsidR="006636DD" w:rsidRPr="00891D32" w:rsidRDefault="006636DD" w:rsidP="009B480A">
      <w:pPr>
        <w:pStyle w:val="SingleTxtG"/>
        <w:spacing w:line="200" w:lineRule="exact"/>
      </w:pPr>
      <w:r w:rsidRPr="00891D32">
        <w:t>6.</w:t>
      </w:r>
      <w:r w:rsidRPr="00891D32">
        <w:tab/>
        <w:t>Types of cargo tank:</w:t>
      </w:r>
      <w:r w:rsidRPr="00891D32">
        <w:tab/>
      </w:r>
      <w:r w:rsidRPr="00891D32">
        <w:tab/>
      </w:r>
      <w:r w:rsidRPr="00891D32">
        <w:rPr>
          <w:strike/>
        </w:rPr>
        <w:t>1. Independent cargo tanks</w:t>
      </w:r>
      <w:r w:rsidRPr="00891D32">
        <w:rPr>
          <w:strike/>
          <w:sz w:val="18"/>
          <w:szCs w:val="18"/>
          <w:vertAlign w:val="superscript"/>
        </w:rPr>
        <w:t>1</w:t>
      </w:r>
      <w:r w:rsidRPr="00891D32">
        <w:rPr>
          <w:sz w:val="18"/>
          <w:szCs w:val="18"/>
          <w:vertAlign w:val="superscript"/>
        </w:rPr>
        <w:t>)2)</w:t>
      </w:r>
    </w:p>
    <w:p w:rsidR="006636DD" w:rsidRPr="00891D32" w:rsidRDefault="006636DD" w:rsidP="009B480A">
      <w:pPr>
        <w:pStyle w:val="SingleTxtG"/>
        <w:spacing w:line="200" w:lineRule="exact"/>
      </w:pPr>
      <w:r w:rsidRPr="00891D32">
        <w:tab/>
      </w:r>
      <w:r w:rsidRPr="00891D32">
        <w:tab/>
      </w:r>
      <w:r w:rsidRPr="00891D32">
        <w:tab/>
      </w:r>
      <w:r w:rsidRPr="00891D32">
        <w:tab/>
      </w:r>
      <w:r w:rsidRPr="00891D32">
        <w:tab/>
        <w:t>2. Integral cargo tanks</w:t>
      </w:r>
      <w:r w:rsidRPr="00891D32">
        <w:rPr>
          <w:sz w:val="18"/>
          <w:szCs w:val="18"/>
          <w:vertAlign w:val="superscript"/>
        </w:rPr>
        <w:t>1)2)</w:t>
      </w:r>
    </w:p>
    <w:p w:rsidR="006636DD" w:rsidRPr="00891D32" w:rsidRDefault="006636DD" w:rsidP="009B480A">
      <w:pPr>
        <w:pStyle w:val="SingleTxtG"/>
        <w:spacing w:line="200" w:lineRule="exact"/>
      </w:pPr>
      <w:r w:rsidRPr="00891D32">
        <w:tab/>
      </w:r>
      <w:r w:rsidRPr="00891D32">
        <w:tab/>
      </w:r>
      <w:r w:rsidRPr="00891D32">
        <w:tab/>
      </w:r>
      <w:r w:rsidRPr="00891D32">
        <w:tab/>
      </w:r>
      <w:r w:rsidRPr="00891D32">
        <w:tab/>
      </w:r>
      <w:r w:rsidRPr="00891D32">
        <w:rPr>
          <w:strike/>
        </w:rPr>
        <w:t>3. Cargo tank wall distinct from the hull</w:t>
      </w:r>
      <w:r w:rsidRPr="00891D32">
        <w:rPr>
          <w:sz w:val="18"/>
          <w:szCs w:val="18"/>
          <w:vertAlign w:val="superscript"/>
        </w:rPr>
        <w:t>1)2)</w:t>
      </w:r>
    </w:p>
    <w:p w:rsidR="006636DD" w:rsidRPr="00891D32" w:rsidRDefault="006636DD" w:rsidP="009B480A">
      <w:pPr>
        <w:pStyle w:val="SingleTxtG"/>
        <w:spacing w:line="200" w:lineRule="exact"/>
      </w:pPr>
      <w:r w:rsidRPr="00891D32">
        <w:t>7.</w:t>
      </w:r>
      <w:r w:rsidRPr="00891D32">
        <w:tab/>
        <w:t>Opening pressure of high-velocity vent valves</w:t>
      </w:r>
      <w:r w:rsidRPr="00891D32">
        <w:rPr>
          <w:strike/>
        </w:rPr>
        <w:t>/safety valves</w:t>
      </w:r>
      <w:proofErr w:type="gramStart"/>
      <w:r w:rsidRPr="00891D32">
        <w:t>:</w:t>
      </w:r>
      <w:proofErr w:type="gramEnd"/>
      <w:r w:rsidRPr="00891D32">
        <w:rPr>
          <w:sz w:val="18"/>
          <w:szCs w:val="18"/>
          <w:vertAlign w:val="superscript"/>
        </w:rPr>
        <w:t>1)2)</w:t>
      </w:r>
      <w:r w:rsidRPr="00891D32">
        <w:t xml:space="preserve"> 50 kPa</w:t>
      </w:r>
    </w:p>
    <w:p w:rsidR="006636DD" w:rsidRPr="00891D32" w:rsidRDefault="006636DD" w:rsidP="009B480A">
      <w:pPr>
        <w:pStyle w:val="SingleTxtG"/>
        <w:spacing w:line="200" w:lineRule="exact"/>
      </w:pPr>
      <w:r w:rsidRPr="00891D32">
        <w:t>8.</w:t>
      </w:r>
      <w:r w:rsidRPr="00891D32">
        <w:tab/>
        <w:t>Additional equipment:</w:t>
      </w:r>
    </w:p>
    <w:p w:rsidR="000A3834" w:rsidRPr="00891D32" w:rsidRDefault="006636DD" w:rsidP="009B480A">
      <w:pPr>
        <w:pStyle w:val="Bullet1G"/>
        <w:spacing w:line="200" w:lineRule="exact"/>
        <w:jc w:val="left"/>
      </w:pPr>
      <w:r w:rsidRPr="00891D32">
        <w:t>Sampling device</w:t>
      </w:r>
    </w:p>
    <w:p w:rsidR="000A3834" w:rsidRPr="00891D32" w:rsidRDefault="000A3834" w:rsidP="009B480A">
      <w:pPr>
        <w:pStyle w:val="Bullet1G"/>
        <w:numPr>
          <w:ilvl w:val="0"/>
          <w:numId w:val="0"/>
        </w:numPr>
        <w:spacing w:line="200" w:lineRule="exact"/>
        <w:ind w:left="1531" w:firstLine="170"/>
        <w:jc w:val="left"/>
      </w:pPr>
      <w:r w:rsidRPr="00891D32">
        <w:t xml:space="preserve">Connection </w:t>
      </w:r>
      <w:r w:rsidR="006636DD" w:rsidRPr="00891D32">
        <w:t>for a sampling device</w:t>
      </w:r>
      <w:r w:rsidR="006636DD" w:rsidRPr="00891D32">
        <w:tab/>
      </w:r>
      <w:r w:rsidR="006636DD" w:rsidRPr="00891D32">
        <w:tab/>
      </w:r>
      <w:r w:rsidR="005A3271" w:rsidRPr="00891D32">
        <w:tab/>
      </w:r>
      <w:r w:rsidR="009A42DA" w:rsidRPr="00891D32">
        <w:t>Y</w:t>
      </w:r>
      <w:r w:rsidR="006636DD" w:rsidRPr="00891D32">
        <w:t>es/</w:t>
      </w:r>
      <w:r w:rsidR="006636DD" w:rsidRPr="00891D32">
        <w:rPr>
          <w:strike/>
        </w:rPr>
        <w:t>no</w:t>
      </w:r>
      <w:r w:rsidR="006636DD" w:rsidRPr="00891D32">
        <w:rPr>
          <w:sz w:val="18"/>
          <w:szCs w:val="18"/>
          <w:vertAlign w:val="superscript"/>
        </w:rPr>
        <w:t>1)2)</w:t>
      </w:r>
    </w:p>
    <w:p w:rsidR="006636DD" w:rsidRPr="00891D32" w:rsidRDefault="000A3834" w:rsidP="009B480A">
      <w:pPr>
        <w:pStyle w:val="Bullet1G"/>
        <w:numPr>
          <w:ilvl w:val="0"/>
          <w:numId w:val="0"/>
        </w:numPr>
        <w:spacing w:line="200" w:lineRule="exact"/>
        <w:ind w:left="1531" w:firstLine="170"/>
        <w:jc w:val="left"/>
      </w:pPr>
      <w:r w:rsidRPr="00891D32">
        <w:t xml:space="preserve">Sampling </w:t>
      </w:r>
      <w:r w:rsidR="006636DD" w:rsidRPr="00891D32">
        <w:t>opening</w:t>
      </w:r>
      <w:r w:rsidR="006636DD" w:rsidRPr="00891D32">
        <w:tab/>
      </w:r>
      <w:r w:rsidR="006636DD" w:rsidRPr="00891D32">
        <w:tab/>
      </w:r>
      <w:r w:rsidR="006636DD" w:rsidRPr="00891D32">
        <w:tab/>
      </w:r>
      <w:r w:rsidR="006636DD" w:rsidRPr="00891D32">
        <w:tab/>
      </w:r>
      <w:r w:rsidR="005A3271" w:rsidRPr="00891D32">
        <w:tab/>
      </w:r>
      <w:r w:rsidR="009A42DA" w:rsidRPr="00891D32">
        <w:t>Y</w:t>
      </w:r>
      <w:r w:rsidR="006636DD" w:rsidRPr="00891D32">
        <w:t>es/</w:t>
      </w:r>
      <w:r w:rsidR="006636DD" w:rsidRPr="00891D32">
        <w:rPr>
          <w:strike/>
        </w:rPr>
        <w:t>no</w:t>
      </w:r>
      <w:r w:rsidR="006636DD" w:rsidRPr="00891D32">
        <w:rPr>
          <w:sz w:val="18"/>
          <w:szCs w:val="18"/>
          <w:vertAlign w:val="superscript"/>
        </w:rPr>
        <w:t>1)2)</w:t>
      </w:r>
    </w:p>
    <w:p w:rsidR="006636DD" w:rsidRPr="00891D32" w:rsidRDefault="006636DD" w:rsidP="009B480A">
      <w:pPr>
        <w:pStyle w:val="Bullet1G"/>
        <w:spacing w:line="200" w:lineRule="exact"/>
      </w:pPr>
      <w:r w:rsidRPr="00891D32">
        <w:t>Water spray system</w:t>
      </w:r>
      <w:r w:rsidRPr="00891D32">
        <w:tab/>
      </w:r>
      <w:r w:rsidRPr="00891D32">
        <w:tab/>
      </w:r>
      <w:r w:rsidRPr="00891D32">
        <w:tab/>
      </w:r>
      <w:r w:rsidRPr="00891D32">
        <w:tab/>
      </w:r>
      <w:r w:rsidRPr="00891D32">
        <w:tab/>
      </w:r>
      <w:r w:rsidR="009A42DA" w:rsidRPr="00891D32">
        <w:t>Y</w:t>
      </w:r>
      <w:r w:rsidRPr="00891D32">
        <w:t>es/</w:t>
      </w:r>
      <w:r w:rsidRPr="00891D32">
        <w:rPr>
          <w:strike/>
        </w:rPr>
        <w:t>no</w:t>
      </w:r>
      <w:r w:rsidRPr="00891D32">
        <w:rPr>
          <w:sz w:val="18"/>
          <w:szCs w:val="18"/>
          <w:vertAlign w:val="superscript"/>
        </w:rPr>
        <w:t>1)2)</w:t>
      </w:r>
      <w:r w:rsidR="005A3271" w:rsidRPr="00891D32">
        <w:rPr>
          <w:sz w:val="18"/>
          <w:szCs w:val="18"/>
          <w:vertAlign w:val="superscript"/>
        </w:rPr>
        <w:br/>
      </w:r>
      <w:r w:rsidRPr="00891D32">
        <w:t>internal pressure alarm 40 kPa</w:t>
      </w:r>
      <w:r w:rsidRPr="00891D32">
        <w:tab/>
      </w:r>
      <w:r w:rsidRPr="00891D32">
        <w:tab/>
      </w:r>
      <w:r w:rsidR="005A3271" w:rsidRPr="00891D32">
        <w:tab/>
      </w:r>
      <w:r w:rsidR="009A42DA" w:rsidRPr="00891D32">
        <w:t>Y</w:t>
      </w:r>
      <w:r w:rsidRPr="00891D32">
        <w:t>es/</w:t>
      </w:r>
      <w:r w:rsidRPr="00891D32">
        <w:rPr>
          <w:strike/>
        </w:rPr>
        <w:t>no</w:t>
      </w:r>
      <w:r w:rsidRPr="00891D32">
        <w:rPr>
          <w:sz w:val="18"/>
          <w:szCs w:val="18"/>
          <w:vertAlign w:val="superscript"/>
        </w:rPr>
        <w:t>1)2)</w:t>
      </w:r>
    </w:p>
    <w:p w:rsidR="000A3834" w:rsidRPr="00891D32" w:rsidRDefault="006636DD" w:rsidP="009B480A">
      <w:pPr>
        <w:pStyle w:val="Bullet1G"/>
        <w:spacing w:line="200" w:lineRule="exact"/>
        <w:jc w:val="left"/>
      </w:pPr>
      <w:r w:rsidRPr="00891D32">
        <w:t>Cargo heating system:</w:t>
      </w:r>
    </w:p>
    <w:p w:rsidR="000A3834" w:rsidRPr="00891D32" w:rsidRDefault="000A3834" w:rsidP="009B480A">
      <w:pPr>
        <w:pStyle w:val="Bullet1G"/>
        <w:numPr>
          <w:ilvl w:val="0"/>
          <w:numId w:val="0"/>
        </w:numPr>
        <w:spacing w:line="200" w:lineRule="exact"/>
        <w:ind w:left="1531" w:firstLine="170"/>
        <w:jc w:val="left"/>
      </w:pPr>
      <w:r w:rsidRPr="00891D32">
        <w:t xml:space="preserve">Possibility </w:t>
      </w:r>
      <w:r w:rsidR="006636DD" w:rsidRPr="00891D32">
        <w:t>of cargo heating from shore</w:t>
      </w:r>
      <w:r w:rsidR="006636DD" w:rsidRPr="00891D32">
        <w:tab/>
      </w:r>
      <w:r w:rsidR="005A3271" w:rsidRPr="00891D32">
        <w:tab/>
      </w:r>
      <w:r w:rsidR="009A42DA" w:rsidRPr="00891D32">
        <w:t>Y</w:t>
      </w:r>
      <w:r w:rsidR="006636DD" w:rsidRPr="00891D32">
        <w:t>es/</w:t>
      </w:r>
      <w:r w:rsidR="006636DD" w:rsidRPr="00891D32">
        <w:rPr>
          <w:strike/>
        </w:rPr>
        <w:t>no</w:t>
      </w:r>
      <w:r w:rsidR="006636DD" w:rsidRPr="005C0117">
        <w:rPr>
          <w:vertAlign w:val="superscript"/>
        </w:rPr>
        <w:t>1)2)</w:t>
      </w:r>
    </w:p>
    <w:p w:rsidR="006636DD" w:rsidRPr="00891D32" w:rsidRDefault="000A3834" w:rsidP="009B480A">
      <w:pPr>
        <w:pStyle w:val="Bullet1G"/>
        <w:numPr>
          <w:ilvl w:val="0"/>
          <w:numId w:val="0"/>
        </w:numPr>
        <w:spacing w:line="200" w:lineRule="exact"/>
        <w:ind w:left="1531" w:firstLine="170"/>
        <w:jc w:val="left"/>
      </w:pPr>
      <w:r w:rsidRPr="00891D32">
        <w:t xml:space="preserve">Cargo </w:t>
      </w:r>
      <w:r w:rsidR="006636DD" w:rsidRPr="00891D32">
        <w:t>heating installation on board</w:t>
      </w:r>
      <w:r w:rsidR="006636DD" w:rsidRPr="00891D32">
        <w:tab/>
      </w:r>
      <w:r w:rsidR="005A3271" w:rsidRPr="00891D32">
        <w:tab/>
      </w:r>
      <w:r w:rsidR="006636DD" w:rsidRPr="00891D32">
        <w:tab/>
      </w:r>
      <w:r w:rsidR="009A42DA" w:rsidRPr="00891D32">
        <w:t>Y</w:t>
      </w:r>
      <w:r w:rsidR="006636DD" w:rsidRPr="00891D32">
        <w:t>es/</w:t>
      </w:r>
      <w:r w:rsidR="006636DD" w:rsidRPr="00891D32">
        <w:rPr>
          <w:strike/>
        </w:rPr>
        <w:t>no</w:t>
      </w:r>
      <w:r w:rsidR="006636DD" w:rsidRPr="005C0117">
        <w:rPr>
          <w:vertAlign w:val="superscript"/>
        </w:rPr>
        <w:t>1)2)</w:t>
      </w:r>
    </w:p>
    <w:p w:rsidR="006636DD" w:rsidRPr="00891D32" w:rsidRDefault="006636DD" w:rsidP="009B480A">
      <w:pPr>
        <w:pStyle w:val="Bullet1G"/>
        <w:spacing w:line="200" w:lineRule="exact"/>
      </w:pPr>
      <w:r w:rsidRPr="00891D32">
        <w:t>Cargo refrigeration system</w:t>
      </w:r>
      <w:r w:rsidRPr="00891D32">
        <w:tab/>
      </w:r>
      <w:r w:rsidRPr="00891D32">
        <w:tab/>
      </w:r>
      <w:r w:rsidRPr="00891D32">
        <w:tab/>
      </w:r>
      <w:r w:rsidRPr="00891D32">
        <w:tab/>
      </w:r>
      <w:r w:rsidR="009A42DA" w:rsidRPr="00891D32">
        <w:rPr>
          <w:strike/>
        </w:rPr>
        <w:t>Y</w:t>
      </w:r>
      <w:r w:rsidRPr="00891D32">
        <w:rPr>
          <w:strike/>
        </w:rPr>
        <w:t>es</w:t>
      </w:r>
      <w:r w:rsidRPr="00891D32">
        <w:t>/no</w:t>
      </w:r>
      <w:r w:rsidRPr="00891D32">
        <w:rPr>
          <w:sz w:val="18"/>
          <w:szCs w:val="18"/>
          <w:vertAlign w:val="superscript"/>
        </w:rPr>
        <w:t>1)2)</w:t>
      </w:r>
    </w:p>
    <w:p w:rsidR="006636DD" w:rsidRPr="00891D32" w:rsidRDefault="006636DD" w:rsidP="009B480A">
      <w:pPr>
        <w:pStyle w:val="Bullet1G"/>
        <w:spacing w:line="200" w:lineRule="exact"/>
      </w:pPr>
      <w:r w:rsidRPr="00891D32">
        <w:t>Inerting facilities</w:t>
      </w:r>
      <w:r w:rsidRPr="00891D32">
        <w:tab/>
      </w:r>
      <w:r w:rsidRPr="00891D32">
        <w:tab/>
      </w:r>
      <w:r w:rsidRPr="00891D32">
        <w:tab/>
      </w:r>
      <w:r w:rsidRPr="00891D32">
        <w:tab/>
      </w:r>
      <w:r w:rsidRPr="00891D32">
        <w:tab/>
      </w:r>
      <w:r w:rsidR="009A42DA" w:rsidRPr="00891D32">
        <w:rPr>
          <w:strike/>
        </w:rPr>
        <w:t>Y</w:t>
      </w:r>
      <w:r w:rsidRPr="00891D32">
        <w:rPr>
          <w:strike/>
        </w:rPr>
        <w:t>es</w:t>
      </w:r>
      <w:r w:rsidRPr="00891D32">
        <w:t>/no</w:t>
      </w:r>
      <w:r w:rsidRPr="00891D32">
        <w:rPr>
          <w:sz w:val="18"/>
          <w:szCs w:val="18"/>
          <w:vertAlign w:val="superscript"/>
        </w:rPr>
        <w:t>1)2)</w:t>
      </w:r>
    </w:p>
    <w:p w:rsidR="006636DD" w:rsidRPr="00891D32" w:rsidRDefault="006636DD" w:rsidP="009B480A">
      <w:pPr>
        <w:pStyle w:val="Bullet1G"/>
        <w:spacing w:line="200" w:lineRule="exact"/>
      </w:pPr>
      <w:r w:rsidRPr="00891D32">
        <w:t>Cargo pump-room below deck</w:t>
      </w:r>
      <w:r w:rsidRPr="00891D32">
        <w:tab/>
      </w:r>
      <w:r w:rsidRPr="00891D32">
        <w:tab/>
      </w:r>
      <w:r w:rsidRPr="00891D32">
        <w:tab/>
      </w:r>
      <w:r w:rsidR="009A42DA" w:rsidRPr="00891D32">
        <w:rPr>
          <w:strike/>
        </w:rPr>
        <w:t>Y</w:t>
      </w:r>
      <w:r w:rsidRPr="00891D32">
        <w:rPr>
          <w:strike/>
        </w:rPr>
        <w:t>es</w:t>
      </w:r>
      <w:r w:rsidRPr="00891D32">
        <w:t>/no</w:t>
      </w:r>
      <w:r w:rsidRPr="00891D32">
        <w:rPr>
          <w:sz w:val="18"/>
          <w:szCs w:val="18"/>
          <w:vertAlign w:val="superscript"/>
        </w:rPr>
        <w:t>1)</w:t>
      </w:r>
    </w:p>
    <w:p w:rsidR="006636DD" w:rsidRPr="00891D32" w:rsidRDefault="006636DD" w:rsidP="009B480A">
      <w:pPr>
        <w:pStyle w:val="Bullet1G"/>
        <w:spacing w:line="200" w:lineRule="exact"/>
      </w:pPr>
      <w:del w:id="142" w:author="Croo Henk" w:date="2015-08-24T13:48:00Z">
        <w:r w:rsidRPr="00891D32" w:rsidDel="000A4691">
          <w:delText>Pressure relief device in rear housing</w:delText>
        </w:r>
      </w:del>
      <w:ins w:id="143" w:author="Croo Henk" w:date="2015-08-24T13:48:00Z">
        <w:r w:rsidR="000A4691">
          <w:t>Ventilation system ensuring an overpressure</w:t>
        </w:r>
      </w:ins>
      <w:r w:rsidRPr="00891D32">
        <w:tab/>
      </w:r>
      <w:r w:rsidRPr="00891D32">
        <w:tab/>
      </w:r>
      <w:r w:rsidR="009A42DA" w:rsidRPr="00891D32">
        <w:t>Y</w:t>
      </w:r>
      <w:r w:rsidRPr="00891D32">
        <w:t>es/</w:t>
      </w:r>
      <w:r w:rsidRPr="00891D32">
        <w:rPr>
          <w:strike/>
        </w:rPr>
        <w:t>no</w:t>
      </w:r>
      <w:r w:rsidRPr="00891D32">
        <w:rPr>
          <w:sz w:val="18"/>
          <w:szCs w:val="18"/>
          <w:vertAlign w:val="superscript"/>
        </w:rPr>
        <w:t>1)</w:t>
      </w:r>
    </w:p>
    <w:p w:rsidR="006636DD" w:rsidRPr="00891D32" w:rsidRDefault="006636DD" w:rsidP="009B480A">
      <w:pPr>
        <w:pStyle w:val="Bullet1G"/>
        <w:spacing w:line="200" w:lineRule="exact"/>
        <w:jc w:val="left"/>
      </w:pPr>
      <w:del w:id="144" w:author="Croo Henk" w:date="2015-08-24T13:51:00Z">
        <w:r w:rsidRPr="00891D32" w:rsidDel="004C7FAC">
          <w:delText xml:space="preserve">Gas supply/return line </w:delText>
        </w:r>
      </w:del>
      <w:ins w:id="145" w:author="Croo Henk" w:date="2015-08-24T13:51:00Z">
        <w:r w:rsidR="004C7FAC">
          <w:t xml:space="preserve">Venting piping </w:t>
        </w:r>
      </w:ins>
      <w:r w:rsidRPr="00891D32">
        <w:t xml:space="preserve">according to </w:t>
      </w:r>
      <w:del w:id="146" w:author="Croo Henk" w:date="2015-08-24T15:32:00Z">
        <w:r w:rsidRPr="00891D32" w:rsidDel="00A60029">
          <w:delText>9.3.2.22.5 (c)</w:delText>
        </w:r>
      </w:del>
      <w:ins w:id="147" w:author="Croo Henk" w:date="2015-08-24T15:32:00Z">
        <w:r w:rsidR="00A60029">
          <w:t>---</w:t>
        </w:r>
      </w:ins>
      <w:r w:rsidR="005A3271" w:rsidRPr="00891D32">
        <w:br/>
      </w:r>
      <w:r w:rsidR="0021514E" w:rsidRPr="00891D32">
        <w:t xml:space="preserve">Piping </w:t>
      </w:r>
      <w:r w:rsidRPr="00891D32">
        <w:t>and installation heated</w:t>
      </w:r>
      <w:r w:rsidRPr="00891D32">
        <w:tab/>
      </w:r>
      <w:r w:rsidRPr="00891D32">
        <w:tab/>
      </w:r>
      <w:r w:rsidR="005A3271" w:rsidRPr="00891D32">
        <w:tab/>
      </w:r>
      <w:r w:rsidR="009A42DA" w:rsidRPr="00891D32">
        <w:t>Y</w:t>
      </w:r>
      <w:r w:rsidRPr="00891D32">
        <w:t>es/</w:t>
      </w:r>
      <w:r w:rsidRPr="00891D32">
        <w:rPr>
          <w:strike/>
        </w:rPr>
        <w:t>no</w:t>
      </w:r>
      <w:r w:rsidRPr="00891D32">
        <w:rPr>
          <w:sz w:val="18"/>
          <w:szCs w:val="18"/>
          <w:vertAlign w:val="superscript"/>
        </w:rPr>
        <w:t>1)2)</w:t>
      </w:r>
    </w:p>
    <w:p w:rsidR="006636DD" w:rsidRPr="00D3665F" w:rsidRDefault="006636DD" w:rsidP="009B480A">
      <w:pPr>
        <w:pStyle w:val="Bullet1G"/>
        <w:spacing w:line="200" w:lineRule="exact"/>
      </w:pPr>
      <w:r w:rsidRPr="00D3665F">
        <w:t xml:space="preserve">Conforms to the rules of construction resulting from the remark(s) </w:t>
      </w:r>
      <w:r w:rsidR="005A3271" w:rsidRPr="00D3665F">
        <w:t>...</w:t>
      </w:r>
      <w:r w:rsidRPr="00D3665F">
        <w:t xml:space="preserve"> in column (20) of Table C of Chapter 3</w:t>
      </w:r>
      <w:r w:rsidRPr="00D3665F">
        <w:rPr>
          <w:sz w:val="18"/>
          <w:szCs w:val="18"/>
          <w:vertAlign w:val="superscript"/>
        </w:rPr>
        <w:t>1)2)</w:t>
      </w:r>
    </w:p>
    <w:p w:rsidR="006636DD" w:rsidRPr="00D3665F" w:rsidRDefault="006636DD" w:rsidP="009B480A">
      <w:pPr>
        <w:pStyle w:val="SingleTxtG"/>
        <w:spacing w:line="200" w:lineRule="exact"/>
      </w:pPr>
      <w:r w:rsidRPr="00D3665F">
        <w:t>9.</w:t>
      </w:r>
      <w:r w:rsidRPr="00D3665F">
        <w:tab/>
        <w:t>Electrical equipment:</w:t>
      </w:r>
    </w:p>
    <w:p w:rsidR="006636DD" w:rsidRPr="00D3665F" w:rsidRDefault="006636DD" w:rsidP="009B480A">
      <w:pPr>
        <w:pStyle w:val="Bullet1G"/>
        <w:spacing w:line="200" w:lineRule="exact"/>
      </w:pPr>
      <w:r w:rsidRPr="00D3665F">
        <w:t>Temperature class: T4</w:t>
      </w:r>
    </w:p>
    <w:p w:rsidR="006636DD" w:rsidRPr="00D3665F" w:rsidRDefault="006636DD" w:rsidP="009B480A">
      <w:pPr>
        <w:pStyle w:val="Bullet1G"/>
        <w:spacing w:line="200" w:lineRule="exact"/>
      </w:pPr>
      <w:r w:rsidRPr="00D3665F">
        <w:t>Explosion group: IIB</w:t>
      </w:r>
    </w:p>
    <w:p w:rsidR="006636DD" w:rsidRPr="00D3665F" w:rsidRDefault="006636DD" w:rsidP="009B480A">
      <w:pPr>
        <w:pStyle w:val="SingleTxtG"/>
        <w:spacing w:line="200" w:lineRule="exact"/>
      </w:pPr>
      <w:r w:rsidRPr="00D3665F">
        <w:t>10.</w:t>
      </w:r>
      <w:r w:rsidRPr="00D3665F">
        <w:tab/>
        <w:t xml:space="preserve">Loading rate: </w:t>
      </w:r>
      <w:proofErr w:type="gramStart"/>
      <w:r w:rsidRPr="00D3665F">
        <w:t>800 m</w:t>
      </w:r>
      <w:r w:rsidRPr="00D3665F">
        <w:rPr>
          <w:vertAlign w:val="superscript"/>
        </w:rPr>
        <w:t>3</w:t>
      </w:r>
      <w:r w:rsidRPr="00D3665F">
        <w:t>/h</w:t>
      </w:r>
      <w:proofErr w:type="gramEnd"/>
    </w:p>
    <w:p w:rsidR="006636DD" w:rsidRPr="00D3665F" w:rsidRDefault="006636DD" w:rsidP="009B480A">
      <w:pPr>
        <w:pStyle w:val="SingleTxtG"/>
        <w:spacing w:line="200" w:lineRule="exact"/>
      </w:pPr>
      <w:r w:rsidRPr="00D3665F">
        <w:t>11.</w:t>
      </w:r>
      <w:r w:rsidRPr="00D3665F">
        <w:tab/>
        <w:t xml:space="preserve">Permitted relative </w:t>
      </w:r>
      <w:del w:id="148" w:author="Croo Henk" w:date="2015-08-24T14:25:00Z">
        <w:r w:rsidRPr="00D3665F" w:rsidDel="00967AD6">
          <w:delText xml:space="preserve">mass </w:delText>
        </w:r>
      </w:del>
      <w:r w:rsidRPr="00D3665F">
        <w:t>density</w:t>
      </w:r>
      <w:del w:id="149" w:author="Croo Henk" w:date="2015-08-24T14:25:00Z">
        <w:r w:rsidRPr="00D3665F" w:rsidDel="00967AD6">
          <w:delText xml:space="preserve"> (density)</w:delText>
        </w:r>
      </w:del>
      <w:r w:rsidRPr="00D3665F">
        <w:t>: 1.50</w:t>
      </w:r>
    </w:p>
    <w:p w:rsidR="006636DD" w:rsidRPr="00D3665F" w:rsidRDefault="006636DD" w:rsidP="0035319C">
      <w:pPr>
        <w:pStyle w:val="SingleTxtG"/>
        <w:spacing w:line="200" w:lineRule="exact"/>
        <w:ind w:left="1689" w:hanging="555"/>
      </w:pPr>
      <w:r w:rsidRPr="00D3665F">
        <w:t>12.</w:t>
      </w:r>
      <w:r w:rsidRPr="00D3665F">
        <w:tab/>
        <w:t>Additional observations</w:t>
      </w:r>
      <w:proofErr w:type="gramStart"/>
      <w:r w:rsidRPr="00D3665F">
        <w:t>:</w:t>
      </w:r>
      <w:r w:rsidRPr="00D3665F">
        <w:rPr>
          <w:sz w:val="18"/>
          <w:szCs w:val="18"/>
          <w:vertAlign w:val="superscript"/>
        </w:rPr>
        <w:t>1</w:t>
      </w:r>
      <w:proofErr w:type="gramEnd"/>
      <w:r w:rsidRPr="00D3665F">
        <w:rPr>
          <w:sz w:val="18"/>
          <w:szCs w:val="18"/>
          <w:vertAlign w:val="superscript"/>
        </w:rPr>
        <w:t>)</w:t>
      </w:r>
      <w:r w:rsidRPr="00D3665F">
        <w:t xml:space="preserve"> The available sampling connection is appropriate for DOPAK, DPM-1000</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70" w:type="dxa"/>
        </w:tblCellMar>
        <w:tblLook w:val="0000" w:firstRow="0" w:lastRow="0" w:firstColumn="0" w:lastColumn="0" w:noHBand="0" w:noVBand="0"/>
      </w:tblPr>
      <w:tblGrid>
        <w:gridCol w:w="8292"/>
        <w:gridCol w:w="920"/>
      </w:tblGrid>
      <w:tr w:rsidR="005A3271" w:rsidRPr="00D3665F" w:rsidTr="00855ED2">
        <w:tc>
          <w:tcPr>
            <w:tcW w:w="8292" w:type="dxa"/>
          </w:tcPr>
          <w:p w:rsidR="005A3271" w:rsidRPr="00D3665F" w:rsidRDefault="005A3271" w:rsidP="00855ED2">
            <w:pPr>
              <w:pageBreakBefore/>
              <w:rPr>
                <w:i/>
              </w:rPr>
            </w:pPr>
            <w:r w:rsidRPr="00D3665F">
              <w:lastRenderedPageBreak/>
              <w:br w:type="page"/>
            </w:r>
            <w:r w:rsidRPr="00D3665F">
              <w:rPr>
                <w:i/>
              </w:rPr>
              <w:t>Loading (including preparation)</w:t>
            </w:r>
          </w:p>
        </w:tc>
        <w:tc>
          <w:tcPr>
            <w:tcW w:w="920" w:type="dxa"/>
          </w:tcPr>
          <w:p w:rsidR="005A3271" w:rsidRPr="00D3665F" w:rsidRDefault="005A3271" w:rsidP="00247DFA">
            <w:r w:rsidRPr="00D3665F">
              <w:t>A - 3</w:t>
            </w:r>
          </w:p>
        </w:tc>
      </w:tr>
      <w:tr w:rsidR="005A3271" w:rsidRPr="00D3665F" w:rsidTr="00855ED2">
        <w:tc>
          <w:tcPr>
            <w:tcW w:w="9212" w:type="dxa"/>
            <w:gridSpan w:val="2"/>
          </w:tcPr>
          <w:p w:rsidR="005A3271" w:rsidRPr="00D3665F" w:rsidRDefault="005A3271" w:rsidP="00247DFA">
            <w:r w:rsidRPr="00D3665F">
              <w:t xml:space="preserve">The cargo tanks of your tank vessel were emptied but probably not cleaned of the previous </w:t>
            </w:r>
            <w:r w:rsidRPr="00D3665F">
              <w:br/>
              <w:t xml:space="preserve">product (see introduction). What must you do from the point of view of safety before taking </w:t>
            </w:r>
            <w:r w:rsidRPr="00D3665F">
              <w:br/>
              <w:t>on new cargo? Please provide the source in ADN.</w:t>
            </w:r>
          </w:p>
        </w:tc>
      </w:tr>
      <w:tr w:rsidR="005A3271" w:rsidRPr="00D3665F" w:rsidTr="00855ED2">
        <w:tc>
          <w:tcPr>
            <w:tcW w:w="8292" w:type="dxa"/>
          </w:tcPr>
          <w:p w:rsidR="005A3271" w:rsidRPr="00D3665F" w:rsidRDefault="005A3271" w:rsidP="00247DFA">
            <w:pPr>
              <w:jc w:val="right"/>
            </w:pPr>
            <w:r w:rsidRPr="00D3665F">
              <w:t>Points:</w:t>
            </w:r>
          </w:p>
        </w:tc>
        <w:tc>
          <w:tcPr>
            <w:tcW w:w="920" w:type="dxa"/>
          </w:tcPr>
          <w:p w:rsidR="005A3271" w:rsidRPr="00D3665F" w:rsidRDefault="005A3271" w:rsidP="00247DFA"/>
        </w:tc>
      </w:tr>
    </w:tbl>
    <w:p w:rsidR="005A3271" w:rsidRPr="00D3665F" w:rsidRDefault="005A3271" w:rsidP="00A748B2">
      <w:pPr>
        <w:spacing w:before="12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70" w:type="dxa"/>
        </w:tblCellMar>
        <w:tblLook w:val="0000" w:firstRow="0" w:lastRow="0" w:firstColumn="0" w:lastColumn="0" w:noHBand="0" w:noVBand="0"/>
      </w:tblPr>
      <w:tblGrid>
        <w:gridCol w:w="8292"/>
        <w:gridCol w:w="920"/>
      </w:tblGrid>
      <w:tr w:rsidR="005A3271" w:rsidRPr="00D3665F" w:rsidTr="00855ED2">
        <w:tc>
          <w:tcPr>
            <w:tcW w:w="8292" w:type="dxa"/>
          </w:tcPr>
          <w:p w:rsidR="005A3271" w:rsidRPr="00D3665F" w:rsidRDefault="005A3271" w:rsidP="00247DFA">
            <w:pPr>
              <w:rPr>
                <w:i/>
              </w:rPr>
            </w:pPr>
            <w:r w:rsidRPr="00D3665F">
              <w:rPr>
                <w:i/>
              </w:rPr>
              <w:t>Loading (including preparation)</w:t>
            </w:r>
          </w:p>
        </w:tc>
        <w:tc>
          <w:tcPr>
            <w:tcW w:w="920" w:type="dxa"/>
          </w:tcPr>
          <w:p w:rsidR="005A3271" w:rsidRPr="00D3665F" w:rsidRDefault="005A3271" w:rsidP="00247DFA">
            <w:r w:rsidRPr="00D3665F">
              <w:t>A - 6</w:t>
            </w:r>
          </w:p>
        </w:tc>
      </w:tr>
      <w:tr w:rsidR="005A3271" w:rsidRPr="00D3665F" w:rsidTr="00855ED2">
        <w:tc>
          <w:tcPr>
            <w:tcW w:w="9212" w:type="dxa"/>
            <w:gridSpan w:val="2"/>
          </w:tcPr>
          <w:p w:rsidR="005A3271" w:rsidRPr="00D3665F" w:rsidRDefault="005A3271" w:rsidP="00247DFA">
            <w:r w:rsidRPr="00D3665F">
              <w:t xml:space="preserve">During loading, the vapour pipe is connected to the shore facility. What determines the </w:t>
            </w:r>
            <w:r w:rsidRPr="00D3665F">
              <w:br/>
              <w:t xml:space="preserve">maximum loading rate and what is the maximum permissible loading rate? Please explain </w:t>
            </w:r>
            <w:r w:rsidRPr="00D3665F">
              <w:br/>
              <w:t>your answer and provide the source in ADN.</w:t>
            </w:r>
          </w:p>
        </w:tc>
      </w:tr>
      <w:tr w:rsidR="005A3271" w:rsidRPr="00D3665F" w:rsidTr="00855ED2">
        <w:tc>
          <w:tcPr>
            <w:tcW w:w="8292" w:type="dxa"/>
          </w:tcPr>
          <w:p w:rsidR="005A3271" w:rsidRPr="00D3665F" w:rsidRDefault="005A3271" w:rsidP="00247DFA">
            <w:pPr>
              <w:jc w:val="right"/>
            </w:pPr>
            <w:r w:rsidRPr="00D3665F">
              <w:t>Points:</w:t>
            </w:r>
          </w:p>
        </w:tc>
        <w:tc>
          <w:tcPr>
            <w:tcW w:w="920" w:type="dxa"/>
          </w:tcPr>
          <w:p w:rsidR="005A3271" w:rsidRPr="00D3665F" w:rsidRDefault="005A3271" w:rsidP="00247DFA"/>
        </w:tc>
      </w:tr>
    </w:tbl>
    <w:p w:rsidR="005A3271" w:rsidRPr="00D3665F" w:rsidRDefault="005A3271" w:rsidP="00A748B2">
      <w:pPr>
        <w:spacing w:before="12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70" w:type="dxa"/>
        </w:tblCellMar>
        <w:tblLook w:val="0000" w:firstRow="0" w:lastRow="0" w:firstColumn="0" w:lastColumn="0" w:noHBand="0" w:noVBand="0"/>
      </w:tblPr>
      <w:tblGrid>
        <w:gridCol w:w="8292"/>
        <w:gridCol w:w="920"/>
      </w:tblGrid>
      <w:tr w:rsidR="005A3271" w:rsidRPr="00D3665F" w:rsidTr="00855ED2">
        <w:tc>
          <w:tcPr>
            <w:tcW w:w="8292" w:type="dxa"/>
          </w:tcPr>
          <w:p w:rsidR="005A3271" w:rsidRPr="00D3665F" w:rsidRDefault="005A3271" w:rsidP="00247DFA">
            <w:pPr>
              <w:rPr>
                <w:i/>
              </w:rPr>
            </w:pPr>
            <w:r w:rsidRPr="00D3665F">
              <w:rPr>
                <w:i/>
              </w:rPr>
              <w:t>Loading (including preparation)</w:t>
            </w:r>
          </w:p>
        </w:tc>
        <w:tc>
          <w:tcPr>
            <w:tcW w:w="920" w:type="dxa"/>
          </w:tcPr>
          <w:p w:rsidR="005A3271" w:rsidRPr="00D3665F" w:rsidRDefault="005A3271" w:rsidP="00247DFA">
            <w:r w:rsidRPr="00D3665F">
              <w:t>A - 10</w:t>
            </w:r>
          </w:p>
        </w:tc>
      </w:tr>
      <w:tr w:rsidR="005A3271" w:rsidRPr="00D3665F" w:rsidTr="00855ED2">
        <w:tc>
          <w:tcPr>
            <w:tcW w:w="9212" w:type="dxa"/>
            <w:gridSpan w:val="2"/>
          </w:tcPr>
          <w:p w:rsidR="005A3271" w:rsidRPr="00D3665F" w:rsidRDefault="005A3271" w:rsidP="00247DFA">
            <w:r w:rsidRPr="00D3665F">
              <w:t xml:space="preserve">At what percentage must a level alarm and overflow prevention device be triggered? Please </w:t>
            </w:r>
            <w:r w:rsidRPr="00D3665F">
              <w:br/>
              <w:t>provide the source in ADN.</w:t>
            </w:r>
          </w:p>
        </w:tc>
      </w:tr>
      <w:tr w:rsidR="005A3271" w:rsidRPr="00D3665F" w:rsidTr="00855ED2">
        <w:tc>
          <w:tcPr>
            <w:tcW w:w="8292" w:type="dxa"/>
          </w:tcPr>
          <w:p w:rsidR="005A3271" w:rsidRPr="00D3665F" w:rsidRDefault="005A3271" w:rsidP="00247DFA">
            <w:pPr>
              <w:jc w:val="right"/>
            </w:pPr>
            <w:r w:rsidRPr="00D3665F">
              <w:t>Points:</w:t>
            </w:r>
          </w:p>
        </w:tc>
        <w:tc>
          <w:tcPr>
            <w:tcW w:w="920" w:type="dxa"/>
          </w:tcPr>
          <w:p w:rsidR="005A3271" w:rsidRPr="00D3665F" w:rsidRDefault="005A3271" w:rsidP="00247DFA"/>
        </w:tc>
      </w:tr>
    </w:tbl>
    <w:p w:rsidR="005A3271" w:rsidRPr="00D3665F" w:rsidRDefault="005A3271" w:rsidP="00A748B2">
      <w:pPr>
        <w:spacing w:before="12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70" w:type="dxa"/>
        </w:tblCellMar>
        <w:tblLook w:val="0000" w:firstRow="0" w:lastRow="0" w:firstColumn="0" w:lastColumn="0" w:noHBand="0" w:noVBand="0"/>
      </w:tblPr>
      <w:tblGrid>
        <w:gridCol w:w="8292"/>
        <w:gridCol w:w="920"/>
      </w:tblGrid>
      <w:tr w:rsidR="005A3271" w:rsidRPr="00D3665F" w:rsidTr="00855ED2">
        <w:tc>
          <w:tcPr>
            <w:tcW w:w="8292" w:type="dxa"/>
          </w:tcPr>
          <w:p w:rsidR="005A3271" w:rsidRPr="00D3665F" w:rsidRDefault="005A3271" w:rsidP="00247DFA">
            <w:pPr>
              <w:rPr>
                <w:i/>
              </w:rPr>
            </w:pPr>
            <w:r w:rsidRPr="00D3665F">
              <w:rPr>
                <w:i/>
              </w:rPr>
              <w:t>Substance-related question</w:t>
            </w:r>
          </w:p>
        </w:tc>
        <w:tc>
          <w:tcPr>
            <w:tcW w:w="920" w:type="dxa"/>
          </w:tcPr>
          <w:p w:rsidR="005A3271" w:rsidRPr="00D3665F" w:rsidRDefault="005A3271" w:rsidP="00247DFA">
            <w:r w:rsidRPr="00D3665F">
              <w:t>E - 1</w:t>
            </w:r>
          </w:p>
        </w:tc>
      </w:tr>
      <w:tr w:rsidR="005A3271" w:rsidRPr="00D3665F" w:rsidTr="00855ED2">
        <w:tc>
          <w:tcPr>
            <w:tcW w:w="9212" w:type="dxa"/>
            <w:gridSpan w:val="2"/>
          </w:tcPr>
          <w:p w:rsidR="005A3271" w:rsidRPr="00D3665F" w:rsidRDefault="005A3271" w:rsidP="00247DFA">
            <w:r w:rsidRPr="00D3665F">
              <w:t xml:space="preserve">At the current outside temperature, can you load this substance in your vessel? Please explain </w:t>
            </w:r>
            <w:r w:rsidRPr="00D3665F">
              <w:br/>
              <w:t>your answer and provide the source in ADN.</w:t>
            </w:r>
          </w:p>
        </w:tc>
      </w:tr>
      <w:tr w:rsidR="005A3271" w:rsidRPr="00D3665F" w:rsidTr="00855ED2">
        <w:tc>
          <w:tcPr>
            <w:tcW w:w="8292" w:type="dxa"/>
          </w:tcPr>
          <w:p w:rsidR="005A3271" w:rsidRPr="00D3665F" w:rsidRDefault="005A3271" w:rsidP="00247DFA">
            <w:pPr>
              <w:jc w:val="right"/>
            </w:pPr>
            <w:r w:rsidRPr="00D3665F">
              <w:t>Points:</w:t>
            </w:r>
          </w:p>
        </w:tc>
        <w:tc>
          <w:tcPr>
            <w:tcW w:w="920" w:type="dxa"/>
          </w:tcPr>
          <w:p w:rsidR="005A3271" w:rsidRPr="00D3665F" w:rsidRDefault="005A3271" w:rsidP="00247DFA"/>
        </w:tc>
      </w:tr>
    </w:tbl>
    <w:p w:rsidR="005A3271" w:rsidRPr="00D3665F" w:rsidRDefault="005A3271" w:rsidP="00A748B2">
      <w:pPr>
        <w:spacing w:before="12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70" w:type="dxa"/>
        </w:tblCellMar>
        <w:tblLook w:val="0000" w:firstRow="0" w:lastRow="0" w:firstColumn="0" w:lastColumn="0" w:noHBand="0" w:noVBand="0"/>
      </w:tblPr>
      <w:tblGrid>
        <w:gridCol w:w="8292"/>
        <w:gridCol w:w="920"/>
      </w:tblGrid>
      <w:tr w:rsidR="005A3271" w:rsidRPr="00D3665F" w:rsidTr="00855ED2">
        <w:tc>
          <w:tcPr>
            <w:tcW w:w="8292" w:type="dxa"/>
          </w:tcPr>
          <w:p w:rsidR="005A3271" w:rsidRPr="00D3665F" w:rsidRDefault="005A3271" w:rsidP="00247DFA">
            <w:pPr>
              <w:rPr>
                <w:i/>
              </w:rPr>
            </w:pPr>
            <w:r w:rsidRPr="00D3665F">
              <w:rPr>
                <w:i/>
              </w:rPr>
              <w:t>Transport</w:t>
            </w:r>
          </w:p>
        </w:tc>
        <w:tc>
          <w:tcPr>
            <w:tcW w:w="920" w:type="dxa"/>
          </w:tcPr>
          <w:p w:rsidR="005A3271" w:rsidRPr="00D3665F" w:rsidRDefault="005A3271" w:rsidP="00247DFA">
            <w:r w:rsidRPr="00D3665F">
              <w:t>B - 2</w:t>
            </w:r>
          </w:p>
        </w:tc>
      </w:tr>
      <w:tr w:rsidR="005A3271" w:rsidRPr="00D3665F" w:rsidTr="00855ED2">
        <w:tc>
          <w:tcPr>
            <w:tcW w:w="9212" w:type="dxa"/>
            <w:gridSpan w:val="2"/>
          </w:tcPr>
          <w:p w:rsidR="005A3271" w:rsidRPr="00D3665F" w:rsidRDefault="005A3271" w:rsidP="00247DFA">
            <w:r w:rsidRPr="00D3665F">
              <w:t>Name eight documents that must, as a minimum, be kept on board during transport under ADN.</w:t>
            </w:r>
          </w:p>
        </w:tc>
      </w:tr>
      <w:tr w:rsidR="005A3271" w:rsidRPr="00D3665F" w:rsidTr="00855ED2">
        <w:tc>
          <w:tcPr>
            <w:tcW w:w="8292" w:type="dxa"/>
          </w:tcPr>
          <w:p w:rsidR="005A3271" w:rsidRPr="00D3665F" w:rsidRDefault="005A3271" w:rsidP="00247DFA">
            <w:pPr>
              <w:jc w:val="right"/>
            </w:pPr>
            <w:r w:rsidRPr="00D3665F">
              <w:t>Points:</w:t>
            </w:r>
          </w:p>
        </w:tc>
        <w:tc>
          <w:tcPr>
            <w:tcW w:w="920" w:type="dxa"/>
          </w:tcPr>
          <w:p w:rsidR="005A3271" w:rsidRPr="00D3665F" w:rsidRDefault="005A3271" w:rsidP="00247DFA"/>
        </w:tc>
      </w:tr>
    </w:tbl>
    <w:p w:rsidR="005A3271" w:rsidRPr="00D3665F" w:rsidRDefault="005A3271" w:rsidP="00A748B2">
      <w:pPr>
        <w:spacing w:before="12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8292"/>
        <w:gridCol w:w="920"/>
      </w:tblGrid>
      <w:tr w:rsidR="005A3271" w:rsidRPr="00D3665F" w:rsidTr="00855ED2">
        <w:tc>
          <w:tcPr>
            <w:tcW w:w="8292" w:type="dxa"/>
          </w:tcPr>
          <w:p w:rsidR="005A3271" w:rsidRPr="00D3665F" w:rsidRDefault="005A3271" w:rsidP="00247DFA">
            <w:r w:rsidRPr="00D3665F">
              <w:rPr>
                <w:i/>
              </w:rPr>
              <w:t>Transport</w:t>
            </w:r>
          </w:p>
        </w:tc>
        <w:tc>
          <w:tcPr>
            <w:tcW w:w="920" w:type="dxa"/>
          </w:tcPr>
          <w:p w:rsidR="005A3271" w:rsidRPr="00D3665F" w:rsidRDefault="005A3271" w:rsidP="00247DFA">
            <w:r w:rsidRPr="00D3665F">
              <w:t>B - 3</w:t>
            </w:r>
          </w:p>
        </w:tc>
      </w:tr>
      <w:tr w:rsidR="005A3271" w:rsidRPr="00D3665F" w:rsidTr="00855ED2">
        <w:tc>
          <w:tcPr>
            <w:tcW w:w="9212" w:type="dxa"/>
            <w:gridSpan w:val="2"/>
          </w:tcPr>
          <w:p w:rsidR="005A3271" w:rsidRPr="00D3665F" w:rsidRDefault="005A3271" w:rsidP="00247DFA">
            <w:r w:rsidRPr="00D3665F">
              <w:t xml:space="preserve">You wish to berth near a residential area during the voyage. What is the minimum distance that </w:t>
            </w:r>
            <w:r w:rsidRPr="00D3665F">
              <w:br/>
              <w:t xml:space="preserve">you must observe if there is no available berthing area designated by the competent authority? </w:t>
            </w:r>
            <w:r w:rsidRPr="00D3665F">
              <w:br/>
              <w:t>Please provide the source in ADN.</w:t>
            </w:r>
          </w:p>
        </w:tc>
      </w:tr>
      <w:tr w:rsidR="005A3271" w:rsidRPr="00D3665F" w:rsidTr="00855ED2">
        <w:tc>
          <w:tcPr>
            <w:tcW w:w="8292" w:type="dxa"/>
          </w:tcPr>
          <w:p w:rsidR="005A3271" w:rsidRPr="00D3665F" w:rsidRDefault="005A3271" w:rsidP="00247DFA">
            <w:pPr>
              <w:jc w:val="right"/>
            </w:pPr>
            <w:r w:rsidRPr="00D3665F">
              <w:t>Points:</w:t>
            </w:r>
          </w:p>
        </w:tc>
        <w:tc>
          <w:tcPr>
            <w:tcW w:w="920" w:type="dxa"/>
          </w:tcPr>
          <w:p w:rsidR="005A3271" w:rsidRPr="00D3665F" w:rsidRDefault="005A3271" w:rsidP="00247DFA"/>
        </w:tc>
      </w:tr>
    </w:tbl>
    <w:p w:rsidR="005A3271" w:rsidRPr="00D3665F" w:rsidRDefault="005A3271" w:rsidP="00A748B2">
      <w:pPr>
        <w:spacing w:before="12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70" w:type="dxa"/>
        </w:tblCellMar>
        <w:tblLook w:val="0000" w:firstRow="0" w:lastRow="0" w:firstColumn="0" w:lastColumn="0" w:noHBand="0" w:noVBand="0"/>
      </w:tblPr>
      <w:tblGrid>
        <w:gridCol w:w="8292"/>
        <w:gridCol w:w="920"/>
      </w:tblGrid>
      <w:tr w:rsidR="005A3271" w:rsidRPr="00D3665F" w:rsidTr="00855ED2">
        <w:tc>
          <w:tcPr>
            <w:tcW w:w="8292" w:type="dxa"/>
          </w:tcPr>
          <w:p w:rsidR="005A3271" w:rsidRPr="00D3665F" w:rsidRDefault="005A3271" w:rsidP="00247DFA">
            <w:r w:rsidRPr="00D3665F">
              <w:rPr>
                <w:i/>
              </w:rPr>
              <w:t>Transport</w:t>
            </w:r>
          </w:p>
        </w:tc>
        <w:tc>
          <w:tcPr>
            <w:tcW w:w="920" w:type="dxa"/>
          </w:tcPr>
          <w:p w:rsidR="005A3271" w:rsidRPr="00D3665F" w:rsidRDefault="005A3271" w:rsidP="00247DFA">
            <w:r w:rsidRPr="00D3665F">
              <w:t>B - 6</w:t>
            </w:r>
          </w:p>
        </w:tc>
      </w:tr>
      <w:tr w:rsidR="005A3271" w:rsidRPr="00D3665F" w:rsidTr="00855ED2">
        <w:tc>
          <w:tcPr>
            <w:tcW w:w="9212" w:type="dxa"/>
            <w:gridSpan w:val="2"/>
          </w:tcPr>
          <w:p w:rsidR="005A3271" w:rsidRPr="00D3665F" w:rsidRDefault="005A3271" w:rsidP="00247DFA">
            <w:r w:rsidRPr="00D3665F">
              <w:t xml:space="preserve">During the carriage of certain goods, persons under 14 years of age are not authorized on board. </w:t>
            </w:r>
            <w:r w:rsidRPr="00D3665F">
              <w:br/>
              <w:t xml:space="preserve">Is this requirement applicable to UN No. 1662 NITROBENZENE? Please provide the source in </w:t>
            </w:r>
            <w:r w:rsidRPr="00D3665F">
              <w:br/>
              <w:t>ADN.</w:t>
            </w:r>
          </w:p>
        </w:tc>
      </w:tr>
      <w:tr w:rsidR="005A3271" w:rsidRPr="00D3665F" w:rsidTr="00855ED2">
        <w:tc>
          <w:tcPr>
            <w:tcW w:w="8292" w:type="dxa"/>
          </w:tcPr>
          <w:p w:rsidR="005A3271" w:rsidRPr="00D3665F" w:rsidRDefault="005A3271" w:rsidP="00247DFA">
            <w:pPr>
              <w:jc w:val="right"/>
            </w:pPr>
            <w:r w:rsidRPr="00D3665F">
              <w:t>Points:</w:t>
            </w:r>
          </w:p>
        </w:tc>
        <w:tc>
          <w:tcPr>
            <w:tcW w:w="920" w:type="dxa"/>
          </w:tcPr>
          <w:p w:rsidR="005A3271" w:rsidRPr="00D3665F" w:rsidRDefault="005A3271" w:rsidP="00247DFA"/>
        </w:tc>
      </w:tr>
    </w:tbl>
    <w:p w:rsidR="005A3271" w:rsidRPr="00D3665F" w:rsidRDefault="005A3271" w:rsidP="00A748B2">
      <w:pPr>
        <w:spacing w:before="12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70" w:type="dxa"/>
        </w:tblCellMar>
        <w:tblLook w:val="0000" w:firstRow="0" w:lastRow="0" w:firstColumn="0" w:lastColumn="0" w:noHBand="0" w:noVBand="0"/>
      </w:tblPr>
      <w:tblGrid>
        <w:gridCol w:w="8292"/>
        <w:gridCol w:w="920"/>
      </w:tblGrid>
      <w:tr w:rsidR="005A3271" w:rsidRPr="00D3665F" w:rsidTr="00855ED2">
        <w:tc>
          <w:tcPr>
            <w:tcW w:w="8292" w:type="dxa"/>
          </w:tcPr>
          <w:p w:rsidR="005A3271" w:rsidRPr="00D3665F" w:rsidRDefault="005A3271" w:rsidP="00247DFA">
            <w:pPr>
              <w:rPr>
                <w:i/>
              </w:rPr>
            </w:pPr>
            <w:r w:rsidRPr="00D3665F">
              <w:rPr>
                <w:i/>
              </w:rPr>
              <w:t>Substance-related question</w:t>
            </w:r>
          </w:p>
        </w:tc>
        <w:tc>
          <w:tcPr>
            <w:tcW w:w="920" w:type="dxa"/>
          </w:tcPr>
          <w:p w:rsidR="005A3271" w:rsidRPr="00D3665F" w:rsidRDefault="005A3271" w:rsidP="00247DFA">
            <w:r w:rsidRPr="00D3665F">
              <w:t>E - 9</w:t>
            </w:r>
          </w:p>
        </w:tc>
      </w:tr>
      <w:tr w:rsidR="005A3271" w:rsidRPr="00D3665F" w:rsidTr="00855ED2">
        <w:tc>
          <w:tcPr>
            <w:tcW w:w="9212" w:type="dxa"/>
            <w:gridSpan w:val="2"/>
          </w:tcPr>
          <w:p w:rsidR="005A3271" w:rsidRPr="00D3665F" w:rsidRDefault="005A3271" w:rsidP="00247DFA">
            <w:r w:rsidRPr="00D3665F">
              <w:t xml:space="preserve">During the transport of this substance you note on the pressure gauge that the pressure is rising </w:t>
            </w:r>
            <w:r w:rsidRPr="00D3665F">
              <w:br/>
              <w:t>in a cargo tank. Explain your response and provide the source in ADN.</w:t>
            </w:r>
          </w:p>
        </w:tc>
      </w:tr>
      <w:tr w:rsidR="005A3271" w:rsidRPr="00D3665F" w:rsidTr="00855ED2">
        <w:tc>
          <w:tcPr>
            <w:tcW w:w="8292" w:type="dxa"/>
          </w:tcPr>
          <w:p w:rsidR="005A3271" w:rsidRPr="00D3665F" w:rsidRDefault="005A3271" w:rsidP="00247DFA">
            <w:pPr>
              <w:jc w:val="right"/>
            </w:pPr>
            <w:r w:rsidRPr="00D3665F">
              <w:t>Points:</w:t>
            </w:r>
          </w:p>
        </w:tc>
        <w:tc>
          <w:tcPr>
            <w:tcW w:w="920" w:type="dxa"/>
          </w:tcPr>
          <w:p w:rsidR="005A3271" w:rsidRPr="00D3665F" w:rsidRDefault="005A3271" w:rsidP="00247DFA"/>
        </w:tc>
      </w:tr>
    </w:tbl>
    <w:p w:rsidR="005A3271" w:rsidRPr="00D3665F" w:rsidRDefault="005A3271" w:rsidP="00A748B2">
      <w:pPr>
        <w:spacing w:before="12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70" w:type="dxa"/>
        </w:tblCellMar>
        <w:tblLook w:val="0000" w:firstRow="0" w:lastRow="0" w:firstColumn="0" w:lastColumn="0" w:noHBand="0" w:noVBand="0"/>
      </w:tblPr>
      <w:tblGrid>
        <w:gridCol w:w="8292"/>
        <w:gridCol w:w="920"/>
      </w:tblGrid>
      <w:tr w:rsidR="005A3271" w:rsidRPr="00D3665F" w:rsidTr="00855ED2">
        <w:tc>
          <w:tcPr>
            <w:tcW w:w="8292" w:type="dxa"/>
          </w:tcPr>
          <w:p w:rsidR="005A3271" w:rsidRPr="00D3665F" w:rsidRDefault="005A3271" w:rsidP="00A748B2">
            <w:pPr>
              <w:keepNext/>
              <w:keepLines/>
              <w:rPr>
                <w:i/>
              </w:rPr>
            </w:pPr>
            <w:r w:rsidRPr="00D3665F">
              <w:rPr>
                <w:i/>
              </w:rPr>
              <w:lastRenderedPageBreak/>
              <w:t>Unloading (including preparation)</w:t>
            </w:r>
          </w:p>
        </w:tc>
        <w:tc>
          <w:tcPr>
            <w:tcW w:w="920" w:type="dxa"/>
          </w:tcPr>
          <w:p w:rsidR="005A3271" w:rsidRPr="00D3665F" w:rsidRDefault="005A3271" w:rsidP="00247DFA">
            <w:r w:rsidRPr="00D3665F">
              <w:t>C - 1</w:t>
            </w:r>
          </w:p>
        </w:tc>
      </w:tr>
      <w:tr w:rsidR="005A3271" w:rsidRPr="00D3665F" w:rsidTr="00855ED2">
        <w:tc>
          <w:tcPr>
            <w:tcW w:w="9212" w:type="dxa"/>
            <w:gridSpan w:val="2"/>
          </w:tcPr>
          <w:p w:rsidR="005A3271" w:rsidRPr="00D3665F" w:rsidRDefault="005A3271" w:rsidP="00A748B2">
            <w:pPr>
              <w:keepNext/>
              <w:keepLines/>
            </w:pPr>
            <w:r w:rsidRPr="00D3665F">
              <w:t xml:space="preserve">During unloading, your hear crackling noises from the discharge pump on the deck. (a) What </w:t>
            </w:r>
            <w:r w:rsidRPr="00D3665F">
              <w:br/>
              <w:t>could be causing this? (b) What must you do?</w:t>
            </w:r>
            <w:bookmarkStart w:id="150" w:name="_GoBack"/>
            <w:bookmarkEnd w:id="150"/>
          </w:p>
        </w:tc>
      </w:tr>
      <w:tr w:rsidR="005A3271" w:rsidRPr="00D3665F" w:rsidTr="00855ED2">
        <w:tc>
          <w:tcPr>
            <w:tcW w:w="8292" w:type="dxa"/>
          </w:tcPr>
          <w:p w:rsidR="005A3271" w:rsidRPr="00D3665F" w:rsidRDefault="005A3271" w:rsidP="00A748B2">
            <w:pPr>
              <w:keepNext/>
              <w:keepLines/>
              <w:jc w:val="right"/>
            </w:pPr>
            <w:r w:rsidRPr="00D3665F">
              <w:t>Points:</w:t>
            </w:r>
          </w:p>
        </w:tc>
        <w:tc>
          <w:tcPr>
            <w:tcW w:w="920" w:type="dxa"/>
          </w:tcPr>
          <w:p w:rsidR="005A3271" w:rsidRPr="00D3665F" w:rsidRDefault="005A3271" w:rsidP="00247DFA"/>
        </w:tc>
      </w:tr>
    </w:tbl>
    <w:p w:rsidR="005A3271" w:rsidRPr="00D3665F" w:rsidRDefault="005A3271" w:rsidP="00A748B2">
      <w:pPr>
        <w:spacing w:before="12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70" w:type="dxa"/>
        </w:tblCellMar>
        <w:tblLook w:val="0000" w:firstRow="0" w:lastRow="0" w:firstColumn="0" w:lastColumn="0" w:noHBand="0" w:noVBand="0"/>
      </w:tblPr>
      <w:tblGrid>
        <w:gridCol w:w="8292"/>
        <w:gridCol w:w="920"/>
      </w:tblGrid>
      <w:tr w:rsidR="005A3271" w:rsidRPr="00D3665F" w:rsidTr="00855ED2">
        <w:tc>
          <w:tcPr>
            <w:tcW w:w="8292" w:type="dxa"/>
          </w:tcPr>
          <w:p w:rsidR="005A3271" w:rsidRPr="00D3665F" w:rsidRDefault="005A3271" w:rsidP="00247DFA">
            <w:pPr>
              <w:rPr>
                <w:i/>
              </w:rPr>
            </w:pPr>
            <w:r w:rsidRPr="00D3665F">
              <w:rPr>
                <w:i/>
              </w:rPr>
              <w:t>Unloading (including preparation)</w:t>
            </w:r>
          </w:p>
        </w:tc>
        <w:tc>
          <w:tcPr>
            <w:tcW w:w="920" w:type="dxa"/>
          </w:tcPr>
          <w:p w:rsidR="005A3271" w:rsidRPr="00D3665F" w:rsidRDefault="005A3271" w:rsidP="00247DFA">
            <w:r w:rsidRPr="00D3665F">
              <w:t>C - 5</w:t>
            </w:r>
          </w:p>
        </w:tc>
      </w:tr>
      <w:tr w:rsidR="005A3271" w:rsidRPr="00D3665F" w:rsidTr="00855ED2">
        <w:tc>
          <w:tcPr>
            <w:tcW w:w="9212" w:type="dxa"/>
            <w:gridSpan w:val="2"/>
          </w:tcPr>
          <w:p w:rsidR="005A3271" w:rsidRPr="00D3665F" w:rsidRDefault="005A3271" w:rsidP="00247DFA">
            <w:r w:rsidRPr="00D3665F">
              <w:t xml:space="preserve">What must you attend to above all during the unloading of the cargo tanks? Please explain </w:t>
            </w:r>
            <w:r w:rsidRPr="00D3665F">
              <w:br/>
              <w:t>your answer.</w:t>
            </w:r>
          </w:p>
        </w:tc>
      </w:tr>
      <w:tr w:rsidR="005A3271" w:rsidRPr="00D3665F" w:rsidTr="00855ED2">
        <w:tc>
          <w:tcPr>
            <w:tcW w:w="8292" w:type="dxa"/>
          </w:tcPr>
          <w:p w:rsidR="005A3271" w:rsidRPr="00D3665F" w:rsidRDefault="005A3271" w:rsidP="00247DFA">
            <w:pPr>
              <w:jc w:val="right"/>
            </w:pPr>
            <w:r w:rsidRPr="00D3665F">
              <w:t>Points:</w:t>
            </w:r>
          </w:p>
        </w:tc>
        <w:tc>
          <w:tcPr>
            <w:tcW w:w="920" w:type="dxa"/>
          </w:tcPr>
          <w:p w:rsidR="005A3271" w:rsidRPr="00D3665F" w:rsidRDefault="005A3271" w:rsidP="00247DFA"/>
        </w:tc>
      </w:tr>
    </w:tbl>
    <w:p w:rsidR="005A3271" w:rsidRPr="00D3665F" w:rsidRDefault="005A3271" w:rsidP="00A748B2">
      <w:pPr>
        <w:spacing w:before="12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70" w:type="dxa"/>
        </w:tblCellMar>
        <w:tblLook w:val="0000" w:firstRow="0" w:lastRow="0" w:firstColumn="0" w:lastColumn="0" w:noHBand="0" w:noVBand="0"/>
      </w:tblPr>
      <w:tblGrid>
        <w:gridCol w:w="8292"/>
        <w:gridCol w:w="920"/>
      </w:tblGrid>
      <w:tr w:rsidR="005A3271" w:rsidRPr="00D3665F" w:rsidTr="00855ED2">
        <w:tc>
          <w:tcPr>
            <w:tcW w:w="8292" w:type="dxa"/>
          </w:tcPr>
          <w:p w:rsidR="005A3271" w:rsidRPr="00D3665F" w:rsidRDefault="005A3271" w:rsidP="00247DFA">
            <w:pPr>
              <w:rPr>
                <w:i/>
              </w:rPr>
            </w:pPr>
            <w:r w:rsidRPr="00D3665F">
              <w:rPr>
                <w:i/>
              </w:rPr>
              <w:t>Unloading (including preparation)</w:t>
            </w:r>
          </w:p>
        </w:tc>
        <w:tc>
          <w:tcPr>
            <w:tcW w:w="920" w:type="dxa"/>
          </w:tcPr>
          <w:p w:rsidR="005A3271" w:rsidRPr="00D3665F" w:rsidRDefault="005A3271" w:rsidP="00247DFA">
            <w:r w:rsidRPr="00D3665F">
              <w:t>C - 9</w:t>
            </w:r>
          </w:p>
        </w:tc>
      </w:tr>
      <w:tr w:rsidR="005A3271" w:rsidRPr="00D3665F" w:rsidTr="00855ED2">
        <w:tc>
          <w:tcPr>
            <w:tcW w:w="9212" w:type="dxa"/>
            <w:gridSpan w:val="2"/>
          </w:tcPr>
          <w:p w:rsidR="005A3271" w:rsidRPr="00D3665F" w:rsidRDefault="005A3271" w:rsidP="00247DFA">
            <w:r w:rsidRPr="00D3665F">
              <w:t xml:space="preserve">The vessel carries only a blue cone/light. Is it necessary to supervise the unloading procedure </w:t>
            </w:r>
            <w:r w:rsidRPr="00D3665F">
              <w:br/>
              <w:t>on board? What should you be mindful of? Please provide the source in ADN.</w:t>
            </w:r>
          </w:p>
        </w:tc>
      </w:tr>
      <w:tr w:rsidR="005A3271" w:rsidRPr="00D3665F" w:rsidTr="00855ED2">
        <w:tc>
          <w:tcPr>
            <w:tcW w:w="8292" w:type="dxa"/>
          </w:tcPr>
          <w:p w:rsidR="005A3271" w:rsidRPr="00D3665F" w:rsidRDefault="005A3271" w:rsidP="00247DFA">
            <w:pPr>
              <w:jc w:val="right"/>
            </w:pPr>
            <w:r w:rsidRPr="00D3665F">
              <w:t>Points:</w:t>
            </w:r>
          </w:p>
        </w:tc>
        <w:tc>
          <w:tcPr>
            <w:tcW w:w="920" w:type="dxa"/>
          </w:tcPr>
          <w:p w:rsidR="005A3271" w:rsidRPr="00D3665F" w:rsidRDefault="005A3271" w:rsidP="00247DFA"/>
        </w:tc>
      </w:tr>
    </w:tbl>
    <w:p w:rsidR="005A3271" w:rsidRPr="00D3665F" w:rsidRDefault="005A3271" w:rsidP="00A748B2">
      <w:pPr>
        <w:spacing w:before="12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70" w:type="dxa"/>
        </w:tblCellMar>
        <w:tblLook w:val="0000" w:firstRow="0" w:lastRow="0" w:firstColumn="0" w:lastColumn="0" w:noHBand="0" w:noVBand="0"/>
      </w:tblPr>
      <w:tblGrid>
        <w:gridCol w:w="8292"/>
        <w:gridCol w:w="920"/>
      </w:tblGrid>
      <w:tr w:rsidR="005A3271" w:rsidRPr="00D3665F" w:rsidTr="00855ED2">
        <w:tc>
          <w:tcPr>
            <w:tcW w:w="8292" w:type="dxa"/>
          </w:tcPr>
          <w:p w:rsidR="005A3271" w:rsidRPr="00D3665F" w:rsidRDefault="005A3271" w:rsidP="00247DFA">
            <w:r w:rsidRPr="00D3665F">
              <w:rPr>
                <w:i/>
              </w:rPr>
              <w:t>Flushing</w:t>
            </w:r>
          </w:p>
        </w:tc>
        <w:tc>
          <w:tcPr>
            <w:tcW w:w="920" w:type="dxa"/>
          </w:tcPr>
          <w:p w:rsidR="005A3271" w:rsidRPr="00D3665F" w:rsidRDefault="005A3271" w:rsidP="00247DFA">
            <w:r w:rsidRPr="00D3665F">
              <w:t>D - 1</w:t>
            </w:r>
          </w:p>
        </w:tc>
      </w:tr>
      <w:tr w:rsidR="005A3271" w:rsidRPr="00D3665F" w:rsidTr="00855ED2">
        <w:tc>
          <w:tcPr>
            <w:tcW w:w="9212" w:type="dxa"/>
            <w:gridSpan w:val="2"/>
          </w:tcPr>
          <w:p w:rsidR="005A3271" w:rsidRPr="00D3665F" w:rsidRDefault="005A3271" w:rsidP="00247DFA">
            <w:r w:rsidRPr="00D3665F">
              <w:t>Under ADN, under what conditions may one enter a cargo tank without protective equipment?</w:t>
            </w:r>
            <w:r w:rsidRPr="00D3665F">
              <w:br/>
              <w:t>Please provide the source in ADN.</w:t>
            </w:r>
          </w:p>
        </w:tc>
      </w:tr>
      <w:tr w:rsidR="005A3271" w:rsidRPr="00D3665F" w:rsidTr="00855ED2">
        <w:tc>
          <w:tcPr>
            <w:tcW w:w="8292" w:type="dxa"/>
          </w:tcPr>
          <w:p w:rsidR="005A3271" w:rsidRPr="00D3665F" w:rsidRDefault="005A3271" w:rsidP="00247DFA">
            <w:pPr>
              <w:jc w:val="right"/>
            </w:pPr>
            <w:r w:rsidRPr="00D3665F">
              <w:t>Points:</w:t>
            </w:r>
          </w:p>
        </w:tc>
        <w:tc>
          <w:tcPr>
            <w:tcW w:w="920" w:type="dxa"/>
          </w:tcPr>
          <w:p w:rsidR="005A3271" w:rsidRPr="00D3665F" w:rsidRDefault="005A3271" w:rsidP="00247DFA"/>
        </w:tc>
      </w:tr>
    </w:tbl>
    <w:p w:rsidR="005A3271" w:rsidRPr="00D3665F" w:rsidRDefault="005A3271" w:rsidP="00AE6516">
      <w:pPr>
        <w:spacing w:before="12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70" w:type="dxa"/>
        </w:tblCellMar>
        <w:tblLook w:val="0000" w:firstRow="0" w:lastRow="0" w:firstColumn="0" w:lastColumn="0" w:noHBand="0" w:noVBand="0"/>
      </w:tblPr>
      <w:tblGrid>
        <w:gridCol w:w="8292"/>
        <w:gridCol w:w="920"/>
      </w:tblGrid>
      <w:tr w:rsidR="005A3271" w:rsidRPr="00D3665F" w:rsidTr="00855ED2">
        <w:tc>
          <w:tcPr>
            <w:tcW w:w="8292" w:type="dxa"/>
          </w:tcPr>
          <w:p w:rsidR="005A3271" w:rsidRPr="00D3665F" w:rsidRDefault="005A3271" w:rsidP="00247DFA">
            <w:r w:rsidRPr="00D3665F">
              <w:rPr>
                <w:i/>
              </w:rPr>
              <w:t>Flushing</w:t>
            </w:r>
          </w:p>
        </w:tc>
        <w:tc>
          <w:tcPr>
            <w:tcW w:w="920" w:type="dxa"/>
          </w:tcPr>
          <w:p w:rsidR="005A3271" w:rsidRPr="00D3665F" w:rsidRDefault="005A3271" w:rsidP="00247DFA">
            <w:r w:rsidRPr="00D3665F">
              <w:t>D - 4</w:t>
            </w:r>
          </w:p>
        </w:tc>
      </w:tr>
      <w:tr w:rsidR="005A3271" w:rsidRPr="00D3665F" w:rsidTr="00855ED2">
        <w:tc>
          <w:tcPr>
            <w:tcW w:w="9212" w:type="dxa"/>
            <w:gridSpan w:val="2"/>
          </w:tcPr>
          <w:p w:rsidR="005A3271" w:rsidRPr="00D3665F" w:rsidRDefault="005A3271" w:rsidP="00247DFA">
            <w:r w:rsidRPr="00D3665F">
              <w:t xml:space="preserve">You degas while the vessel is under way. Near the wheelhouse you measure a concentration </w:t>
            </w:r>
            <w:r w:rsidRPr="00D3665F">
              <w:br/>
              <w:t xml:space="preserve">25% below the lower explosive limit of the substance. Should you do anything and, if so, </w:t>
            </w:r>
            <w:r w:rsidRPr="00D3665F">
              <w:br/>
              <w:t>what? Please provide the source in ADN.</w:t>
            </w:r>
          </w:p>
        </w:tc>
      </w:tr>
      <w:tr w:rsidR="005A3271" w:rsidRPr="00D3665F" w:rsidTr="00855ED2">
        <w:tc>
          <w:tcPr>
            <w:tcW w:w="8292" w:type="dxa"/>
          </w:tcPr>
          <w:p w:rsidR="005A3271" w:rsidRPr="00D3665F" w:rsidRDefault="005A3271" w:rsidP="00247DFA">
            <w:pPr>
              <w:jc w:val="right"/>
            </w:pPr>
            <w:r w:rsidRPr="00D3665F">
              <w:t>Points:</w:t>
            </w:r>
          </w:p>
        </w:tc>
        <w:tc>
          <w:tcPr>
            <w:tcW w:w="920" w:type="dxa"/>
          </w:tcPr>
          <w:p w:rsidR="005A3271" w:rsidRPr="00D3665F" w:rsidRDefault="005A3271" w:rsidP="00247DFA"/>
        </w:tc>
      </w:tr>
    </w:tbl>
    <w:p w:rsidR="005A3271" w:rsidRPr="00D3665F" w:rsidRDefault="005A3271" w:rsidP="00A748B2">
      <w:pPr>
        <w:spacing w:before="12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70" w:type="dxa"/>
        </w:tblCellMar>
        <w:tblLook w:val="0000" w:firstRow="0" w:lastRow="0" w:firstColumn="0" w:lastColumn="0" w:noHBand="0" w:noVBand="0"/>
      </w:tblPr>
      <w:tblGrid>
        <w:gridCol w:w="8292"/>
        <w:gridCol w:w="920"/>
      </w:tblGrid>
      <w:tr w:rsidR="005A3271" w:rsidRPr="00D3665F" w:rsidTr="00855ED2">
        <w:tc>
          <w:tcPr>
            <w:tcW w:w="8292" w:type="dxa"/>
          </w:tcPr>
          <w:p w:rsidR="005A3271" w:rsidRPr="00D3665F" w:rsidRDefault="005A3271" w:rsidP="00247DFA">
            <w:r w:rsidRPr="00D3665F">
              <w:rPr>
                <w:i/>
              </w:rPr>
              <w:t>Flushing</w:t>
            </w:r>
          </w:p>
        </w:tc>
        <w:tc>
          <w:tcPr>
            <w:tcW w:w="920" w:type="dxa"/>
          </w:tcPr>
          <w:p w:rsidR="005A3271" w:rsidRPr="00D3665F" w:rsidRDefault="005A3271" w:rsidP="00247DFA">
            <w:r w:rsidRPr="00D3665F">
              <w:t>D - 11</w:t>
            </w:r>
          </w:p>
        </w:tc>
      </w:tr>
      <w:tr w:rsidR="005A3271" w:rsidRPr="00D3665F" w:rsidTr="00855ED2">
        <w:tc>
          <w:tcPr>
            <w:tcW w:w="9212" w:type="dxa"/>
            <w:gridSpan w:val="2"/>
          </w:tcPr>
          <w:p w:rsidR="005A3271" w:rsidRPr="00D3665F" w:rsidRDefault="005A3271" w:rsidP="00247DFA">
            <w:r w:rsidRPr="00D3665F">
              <w:t xml:space="preserve">The gas concentration must be measured once an hour in the first two hours after the beginning </w:t>
            </w:r>
            <w:r w:rsidRPr="00D3665F">
              <w:br/>
              <w:t xml:space="preserve">of the degassing operation. Who should take these measurements? Please provide the source </w:t>
            </w:r>
            <w:r w:rsidRPr="00D3665F">
              <w:br/>
              <w:t>in ADN.</w:t>
            </w:r>
          </w:p>
        </w:tc>
      </w:tr>
      <w:tr w:rsidR="005A3271" w:rsidRPr="00D3665F" w:rsidTr="00855ED2">
        <w:tc>
          <w:tcPr>
            <w:tcW w:w="8292" w:type="dxa"/>
          </w:tcPr>
          <w:p w:rsidR="005A3271" w:rsidRPr="00D3665F" w:rsidRDefault="005A3271" w:rsidP="00247DFA">
            <w:pPr>
              <w:jc w:val="right"/>
            </w:pPr>
            <w:r w:rsidRPr="00D3665F">
              <w:t>Points:</w:t>
            </w:r>
          </w:p>
        </w:tc>
        <w:tc>
          <w:tcPr>
            <w:tcW w:w="920" w:type="dxa"/>
          </w:tcPr>
          <w:p w:rsidR="005A3271" w:rsidRPr="00D3665F" w:rsidRDefault="005A3271" w:rsidP="00247DFA"/>
        </w:tc>
      </w:tr>
    </w:tbl>
    <w:p w:rsidR="005A3271" w:rsidRPr="00D3665F" w:rsidRDefault="005A3271" w:rsidP="00A748B2">
      <w:pPr>
        <w:spacing w:before="12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70" w:type="dxa"/>
        </w:tblCellMar>
        <w:tblLook w:val="0000" w:firstRow="0" w:lastRow="0" w:firstColumn="0" w:lastColumn="0" w:noHBand="0" w:noVBand="0"/>
      </w:tblPr>
      <w:tblGrid>
        <w:gridCol w:w="8292"/>
        <w:gridCol w:w="920"/>
      </w:tblGrid>
      <w:tr w:rsidR="005A3271" w:rsidRPr="00D3665F" w:rsidTr="00855ED2">
        <w:tc>
          <w:tcPr>
            <w:tcW w:w="8292" w:type="dxa"/>
          </w:tcPr>
          <w:p w:rsidR="005A3271" w:rsidRPr="00D3665F" w:rsidRDefault="005A3271" w:rsidP="00247DFA">
            <w:pPr>
              <w:rPr>
                <w:i/>
              </w:rPr>
            </w:pPr>
            <w:r w:rsidRPr="00D3665F">
              <w:rPr>
                <w:i/>
              </w:rPr>
              <w:t>Substance-related question</w:t>
            </w:r>
          </w:p>
        </w:tc>
        <w:tc>
          <w:tcPr>
            <w:tcW w:w="920" w:type="dxa"/>
          </w:tcPr>
          <w:p w:rsidR="005A3271" w:rsidRPr="00D3665F" w:rsidRDefault="005A3271" w:rsidP="00247DFA">
            <w:r w:rsidRPr="00D3665F">
              <w:t>E - 12</w:t>
            </w:r>
          </w:p>
        </w:tc>
      </w:tr>
      <w:tr w:rsidR="005A3271" w:rsidRPr="00D3665F" w:rsidTr="00855ED2">
        <w:tc>
          <w:tcPr>
            <w:tcW w:w="9212" w:type="dxa"/>
            <w:gridSpan w:val="2"/>
          </w:tcPr>
          <w:p w:rsidR="005A3271" w:rsidRPr="00D3665F" w:rsidRDefault="005A3271" w:rsidP="00247DFA">
            <w:r w:rsidRPr="00D3665F">
              <w:t xml:space="preserve">What is the major hazard posed by this substance and what are the subsidiary hazards? Explain </w:t>
            </w:r>
            <w:r w:rsidRPr="00D3665F">
              <w:br/>
              <w:t>the types of hazard and provide the source in ADN.</w:t>
            </w:r>
          </w:p>
        </w:tc>
      </w:tr>
      <w:tr w:rsidR="005A3271" w:rsidRPr="00D3665F" w:rsidTr="00855ED2">
        <w:tc>
          <w:tcPr>
            <w:tcW w:w="8292" w:type="dxa"/>
          </w:tcPr>
          <w:p w:rsidR="005A3271" w:rsidRPr="00D3665F" w:rsidRDefault="005A3271" w:rsidP="00247DFA">
            <w:pPr>
              <w:jc w:val="right"/>
            </w:pPr>
            <w:r w:rsidRPr="00D3665F">
              <w:t>Points:</w:t>
            </w:r>
          </w:p>
        </w:tc>
        <w:tc>
          <w:tcPr>
            <w:tcW w:w="920" w:type="dxa"/>
          </w:tcPr>
          <w:p w:rsidR="005A3271" w:rsidRPr="00D3665F" w:rsidRDefault="005A3271" w:rsidP="00247DFA"/>
        </w:tc>
      </w:tr>
    </w:tbl>
    <w:p w:rsidR="007C0656" w:rsidRPr="00F161EA" w:rsidRDefault="00F161EA" w:rsidP="00F161EA">
      <w:pPr>
        <w:spacing w:before="240"/>
        <w:jc w:val="center"/>
        <w:rPr>
          <w:u w:val="single"/>
        </w:rPr>
      </w:pPr>
      <w:r>
        <w:rPr>
          <w:u w:val="single"/>
        </w:rPr>
        <w:tab/>
      </w:r>
      <w:r>
        <w:rPr>
          <w:u w:val="single"/>
        </w:rPr>
        <w:tab/>
      </w:r>
      <w:r>
        <w:rPr>
          <w:u w:val="single"/>
        </w:rPr>
        <w:tab/>
      </w:r>
    </w:p>
    <w:sectPr w:rsidR="007C0656" w:rsidRPr="00F161EA" w:rsidSect="00EA09BF">
      <w:headerReference w:type="even" r:id="rId40"/>
      <w:headerReference w:type="default" r:id="rId41"/>
      <w:footnotePr>
        <w:numRestart w:val="eachSect"/>
      </w:footnotePr>
      <w:endnotePr>
        <w:numFmt w:val="decimal"/>
      </w:endnotePr>
      <w:pgSz w:w="11906" w:h="16838" w:code="9"/>
      <w:pgMar w:top="1701" w:right="1134" w:bottom="2268" w:left="1134" w:header="1134" w:footer="1701"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3A70" w:rsidRDefault="003D3A70"/>
  </w:endnote>
  <w:endnote w:type="continuationSeparator" w:id="0">
    <w:p w:rsidR="003D3A70" w:rsidRDefault="003D3A70"/>
  </w:endnote>
  <w:endnote w:type="continuationNotice" w:id="1">
    <w:p w:rsidR="003D3A70" w:rsidRDefault="003D3A7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67B1" w:rsidRPr="00927295" w:rsidRDefault="00DF67B1" w:rsidP="00927295">
    <w:pPr>
      <w:pStyle w:val="Footer"/>
      <w:tabs>
        <w:tab w:val="right" w:pos="9598"/>
      </w:tabs>
    </w:pPr>
    <w:r w:rsidRPr="00927295">
      <w:rPr>
        <w:b/>
        <w:sz w:val="18"/>
      </w:rPr>
      <w:fldChar w:fldCharType="begin"/>
    </w:r>
    <w:r w:rsidRPr="00927295">
      <w:rPr>
        <w:b/>
        <w:sz w:val="18"/>
      </w:rPr>
      <w:instrText xml:space="preserve"> PAGE  \* MERGEFORMAT </w:instrText>
    </w:r>
    <w:r w:rsidRPr="00927295">
      <w:rPr>
        <w:b/>
        <w:sz w:val="18"/>
      </w:rPr>
      <w:fldChar w:fldCharType="separate"/>
    </w:r>
    <w:r w:rsidR="00D63C39">
      <w:rPr>
        <w:b/>
        <w:noProof/>
        <w:sz w:val="18"/>
      </w:rPr>
      <w:t>30</w:t>
    </w:r>
    <w:r w:rsidRPr="00927295">
      <w:rPr>
        <w:b/>
        <w:sz w:val="18"/>
      </w:rPr>
      <w:fldChar w:fldCharType="end"/>
    </w:r>
    <w:r>
      <w:rPr>
        <w:sz w:val="18"/>
      </w:rPr>
      <w:tab/>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67B1" w:rsidRPr="00D71C48" w:rsidRDefault="00DF67B1" w:rsidP="00D71C48">
    <w:pPr>
      <w:pStyle w:val="Footer"/>
      <w:tabs>
        <w:tab w:val="right" w:pos="9598"/>
      </w:tabs>
      <w:rPr>
        <w:b/>
        <w:sz w:val="18"/>
      </w:rPr>
    </w:pPr>
    <w:r w:rsidRPr="00D71C48">
      <w:rPr>
        <w:b/>
        <w:sz w:val="18"/>
      </w:rPr>
      <w:fldChar w:fldCharType="begin"/>
    </w:r>
    <w:r w:rsidRPr="00D71C48">
      <w:rPr>
        <w:b/>
        <w:sz w:val="18"/>
      </w:rPr>
      <w:instrText xml:space="preserve"> PAGE  \* MERGEFORMAT </w:instrText>
    </w:r>
    <w:r w:rsidRPr="00D71C48">
      <w:rPr>
        <w:b/>
        <w:sz w:val="18"/>
      </w:rPr>
      <w:fldChar w:fldCharType="separate"/>
    </w:r>
    <w:r w:rsidR="00D63C39">
      <w:rPr>
        <w:b/>
        <w:noProof/>
        <w:sz w:val="18"/>
      </w:rPr>
      <w:t>36</w:t>
    </w:r>
    <w:r w:rsidRPr="00D71C48">
      <w:rPr>
        <w:b/>
        <w:sz w:val="18"/>
      </w:rPr>
      <w:fldChar w:fldCharType="end"/>
    </w:r>
    <w:r>
      <w:rPr>
        <w:b/>
        <w:sz w:val="18"/>
      </w:rPr>
      <w:tab/>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67B1" w:rsidRPr="00EA09BF" w:rsidRDefault="00DF67B1" w:rsidP="00EA09BF">
    <w:pPr>
      <w:pStyle w:val="Footer"/>
      <w:tabs>
        <w:tab w:val="right" w:pos="9598"/>
      </w:tabs>
      <w:rPr>
        <w:b/>
        <w:sz w:val="18"/>
      </w:rPr>
    </w:pPr>
    <w:r>
      <w:tab/>
    </w:r>
    <w:r w:rsidRPr="00EA09BF">
      <w:rPr>
        <w:b/>
        <w:sz w:val="18"/>
      </w:rPr>
      <w:fldChar w:fldCharType="begin"/>
    </w:r>
    <w:r w:rsidRPr="00EA09BF">
      <w:rPr>
        <w:b/>
        <w:sz w:val="18"/>
      </w:rPr>
      <w:instrText xml:space="preserve"> PAGE  \* MERGEFORMAT </w:instrText>
    </w:r>
    <w:r w:rsidRPr="00EA09BF">
      <w:rPr>
        <w:b/>
        <w:sz w:val="18"/>
      </w:rPr>
      <w:fldChar w:fldCharType="separate"/>
    </w:r>
    <w:r w:rsidR="00F542F8">
      <w:rPr>
        <w:b/>
        <w:noProof/>
        <w:sz w:val="18"/>
      </w:rPr>
      <w:t>37</w:t>
    </w:r>
    <w:r w:rsidRPr="00EA09BF">
      <w:rPr>
        <w:b/>
        <w:sz w:val="18"/>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67B1" w:rsidRPr="00EA09BF" w:rsidRDefault="00DF67B1" w:rsidP="00EA09BF">
    <w:pPr>
      <w:pStyle w:val="Footer"/>
      <w:tabs>
        <w:tab w:val="right" w:pos="9598"/>
      </w:tabs>
      <w:rPr>
        <w:b/>
        <w:sz w:val="18"/>
      </w:rPr>
    </w:pPr>
    <w:r>
      <w:tab/>
    </w:r>
    <w:r w:rsidRPr="00EA09BF">
      <w:rPr>
        <w:b/>
        <w:sz w:val="18"/>
      </w:rPr>
      <w:fldChar w:fldCharType="begin"/>
    </w:r>
    <w:r w:rsidRPr="00EA09BF">
      <w:rPr>
        <w:b/>
        <w:sz w:val="18"/>
      </w:rPr>
      <w:instrText xml:space="preserve"> PAGE  \* MERGEFORMAT </w:instrText>
    </w:r>
    <w:r w:rsidRPr="00EA09BF">
      <w:rPr>
        <w:b/>
        <w:sz w:val="18"/>
      </w:rPr>
      <w:fldChar w:fldCharType="separate"/>
    </w:r>
    <w:r w:rsidR="00D63C39">
      <w:rPr>
        <w:b/>
        <w:noProof/>
        <w:sz w:val="18"/>
      </w:rPr>
      <w:t>47</w:t>
    </w:r>
    <w:r w:rsidRPr="00EA09BF">
      <w:rPr>
        <w:b/>
        <w:sz w:val="18"/>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67B1" w:rsidRPr="00D71C48" w:rsidRDefault="00DF67B1" w:rsidP="00D71C48">
    <w:pPr>
      <w:pStyle w:val="Footer"/>
      <w:tabs>
        <w:tab w:val="right" w:pos="9598"/>
      </w:tabs>
      <w:rPr>
        <w:b/>
        <w:sz w:val="18"/>
      </w:rPr>
    </w:pPr>
    <w:r w:rsidRPr="00D71C48">
      <w:rPr>
        <w:b/>
        <w:sz w:val="18"/>
      </w:rPr>
      <w:fldChar w:fldCharType="begin"/>
    </w:r>
    <w:r w:rsidRPr="00D71C48">
      <w:rPr>
        <w:b/>
        <w:sz w:val="18"/>
      </w:rPr>
      <w:instrText xml:space="preserve"> PAGE  \* MERGEFORMAT </w:instrText>
    </w:r>
    <w:r w:rsidRPr="00D71C48">
      <w:rPr>
        <w:b/>
        <w:sz w:val="18"/>
      </w:rPr>
      <w:fldChar w:fldCharType="separate"/>
    </w:r>
    <w:r w:rsidR="00D63C39">
      <w:rPr>
        <w:b/>
        <w:noProof/>
        <w:sz w:val="18"/>
      </w:rPr>
      <w:t>46</w:t>
    </w:r>
    <w:r w:rsidRPr="00D71C48">
      <w:rPr>
        <w:b/>
        <w:sz w:val="18"/>
      </w:rPr>
      <w:fldChar w:fldCharType="end"/>
    </w:r>
    <w:r>
      <w:rPr>
        <w:b/>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67B1" w:rsidRPr="00927295" w:rsidRDefault="00DF67B1" w:rsidP="00927295">
    <w:pPr>
      <w:pStyle w:val="Footer"/>
      <w:tabs>
        <w:tab w:val="right" w:pos="9598"/>
      </w:tabs>
      <w:rPr>
        <w:b/>
        <w:sz w:val="18"/>
      </w:rPr>
    </w:pPr>
    <w:r>
      <w:tab/>
    </w:r>
    <w:r w:rsidRPr="00927295">
      <w:rPr>
        <w:b/>
        <w:sz w:val="18"/>
      </w:rPr>
      <w:fldChar w:fldCharType="begin"/>
    </w:r>
    <w:r w:rsidRPr="00927295">
      <w:rPr>
        <w:b/>
        <w:sz w:val="18"/>
      </w:rPr>
      <w:instrText xml:space="preserve"> PAGE  \* MERGEFORMAT </w:instrText>
    </w:r>
    <w:r w:rsidRPr="00927295">
      <w:rPr>
        <w:b/>
        <w:sz w:val="18"/>
      </w:rPr>
      <w:fldChar w:fldCharType="separate"/>
    </w:r>
    <w:r w:rsidR="00D63C39">
      <w:rPr>
        <w:b/>
        <w:noProof/>
        <w:sz w:val="18"/>
      </w:rPr>
      <w:t>29</w:t>
    </w:r>
    <w:r w:rsidRPr="00927295">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67B1" w:rsidRPr="00D71C48" w:rsidRDefault="00DF67B1" w:rsidP="00D71C48">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67B1" w:rsidRPr="00F80D1F" w:rsidRDefault="00DF67B1" w:rsidP="00F80D1F">
    <w:pPr>
      <w:pStyle w:val="Footer"/>
      <w:tabs>
        <w:tab w:val="right" w:pos="9598"/>
      </w:tabs>
      <w:rPr>
        <w:b/>
        <w:sz w:val="18"/>
      </w:rPr>
    </w:pPr>
    <w:r>
      <w:tab/>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67B1" w:rsidRPr="00D71C48" w:rsidRDefault="00DF67B1" w:rsidP="00D71C48">
    <w:pPr>
      <w:pStyle w:val="Footer"/>
      <w:tabs>
        <w:tab w:val="right" w:pos="9598"/>
      </w:tabs>
      <w:rPr>
        <w:b/>
        <w:sz w:val="18"/>
      </w:rPr>
    </w:pPr>
    <w:r w:rsidRPr="00D71C48">
      <w:rPr>
        <w:b/>
        <w:sz w:val="18"/>
      </w:rPr>
      <w:fldChar w:fldCharType="begin"/>
    </w:r>
    <w:r w:rsidRPr="00D71C48">
      <w:rPr>
        <w:b/>
        <w:sz w:val="18"/>
      </w:rPr>
      <w:instrText xml:space="preserve"> PAGE  \* MERGEFORMAT </w:instrText>
    </w:r>
    <w:r w:rsidRPr="00D71C48">
      <w:rPr>
        <w:b/>
        <w:sz w:val="18"/>
      </w:rPr>
      <w:fldChar w:fldCharType="separate"/>
    </w:r>
    <w:r w:rsidR="00D63C39">
      <w:rPr>
        <w:b/>
        <w:noProof/>
        <w:sz w:val="18"/>
      </w:rPr>
      <w:t>32</w:t>
    </w:r>
    <w:r w:rsidRPr="00D71C48">
      <w:rPr>
        <w:b/>
        <w:sz w:val="18"/>
      </w:rPr>
      <w:fldChar w:fldCharType="end"/>
    </w:r>
    <w:r>
      <w:rPr>
        <w:b/>
        <w:sz w:val="18"/>
      </w:rPr>
      <w:tab/>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67B1" w:rsidRPr="00EA09BF" w:rsidRDefault="00DF67B1" w:rsidP="00EA09BF">
    <w:pPr>
      <w:pStyle w:val="Footer"/>
      <w:tabs>
        <w:tab w:val="right" w:pos="9598"/>
      </w:tabs>
      <w:rPr>
        <w:b/>
        <w:sz w:val="18"/>
      </w:rPr>
    </w:pPr>
    <w:r>
      <w:tab/>
    </w:r>
    <w:r w:rsidRPr="00EA09BF">
      <w:rPr>
        <w:b/>
        <w:sz w:val="18"/>
      </w:rPr>
      <w:fldChar w:fldCharType="begin"/>
    </w:r>
    <w:r w:rsidRPr="00EA09BF">
      <w:rPr>
        <w:b/>
        <w:sz w:val="18"/>
      </w:rPr>
      <w:instrText xml:space="preserve"> PAGE  \* MERGEFORMAT </w:instrText>
    </w:r>
    <w:r w:rsidRPr="00EA09BF">
      <w:rPr>
        <w:b/>
        <w:sz w:val="18"/>
      </w:rPr>
      <w:fldChar w:fldCharType="separate"/>
    </w:r>
    <w:r w:rsidR="00D63C39">
      <w:rPr>
        <w:b/>
        <w:noProof/>
        <w:sz w:val="18"/>
      </w:rPr>
      <w:t>33</w:t>
    </w:r>
    <w:r w:rsidRPr="00EA09BF">
      <w:rPr>
        <w:b/>
        <w:sz w:val="18"/>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67B1" w:rsidRPr="00D71C48" w:rsidRDefault="00DF67B1" w:rsidP="00D71C48">
    <w:pPr>
      <w:pStyle w:val="Footer"/>
      <w:tabs>
        <w:tab w:val="right" w:pos="9598"/>
      </w:tabs>
      <w:rPr>
        <w:b/>
        <w:sz w:val="18"/>
      </w:rPr>
    </w:pPr>
    <w:r w:rsidRPr="00D71C48">
      <w:rPr>
        <w:b/>
        <w:sz w:val="18"/>
      </w:rPr>
      <w:fldChar w:fldCharType="begin"/>
    </w:r>
    <w:r w:rsidRPr="00D71C48">
      <w:rPr>
        <w:b/>
        <w:sz w:val="18"/>
      </w:rPr>
      <w:instrText xml:space="preserve"> PAGE  \* MERGEFORMAT </w:instrText>
    </w:r>
    <w:r w:rsidRPr="00D71C48">
      <w:rPr>
        <w:b/>
        <w:sz w:val="18"/>
      </w:rPr>
      <w:fldChar w:fldCharType="separate"/>
    </w:r>
    <w:r w:rsidR="00D63C39">
      <w:rPr>
        <w:b/>
        <w:noProof/>
        <w:sz w:val="18"/>
      </w:rPr>
      <w:t>34</w:t>
    </w:r>
    <w:r w:rsidRPr="00D71C48">
      <w:rPr>
        <w:b/>
        <w:sz w:val="18"/>
      </w:rPr>
      <w:fldChar w:fldCharType="end"/>
    </w:r>
    <w:r>
      <w:rPr>
        <w:b/>
        <w:sz w:val="18"/>
      </w:rPr>
      <w:tab/>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67B1" w:rsidRPr="00EA09BF" w:rsidRDefault="00DF67B1" w:rsidP="00EA09BF">
    <w:pPr>
      <w:pStyle w:val="Footer"/>
      <w:tabs>
        <w:tab w:val="right" w:pos="9598"/>
      </w:tabs>
      <w:rPr>
        <w:b/>
        <w:sz w:val="18"/>
      </w:rPr>
    </w:pPr>
    <w:r>
      <w:tab/>
    </w:r>
    <w:r w:rsidRPr="00EA09BF">
      <w:rPr>
        <w:b/>
        <w:sz w:val="18"/>
      </w:rPr>
      <w:fldChar w:fldCharType="begin"/>
    </w:r>
    <w:r w:rsidRPr="00EA09BF">
      <w:rPr>
        <w:b/>
        <w:sz w:val="18"/>
      </w:rPr>
      <w:instrText xml:space="preserve"> PAGE  \* MERGEFORMAT </w:instrText>
    </w:r>
    <w:r w:rsidRPr="00EA09BF">
      <w:rPr>
        <w:b/>
        <w:sz w:val="18"/>
      </w:rPr>
      <w:fldChar w:fldCharType="separate"/>
    </w:r>
    <w:r w:rsidR="00D63C39">
      <w:rPr>
        <w:b/>
        <w:noProof/>
        <w:sz w:val="18"/>
      </w:rPr>
      <w:t>35</w:t>
    </w:r>
    <w:r w:rsidRPr="00EA09BF">
      <w:rPr>
        <w:b/>
        <w:sz w:val="18"/>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67B1" w:rsidRPr="00D71C48" w:rsidRDefault="00DF67B1" w:rsidP="00D71C48">
    <w:pPr>
      <w:pStyle w:val="Footer"/>
      <w:tabs>
        <w:tab w:val="right" w:pos="9598"/>
      </w:tabs>
      <w:rPr>
        <w:b/>
        <w:sz w:val="18"/>
      </w:rPr>
    </w:pPr>
    <w:r w:rsidRPr="00D71C48">
      <w:rPr>
        <w:b/>
        <w:sz w:val="18"/>
      </w:rPr>
      <w:fldChar w:fldCharType="begin"/>
    </w:r>
    <w:r w:rsidRPr="00D71C48">
      <w:rPr>
        <w:b/>
        <w:sz w:val="18"/>
      </w:rPr>
      <w:instrText xml:space="preserve"> PAGE  \* MERGEFORMAT </w:instrText>
    </w:r>
    <w:r w:rsidRPr="00D71C48">
      <w:rPr>
        <w:b/>
        <w:sz w:val="18"/>
      </w:rPr>
      <w:fldChar w:fldCharType="separate"/>
    </w:r>
    <w:r w:rsidR="00F542F8">
      <w:rPr>
        <w:b/>
        <w:noProof/>
        <w:sz w:val="18"/>
      </w:rPr>
      <w:t>36</w:t>
    </w:r>
    <w:r w:rsidRPr="00D71C48">
      <w:rPr>
        <w:b/>
        <w:sz w:val="18"/>
      </w:rPr>
      <w:fldChar w:fldCharType="end"/>
    </w:r>
    <w:r>
      <w:rPr>
        <w:b/>
        <w:sz w:val="18"/>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3A70" w:rsidRPr="000B175B" w:rsidRDefault="003D3A70" w:rsidP="000B175B">
      <w:pPr>
        <w:tabs>
          <w:tab w:val="right" w:pos="2155"/>
        </w:tabs>
        <w:spacing w:after="80"/>
        <w:ind w:left="680"/>
        <w:rPr>
          <w:u w:val="single"/>
        </w:rPr>
      </w:pPr>
      <w:r>
        <w:rPr>
          <w:u w:val="single"/>
        </w:rPr>
        <w:tab/>
      </w:r>
    </w:p>
  </w:footnote>
  <w:footnote w:type="continuationSeparator" w:id="0">
    <w:p w:rsidR="003D3A70" w:rsidRPr="00FC68B7" w:rsidRDefault="003D3A70" w:rsidP="00FC68B7">
      <w:pPr>
        <w:tabs>
          <w:tab w:val="left" w:pos="2155"/>
        </w:tabs>
        <w:spacing w:after="80"/>
        <w:ind w:left="680"/>
        <w:rPr>
          <w:u w:val="single"/>
        </w:rPr>
      </w:pPr>
      <w:r>
        <w:rPr>
          <w:u w:val="single"/>
        </w:rPr>
        <w:tab/>
      </w:r>
    </w:p>
  </w:footnote>
  <w:footnote w:type="continuationNotice" w:id="1">
    <w:p w:rsidR="003D3A70" w:rsidRDefault="003D3A70"/>
  </w:footnote>
  <w:footnote w:id="2">
    <w:p w:rsidR="00C7411F" w:rsidRDefault="00C7411F" w:rsidP="00C7411F">
      <w:pPr>
        <w:pStyle w:val="FootnoteText"/>
        <w:widowControl w:val="0"/>
        <w:tabs>
          <w:tab w:val="clear" w:pos="1021"/>
          <w:tab w:val="right" w:pos="1020"/>
        </w:tabs>
      </w:pPr>
      <w:r>
        <w:tab/>
      </w:r>
      <w:r>
        <w:rPr>
          <w:rStyle w:val="FootnoteReference"/>
        </w:rPr>
        <w:footnoteRef/>
      </w:r>
      <w:r>
        <w:tab/>
      </w:r>
      <w:proofErr w:type="gramStart"/>
      <w:r w:rsidRPr="00AD2B25">
        <w:rPr>
          <w:lang w:val="en-US"/>
        </w:rPr>
        <w:t>Distributed in German by the Central Commission for the Navigation of the Rhine</w:t>
      </w:r>
      <w:r>
        <w:rPr>
          <w:lang w:val="en-US"/>
        </w:rPr>
        <w:t xml:space="preserve"> under the symbol CCNR-</w:t>
      </w:r>
      <w:r w:rsidRPr="00AD2B25">
        <w:rPr>
          <w:lang w:val="en-US"/>
        </w:rPr>
        <w:t>ZKR/ADN/WP.15/AC.2/201</w:t>
      </w:r>
      <w:r>
        <w:rPr>
          <w:lang w:val="en-US"/>
        </w:rPr>
        <w:t>6/27.</w:t>
      </w:r>
      <w:proofErr w:type="gramEnd"/>
    </w:p>
  </w:footnote>
  <w:footnote w:id="3">
    <w:p w:rsidR="00DF67B1" w:rsidRDefault="00DF67B1">
      <w:pPr>
        <w:pStyle w:val="FootnoteText"/>
      </w:pPr>
      <w:r>
        <w:tab/>
      </w:r>
      <w:r>
        <w:rPr>
          <w:rStyle w:val="FootnoteReference"/>
        </w:rPr>
        <w:t>1)</w:t>
      </w:r>
      <w:r>
        <w:tab/>
        <w:t>Delete as appropriate.</w:t>
      </w:r>
    </w:p>
  </w:footnote>
  <w:footnote w:id="4">
    <w:p w:rsidR="00DF67B1" w:rsidRDefault="00DF67B1" w:rsidP="000729CD">
      <w:pPr>
        <w:pStyle w:val="FootnoteText"/>
      </w:pPr>
      <w:r>
        <w:tab/>
      </w:r>
      <w:r>
        <w:rPr>
          <w:rStyle w:val="FootnoteReference"/>
        </w:rPr>
        <w:t>2)</w:t>
      </w:r>
      <w:r>
        <w:tab/>
        <w:t>If the cargo tanks of the vessel are not all of the same type, see page 3.</w:t>
      </w:r>
    </w:p>
  </w:footnote>
  <w:footnote w:id="5">
    <w:p w:rsidR="00DF67B1" w:rsidRDefault="00DF67B1">
      <w:pPr>
        <w:pStyle w:val="FootnoteText"/>
      </w:pPr>
      <w:r>
        <w:tab/>
      </w:r>
      <w:r>
        <w:rPr>
          <w:rStyle w:val="FootnoteReference"/>
        </w:rPr>
        <w:footnoteRef/>
      </w:r>
      <w:r w:rsidRPr="00C81E41">
        <w:rPr>
          <w:vertAlign w:val="superscript"/>
        </w:rPr>
        <w:t>)</w:t>
      </w:r>
      <w:r>
        <w:tab/>
        <w:t>Delete as appropriate.</w:t>
      </w:r>
    </w:p>
  </w:footnote>
  <w:footnote w:id="6">
    <w:p w:rsidR="00DF67B1" w:rsidRDefault="00DF67B1">
      <w:pPr>
        <w:pStyle w:val="FootnoteText"/>
      </w:pPr>
      <w:r>
        <w:tab/>
      </w:r>
      <w:r>
        <w:rPr>
          <w:rStyle w:val="FootnoteReference"/>
        </w:rPr>
        <w:footnoteRef/>
      </w:r>
      <w:r w:rsidRPr="00C81E41">
        <w:rPr>
          <w:vertAlign w:val="superscript"/>
        </w:rPr>
        <w:t>)</w:t>
      </w:r>
      <w:r>
        <w:tab/>
        <w:t>If the cargo tanks of the vessel are not all of the same type, see page 3.</w:t>
      </w:r>
    </w:p>
  </w:footnote>
  <w:footnote w:id="7">
    <w:p w:rsidR="00DF67B1" w:rsidRDefault="00DF67B1" w:rsidP="00720BC9">
      <w:pPr>
        <w:pStyle w:val="FootnoteText"/>
        <w:widowControl w:val="0"/>
        <w:tabs>
          <w:tab w:val="clear" w:pos="1021"/>
          <w:tab w:val="right" w:pos="1020"/>
        </w:tabs>
      </w:pPr>
      <w:r>
        <w:tab/>
      </w:r>
      <w:r>
        <w:rPr>
          <w:rStyle w:val="FootnoteReference"/>
        </w:rPr>
        <w:footnoteRef/>
      </w:r>
      <w:r w:rsidRPr="00720BC9">
        <w:rPr>
          <w:vertAlign w:val="superscript"/>
        </w:rPr>
        <w:t>)</w:t>
      </w:r>
      <w:r>
        <w:tab/>
        <w:t>Delete as appropriate.</w:t>
      </w:r>
    </w:p>
  </w:footnote>
  <w:footnote w:id="8">
    <w:p w:rsidR="00DF67B1" w:rsidRDefault="00DF67B1" w:rsidP="00720BC9">
      <w:pPr>
        <w:pStyle w:val="FootnoteText"/>
        <w:widowControl w:val="0"/>
        <w:tabs>
          <w:tab w:val="clear" w:pos="1021"/>
          <w:tab w:val="right" w:pos="1020"/>
        </w:tabs>
      </w:pPr>
      <w:r>
        <w:tab/>
      </w:r>
      <w:r>
        <w:rPr>
          <w:rStyle w:val="FootnoteReference"/>
        </w:rPr>
        <w:footnoteRef/>
      </w:r>
      <w:r w:rsidRPr="00720BC9">
        <w:rPr>
          <w:vertAlign w:val="superscript"/>
        </w:rPr>
        <w:t>)</w:t>
      </w:r>
      <w:r>
        <w:tab/>
        <w:t>If the cargo tanks of the vessel are not all of the same type, see page 3.</w:t>
      </w:r>
    </w:p>
  </w:footnote>
  <w:footnote w:id="9">
    <w:p w:rsidR="00DF67B1" w:rsidRDefault="00DF67B1">
      <w:pPr>
        <w:pStyle w:val="FootnoteText"/>
      </w:pPr>
      <w:r>
        <w:tab/>
      </w:r>
      <w:r>
        <w:rPr>
          <w:rStyle w:val="FootnoteReference"/>
        </w:rPr>
        <w:footnoteRef/>
      </w:r>
      <w:r w:rsidRPr="00C81E41">
        <w:rPr>
          <w:vertAlign w:val="superscript"/>
        </w:rPr>
        <w:t>)</w:t>
      </w:r>
      <w:r>
        <w:tab/>
        <w:t>Delete as appropriate.</w:t>
      </w:r>
    </w:p>
  </w:footnote>
  <w:footnote w:id="10">
    <w:p w:rsidR="00DF67B1" w:rsidRDefault="00DF67B1" w:rsidP="00C81E41">
      <w:pPr>
        <w:pStyle w:val="FootnoteText"/>
        <w:widowControl w:val="0"/>
        <w:tabs>
          <w:tab w:val="clear" w:pos="1021"/>
          <w:tab w:val="right" w:pos="1020"/>
        </w:tabs>
      </w:pPr>
      <w:r>
        <w:tab/>
      </w:r>
      <w:r>
        <w:rPr>
          <w:rStyle w:val="FootnoteReference"/>
        </w:rPr>
        <w:footnoteRef/>
      </w:r>
      <w:r w:rsidRPr="00C81E41">
        <w:rPr>
          <w:vertAlign w:val="superscript"/>
        </w:rPr>
        <w:t>)</w:t>
      </w:r>
      <w:r>
        <w:tab/>
        <w:t>If the cargo tanks of the vessel are not all of the same type, see page 3.</w:t>
      </w:r>
    </w:p>
  </w:footnote>
  <w:footnote w:id="11">
    <w:p w:rsidR="00DF67B1" w:rsidRDefault="00DF67B1">
      <w:pPr>
        <w:pStyle w:val="FootnoteText"/>
      </w:pPr>
      <w:r>
        <w:tab/>
      </w:r>
      <w:r>
        <w:rPr>
          <w:rStyle w:val="FootnoteReference"/>
        </w:rPr>
        <w:footnoteRef/>
      </w:r>
      <w:r w:rsidRPr="00933B26">
        <w:rPr>
          <w:vertAlign w:val="superscript"/>
        </w:rPr>
        <w:t>)</w:t>
      </w:r>
      <w:r>
        <w:tab/>
        <w:t>Delete as appropriate.</w:t>
      </w:r>
    </w:p>
  </w:footnote>
  <w:footnote w:id="12">
    <w:p w:rsidR="00DF67B1" w:rsidRDefault="00DF67B1">
      <w:pPr>
        <w:pStyle w:val="FootnoteText"/>
      </w:pPr>
      <w:r>
        <w:tab/>
      </w:r>
      <w:r>
        <w:rPr>
          <w:rStyle w:val="FootnoteReference"/>
        </w:rPr>
        <w:footnoteRef/>
      </w:r>
      <w:r w:rsidRPr="00933B26">
        <w:rPr>
          <w:vertAlign w:val="superscript"/>
        </w:rPr>
        <w:t>)</w:t>
      </w:r>
      <w:r>
        <w:tab/>
        <w:t>If the cargo tanks of the vessel are not all of the same type, see page 3.</w:t>
      </w:r>
    </w:p>
  </w:footnote>
  <w:footnote w:id="13">
    <w:p w:rsidR="00DF67B1" w:rsidRPr="000C0A84" w:rsidRDefault="00DF67B1" w:rsidP="00310579">
      <w:pPr>
        <w:pStyle w:val="FootnoteText"/>
        <w:widowControl w:val="0"/>
        <w:tabs>
          <w:tab w:val="clear" w:pos="1021"/>
          <w:tab w:val="right" w:pos="1020"/>
        </w:tabs>
      </w:pPr>
      <w:r>
        <w:tab/>
      </w:r>
      <w:r>
        <w:rPr>
          <w:rStyle w:val="FootnoteReference"/>
        </w:rPr>
        <w:footnoteRef/>
      </w:r>
      <w:r>
        <w:tab/>
        <w:t xml:space="preserve"> </w:t>
      </w:r>
      <w:r w:rsidRPr="00310579">
        <w:t>Delete as appropriate</w:t>
      </w:r>
      <w:r>
        <w:t>.</w:t>
      </w:r>
    </w:p>
  </w:footnote>
  <w:footnote w:id="14">
    <w:p w:rsidR="00DF67B1" w:rsidRPr="000C0A84" w:rsidRDefault="00DF67B1" w:rsidP="00310579">
      <w:pPr>
        <w:pStyle w:val="FootnoteText"/>
        <w:widowControl w:val="0"/>
        <w:tabs>
          <w:tab w:val="clear" w:pos="1021"/>
          <w:tab w:val="right" w:pos="1020"/>
        </w:tabs>
      </w:pPr>
      <w:r>
        <w:tab/>
      </w:r>
      <w:r>
        <w:rPr>
          <w:rStyle w:val="FootnoteReference"/>
        </w:rPr>
        <w:footnoteRef/>
      </w:r>
      <w:r>
        <w:tab/>
        <w:t xml:space="preserve"> </w:t>
      </w:r>
      <w:r w:rsidRPr="00310579">
        <w:t>If the cargo tanks of the vessel are not all of the same type, see page 3.</w:t>
      </w:r>
    </w:p>
  </w:footnote>
  <w:footnote w:id="15">
    <w:p w:rsidR="00DF67B1" w:rsidRDefault="00DF67B1">
      <w:pPr>
        <w:pStyle w:val="FootnoteText"/>
      </w:pPr>
      <w:r>
        <w:tab/>
      </w:r>
      <w:r>
        <w:rPr>
          <w:rStyle w:val="FootnoteReference"/>
        </w:rPr>
        <w:footnoteRef/>
      </w:r>
      <w:r w:rsidRPr="006636DD">
        <w:rPr>
          <w:vertAlign w:val="superscript"/>
        </w:rPr>
        <w:t>)</w:t>
      </w:r>
      <w:r>
        <w:tab/>
        <w:t>Delete as appropriate</w:t>
      </w:r>
      <w:r w:rsidRPr="00200004">
        <w:t>.</w:t>
      </w:r>
    </w:p>
  </w:footnote>
  <w:footnote w:id="16">
    <w:p w:rsidR="00DF67B1" w:rsidRDefault="00DF67B1">
      <w:pPr>
        <w:pStyle w:val="FootnoteText"/>
      </w:pPr>
      <w:r>
        <w:tab/>
      </w:r>
      <w:r>
        <w:rPr>
          <w:rStyle w:val="FootnoteReference"/>
        </w:rPr>
        <w:footnoteRef/>
      </w:r>
      <w:r w:rsidRPr="006636DD">
        <w:rPr>
          <w:vertAlign w:val="superscript"/>
        </w:rPr>
        <w:t>)</w:t>
      </w:r>
      <w:r>
        <w:tab/>
      </w:r>
      <w:r w:rsidRPr="00200004">
        <w:t>If the cargo tanks of the vessel are not all of the same type, see page 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67B1" w:rsidRPr="00927295" w:rsidRDefault="00DF67B1" w:rsidP="00581A6D">
    <w:pPr>
      <w:pStyle w:val="Header"/>
    </w:pPr>
    <w:r w:rsidRPr="00927295">
      <w:t>ECE/TRANS/WP.15/AC.2/201</w:t>
    </w:r>
    <w:r w:rsidR="00C7411F">
      <w:t>6/27</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67B1" w:rsidRPr="00D71C48" w:rsidRDefault="00DF67B1" w:rsidP="00074BDE">
    <w:pPr>
      <w:pStyle w:val="Header"/>
    </w:pPr>
    <w:r>
      <w:t>ECE/TRANS/WP.15/AC.2/2012/22</w: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67B1" w:rsidRPr="00EA09BF" w:rsidRDefault="00BB5EC6" w:rsidP="00EA09BF">
    <w:pPr>
      <w:pStyle w:val="Header"/>
      <w:jc w:val="right"/>
    </w:pPr>
    <w:r>
      <w:t>ECE/TRANS/WP.15/AC.2/2016/27</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67B1" w:rsidRPr="00D71C48" w:rsidRDefault="005C40D2" w:rsidP="00074BDE">
    <w:pPr>
      <w:pStyle w:val="Header"/>
    </w:pPr>
    <w:r>
      <w:t>ECE/TRANS/WP.15/AC.2/201</w:t>
    </w:r>
    <w:r w:rsidR="004775BC">
      <w:t>6/27</w: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67B1" w:rsidRPr="00EA09BF" w:rsidRDefault="004775BC" w:rsidP="00EA09BF">
    <w:pPr>
      <w:pStyle w:val="Header"/>
      <w:jc w:val="right"/>
    </w:pPr>
    <w:r>
      <w:t>ECE/TRANS/WP.15/AC.2/2016/27</w: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67B1" w:rsidRPr="00D71C48" w:rsidRDefault="004775BC" w:rsidP="00074BDE">
    <w:pPr>
      <w:pStyle w:val="Header"/>
    </w:pPr>
    <w:r>
      <w:t>ECE/TRANS/WP.15/AC.2/2016/27</w: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67B1" w:rsidRPr="00EA09BF" w:rsidRDefault="005C40D2" w:rsidP="00EA09BF">
    <w:pPr>
      <w:pStyle w:val="Header"/>
      <w:jc w:val="right"/>
    </w:pPr>
    <w:r>
      <w:t>ECE/TRANS/WP.15/AC.2/201</w:t>
    </w:r>
    <w:r w:rsidR="00BB5EC6">
      <w:t>6/27</w:t>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67B1" w:rsidRPr="00D71C48" w:rsidRDefault="00DF67B1" w:rsidP="00074BDE">
    <w:pPr>
      <w:pStyle w:val="Header"/>
    </w:pPr>
    <w:r>
      <w:t>ECE/TRANS/WP.1</w:t>
    </w:r>
    <w:r w:rsidR="005C40D2">
      <w:t>5/AC.2/201</w:t>
    </w:r>
    <w:r w:rsidR="004775BC">
      <w:t>6/27</w:t>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67B1" w:rsidRPr="00EA09BF" w:rsidRDefault="004775BC" w:rsidP="00EA09BF">
    <w:pPr>
      <w:pStyle w:val="Header"/>
      <w:jc w:val="right"/>
    </w:pPr>
    <w:r>
      <w:t>ECE/TRANS/WP.15/AC.2/2016/27</w:t>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67B1" w:rsidRPr="00D71C48" w:rsidRDefault="005C40D2" w:rsidP="00074BDE">
    <w:pPr>
      <w:pStyle w:val="Header"/>
    </w:pPr>
    <w:r>
      <w:t>ECE/TRANS/WP.15/AC.2/201</w:t>
    </w:r>
    <w:r w:rsidR="004775BC">
      <w:t>6/27</w:t>
    </w: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67B1" w:rsidRPr="00EA09BF" w:rsidRDefault="005C40D2" w:rsidP="00EA09BF">
    <w:pPr>
      <w:pStyle w:val="Header"/>
      <w:jc w:val="right"/>
    </w:pPr>
    <w:r>
      <w:t>ECE/TRANS/WP.15/AC.2/201</w:t>
    </w:r>
    <w:r w:rsidR="004775BC">
      <w:t>6/27</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67B1" w:rsidRPr="00927295" w:rsidRDefault="00DF67B1" w:rsidP="00927295">
    <w:pPr>
      <w:pStyle w:val="Header"/>
      <w:jc w:val="right"/>
    </w:pPr>
    <w:r w:rsidRPr="00927295">
      <w:t>ECE/TRANS/WP.15/AC.2/201</w:t>
    </w:r>
    <w:r w:rsidR="00C7411F">
      <w:t>6/27</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67B1" w:rsidRPr="00D71C48" w:rsidRDefault="00083142" w:rsidP="00D71C48">
    <w:pPr>
      <w:pStyle w:val="Header"/>
      <w:pBdr>
        <w:bottom w:val="none" w:sz="0" w:space="0" w:color="auto"/>
      </w:pBdr>
    </w:pPr>
    <w:r>
      <w:rPr>
        <w:noProof/>
        <w:lang w:eastAsia="en-GB"/>
      </w:rPr>
      <mc:AlternateContent>
        <mc:Choice Requires="wps">
          <w:drawing>
            <wp:anchor distT="0" distB="0" distL="114300" distR="114300" simplePos="0" relativeHeight="251658752" behindDoc="0" locked="1" layoutInCell="1" allowOverlap="1">
              <wp:simplePos x="0" y="0"/>
              <wp:positionH relativeFrom="page">
                <wp:posOffset>996950</wp:posOffset>
              </wp:positionH>
              <wp:positionV relativeFrom="page">
                <wp:posOffset>719455</wp:posOffset>
              </wp:positionV>
              <wp:extent cx="222885" cy="6120130"/>
              <wp:effectExtent l="0" t="0" r="0" b="0"/>
              <wp:wrapNone/>
              <wp:docPr id="4"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2885" cy="61201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F67B1" w:rsidRPr="00927295" w:rsidRDefault="00DF67B1" w:rsidP="00D71C48">
                          <w:pPr>
                            <w:pStyle w:val="Footer"/>
                            <w:tabs>
                              <w:tab w:val="right" w:pos="9598"/>
                            </w:tabs>
                          </w:pPr>
                          <w:r w:rsidRPr="00927295">
                            <w:rPr>
                              <w:b/>
                              <w:sz w:val="18"/>
                            </w:rPr>
                            <w:fldChar w:fldCharType="begin"/>
                          </w:r>
                          <w:r w:rsidRPr="00927295">
                            <w:rPr>
                              <w:b/>
                              <w:sz w:val="18"/>
                            </w:rPr>
                            <w:instrText xml:space="preserve"> PAGE  \* MERGEFORMAT </w:instrText>
                          </w:r>
                          <w:r w:rsidRPr="00927295">
                            <w:rPr>
                              <w:b/>
                              <w:sz w:val="18"/>
                            </w:rPr>
                            <w:fldChar w:fldCharType="separate"/>
                          </w:r>
                          <w:r w:rsidR="004775BC">
                            <w:rPr>
                              <w:b/>
                              <w:noProof/>
                              <w:sz w:val="18"/>
                            </w:rPr>
                            <w:t>32</w:t>
                          </w:r>
                          <w:r w:rsidRPr="00927295">
                            <w:rPr>
                              <w:b/>
                              <w:sz w:val="18"/>
                            </w:rPr>
                            <w:fldChar w:fldCharType="end"/>
                          </w:r>
                          <w:r>
                            <w:rPr>
                              <w:sz w:val="18"/>
                            </w:rPr>
                            <w:tab/>
                          </w:r>
                        </w:p>
                        <w:p w:rsidR="00DF67B1" w:rsidRDefault="00DF67B1"/>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margin-left:78.5pt;margin-top:56.65pt;width:17.55pt;height:481.9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" stroked="f">
              <v:textbox style="layout-flow:vertical" inset="0,0,0,0">
                <w:txbxContent>
                  <w:p w:rsidR="00DF67B1" w:rsidRPr="00927295" w:rsidRDefault="00DF67B1" w:rsidP="00D71C48">
                    <w:pPr>
                      <w:pStyle w:val="Footer"/>
                      <w:tabs>
                        <w:tab w:val="right" w:pos="9598"/>
                      </w:tabs>
                    </w:pPr>
                    <w:r w:rsidRPr="00927295">
                      <w:rPr>
                        <w:b/>
                        <w:sz w:val="18"/>
                      </w:rPr>
                      <w:fldChar w:fldCharType="begin"/>
                    </w:r>
                    <w:r w:rsidRPr="00927295">
                      <w:rPr>
                        <w:b/>
                        <w:sz w:val="18"/>
                      </w:rPr>
                      <w:instrText xml:space="preserve"> PAGE  \* MERGEFORMAT </w:instrText>
                    </w:r>
                    <w:r w:rsidRPr="00927295">
                      <w:rPr>
                        <w:b/>
                        <w:sz w:val="18"/>
                      </w:rPr>
                      <w:fldChar w:fldCharType="separate"/>
                    </w:r>
                    <w:r w:rsidR="004775BC">
                      <w:rPr>
                        <w:b/>
                        <w:noProof/>
                        <w:sz w:val="18"/>
                      </w:rPr>
                      <w:t>32</w:t>
                    </w:r>
                    <w:r w:rsidRPr="00927295">
                      <w:rPr>
                        <w:b/>
                        <w:sz w:val="18"/>
                      </w:rPr>
                      <w:fldChar w:fldCharType="end"/>
                    </w:r>
                    <w:r>
                      <w:rPr>
                        <w:sz w:val="18"/>
                      </w:rPr>
                      <w:tab/>
                    </w:r>
                  </w:p>
                  <w:p w:rsidR="00DF67B1" w:rsidRDefault="00DF67B1"/>
                </w:txbxContent>
              </v:textbox>
              <w10:wrap anchorx="page" anchory="page"/>
              <w10:anchorlock/>
            </v:shape>
          </w:pict>
        </mc:Fallback>
      </mc:AlternateContent>
    </w:r>
    <w:r>
      <w:rPr>
        <w:noProof/>
        <w:lang w:eastAsia="en-GB"/>
      </w:rPr>
      <mc:AlternateContent>
        <mc:Choice Requires="wps">
          <w:drawing>
            <wp:anchor distT="0" distB="0" distL="114300" distR="114300" simplePos="0" relativeHeight="251657728" behindDoc="0" locked="1" layoutInCell="1" allowOverlap="1">
              <wp:simplePos x="0" y="0"/>
              <wp:positionH relativeFrom="page">
                <wp:posOffset>9755505</wp:posOffset>
              </wp:positionH>
              <wp:positionV relativeFrom="page">
                <wp:posOffset>719455</wp:posOffset>
              </wp:positionV>
              <wp:extent cx="222885" cy="6120130"/>
              <wp:effectExtent l="1905" t="0" r="3810" b="0"/>
              <wp:wrapNone/>
              <wp:docPr id="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2885" cy="61201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F67B1" w:rsidRPr="00927295" w:rsidRDefault="00DF67B1" w:rsidP="00D71C48">
                          <w:pPr>
                            <w:pStyle w:val="Header"/>
                          </w:pPr>
                          <w:r w:rsidRPr="00927295">
                            <w:t>ECE/TRANS/WP.15/AC.2/20</w:t>
                          </w:r>
                          <w:r>
                            <w:t>2</w:t>
                          </w:r>
                          <w:r w:rsidRPr="00927295">
                            <w:t>1/2</w:t>
                          </w:r>
                          <w:r>
                            <w:t>2</w:t>
                          </w:r>
                        </w:p>
                        <w:p w:rsidR="00DF67B1" w:rsidRDefault="00DF67B1"/>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27" type="#_x0000_t202" style="position:absolute;margin-left:768.15pt;margin-top:56.65pt;width:17.55pt;height:481.9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" stroked="f">
              <v:textbox style="layout-flow:vertical" inset="0,0,0,0">
                <w:txbxContent>
                  <w:p w:rsidR="00DF67B1" w:rsidRPr="00927295" w:rsidRDefault="00DF67B1" w:rsidP="00D71C48">
                    <w:pPr>
                      <w:pStyle w:val="Header"/>
                    </w:pPr>
                    <w:r w:rsidRPr="00927295">
                      <w:t>ECE/TRANS/WP.15/AC.2/20</w:t>
                    </w:r>
                    <w:r>
                      <w:t>2</w:t>
                    </w:r>
                    <w:r w:rsidRPr="00927295">
                      <w:t>1/2</w:t>
                    </w:r>
                    <w:r>
                      <w:t>2</w:t>
                    </w:r>
                  </w:p>
                  <w:p w:rsidR="00DF67B1" w:rsidRDefault="00DF67B1"/>
                </w:txbxContent>
              </v:textbox>
              <w10:wrap anchorx="page" anchory="page"/>
              <w10:anchorlock/>
            </v:shape>
          </w:pict>
        </mc:Fallback>
      </mc:AlternateConten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67B1" w:rsidRPr="00D71C48" w:rsidRDefault="00083142" w:rsidP="00D71C48">
    <w:pPr>
      <w:pStyle w:val="Header"/>
      <w:pBdr>
        <w:bottom w:val="none" w:sz="0" w:space="0" w:color="auto"/>
      </w:pBdr>
    </w:pPr>
    <w:r>
      <w:rPr>
        <w:noProof/>
        <w:lang w:eastAsia="en-GB"/>
      </w:rPr>
      <mc:AlternateContent>
        <mc:Choice Requires="wps">
          <w:drawing>
            <wp:anchor distT="0" distB="0" distL="114300" distR="114300" simplePos="0" relativeHeight="251659776" behindDoc="0" locked="0" layoutInCell="1" allowOverlap="1">
              <wp:simplePos x="0" y="0"/>
              <wp:positionH relativeFrom="column">
                <wp:posOffset>-735330</wp:posOffset>
              </wp:positionH>
              <wp:positionV relativeFrom="paragraph">
                <wp:posOffset>359410</wp:posOffset>
              </wp:positionV>
              <wp:extent cx="342900" cy="6120130"/>
              <wp:effectExtent l="7620" t="6985" r="11430" b="698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6120130"/>
                      </a:xfrm>
                      <a:prstGeom prst="rect">
                        <a:avLst/>
                      </a:prstGeom>
                      <a:solidFill>
                        <a:srgbClr val="FFFFFF"/>
                      </a:solidFill>
                      <a:ln w="9525">
                        <a:solidFill>
                          <a:srgbClr val="FFFFFF"/>
                        </a:solidFill>
                        <a:miter lim="800000"/>
                        <a:headEnd/>
                        <a:tailEnd/>
                      </a:ln>
                    </wps:spPr>
                    <wps:txbx>
                      <w:txbxContent>
                        <w:p w:rsidR="00DF67B1" w:rsidRDefault="00DF67B1" w:rsidP="0007352B">
                          <w:pPr>
                            <w:jc w:val="right"/>
                          </w:pPr>
                          <w:r w:rsidRPr="008001DA">
                            <w:rPr>
                              <w:b/>
                              <w:sz w:val="18"/>
                            </w:rPr>
                            <w:fldChar w:fldCharType="begin"/>
                          </w:r>
                          <w:r w:rsidRPr="008001DA">
                            <w:rPr>
                              <w:b/>
                              <w:sz w:val="18"/>
                            </w:rPr>
                            <w:instrText xml:space="preserve"> PAGE  \* MERGEFORMAT </w:instrText>
                          </w:r>
                          <w:r w:rsidRPr="008001DA">
                            <w:rPr>
                              <w:b/>
                              <w:sz w:val="18"/>
                            </w:rPr>
                            <w:fldChar w:fldCharType="separate"/>
                          </w:r>
                          <w:r w:rsidR="00D63C39">
                            <w:rPr>
                              <w:b/>
                              <w:noProof/>
                              <w:sz w:val="18"/>
                            </w:rPr>
                            <w:t>31</w:t>
                          </w:r>
                          <w:r w:rsidRPr="008001DA">
                            <w:rPr>
                              <w:b/>
                              <w:sz w:val="18"/>
                            </w:rPr>
                            <w:fldChar w:fldCharType="end"/>
                          </w:r>
                        </w:p>
                      </w:txbxContent>
                    </wps:txbx>
                    <wps:bodyPr rot="0" vert="vert"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8" type="#_x0000_t202" style="position:absolute;margin-left:-57.9pt;margin-top:28.3pt;width:27pt;height:481.9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" strokecolor="white">
              <v:textbox style="layout-flow:vertical">
                <w:txbxContent>
                  <w:p w:rsidR="00DF67B1" w:rsidRDefault="00DF67B1" w:rsidP="0007352B">
                    <w:pPr>
                      <w:jc w:val="right"/>
                    </w:pPr>
                    <w:r w:rsidRPr="008001DA">
                      <w:rPr>
                        <w:b/>
                        <w:sz w:val="18"/>
                      </w:rPr>
                      <w:fldChar w:fldCharType="begin"/>
                    </w:r>
                    <w:r w:rsidRPr="008001DA">
                      <w:rPr>
                        <w:b/>
                        <w:sz w:val="18"/>
                      </w:rPr>
                      <w:instrText xml:space="preserve"> PAGE  \* MERGEFORMAT </w:instrText>
                    </w:r>
                    <w:r w:rsidRPr="008001DA">
                      <w:rPr>
                        <w:b/>
                        <w:sz w:val="18"/>
                      </w:rPr>
                      <w:fldChar w:fldCharType="separate"/>
                    </w:r>
                    <w:r w:rsidR="00D63C39">
                      <w:rPr>
                        <w:b/>
                        <w:noProof/>
                        <w:sz w:val="18"/>
                      </w:rPr>
                      <w:t>31</w:t>
                    </w:r>
                    <w:r w:rsidRPr="008001DA">
                      <w:rPr>
                        <w:b/>
                        <w:sz w:val="18"/>
                      </w:rPr>
                      <w:fldChar w:fldCharType="end"/>
                    </w:r>
                  </w:p>
                </w:txbxContent>
              </v:textbox>
            </v:shape>
          </w:pict>
        </mc:Fallback>
      </mc:AlternateContent>
    </w:r>
    <w:r>
      <w:rPr>
        <w:noProof/>
        <w:lang w:eastAsia="en-GB"/>
      </w:rPr>
      <mc:AlternateContent>
        <mc:Choice Requires="wps">
          <w:drawing>
            <wp:anchor distT="0" distB="0" distL="114300" distR="114300" simplePos="0" relativeHeight="251656704" behindDoc="0" locked="1" layoutInCell="1" allowOverlap="1">
              <wp:simplePos x="0" y="0"/>
              <wp:positionH relativeFrom="page">
                <wp:posOffset>9791700</wp:posOffset>
              </wp:positionH>
              <wp:positionV relativeFrom="page">
                <wp:posOffset>719455</wp:posOffset>
              </wp:positionV>
              <wp:extent cx="222885" cy="6120130"/>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2885" cy="61201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F67B1" w:rsidRPr="00927295" w:rsidRDefault="00DF67B1" w:rsidP="00D71C48">
                          <w:pPr>
                            <w:pStyle w:val="Header"/>
                            <w:jc w:val="right"/>
                          </w:pPr>
                          <w:r w:rsidRPr="00927295">
                            <w:t>ECE/TRANS/WP.15/AC.2/201</w:t>
                          </w:r>
                          <w:r w:rsidR="00BB5EC6">
                            <w:t>6/27</w:t>
                          </w:r>
                        </w:p>
                        <w:p w:rsidR="00DF67B1" w:rsidRDefault="00DF67B1"/>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9" type="#_x0000_t202" style="position:absolute;margin-left:771pt;margin-top:56.65pt;width:17.55pt;height:481.9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" stroked="f">
              <v:textbox style="layout-flow:vertical" inset="0,0,0,0">
                <w:txbxContent>
                  <w:p w:rsidR="00DF67B1" w:rsidRPr="00927295" w:rsidRDefault="00DF67B1" w:rsidP="00D71C48">
                    <w:pPr>
                      <w:pStyle w:val="Header"/>
                      <w:jc w:val="right"/>
                    </w:pPr>
                    <w:r w:rsidRPr="00927295">
                      <w:t>ECE/TRANS/WP.15/AC.2/201</w:t>
                    </w:r>
                    <w:r w:rsidR="00BB5EC6">
                      <w:t>6/27</w:t>
                    </w:r>
                  </w:p>
                  <w:p w:rsidR="00DF67B1" w:rsidRDefault="00DF67B1"/>
                </w:txbxContent>
              </v:textbox>
              <w10:wrap anchorx="page" anchory="page"/>
              <w10:anchorlock/>
            </v:shape>
          </w:pict>
        </mc:Fallback>
      </mc:AlternateConten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67B1" w:rsidRDefault="00DF67B1">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67B1" w:rsidRPr="00D71C48" w:rsidRDefault="005C40D2" w:rsidP="00074BDE">
    <w:pPr>
      <w:pStyle w:val="Header"/>
    </w:pPr>
    <w:r>
      <w:t>ECE/TRANS/WP</w:t>
    </w:r>
    <w:r w:rsidR="00BB5EC6">
      <w:t>.15/AC.2/2016/27</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67B1" w:rsidRPr="00EA09BF" w:rsidRDefault="00DF67B1" w:rsidP="00EA09BF">
    <w:pPr>
      <w:pStyle w:val="Header"/>
      <w:jc w:val="right"/>
    </w:pPr>
    <w:r>
      <w:t>ECE/TRANS/WP</w:t>
    </w:r>
    <w:r w:rsidR="00BB5EC6">
      <w:t>.15/AC.2/2016/27</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67B1" w:rsidRPr="00D71C48" w:rsidRDefault="004775BC" w:rsidP="00074BDE">
    <w:pPr>
      <w:pStyle w:val="Header"/>
    </w:pPr>
    <w:r>
      <w:t>ECE/TRANS/WP.15/AC.2/2016/27</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67B1" w:rsidRPr="00EA09BF" w:rsidRDefault="00DF67B1" w:rsidP="00EA09BF">
    <w:pPr>
      <w:pStyle w:val="Header"/>
      <w:jc w:val="right"/>
    </w:pPr>
    <w:r>
      <w:t>ECE/TRANS/WP.15/AC.2/2012/22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01341A"/>
    <w:multiLevelType w:val="hybridMultilevel"/>
    <w:tmpl w:val="F34E7EC0"/>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1">
    <w:nsid w:val="010C49F8"/>
    <w:multiLevelType w:val="hybridMultilevel"/>
    <w:tmpl w:val="57E679C2"/>
    <w:lvl w:ilvl="0" w:tplc="075A6416">
      <w:start w:val="1"/>
      <w:numFmt w:val="decimal"/>
      <w:pStyle w:val="ParaNoG"/>
      <w:lvlText w:val="%1."/>
      <w:lvlJc w:val="left"/>
      <w:pPr>
        <w:tabs>
          <w:tab w:val="num" w:pos="1494"/>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5"/>
  </w:num>
  <w:num w:numId="12">
    <w:abstractNumId w:val="14"/>
  </w:num>
  <w:num w:numId="13">
    <w:abstractNumId w:val="11"/>
  </w:num>
  <w:num w:numId="14">
    <w:abstractNumId w:val="16"/>
  </w:num>
  <w:num w:numId="15">
    <w:abstractNumId w:val="13"/>
  </w:num>
  <w:num w:numId="16">
    <w:abstractNumId w:val="12"/>
  </w:num>
  <w:num w:numId="17">
    <w:abstractNumId w:val="15"/>
  </w:num>
  <w:num w:numId="18">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63"/>
  <w:activeWritingStyle w:appName="MSWord" w:lang="en-GB" w:vendorID="64" w:dllVersion="131077" w:nlCheck="1" w:checkStyle="1"/>
  <w:activeWritingStyle w:appName="MSWord" w:lang="en-GB" w:vendorID="64" w:dllVersion="131078" w:nlCheck="1" w:checkStyle="1"/>
  <w:activeWritingStyle w:appName="MSWord" w:lang="fr-FR" w:vendorID="64" w:dllVersion="131078" w:nlCheck="1" w:checkStyle="1"/>
  <w:activeWritingStyle w:appName="MSWord" w:lang="en-US" w:vendorID="64" w:dllVersion="131078"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921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5C46"/>
    <w:rsid w:val="000052FA"/>
    <w:rsid w:val="000102FA"/>
    <w:rsid w:val="000202D2"/>
    <w:rsid w:val="00024EF8"/>
    <w:rsid w:val="00025EBF"/>
    <w:rsid w:val="00030458"/>
    <w:rsid w:val="0003116D"/>
    <w:rsid w:val="00035470"/>
    <w:rsid w:val="00042AFB"/>
    <w:rsid w:val="00046B1F"/>
    <w:rsid w:val="00050F6B"/>
    <w:rsid w:val="0005156C"/>
    <w:rsid w:val="00051B2C"/>
    <w:rsid w:val="00052128"/>
    <w:rsid w:val="0005577A"/>
    <w:rsid w:val="00057E97"/>
    <w:rsid w:val="00062051"/>
    <w:rsid w:val="000729CD"/>
    <w:rsid w:val="00072C8C"/>
    <w:rsid w:val="000733B5"/>
    <w:rsid w:val="0007352B"/>
    <w:rsid w:val="00074BDE"/>
    <w:rsid w:val="0008150E"/>
    <w:rsid w:val="00081815"/>
    <w:rsid w:val="00083142"/>
    <w:rsid w:val="000931C0"/>
    <w:rsid w:val="000A344F"/>
    <w:rsid w:val="000A3834"/>
    <w:rsid w:val="000A4691"/>
    <w:rsid w:val="000A5B10"/>
    <w:rsid w:val="000A6FFA"/>
    <w:rsid w:val="000A741D"/>
    <w:rsid w:val="000A7CDA"/>
    <w:rsid w:val="000B0595"/>
    <w:rsid w:val="000B175B"/>
    <w:rsid w:val="000B3A07"/>
    <w:rsid w:val="000B3A0F"/>
    <w:rsid w:val="000B4EF7"/>
    <w:rsid w:val="000C0458"/>
    <w:rsid w:val="000C0A84"/>
    <w:rsid w:val="000C2C03"/>
    <w:rsid w:val="000C2D2E"/>
    <w:rsid w:val="000D1E7F"/>
    <w:rsid w:val="000D5341"/>
    <w:rsid w:val="000E0415"/>
    <w:rsid w:val="000E7D08"/>
    <w:rsid w:val="000F540B"/>
    <w:rsid w:val="000F776A"/>
    <w:rsid w:val="001103AA"/>
    <w:rsid w:val="00111E2A"/>
    <w:rsid w:val="00114161"/>
    <w:rsid w:val="0011666B"/>
    <w:rsid w:val="00117882"/>
    <w:rsid w:val="00120B1D"/>
    <w:rsid w:val="00122B18"/>
    <w:rsid w:val="00123EF0"/>
    <w:rsid w:val="00127449"/>
    <w:rsid w:val="001446C5"/>
    <w:rsid w:val="00147DB0"/>
    <w:rsid w:val="00155E59"/>
    <w:rsid w:val="001657A8"/>
    <w:rsid w:val="00165F3A"/>
    <w:rsid w:val="00174E01"/>
    <w:rsid w:val="00185ECE"/>
    <w:rsid w:val="00186621"/>
    <w:rsid w:val="00192469"/>
    <w:rsid w:val="00194041"/>
    <w:rsid w:val="001A07FB"/>
    <w:rsid w:val="001A2C2A"/>
    <w:rsid w:val="001B0933"/>
    <w:rsid w:val="001B4B04"/>
    <w:rsid w:val="001B7EEE"/>
    <w:rsid w:val="001C6663"/>
    <w:rsid w:val="001C7895"/>
    <w:rsid w:val="001D0C8C"/>
    <w:rsid w:val="001D0EB4"/>
    <w:rsid w:val="001D1419"/>
    <w:rsid w:val="001D26DF"/>
    <w:rsid w:val="001D3A03"/>
    <w:rsid w:val="001E3CA9"/>
    <w:rsid w:val="001E41E0"/>
    <w:rsid w:val="001E7B67"/>
    <w:rsid w:val="001F0362"/>
    <w:rsid w:val="001F21B7"/>
    <w:rsid w:val="00202DA8"/>
    <w:rsid w:val="00207BE3"/>
    <w:rsid w:val="0021061F"/>
    <w:rsid w:val="00211E0B"/>
    <w:rsid w:val="0021514E"/>
    <w:rsid w:val="002176C2"/>
    <w:rsid w:val="00222395"/>
    <w:rsid w:val="00233773"/>
    <w:rsid w:val="00247DFA"/>
    <w:rsid w:val="00265FE1"/>
    <w:rsid w:val="002669B9"/>
    <w:rsid w:val="00267F5F"/>
    <w:rsid w:val="00277EB9"/>
    <w:rsid w:val="00281225"/>
    <w:rsid w:val="0028361C"/>
    <w:rsid w:val="00283D9A"/>
    <w:rsid w:val="00286B4D"/>
    <w:rsid w:val="00287D0E"/>
    <w:rsid w:val="00291B11"/>
    <w:rsid w:val="002957FC"/>
    <w:rsid w:val="002A2E26"/>
    <w:rsid w:val="002A563B"/>
    <w:rsid w:val="002A7385"/>
    <w:rsid w:val="002D4643"/>
    <w:rsid w:val="002E0AB7"/>
    <w:rsid w:val="002E144B"/>
    <w:rsid w:val="002F175C"/>
    <w:rsid w:val="002F31D3"/>
    <w:rsid w:val="002F4214"/>
    <w:rsid w:val="002F5801"/>
    <w:rsid w:val="00301179"/>
    <w:rsid w:val="003014F3"/>
    <w:rsid w:val="00302E18"/>
    <w:rsid w:val="00306C12"/>
    <w:rsid w:val="00310579"/>
    <w:rsid w:val="00315536"/>
    <w:rsid w:val="00315F4B"/>
    <w:rsid w:val="003229D8"/>
    <w:rsid w:val="003242D8"/>
    <w:rsid w:val="00326020"/>
    <w:rsid w:val="00334E42"/>
    <w:rsid w:val="00350349"/>
    <w:rsid w:val="00352709"/>
    <w:rsid w:val="0035319C"/>
    <w:rsid w:val="0037055C"/>
    <w:rsid w:val="00371178"/>
    <w:rsid w:val="00375B55"/>
    <w:rsid w:val="00384918"/>
    <w:rsid w:val="00386335"/>
    <w:rsid w:val="0039193F"/>
    <w:rsid w:val="003A6265"/>
    <w:rsid w:val="003A6810"/>
    <w:rsid w:val="003B25EF"/>
    <w:rsid w:val="003B2800"/>
    <w:rsid w:val="003C0A91"/>
    <w:rsid w:val="003C2CC4"/>
    <w:rsid w:val="003C38FD"/>
    <w:rsid w:val="003D3A70"/>
    <w:rsid w:val="003D4B23"/>
    <w:rsid w:val="003D5F79"/>
    <w:rsid w:val="003E4C21"/>
    <w:rsid w:val="003F4E74"/>
    <w:rsid w:val="00410C89"/>
    <w:rsid w:val="00422E03"/>
    <w:rsid w:val="00423FF9"/>
    <w:rsid w:val="00426B9B"/>
    <w:rsid w:val="00431AB0"/>
    <w:rsid w:val="004325CB"/>
    <w:rsid w:val="00441AF1"/>
    <w:rsid w:val="00442A83"/>
    <w:rsid w:val="00451429"/>
    <w:rsid w:val="00452FD7"/>
    <w:rsid w:val="0045495B"/>
    <w:rsid w:val="00455945"/>
    <w:rsid w:val="00455C46"/>
    <w:rsid w:val="00463BDE"/>
    <w:rsid w:val="00471BB3"/>
    <w:rsid w:val="004775BC"/>
    <w:rsid w:val="0048397A"/>
    <w:rsid w:val="00490B9E"/>
    <w:rsid w:val="00497516"/>
    <w:rsid w:val="004A1D4C"/>
    <w:rsid w:val="004A5820"/>
    <w:rsid w:val="004B38C6"/>
    <w:rsid w:val="004B7589"/>
    <w:rsid w:val="004B76A6"/>
    <w:rsid w:val="004C2461"/>
    <w:rsid w:val="004C5E90"/>
    <w:rsid w:val="004C686B"/>
    <w:rsid w:val="004C71C0"/>
    <w:rsid w:val="004C7462"/>
    <w:rsid w:val="004C7FAC"/>
    <w:rsid w:val="004D2AE4"/>
    <w:rsid w:val="004E389F"/>
    <w:rsid w:val="004E77B2"/>
    <w:rsid w:val="004F5AAC"/>
    <w:rsid w:val="00504B2D"/>
    <w:rsid w:val="0051085C"/>
    <w:rsid w:val="005116FB"/>
    <w:rsid w:val="0052136D"/>
    <w:rsid w:val="0052152B"/>
    <w:rsid w:val="00522B58"/>
    <w:rsid w:val="0052775E"/>
    <w:rsid w:val="0053197B"/>
    <w:rsid w:val="005420F2"/>
    <w:rsid w:val="005450BB"/>
    <w:rsid w:val="005469FB"/>
    <w:rsid w:val="00546CE1"/>
    <w:rsid w:val="00554060"/>
    <w:rsid w:val="005628B6"/>
    <w:rsid w:val="005644ED"/>
    <w:rsid w:val="005739BF"/>
    <w:rsid w:val="00576687"/>
    <w:rsid w:val="00581A6D"/>
    <w:rsid w:val="0058223A"/>
    <w:rsid w:val="005A3271"/>
    <w:rsid w:val="005A3E29"/>
    <w:rsid w:val="005A7685"/>
    <w:rsid w:val="005B1852"/>
    <w:rsid w:val="005B3DB3"/>
    <w:rsid w:val="005B4E13"/>
    <w:rsid w:val="005C0117"/>
    <w:rsid w:val="005C1483"/>
    <w:rsid w:val="005C40D2"/>
    <w:rsid w:val="005C517C"/>
    <w:rsid w:val="005D2437"/>
    <w:rsid w:val="005D3B8A"/>
    <w:rsid w:val="005E0E46"/>
    <w:rsid w:val="005E3820"/>
    <w:rsid w:val="005E46DA"/>
    <w:rsid w:val="005E72E7"/>
    <w:rsid w:val="005F09E8"/>
    <w:rsid w:val="005F22FA"/>
    <w:rsid w:val="005F59CE"/>
    <w:rsid w:val="005F7B75"/>
    <w:rsid w:val="006001EE"/>
    <w:rsid w:val="006004CE"/>
    <w:rsid w:val="00603246"/>
    <w:rsid w:val="006037FE"/>
    <w:rsid w:val="00605042"/>
    <w:rsid w:val="00611FC4"/>
    <w:rsid w:val="00613F27"/>
    <w:rsid w:val="00615E2A"/>
    <w:rsid w:val="006176FB"/>
    <w:rsid w:val="006221F7"/>
    <w:rsid w:val="00625661"/>
    <w:rsid w:val="006308A5"/>
    <w:rsid w:val="006347BC"/>
    <w:rsid w:val="00640634"/>
    <w:rsid w:val="00640B26"/>
    <w:rsid w:val="00651247"/>
    <w:rsid w:val="006523AE"/>
    <w:rsid w:val="00652968"/>
    <w:rsid w:val="00652D0A"/>
    <w:rsid w:val="006623D5"/>
    <w:rsid w:val="00662BB6"/>
    <w:rsid w:val="006630DA"/>
    <w:rsid w:val="006636DD"/>
    <w:rsid w:val="00665D16"/>
    <w:rsid w:val="00684C21"/>
    <w:rsid w:val="00693B2C"/>
    <w:rsid w:val="006A2530"/>
    <w:rsid w:val="006A3AEA"/>
    <w:rsid w:val="006A5594"/>
    <w:rsid w:val="006A6EEA"/>
    <w:rsid w:val="006B04D2"/>
    <w:rsid w:val="006B2E7A"/>
    <w:rsid w:val="006B4F8F"/>
    <w:rsid w:val="006C23B0"/>
    <w:rsid w:val="006C3589"/>
    <w:rsid w:val="006C36BC"/>
    <w:rsid w:val="006C37B7"/>
    <w:rsid w:val="006D37AF"/>
    <w:rsid w:val="006D51D0"/>
    <w:rsid w:val="006E2463"/>
    <w:rsid w:val="006E564B"/>
    <w:rsid w:val="006E7191"/>
    <w:rsid w:val="006F73E0"/>
    <w:rsid w:val="007001F7"/>
    <w:rsid w:val="00703577"/>
    <w:rsid w:val="00705894"/>
    <w:rsid w:val="00716D52"/>
    <w:rsid w:val="00720821"/>
    <w:rsid w:val="00720BC9"/>
    <w:rsid w:val="00723136"/>
    <w:rsid w:val="0072632A"/>
    <w:rsid w:val="007327D5"/>
    <w:rsid w:val="00736057"/>
    <w:rsid w:val="007424E2"/>
    <w:rsid w:val="007571C9"/>
    <w:rsid w:val="007629C8"/>
    <w:rsid w:val="00767173"/>
    <w:rsid w:val="0076753B"/>
    <w:rsid w:val="0077047D"/>
    <w:rsid w:val="0079415B"/>
    <w:rsid w:val="007A08CE"/>
    <w:rsid w:val="007B6BA5"/>
    <w:rsid w:val="007B7EB0"/>
    <w:rsid w:val="007C0656"/>
    <w:rsid w:val="007C28DD"/>
    <w:rsid w:val="007C3390"/>
    <w:rsid w:val="007C445E"/>
    <w:rsid w:val="007C4F4B"/>
    <w:rsid w:val="007E01E9"/>
    <w:rsid w:val="007E0CE6"/>
    <w:rsid w:val="007E63F3"/>
    <w:rsid w:val="007F3698"/>
    <w:rsid w:val="007F6611"/>
    <w:rsid w:val="00800C4C"/>
    <w:rsid w:val="00805DE8"/>
    <w:rsid w:val="00807AED"/>
    <w:rsid w:val="00807E20"/>
    <w:rsid w:val="00811920"/>
    <w:rsid w:val="008158ED"/>
    <w:rsid w:val="00815AD0"/>
    <w:rsid w:val="00816068"/>
    <w:rsid w:val="00817640"/>
    <w:rsid w:val="008232CB"/>
    <w:rsid w:val="008242D7"/>
    <w:rsid w:val="008257B1"/>
    <w:rsid w:val="00826651"/>
    <w:rsid w:val="00832AE3"/>
    <w:rsid w:val="00840AF9"/>
    <w:rsid w:val="00843767"/>
    <w:rsid w:val="00850387"/>
    <w:rsid w:val="0085174A"/>
    <w:rsid w:val="0085561D"/>
    <w:rsid w:val="00855ED2"/>
    <w:rsid w:val="00867286"/>
    <w:rsid w:val="008679D9"/>
    <w:rsid w:val="008878DE"/>
    <w:rsid w:val="00891D32"/>
    <w:rsid w:val="008935EE"/>
    <w:rsid w:val="008979B1"/>
    <w:rsid w:val="008A5CBB"/>
    <w:rsid w:val="008A6B25"/>
    <w:rsid w:val="008A6C4F"/>
    <w:rsid w:val="008A73D1"/>
    <w:rsid w:val="008B2335"/>
    <w:rsid w:val="008B3640"/>
    <w:rsid w:val="008C54CD"/>
    <w:rsid w:val="008D3BB7"/>
    <w:rsid w:val="008D676B"/>
    <w:rsid w:val="008E0678"/>
    <w:rsid w:val="008F3162"/>
    <w:rsid w:val="008F7175"/>
    <w:rsid w:val="00902140"/>
    <w:rsid w:val="00903D1C"/>
    <w:rsid w:val="0090408B"/>
    <w:rsid w:val="00907837"/>
    <w:rsid w:val="00917C2A"/>
    <w:rsid w:val="009223CA"/>
    <w:rsid w:val="009235A0"/>
    <w:rsid w:val="00927295"/>
    <w:rsid w:val="00933B26"/>
    <w:rsid w:val="00940F93"/>
    <w:rsid w:val="00941379"/>
    <w:rsid w:val="00961543"/>
    <w:rsid w:val="009659CC"/>
    <w:rsid w:val="00966502"/>
    <w:rsid w:val="00967AD6"/>
    <w:rsid w:val="00974033"/>
    <w:rsid w:val="009760F3"/>
    <w:rsid w:val="009A0E8D"/>
    <w:rsid w:val="009A42DA"/>
    <w:rsid w:val="009A4D8D"/>
    <w:rsid w:val="009A6CBF"/>
    <w:rsid w:val="009B122E"/>
    <w:rsid w:val="009B1838"/>
    <w:rsid w:val="009B26E7"/>
    <w:rsid w:val="009B3460"/>
    <w:rsid w:val="009B480A"/>
    <w:rsid w:val="009C5674"/>
    <w:rsid w:val="009D7A88"/>
    <w:rsid w:val="009F4AFD"/>
    <w:rsid w:val="009F6EEE"/>
    <w:rsid w:val="00A001E9"/>
    <w:rsid w:val="00A00A3F"/>
    <w:rsid w:val="00A00C54"/>
    <w:rsid w:val="00A01489"/>
    <w:rsid w:val="00A015C9"/>
    <w:rsid w:val="00A0477B"/>
    <w:rsid w:val="00A07BC2"/>
    <w:rsid w:val="00A11354"/>
    <w:rsid w:val="00A11CEB"/>
    <w:rsid w:val="00A15C75"/>
    <w:rsid w:val="00A166E7"/>
    <w:rsid w:val="00A1783C"/>
    <w:rsid w:val="00A23159"/>
    <w:rsid w:val="00A3026E"/>
    <w:rsid w:val="00A338F1"/>
    <w:rsid w:val="00A36527"/>
    <w:rsid w:val="00A60029"/>
    <w:rsid w:val="00A72697"/>
    <w:rsid w:val="00A72F22"/>
    <w:rsid w:val="00A7360F"/>
    <w:rsid w:val="00A748A6"/>
    <w:rsid w:val="00A748B2"/>
    <w:rsid w:val="00A769F4"/>
    <w:rsid w:val="00A776B4"/>
    <w:rsid w:val="00A91058"/>
    <w:rsid w:val="00A92280"/>
    <w:rsid w:val="00A94361"/>
    <w:rsid w:val="00AA18E8"/>
    <w:rsid w:val="00AA293C"/>
    <w:rsid w:val="00AD2AEA"/>
    <w:rsid w:val="00AD5043"/>
    <w:rsid w:val="00AE2761"/>
    <w:rsid w:val="00AE2FEC"/>
    <w:rsid w:val="00AE6516"/>
    <w:rsid w:val="00AF4420"/>
    <w:rsid w:val="00AF5AE3"/>
    <w:rsid w:val="00B045D2"/>
    <w:rsid w:val="00B25DEE"/>
    <w:rsid w:val="00B30179"/>
    <w:rsid w:val="00B319BE"/>
    <w:rsid w:val="00B421C1"/>
    <w:rsid w:val="00B43C9B"/>
    <w:rsid w:val="00B542AA"/>
    <w:rsid w:val="00B55C71"/>
    <w:rsid w:val="00B56E4A"/>
    <w:rsid w:val="00B56E9C"/>
    <w:rsid w:val="00B64B1F"/>
    <w:rsid w:val="00B6553F"/>
    <w:rsid w:val="00B72F1A"/>
    <w:rsid w:val="00B73895"/>
    <w:rsid w:val="00B77D05"/>
    <w:rsid w:val="00B81206"/>
    <w:rsid w:val="00B81E12"/>
    <w:rsid w:val="00B8474C"/>
    <w:rsid w:val="00B97CC2"/>
    <w:rsid w:val="00BA6B10"/>
    <w:rsid w:val="00BB5EC6"/>
    <w:rsid w:val="00BC263E"/>
    <w:rsid w:val="00BC3FA0"/>
    <w:rsid w:val="00BC4035"/>
    <w:rsid w:val="00BC74E9"/>
    <w:rsid w:val="00BD3995"/>
    <w:rsid w:val="00BF68A8"/>
    <w:rsid w:val="00C11A03"/>
    <w:rsid w:val="00C201F1"/>
    <w:rsid w:val="00C22C0C"/>
    <w:rsid w:val="00C246DE"/>
    <w:rsid w:val="00C3558E"/>
    <w:rsid w:val="00C409AA"/>
    <w:rsid w:val="00C4527F"/>
    <w:rsid w:val="00C463DD"/>
    <w:rsid w:val="00C4724C"/>
    <w:rsid w:val="00C47276"/>
    <w:rsid w:val="00C51066"/>
    <w:rsid w:val="00C55C9D"/>
    <w:rsid w:val="00C629A0"/>
    <w:rsid w:val="00C64629"/>
    <w:rsid w:val="00C64B69"/>
    <w:rsid w:val="00C72E8D"/>
    <w:rsid w:val="00C7411F"/>
    <w:rsid w:val="00C745C3"/>
    <w:rsid w:val="00C81E41"/>
    <w:rsid w:val="00C914CB"/>
    <w:rsid w:val="00CA0504"/>
    <w:rsid w:val="00CA31B5"/>
    <w:rsid w:val="00CA4475"/>
    <w:rsid w:val="00CB3E03"/>
    <w:rsid w:val="00CB7077"/>
    <w:rsid w:val="00CC070C"/>
    <w:rsid w:val="00CC0A8B"/>
    <w:rsid w:val="00CC4C71"/>
    <w:rsid w:val="00CC774A"/>
    <w:rsid w:val="00CD4C0E"/>
    <w:rsid w:val="00CE4A8F"/>
    <w:rsid w:val="00CF0502"/>
    <w:rsid w:val="00CF1702"/>
    <w:rsid w:val="00CF3232"/>
    <w:rsid w:val="00CF3BEC"/>
    <w:rsid w:val="00CF5CCE"/>
    <w:rsid w:val="00CF757C"/>
    <w:rsid w:val="00D01325"/>
    <w:rsid w:val="00D05C73"/>
    <w:rsid w:val="00D1474E"/>
    <w:rsid w:val="00D15D0D"/>
    <w:rsid w:val="00D2031B"/>
    <w:rsid w:val="00D25FE2"/>
    <w:rsid w:val="00D2730C"/>
    <w:rsid w:val="00D3665F"/>
    <w:rsid w:val="00D37954"/>
    <w:rsid w:val="00D42917"/>
    <w:rsid w:val="00D42972"/>
    <w:rsid w:val="00D43252"/>
    <w:rsid w:val="00D47B56"/>
    <w:rsid w:val="00D47EEA"/>
    <w:rsid w:val="00D5767B"/>
    <w:rsid w:val="00D6321D"/>
    <w:rsid w:val="00D63C39"/>
    <w:rsid w:val="00D66468"/>
    <w:rsid w:val="00D71C48"/>
    <w:rsid w:val="00D773DF"/>
    <w:rsid w:val="00D77F94"/>
    <w:rsid w:val="00D85372"/>
    <w:rsid w:val="00D85D38"/>
    <w:rsid w:val="00D95303"/>
    <w:rsid w:val="00D978C6"/>
    <w:rsid w:val="00DA3C1C"/>
    <w:rsid w:val="00DB17C8"/>
    <w:rsid w:val="00DD245B"/>
    <w:rsid w:val="00DD290D"/>
    <w:rsid w:val="00DD5254"/>
    <w:rsid w:val="00DD5F3B"/>
    <w:rsid w:val="00DE434C"/>
    <w:rsid w:val="00DF67B1"/>
    <w:rsid w:val="00E046DF"/>
    <w:rsid w:val="00E118F0"/>
    <w:rsid w:val="00E216D4"/>
    <w:rsid w:val="00E27346"/>
    <w:rsid w:val="00E438F9"/>
    <w:rsid w:val="00E5686A"/>
    <w:rsid w:val="00E56B77"/>
    <w:rsid w:val="00E64EF7"/>
    <w:rsid w:val="00E71BC8"/>
    <w:rsid w:val="00E7260F"/>
    <w:rsid w:val="00E73F5D"/>
    <w:rsid w:val="00E74CC8"/>
    <w:rsid w:val="00E77E4E"/>
    <w:rsid w:val="00E92C51"/>
    <w:rsid w:val="00E947A6"/>
    <w:rsid w:val="00E9528A"/>
    <w:rsid w:val="00E96630"/>
    <w:rsid w:val="00EA09BF"/>
    <w:rsid w:val="00EA4FA2"/>
    <w:rsid w:val="00EB197A"/>
    <w:rsid w:val="00EB2CD0"/>
    <w:rsid w:val="00EB5CD2"/>
    <w:rsid w:val="00EC17A6"/>
    <w:rsid w:val="00ED5A6A"/>
    <w:rsid w:val="00ED6B0E"/>
    <w:rsid w:val="00ED78B6"/>
    <w:rsid w:val="00ED7A2A"/>
    <w:rsid w:val="00EE3351"/>
    <w:rsid w:val="00EF1D7F"/>
    <w:rsid w:val="00EF56AA"/>
    <w:rsid w:val="00EF72F9"/>
    <w:rsid w:val="00F044B7"/>
    <w:rsid w:val="00F10D64"/>
    <w:rsid w:val="00F161EA"/>
    <w:rsid w:val="00F17EF0"/>
    <w:rsid w:val="00F307E8"/>
    <w:rsid w:val="00F31E5F"/>
    <w:rsid w:val="00F44ED7"/>
    <w:rsid w:val="00F542F8"/>
    <w:rsid w:val="00F54A71"/>
    <w:rsid w:val="00F6100A"/>
    <w:rsid w:val="00F63D7B"/>
    <w:rsid w:val="00F64FF1"/>
    <w:rsid w:val="00F65AC1"/>
    <w:rsid w:val="00F72744"/>
    <w:rsid w:val="00F777C6"/>
    <w:rsid w:val="00F80D1F"/>
    <w:rsid w:val="00F93781"/>
    <w:rsid w:val="00F93CF6"/>
    <w:rsid w:val="00FB613B"/>
    <w:rsid w:val="00FC64D2"/>
    <w:rsid w:val="00FC68B7"/>
    <w:rsid w:val="00FD3864"/>
    <w:rsid w:val="00FD47A9"/>
    <w:rsid w:val="00FE106A"/>
    <w:rsid w:val="00FF145D"/>
    <w:rsid w:val="00FF1C96"/>
    <w:rsid w:val="00FF50A4"/>
    <w:rsid w:val="00FF7BB2"/>
    <w:rsid w:val="00FF7D0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92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56E9C"/>
    <w:pPr>
      <w:suppressAutoHyphens/>
      <w:spacing w:line="240" w:lineRule="atLeast"/>
    </w:pPr>
    <w:rPr>
      <w:lang w:eastAsia="en-US"/>
    </w:rPr>
  </w:style>
  <w:style w:type="paragraph" w:styleId="Heading1">
    <w:name w:val="heading 1"/>
    <w:aliases w:val="Table_G"/>
    <w:basedOn w:val="SingleTxtG"/>
    <w:next w:val="SingleTxtG"/>
    <w:qFormat/>
    <w:rsid w:val="00ED7A2A"/>
    <w:pPr>
      <w:spacing w:after="0" w:line="240" w:lineRule="auto"/>
      <w:ind w:right="0"/>
      <w:jc w:val="left"/>
      <w:outlineLvl w:val="0"/>
    </w:pPr>
  </w:style>
  <w:style w:type="paragraph" w:styleId="Heading2">
    <w:name w:val="heading 2"/>
    <w:basedOn w:val="Normal"/>
    <w:next w:val="Normal"/>
    <w:qFormat/>
    <w:pPr>
      <w:spacing w:line="240" w:lineRule="auto"/>
      <w:outlineLvl w:val="1"/>
    </w:pPr>
  </w:style>
  <w:style w:type="paragraph" w:styleId="Heading3">
    <w:name w:val="heading 3"/>
    <w:basedOn w:val="Normal"/>
    <w:next w:val="Normal"/>
    <w:qFormat/>
    <w:pPr>
      <w:spacing w:line="240" w:lineRule="auto"/>
      <w:outlineLvl w:val="2"/>
    </w:pPr>
  </w:style>
  <w:style w:type="paragraph" w:styleId="Heading4">
    <w:name w:val="heading 4"/>
    <w:basedOn w:val="Normal"/>
    <w:next w:val="Normal"/>
    <w:qFormat/>
    <w:pPr>
      <w:spacing w:line="240" w:lineRule="auto"/>
      <w:outlineLvl w:val="3"/>
    </w:pPr>
  </w:style>
  <w:style w:type="paragraph" w:styleId="Heading5">
    <w:name w:val="heading 5"/>
    <w:basedOn w:val="Normal"/>
    <w:next w:val="Normal"/>
    <w:qFormat/>
    <w:pPr>
      <w:spacing w:line="240" w:lineRule="auto"/>
      <w:outlineLvl w:val="4"/>
    </w:pPr>
  </w:style>
  <w:style w:type="paragraph" w:styleId="Heading6">
    <w:name w:val="heading 6"/>
    <w:basedOn w:val="Normal"/>
    <w:next w:val="Normal"/>
    <w:qFormat/>
    <w:pPr>
      <w:spacing w:line="240" w:lineRule="auto"/>
      <w:outlineLvl w:val="5"/>
    </w:pPr>
  </w:style>
  <w:style w:type="paragraph" w:styleId="Heading7">
    <w:name w:val="heading 7"/>
    <w:basedOn w:val="Normal"/>
    <w:next w:val="Normal"/>
    <w:qFormat/>
    <w:pPr>
      <w:spacing w:line="240" w:lineRule="auto"/>
      <w:outlineLvl w:val="6"/>
    </w:pPr>
  </w:style>
  <w:style w:type="paragraph" w:styleId="Heading8">
    <w:name w:val="heading 8"/>
    <w:basedOn w:val="Normal"/>
    <w:next w:val="Normal"/>
    <w:qFormat/>
    <w:pPr>
      <w:spacing w:line="240" w:lineRule="auto"/>
      <w:outlineLvl w:val="7"/>
    </w:pPr>
  </w:style>
  <w:style w:type="paragraph" w:styleId="Heading9">
    <w:name w:val="heading 9"/>
    <w:basedOn w:val="Normal"/>
    <w:next w:val="Normal"/>
    <w:qFormat/>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pPr>
      <w:keepNext/>
      <w:keepLines/>
      <w:tabs>
        <w:tab w:val="right" w:pos="851"/>
      </w:tabs>
      <w:spacing w:before="360" w:after="240" w:line="300" w:lineRule="exact"/>
      <w:ind w:left="1134" w:right="1134" w:hanging="1134"/>
    </w:pPr>
    <w:rPr>
      <w:b/>
      <w:sz w:val="28"/>
    </w:rPr>
  </w:style>
  <w:style w:type="paragraph" w:customStyle="1" w:styleId="ParaNoG">
    <w:name w:val="_ParaNo._G"/>
    <w:basedOn w:val="SingleTxtG"/>
    <w:pPr>
      <w:numPr>
        <w:numId w:val="13"/>
      </w:numPr>
      <w:tabs>
        <w:tab w:val="clear" w:pos="1494"/>
      </w:tabs>
    </w:pPr>
  </w:style>
  <w:style w:type="paragraph" w:customStyle="1" w:styleId="SingleTxtG">
    <w:name w:val="_ Single Txt_G"/>
    <w:basedOn w:val="Normal"/>
    <w:link w:val="SingleTxtGChar"/>
    <w:pPr>
      <w:spacing w:after="120"/>
      <w:ind w:left="1134" w:right="1134"/>
      <w:jc w:val="both"/>
    </w:pPr>
  </w:style>
  <w:style w:type="character" w:styleId="PageNumber">
    <w:name w:val="page number"/>
    <w:aliases w:val="7_G"/>
    <w:rsid w:val="008979B1"/>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E96630"/>
    <w:pPr>
      <w:keepNext/>
      <w:keepLines/>
      <w:spacing w:before="240" w:after="240" w:line="420" w:lineRule="exact"/>
      <w:ind w:left="1134" w:right="1134"/>
    </w:pPr>
    <w:rPr>
      <w:b/>
      <w:sz w:val="40"/>
    </w:rPr>
  </w:style>
  <w:style w:type="paragraph" w:customStyle="1" w:styleId="SLG">
    <w:name w:val="__S_L_G"/>
    <w:basedOn w:val="Normal"/>
    <w:next w:val="Normal"/>
    <w:rsid w:val="008A6B25"/>
    <w:pPr>
      <w:keepNext/>
      <w:keepLines/>
      <w:spacing w:before="240" w:after="240" w:line="580" w:lineRule="exact"/>
      <w:ind w:left="1134" w:right="1134"/>
    </w:pPr>
    <w:rPr>
      <w:b/>
      <w:sz w:val="56"/>
    </w:rPr>
  </w:style>
  <w:style w:type="paragraph" w:customStyle="1" w:styleId="SSG">
    <w:name w:val="__S_S_G"/>
    <w:basedOn w:val="Normal"/>
    <w:next w:val="Normal"/>
    <w:rsid w:val="00C745C3"/>
    <w:pPr>
      <w:keepNext/>
      <w:keepLines/>
      <w:spacing w:before="240" w:after="240" w:line="300" w:lineRule="exact"/>
      <w:ind w:left="1134" w:right="1134"/>
    </w:pPr>
    <w:rPr>
      <w:b/>
      <w:sz w:val="28"/>
    </w:rPr>
  </w:style>
  <w:style w:type="character" w:styleId="EndnoteReference">
    <w:name w:val="endnote reference"/>
    <w:aliases w:val="1_G"/>
    <w:rsid w:val="007B6BA5"/>
    <w:rPr>
      <w:rFonts w:ascii="Times New Roman" w:hAnsi="Times New Roman"/>
      <w:sz w:val="18"/>
      <w:vertAlign w:val="superscript"/>
    </w:rPr>
  </w:style>
  <w:style w:type="character" w:styleId="FootnoteReference">
    <w:name w:val="footnote reference"/>
    <w:aliases w:val="4_G,Footnote Reference/"/>
    <w:rsid w:val="007B6BA5"/>
    <w:rPr>
      <w:rFonts w:ascii="Times New Roman" w:hAnsi="Times New Roman"/>
      <w:sz w:val="18"/>
      <w:vertAlign w:val="superscript"/>
    </w:rPr>
  </w:style>
  <w:style w:type="paragraph" w:styleId="FootnoteText">
    <w:name w:val="footnote text"/>
    <w:aliases w:val="5_G"/>
    <w:basedOn w:val="Normal"/>
    <w:link w:val="FootnoteTextChar"/>
    <w:rsid w:val="0052775E"/>
    <w:pPr>
      <w:tabs>
        <w:tab w:val="right" w:pos="1021"/>
      </w:tabs>
      <w:spacing w:line="220" w:lineRule="exact"/>
      <w:ind w:left="1134" w:right="1134" w:hanging="1134"/>
    </w:pPr>
    <w:rPr>
      <w:sz w:val="18"/>
    </w:rPr>
  </w:style>
  <w:style w:type="paragraph" w:customStyle="1" w:styleId="XLargeG">
    <w:name w:val="__XLarge_G"/>
    <w:basedOn w:val="Normal"/>
    <w:next w:val="Normal"/>
    <w:rsid w:val="000E0415"/>
    <w:pPr>
      <w:keepNext/>
      <w:keepLines/>
      <w:spacing w:before="240" w:after="240" w:line="420" w:lineRule="exact"/>
      <w:ind w:left="1134" w:right="1134"/>
    </w:pPr>
    <w:rPr>
      <w:b/>
      <w:sz w:val="40"/>
    </w:rPr>
  </w:style>
  <w:style w:type="paragraph" w:customStyle="1" w:styleId="Bullet1G">
    <w:name w:val="_Bullet 1_G"/>
    <w:basedOn w:val="Normal"/>
    <w:rsid w:val="0072632A"/>
    <w:pPr>
      <w:numPr>
        <w:numId w:val="11"/>
      </w:numPr>
      <w:spacing w:after="120"/>
      <w:ind w:right="1134"/>
      <w:jc w:val="both"/>
    </w:pPr>
  </w:style>
  <w:style w:type="paragraph" w:styleId="EndnoteText">
    <w:name w:val="endnote text"/>
    <w:aliases w:val="2_G"/>
    <w:basedOn w:val="FootnoteText"/>
    <w:rsid w:val="007B6BA5"/>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3C2CC4"/>
    <w:pPr>
      <w:numPr>
        <w:numId w:val="12"/>
      </w:numPr>
      <w:spacing w:after="120"/>
      <w:ind w:right="1134"/>
      <w:jc w:val="both"/>
    </w:pPr>
  </w:style>
  <w:style w:type="paragraph" w:customStyle="1" w:styleId="H1G">
    <w:name w:val="_ H_1_G"/>
    <w:basedOn w:val="Normal"/>
    <w:next w:val="Normal"/>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4"/>
      </w:numPr>
    </w:pPr>
  </w:style>
  <w:style w:type="numbering" w:styleId="1ai">
    <w:name w:val="Outline List 1"/>
    <w:basedOn w:val="NoList"/>
    <w:semiHidden/>
    <w:rsid w:val="008A6C4F"/>
    <w:pPr>
      <w:numPr>
        <w:numId w:val="15"/>
      </w:numPr>
    </w:pPr>
  </w:style>
  <w:style w:type="numbering" w:styleId="ArticleSection">
    <w:name w:val="Outline List 3"/>
    <w:basedOn w:val="NoList"/>
    <w:semiHidden/>
    <w:rsid w:val="008A6C4F"/>
    <w:pPr>
      <w:numPr>
        <w:numId w:val="16"/>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8A6C4F"/>
    <w:rPr>
      <w:color w:val="800080"/>
      <w:u w:val="singl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8A6C4F"/>
    <w:rPr>
      <w:color w:val="0000FF"/>
      <w:u w:val="singl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8A6C4F"/>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1">
    <w:name w:val="Table Grid 1"/>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rsid w:val="008A6C4F"/>
    <w:pPr>
      <w:suppressAutoHyphens/>
      <w:spacing w:line="240" w:lineRule="atLeast"/>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8878DE"/>
    <w:pPr>
      <w:spacing w:line="240" w:lineRule="auto"/>
    </w:pPr>
    <w:rPr>
      <w:sz w:val="16"/>
    </w:rPr>
  </w:style>
  <w:style w:type="paragraph" w:styleId="Header">
    <w:name w:val="header"/>
    <w:aliases w:val="6_G"/>
    <w:basedOn w:val="Normal"/>
    <w:rsid w:val="00050F6B"/>
    <w:pPr>
      <w:pBdr>
        <w:bottom w:val="single" w:sz="4" w:space="4" w:color="auto"/>
      </w:pBdr>
      <w:spacing w:line="240" w:lineRule="auto"/>
    </w:pPr>
    <w:rPr>
      <w:b/>
      <w:sz w:val="18"/>
    </w:rPr>
  </w:style>
  <w:style w:type="table" w:customStyle="1" w:styleId="TabTxt">
    <w:name w:val="_TabTxt"/>
    <w:basedOn w:val="TableNormal"/>
    <w:rsid w:val="00C409AA"/>
    <w:pPr>
      <w:spacing w:before="40" w:after="120" w:line="240" w:lineRule="atLeast"/>
    </w:pPr>
    <w:tblPr>
      <w:tblInd w:w="0" w:type="dxa"/>
      <w:tblBorders>
        <w:top w:val="single" w:sz="4" w:space="0" w:color="auto"/>
        <w:bottom w:val="single" w:sz="12" w:space="0" w:color="auto"/>
      </w:tblBorders>
      <w:tblCellMar>
        <w:top w:w="0" w:type="dxa"/>
        <w:left w:w="28" w:type="dxa"/>
        <w:bottom w:w="0"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Num">
    <w:name w:val="_TabNum"/>
    <w:basedOn w:val="TableNormal"/>
    <w:rsid w:val="00C409AA"/>
    <w:pPr>
      <w:spacing w:before="40" w:after="40" w:line="220" w:lineRule="exact"/>
      <w:jc w:val="right"/>
    </w:pPr>
    <w:rPr>
      <w:sz w:val="18"/>
    </w:rPr>
    <w:tblPr>
      <w:tblInd w:w="0" w:type="dxa"/>
      <w:tblBorders>
        <w:top w:val="single" w:sz="4" w:space="0" w:color="auto"/>
        <w:bottom w:val="single" w:sz="12" w:space="0" w:color="auto"/>
      </w:tblBorders>
      <w:tblCellMar>
        <w:top w:w="0" w:type="dxa"/>
        <w:left w:w="28" w:type="dxa"/>
        <w:bottom w:w="0" w:type="dxa"/>
        <w:right w:w="28" w:type="dxa"/>
      </w:tblCellMar>
    </w:tblPr>
    <w:tcPr>
      <w:vAlign w:val="bottom"/>
    </w:tc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Num1">
    <w:name w:val="_TabNum1"/>
    <w:basedOn w:val="TableNormal"/>
    <w:rsid w:val="00C409AA"/>
    <w:pPr>
      <w:spacing w:before="40" w:after="40" w:line="220" w:lineRule="exact"/>
      <w:jc w:val="right"/>
    </w:pPr>
    <w:rPr>
      <w:sz w:val="18"/>
    </w:rPr>
    <w:tblPr>
      <w:tblInd w:w="0" w:type="dxa"/>
      <w:tblBorders>
        <w:top w:val="single" w:sz="4" w:space="0" w:color="auto"/>
        <w:bottom w:val="single" w:sz="12" w:space="0" w:color="auto"/>
      </w:tblBorders>
      <w:tblCellMar>
        <w:top w:w="0" w:type="dxa"/>
        <w:left w:w="28" w:type="dxa"/>
        <w:bottom w:w="0" w:type="dxa"/>
        <w:right w:w="28" w:type="dxa"/>
      </w:tblCellMar>
    </w:tblPr>
    <w:tcPr>
      <w:vAlign w:val="bottom"/>
    </w:tc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Num2">
    <w:name w:val="_TabNum2"/>
    <w:basedOn w:val="TableNormal"/>
    <w:rsid w:val="00C409AA"/>
    <w:pPr>
      <w:spacing w:before="40" w:after="40" w:line="220" w:lineRule="exact"/>
      <w:jc w:val="right"/>
    </w:pPr>
    <w:rPr>
      <w:sz w:val="18"/>
    </w:rPr>
    <w:tblPr>
      <w:tblInd w:w="0" w:type="dxa"/>
      <w:tblBorders>
        <w:top w:val="single" w:sz="4" w:space="0" w:color="auto"/>
        <w:bottom w:val="single" w:sz="12" w:space="0" w:color="auto"/>
      </w:tblBorders>
      <w:tblCellMar>
        <w:top w:w="0" w:type="dxa"/>
        <w:left w:w="28" w:type="dxa"/>
        <w:bottom w:w="0" w:type="dxa"/>
        <w:right w:w="28" w:type="dxa"/>
      </w:tblCellMar>
    </w:tblPr>
    <w:tcPr>
      <w:vAlign w:val="bottom"/>
    </w:tc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character" w:customStyle="1" w:styleId="SingleTxtGChar">
    <w:name w:val="_ Single Txt_G Char"/>
    <w:link w:val="SingleTxtG"/>
    <w:rsid w:val="00C409AA"/>
    <w:rPr>
      <w:lang w:val="en-GB" w:eastAsia="en-US" w:bidi="ar-SA"/>
    </w:rPr>
  </w:style>
  <w:style w:type="character" w:customStyle="1" w:styleId="HChGChar">
    <w:name w:val="_ H _Ch_G Char"/>
    <w:link w:val="HChG"/>
    <w:rsid w:val="001F0362"/>
    <w:rPr>
      <w:b/>
      <w:sz w:val="28"/>
      <w:lang w:val="en-GB" w:eastAsia="en-US" w:bidi="ar-SA"/>
    </w:rPr>
  </w:style>
  <w:style w:type="paragraph" w:styleId="BalloonText">
    <w:name w:val="Balloon Text"/>
    <w:basedOn w:val="Normal"/>
    <w:link w:val="BalloonTextChar"/>
    <w:rsid w:val="00B045D2"/>
    <w:pPr>
      <w:spacing w:line="240" w:lineRule="auto"/>
    </w:pPr>
    <w:rPr>
      <w:rFonts w:ascii="Tahoma" w:hAnsi="Tahoma" w:cs="Tahoma"/>
      <w:sz w:val="16"/>
      <w:szCs w:val="16"/>
    </w:rPr>
  </w:style>
  <w:style w:type="character" w:customStyle="1" w:styleId="BalloonTextChar">
    <w:name w:val="Balloon Text Char"/>
    <w:link w:val="BalloonText"/>
    <w:rsid w:val="00B045D2"/>
    <w:rPr>
      <w:rFonts w:ascii="Tahoma" w:hAnsi="Tahoma" w:cs="Tahoma"/>
      <w:sz w:val="16"/>
      <w:szCs w:val="16"/>
      <w:lang w:eastAsia="en-US"/>
    </w:rPr>
  </w:style>
  <w:style w:type="character" w:customStyle="1" w:styleId="FootnoteTextChar">
    <w:name w:val="Footnote Text Char"/>
    <w:aliases w:val="5_G Char"/>
    <w:basedOn w:val="DefaultParagraphFont"/>
    <w:link w:val="FootnoteText"/>
    <w:rsid w:val="00C7411F"/>
    <w:rPr>
      <w:sz w:val="1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56E9C"/>
    <w:pPr>
      <w:suppressAutoHyphens/>
      <w:spacing w:line="240" w:lineRule="atLeast"/>
    </w:pPr>
    <w:rPr>
      <w:lang w:eastAsia="en-US"/>
    </w:rPr>
  </w:style>
  <w:style w:type="paragraph" w:styleId="Heading1">
    <w:name w:val="heading 1"/>
    <w:aliases w:val="Table_G"/>
    <w:basedOn w:val="SingleTxtG"/>
    <w:next w:val="SingleTxtG"/>
    <w:qFormat/>
    <w:rsid w:val="00ED7A2A"/>
    <w:pPr>
      <w:spacing w:after="0" w:line="240" w:lineRule="auto"/>
      <w:ind w:right="0"/>
      <w:jc w:val="left"/>
      <w:outlineLvl w:val="0"/>
    </w:pPr>
  </w:style>
  <w:style w:type="paragraph" w:styleId="Heading2">
    <w:name w:val="heading 2"/>
    <w:basedOn w:val="Normal"/>
    <w:next w:val="Normal"/>
    <w:qFormat/>
    <w:pPr>
      <w:spacing w:line="240" w:lineRule="auto"/>
      <w:outlineLvl w:val="1"/>
    </w:pPr>
  </w:style>
  <w:style w:type="paragraph" w:styleId="Heading3">
    <w:name w:val="heading 3"/>
    <w:basedOn w:val="Normal"/>
    <w:next w:val="Normal"/>
    <w:qFormat/>
    <w:pPr>
      <w:spacing w:line="240" w:lineRule="auto"/>
      <w:outlineLvl w:val="2"/>
    </w:pPr>
  </w:style>
  <w:style w:type="paragraph" w:styleId="Heading4">
    <w:name w:val="heading 4"/>
    <w:basedOn w:val="Normal"/>
    <w:next w:val="Normal"/>
    <w:qFormat/>
    <w:pPr>
      <w:spacing w:line="240" w:lineRule="auto"/>
      <w:outlineLvl w:val="3"/>
    </w:pPr>
  </w:style>
  <w:style w:type="paragraph" w:styleId="Heading5">
    <w:name w:val="heading 5"/>
    <w:basedOn w:val="Normal"/>
    <w:next w:val="Normal"/>
    <w:qFormat/>
    <w:pPr>
      <w:spacing w:line="240" w:lineRule="auto"/>
      <w:outlineLvl w:val="4"/>
    </w:pPr>
  </w:style>
  <w:style w:type="paragraph" w:styleId="Heading6">
    <w:name w:val="heading 6"/>
    <w:basedOn w:val="Normal"/>
    <w:next w:val="Normal"/>
    <w:qFormat/>
    <w:pPr>
      <w:spacing w:line="240" w:lineRule="auto"/>
      <w:outlineLvl w:val="5"/>
    </w:pPr>
  </w:style>
  <w:style w:type="paragraph" w:styleId="Heading7">
    <w:name w:val="heading 7"/>
    <w:basedOn w:val="Normal"/>
    <w:next w:val="Normal"/>
    <w:qFormat/>
    <w:pPr>
      <w:spacing w:line="240" w:lineRule="auto"/>
      <w:outlineLvl w:val="6"/>
    </w:pPr>
  </w:style>
  <w:style w:type="paragraph" w:styleId="Heading8">
    <w:name w:val="heading 8"/>
    <w:basedOn w:val="Normal"/>
    <w:next w:val="Normal"/>
    <w:qFormat/>
    <w:pPr>
      <w:spacing w:line="240" w:lineRule="auto"/>
      <w:outlineLvl w:val="7"/>
    </w:pPr>
  </w:style>
  <w:style w:type="paragraph" w:styleId="Heading9">
    <w:name w:val="heading 9"/>
    <w:basedOn w:val="Normal"/>
    <w:next w:val="Normal"/>
    <w:qFormat/>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pPr>
      <w:keepNext/>
      <w:keepLines/>
      <w:tabs>
        <w:tab w:val="right" w:pos="851"/>
      </w:tabs>
      <w:spacing w:before="360" w:after="240" w:line="300" w:lineRule="exact"/>
      <w:ind w:left="1134" w:right="1134" w:hanging="1134"/>
    </w:pPr>
    <w:rPr>
      <w:b/>
      <w:sz w:val="28"/>
    </w:rPr>
  </w:style>
  <w:style w:type="paragraph" w:customStyle="1" w:styleId="ParaNoG">
    <w:name w:val="_ParaNo._G"/>
    <w:basedOn w:val="SingleTxtG"/>
    <w:pPr>
      <w:numPr>
        <w:numId w:val="13"/>
      </w:numPr>
      <w:tabs>
        <w:tab w:val="clear" w:pos="1494"/>
      </w:tabs>
    </w:pPr>
  </w:style>
  <w:style w:type="paragraph" w:customStyle="1" w:styleId="SingleTxtG">
    <w:name w:val="_ Single Txt_G"/>
    <w:basedOn w:val="Normal"/>
    <w:link w:val="SingleTxtGChar"/>
    <w:pPr>
      <w:spacing w:after="120"/>
      <w:ind w:left="1134" w:right="1134"/>
      <w:jc w:val="both"/>
    </w:pPr>
  </w:style>
  <w:style w:type="character" w:styleId="PageNumber">
    <w:name w:val="page number"/>
    <w:aliases w:val="7_G"/>
    <w:rsid w:val="008979B1"/>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E96630"/>
    <w:pPr>
      <w:keepNext/>
      <w:keepLines/>
      <w:spacing w:before="240" w:after="240" w:line="420" w:lineRule="exact"/>
      <w:ind w:left="1134" w:right="1134"/>
    </w:pPr>
    <w:rPr>
      <w:b/>
      <w:sz w:val="40"/>
    </w:rPr>
  </w:style>
  <w:style w:type="paragraph" w:customStyle="1" w:styleId="SLG">
    <w:name w:val="__S_L_G"/>
    <w:basedOn w:val="Normal"/>
    <w:next w:val="Normal"/>
    <w:rsid w:val="008A6B25"/>
    <w:pPr>
      <w:keepNext/>
      <w:keepLines/>
      <w:spacing w:before="240" w:after="240" w:line="580" w:lineRule="exact"/>
      <w:ind w:left="1134" w:right="1134"/>
    </w:pPr>
    <w:rPr>
      <w:b/>
      <w:sz w:val="56"/>
    </w:rPr>
  </w:style>
  <w:style w:type="paragraph" w:customStyle="1" w:styleId="SSG">
    <w:name w:val="__S_S_G"/>
    <w:basedOn w:val="Normal"/>
    <w:next w:val="Normal"/>
    <w:rsid w:val="00C745C3"/>
    <w:pPr>
      <w:keepNext/>
      <w:keepLines/>
      <w:spacing w:before="240" w:after="240" w:line="300" w:lineRule="exact"/>
      <w:ind w:left="1134" w:right="1134"/>
    </w:pPr>
    <w:rPr>
      <w:b/>
      <w:sz w:val="28"/>
    </w:rPr>
  </w:style>
  <w:style w:type="character" w:styleId="EndnoteReference">
    <w:name w:val="endnote reference"/>
    <w:aliases w:val="1_G"/>
    <w:rsid w:val="007B6BA5"/>
    <w:rPr>
      <w:rFonts w:ascii="Times New Roman" w:hAnsi="Times New Roman"/>
      <w:sz w:val="18"/>
      <w:vertAlign w:val="superscript"/>
    </w:rPr>
  </w:style>
  <w:style w:type="character" w:styleId="FootnoteReference">
    <w:name w:val="footnote reference"/>
    <w:aliases w:val="4_G,Footnote Reference/"/>
    <w:rsid w:val="007B6BA5"/>
    <w:rPr>
      <w:rFonts w:ascii="Times New Roman" w:hAnsi="Times New Roman"/>
      <w:sz w:val="18"/>
      <w:vertAlign w:val="superscript"/>
    </w:rPr>
  </w:style>
  <w:style w:type="paragraph" w:styleId="FootnoteText">
    <w:name w:val="footnote text"/>
    <w:aliases w:val="5_G"/>
    <w:basedOn w:val="Normal"/>
    <w:link w:val="FootnoteTextChar"/>
    <w:rsid w:val="0052775E"/>
    <w:pPr>
      <w:tabs>
        <w:tab w:val="right" w:pos="1021"/>
      </w:tabs>
      <w:spacing w:line="220" w:lineRule="exact"/>
      <w:ind w:left="1134" w:right="1134" w:hanging="1134"/>
    </w:pPr>
    <w:rPr>
      <w:sz w:val="18"/>
    </w:rPr>
  </w:style>
  <w:style w:type="paragraph" w:customStyle="1" w:styleId="XLargeG">
    <w:name w:val="__XLarge_G"/>
    <w:basedOn w:val="Normal"/>
    <w:next w:val="Normal"/>
    <w:rsid w:val="000E0415"/>
    <w:pPr>
      <w:keepNext/>
      <w:keepLines/>
      <w:spacing w:before="240" w:after="240" w:line="420" w:lineRule="exact"/>
      <w:ind w:left="1134" w:right="1134"/>
    </w:pPr>
    <w:rPr>
      <w:b/>
      <w:sz w:val="40"/>
    </w:rPr>
  </w:style>
  <w:style w:type="paragraph" w:customStyle="1" w:styleId="Bullet1G">
    <w:name w:val="_Bullet 1_G"/>
    <w:basedOn w:val="Normal"/>
    <w:rsid w:val="0072632A"/>
    <w:pPr>
      <w:numPr>
        <w:numId w:val="11"/>
      </w:numPr>
      <w:spacing w:after="120"/>
      <w:ind w:right="1134"/>
      <w:jc w:val="both"/>
    </w:pPr>
  </w:style>
  <w:style w:type="paragraph" w:styleId="EndnoteText">
    <w:name w:val="endnote text"/>
    <w:aliases w:val="2_G"/>
    <w:basedOn w:val="FootnoteText"/>
    <w:rsid w:val="007B6BA5"/>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3C2CC4"/>
    <w:pPr>
      <w:numPr>
        <w:numId w:val="12"/>
      </w:numPr>
      <w:spacing w:after="120"/>
      <w:ind w:right="1134"/>
      <w:jc w:val="both"/>
    </w:pPr>
  </w:style>
  <w:style w:type="paragraph" w:customStyle="1" w:styleId="H1G">
    <w:name w:val="_ H_1_G"/>
    <w:basedOn w:val="Normal"/>
    <w:next w:val="Normal"/>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4"/>
      </w:numPr>
    </w:pPr>
  </w:style>
  <w:style w:type="numbering" w:styleId="1ai">
    <w:name w:val="Outline List 1"/>
    <w:basedOn w:val="NoList"/>
    <w:semiHidden/>
    <w:rsid w:val="008A6C4F"/>
    <w:pPr>
      <w:numPr>
        <w:numId w:val="15"/>
      </w:numPr>
    </w:pPr>
  </w:style>
  <w:style w:type="numbering" w:styleId="ArticleSection">
    <w:name w:val="Outline List 3"/>
    <w:basedOn w:val="NoList"/>
    <w:semiHidden/>
    <w:rsid w:val="008A6C4F"/>
    <w:pPr>
      <w:numPr>
        <w:numId w:val="16"/>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8A6C4F"/>
    <w:rPr>
      <w:color w:val="800080"/>
      <w:u w:val="singl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8A6C4F"/>
    <w:rPr>
      <w:color w:val="0000FF"/>
      <w:u w:val="singl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8A6C4F"/>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1">
    <w:name w:val="Table Grid 1"/>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rsid w:val="008A6C4F"/>
    <w:pPr>
      <w:suppressAutoHyphens/>
      <w:spacing w:line="240" w:lineRule="atLeast"/>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8878DE"/>
    <w:pPr>
      <w:spacing w:line="240" w:lineRule="auto"/>
    </w:pPr>
    <w:rPr>
      <w:sz w:val="16"/>
    </w:rPr>
  </w:style>
  <w:style w:type="paragraph" w:styleId="Header">
    <w:name w:val="header"/>
    <w:aliases w:val="6_G"/>
    <w:basedOn w:val="Normal"/>
    <w:rsid w:val="00050F6B"/>
    <w:pPr>
      <w:pBdr>
        <w:bottom w:val="single" w:sz="4" w:space="4" w:color="auto"/>
      </w:pBdr>
      <w:spacing w:line="240" w:lineRule="auto"/>
    </w:pPr>
    <w:rPr>
      <w:b/>
      <w:sz w:val="18"/>
    </w:rPr>
  </w:style>
  <w:style w:type="table" w:customStyle="1" w:styleId="TabTxt">
    <w:name w:val="_TabTxt"/>
    <w:basedOn w:val="TableNormal"/>
    <w:rsid w:val="00C409AA"/>
    <w:pPr>
      <w:spacing w:before="40" w:after="120" w:line="240" w:lineRule="atLeast"/>
    </w:pPr>
    <w:tblPr>
      <w:tblInd w:w="0" w:type="dxa"/>
      <w:tblBorders>
        <w:top w:val="single" w:sz="4" w:space="0" w:color="auto"/>
        <w:bottom w:val="single" w:sz="12" w:space="0" w:color="auto"/>
      </w:tblBorders>
      <w:tblCellMar>
        <w:top w:w="0" w:type="dxa"/>
        <w:left w:w="28" w:type="dxa"/>
        <w:bottom w:w="0"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Num">
    <w:name w:val="_TabNum"/>
    <w:basedOn w:val="TableNormal"/>
    <w:rsid w:val="00C409AA"/>
    <w:pPr>
      <w:spacing w:before="40" w:after="40" w:line="220" w:lineRule="exact"/>
      <w:jc w:val="right"/>
    </w:pPr>
    <w:rPr>
      <w:sz w:val="18"/>
    </w:rPr>
    <w:tblPr>
      <w:tblInd w:w="0" w:type="dxa"/>
      <w:tblBorders>
        <w:top w:val="single" w:sz="4" w:space="0" w:color="auto"/>
        <w:bottom w:val="single" w:sz="12" w:space="0" w:color="auto"/>
      </w:tblBorders>
      <w:tblCellMar>
        <w:top w:w="0" w:type="dxa"/>
        <w:left w:w="28" w:type="dxa"/>
        <w:bottom w:w="0" w:type="dxa"/>
        <w:right w:w="28" w:type="dxa"/>
      </w:tblCellMar>
    </w:tblPr>
    <w:tcPr>
      <w:vAlign w:val="bottom"/>
    </w:tc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Num1">
    <w:name w:val="_TabNum1"/>
    <w:basedOn w:val="TableNormal"/>
    <w:rsid w:val="00C409AA"/>
    <w:pPr>
      <w:spacing w:before="40" w:after="40" w:line="220" w:lineRule="exact"/>
      <w:jc w:val="right"/>
    </w:pPr>
    <w:rPr>
      <w:sz w:val="18"/>
    </w:rPr>
    <w:tblPr>
      <w:tblInd w:w="0" w:type="dxa"/>
      <w:tblBorders>
        <w:top w:val="single" w:sz="4" w:space="0" w:color="auto"/>
        <w:bottom w:val="single" w:sz="12" w:space="0" w:color="auto"/>
      </w:tblBorders>
      <w:tblCellMar>
        <w:top w:w="0" w:type="dxa"/>
        <w:left w:w="28" w:type="dxa"/>
        <w:bottom w:w="0" w:type="dxa"/>
        <w:right w:w="28" w:type="dxa"/>
      </w:tblCellMar>
    </w:tblPr>
    <w:tcPr>
      <w:vAlign w:val="bottom"/>
    </w:tc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Num2">
    <w:name w:val="_TabNum2"/>
    <w:basedOn w:val="TableNormal"/>
    <w:rsid w:val="00C409AA"/>
    <w:pPr>
      <w:spacing w:before="40" w:after="40" w:line="220" w:lineRule="exact"/>
      <w:jc w:val="right"/>
    </w:pPr>
    <w:rPr>
      <w:sz w:val="18"/>
    </w:rPr>
    <w:tblPr>
      <w:tblInd w:w="0" w:type="dxa"/>
      <w:tblBorders>
        <w:top w:val="single" w:sz="4" w:space="0" w:color="auto"/>
        <w:bottom w:val="single" w:sz="12" w:space="0" w:color="auto"/>
      </w:tblBorders>
      <w:tblCellMar>
        <w:top w:w="0" w:type="dxa"/>
        <w:left w:w="28" w:type="dxa"/>
        <w:bottom w:w="0" w:type="dxa"/>
        <w:right w:w="28" w:type="dxa"/>
      </w:tblCellMar>
    </w:tblPr>
    <w:tcPr>
      <w:vAlign w:val="bottom"/>
    </w:tc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character" w:customStyle="1" w:styleId="SingleTxtGChar">
    <w:name w:val="_ Single Txt_G Char"/>
    <w:link w:val="SingleTxtG"/>
    <w:rsid w:val="00C409AA"/>
    <w:rPr>
      <w:lang w:val="en-GB" w:eastAsia="en-US" w:bidi="ar-SA"/>
    </w:rPr>
  </w:style>
  <w:style w:type="character" w:customStyle="1" w:styleId="HChGChar">
    <w:name w:val="_ H _Ch_G Char"/>
    <w:link w:val="HChG"/>
    <w:rsid w:val="001F0362"/>
    <w:rPr>
      <w:b/>
      <w:sz w:val="28"/>
      <w:lang w:val="en-GB" w:eastAsia="en-US" w:bidi="ar-SA"/>
    </w:rPr>
  </w:style>
  <w:style w:type="paragraph" w:styleId="BalloonText">
    <w:name w:val="Balloon Text"/>
    <w:basedOn w:val="Normal"/>
    <w:link w:val="BalloonTextChar"/>
    <w:rsid w:val="00B045D2"/>
    <w:pPr>
      <w:spacing w:line="240" w:lineRule="auto"/>
    </w:pPr>
    <w:rPr>
      <w:rFonts w:ascii="Tahoma" w:hAnsi="Tahoma" w:cs="Tahoma"/>
      <w:sz w:val="16"/>
      <w:szCs w:val="16"/>
    </w:rPr>
  </w:style>
  <w:style w:type="character" w:customStyle="1" w:styleId="BalloonTextChar">
    <w:name w:val="Balloon Text Char"/>
    <w:link w:val="BalloonText"/>
    <w:rsid w:val="00B045D2"/>
    <w:rPr>
      <w:rFonts w:ascii="Tahoma" w:hAnsi="Tahoma" w:cs="Tahoma"/>
      <w:sz w:val="16"/>
      <w:szCs w:val="16"/>
      <w:lang w:eastAsia="en-US"/>
    </w:rPr>
  </w:style>
  <w:style w:type="character" w:customStyle="1" w:styleId="FootnoteTextChar">
    <w:name w:val="Footnote Text Char"/>
    <w:aliases w:val="5_G Char"/>
    <w:basedOn w:val="DefaultParagraphFont"/>
    <w:link w:val="FootnoteText"/>
    <w:rsid w:val="00C7411F"/>
    <w:rPr>
      <w:sz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0585722">
      <w:bodyDiv w:val="1"/>
      <w:marLeft w:val="0"/>
      <w:marRight w:val="0"/>
      <w:marTop w:val="0"/>
      <w:marBottom w:val="0"/>
      <w:divBdr>
        <w:top w:val="none" w:sz="0" w:space="0" w:color="auto"/>
        <w:left w:val="none" w:sz="0" w:space="0" w:color="auto"/>
        <w:bottom w:val="none" w:sz="0" w:space="0" w:color="auto"/>
        <w:right w:val="none" w:sz="0" w:space="0" w:color="auto"/>
      </w:divBdr>
      <w:divsChild>
        <w:div w:id="44841168">
          <w:marLeft w:val="0"/>
          <w:marRight w:val="0"/>
          <w:marTop w:val="0"/>
          <w:marBottom w:val="0"/>
          <w:divBdr>
            <w:top w:val="none" w:sz="0" w:space="0" w:color="auto"/>
            <w:left w:val="none" w:sz="0" w:space="0" w:color="auto"/>
            <w:bottom w:val="none" w:sz="0" w:space="0" w:color="auto"/>
            <w:right w:val="none" w:sz="0" w:space="0" w:color="auto"/>
          </w:divBdr>
          <w:divsChild>
            <w:div w:id="815416198">
              <w:marLeft w:val="0"/>
              <w:marRight w:val="0"/>
              <w:marTop w:val="0"/>
              <w:marBottom w:val="0"/>
              <w:divBdr>
                <w:top w:val="none" w:sz="0" w:space="0" w:color="auto"/>
                <w:left w:val="none" w:sz="0" w:space="0" w:color="auto"/>
                <w:bottom w:val="none" w:sz="0" w:space="0" w:color="auto"/>
                <w:right w:val="none" w:sz="0" w:space="0" w:color="auto"/>
              </w:divBdr>
              <w:divsChild>
                <w:div w:id="219484519">
                  <w:marLeft w:val="0"/>
                  <w:marRight w:val="0"/>
                  <w:marTop w:val="0"/>
                  <w:marBottom w:val="0"/>
                  <w:divBdr>
                    <w:top w:val="none" w:sz="0" w:space="0" w:color="auto"/>
                    <w:left w:val="none" w:sz="0" w:space="0" w:color="auto"/>
                    <w:bottom w:val="none" w:sz="0" w:space="0" w:color="auto"/>
                    <w:right w:val="none" w:sz="0" w:space="0" w:color="auto"/>
                  </w:divBdr>
                  <w:divsChild>
                    <w:div w:id="163085544">
                      <w:marLeft w:val="0"/>
                      <w:marRight w:val="0"/>
                      <w:marTop w:val="0"/>
                      <w:marBottom w:val="0"/>
                      <w:divBdr>
                        <w:top w:val="none" w:sz="0" w:space="0" w:color="auto"/>
                        <w:left w:val="none" w:sz="0" w:space="0" w:color="auto"/>
                        <w:bottom w:val="none" w:sz="0" w:space="0" w:color="auto"/>
                        <w:right w:val="none" w:sz="0" w:space="0" w:color="auto"/>
                      </w:divBdr>
                      <w:divsChild>
                        <w:div w:id="1695767081">
                          <w:marLeft w:val="0"/>
                          <w:marRight w:val="0"/>
                          <w:marTop w:val="0"/>
                          <w:marBottom w:val="0"/>
                          <w:divBdr>
                            <w:top w:val="none" w:sz="0" w:space="0" w:color="auto"/>
                            <w:left w:val="none" w:sz="0" w:space="0" w:color="auto"/>
                            <w:bottom w:val="none" w:sz="0" w:space="0" w:color="auto"/>
                            <w:right w:val="none" w:sz="0" w:space="0" w:color="auto"/>
                          </w:divBdr>
                          <w:divsChild>
                            <w:div w:id="529076488">
                              <w:marLeft w:val="0"/>
                              <w:marRight w:val="0"/>
                              <w:marTop w:val="0"/>
                              <w:marBottom w:val="0"/>
                              <w:divBdr>
                                <w:top w:val="none" w:sz="0" w:space="0" w:color="auto"/>
                                <w:left w:val="none" w:sz="0" w:space="0" w:color="auto"/>
                                <w:bottom w:val="none" w:sz="0" w:space="0" w:color="auto"/>
                                <w:right w:val="none" w:sz="0" w:space="0" w:color="auto"/>
                              </w:divBdr>
                              <w:divsChild>
                                <w:div w:id="988289090">
                                  <w:marLeft w:val="0"/>
                                  <w:marRight w:val="0"/>
                                  <w:marTop w:val="0"/>
                                  <w:marBottom w:val="0"/>
                                  <w:divBdr>
                                    <w:top w:val="none" w:sz="0" w:space="0" w:color="auto"/>
                                    <w:left w:val="none" w:sz="0" w:space="0" w:color="auto"/>
                                    <w:bottom w:val="none" w:sz="0" w:space="0" w:color="auto"/>
                                    <w:right w:val="none" w:sz="0" w:space="0" w:color="auto"/>
                                  </w:divBdr>
                                  <w:divsChild>
                                    <w:div w:id="718940504">
                                      <w:marLeft w:val="0"/>
                                      <w:marRight w:val="0"/>
                                      <w:marTop w:val="0"/>
                                      <w:marBottom w:val="0"/>
                                      <w:divBdr>
                                        <w:top w:val="single" w:sz="6" w:space="0" w:color="F5F5F5"/>
                                        <w:left w:val="single" w:sz="6" w:space="0" w:color="F5F5F5"/>
                                        <w:bottom w:val="single" w:sz="6" w:space="0" w:color="F5F5F5"/>
                                        <w:right w:val="single" w:sz="6" w:space="0" w:color="F5F5F5"/>
                                      </w:divBdr>
                                      <w:divsChild>
                                        <w:div w:id="1787847107">
                                          <w:marLeft w:val="0"/>
                                          <w:marRight w:val="0"/>
                                          <w:marTop w:val="0"/>
                                          <w:marBottom w:val="0"/>
                                          <w:divBdr>
                                            <w:top w:val="none" w:sz="0" w:space="0" w:color="auto"/>
                                            <w:left w:val="none" w:sz="0" w:space="0" w:color="auto"/>
                                            <w:bottom w:val="none" w:sz="0" w:space="0" w:color="auto"/>
                                            <w:right w:val="none" w:sz="0" w:space="0" w:color="auto"/>
                                          </w:divBdr>
                                          <w:divsChild>
                                            <w:div w:id="499082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91241740">
      <w:bodyDiv w:val="1"/>
      <w:marLeft w:val="0"/>
      <w:marRight w:val="0"/>
      <w:marTop w:val="0"/>
      <w:marBottom w:val="0"/>
      <w:divBdr>
        <w:top w:val="none" w:sz="0" w:space="0" w:color="auto"/>
        <w:left w:val="none" w:sz="0" w:space="0" w:color="auto"/>
        <w:bottom w:val="none" w:sz="0" w:space="0" w:color="auto"/>
        <w:right w:val="none" w:sz="0" w:space="0" w:color="auto"/>
      </w:divBdr>
      <w:divsChild>
        <w:div w:id="945231234">
          <w:marLeft w:val="0"/>
          <w:marRight w:val="0"/>
          <w:marTop w:val="0"/>
          <w:marBottom w:val="0"/>
          <w:divBdr>
            <w:top w:val="none" w:sz="0" w:space="0" w:color="auto"/>
            <w:left w:val="none" w:sz="0" w:space="0" w:color="auto"/>
            <w:bottom w:val="none" w:sz="0" w:space="0" w:color="auto"/>
            <w:right w:val="none" w:sz="0" w:space="0" w:color="auto"/>
          </w:divBdr>
          <w:divsChild>
            <w:div w:id="553858230">
              <w:marLeft w:val="0"/>
              <w:marRight w:val="0"/>
              <w:marTop w:val="0"/>
              <w:marBottom w:val="0"/>
              <w:divBdr>
                <w:top w:val="none" w:sz="0" w:space="0" w:color="auto"/>
                <w:left w:val="none" w:sz="0" w:space="0" w:color="auto"/>
                <w:bottom w:val="none" w:sz="0" w:space="0" w:color="auto"/>
                <w:right w:val="none" w:sz="0" w:space="0" w:color="auto"/>
              </w:divBdr>
              <w:divsChild>
                <w:div w:id="1123884765">
                  <w:marLeft w:val="0"/>
                  <w:marRight w:val="0"/>
                  <w:marTop w:val="0"/>
                  <w:marBottom w:val="0"/>
                  <w:divBdr>
                    <w:top w:val="none" w:sz="0" w:space="0" w:color="auto"/>
                    <w:left w:val="none" w:sz="0" w:space="0" w:color="auto"/>
                    <w:bottom w:val="none" w:sz="0" w:space="0" w:color="auto"/>
                    <w:right w:val="none" w:sz="0" w:space="0" w:color="auto"/>
                  </w:divBdr>
                  <w:divsChild>
                    <w:div w:id="349062197">
                      <w:marLeft w:val="0"/>
                      <w:marRight w:val="0"/>
                      <w:marTop w:val="0"/>
                      <w:marBottom w:val="0"/>
                      <w:divBdr>
                        <w:top w:val="none" w:sz="0" w:space="0" w:color="auto"/>
                        <w:left w:val="none" w:sz="0" w:space="0" w:color="auto"/>
                        <w:bottom w:val="none" w:sz="0" w:space="0" w:color="auto"/>
                        <w:right w:val="none" w:sz="0" w:space="0" w:color="auto"/>
                      </w:divBdr>
                      <w:divsChild>
                        <w:div w:id="1124494728">
                          <w:marLeft w:val="0"/>
                          <w:marRight w:val="0"/>
                          <w:marTop w:val="0"/>
                          <w:marBottom w:val="0"/>
                          <w:divBdr>
                            <w:top w:val="none" w:sz="0" w:space="0" w:color="auto"/>
                            <w:left w:val="none" w:sz="0" w:space="0" w:color="auto"/>
                            <w:bottom w:val="none" w:sz="0" w:space="0" w:color="auto"/>
                            <w:right w:val="none" w:sz="0" w:space="0" w:color="auto"/>
                          </w:divBdr>
                          <w:divsChild>
                            <w:div w:id="940064220">
                              <w:marLeft w:val="0"/>
                              <w:marRight w:val="0"/>
                              <w:marTop w:val="0"/>
                              <w:marBottom w:val="0"/>
                              <w:divBdr>
                                <w:top w:val="none" w:sz="0" w:space="0" w:color="auto"/>
                                <w:left w:val="none" w:sz="0" w:space="0" w:color="auto"/>
                                <w:bottom w:val="none" w:sz="0" w:space="0" w:color="auto"/>
                                <w:right w:val="none" w:sz="0" w:space="0" w:color="auto"/>
                              </w:divBdr>
                              <w:divsChild>
                                <w:div w:id="42220479">
                                  <w:marLeft w:val="0"/>
                                  <w:marRight w:val="0"/>
                                  <w:marTop w:val="0"/>
                                  <w:marBottom w:val="0"/>
                                  <w:divBdr>
                                    <w:top w:val="none" w:sz="0" w:space="0" w:color="auto"/>
                                    <w:left w:val="none" w:sz="0" w:space="0" w:color="auto"/>
                                    <w:bottom w:val="none" w:sz="0" w:space="0" w:color="auto"/>
                                    <w:right w:val="none" w:sz="0" w:space="0" w:color="auto"/>
                                  </w:divBdr>
                                  <w:divsChild>
                                    <w:div w:id="1096748533">
                                      <w:marLeft w:val="0"/>
                                      <w:marRight w:val="0"/>
                                      <w:marTop w:val="0"/>
                                      <w:marBottom w:val="0"/>
                                      <w:divBdr>
                                        <w:top w:val="single" w:sz="6" w:space="0" w:color="F5F5F5"/>
                                        <w:left w:val="single" w:sz="6" w:space="0" w:color="F5F5F5"/>
                                        <w:bottom w:val="single" w:sz="6" w:space="0" w:color="F5F5F5"/>
                                        <w:right w:val="single" w:sz="6" w:space="0" w:color="F5F5F5"/>
                                      </w:divBdr>
                                      <w:divsChild>
                                        <w:div w:id="804473486">
                                          <w:marLeft w:val="0"/>
                                          <w:marRight w:val="0"/>
                                          <w:marTop w:val="0"/>
                                          <w:marBottom w:val="0"/>
                                          <w:divBdr>
                                            <w:top w:val="none" w:sz="0" w:space="0" w:color="auto"/>
                                            <w:left w:val="none" w:sz="0" w:space="0" w:color="auto"/>
                                            <w:bottom w:val="none" w:sz="0" w:space="0" w:color="auto"/>
                                            <w:right w:val="none" w:sz="0" w:space="0" w:color="auto"/>
                                          </w:divBdr>
                                          <w:divsChild>
                                            <w:div w:id="1537305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56718958">
      <w:bodyDiv w:val="1"/>
      <w:marLeft w:val="0"/>
      <w:marRight w:val="0"/>
      <w:marTop w:val="0"/>
      <w:marBottom w:val="0"/>
      <w:divBdr>
        <w:top w:val="none" w:sz="0" w:space="0" w:color="auto"/>
        <w:left w:val="none" w:sz="0" w:space="0" w:color="auto"/>
        <w:bottom w:val="none" w:sz="0" w:space="0" w:color="auto"/>
        <w:right w:val="none" w:sz="0" w:space="0" w:color="auto"/>
      </w:divBdr>
      <w:divsChild>
        <w:div w:id="966861050">
          <w:marLeft w:val="0"/>
          <w:marRight w:val="0"/>
          <w:marTop w:val="0"/>
          <w:marBottom w:val="0"/>
          <w:divBdr>
            <w:top w:val="none" w:sz="0" w:space="0" w:color="auto"/>
            <w:left w:val="none" w:sz="0" w:space="0" w:color="auto"/>
            <w:bottom w:val="none" w:sz="0" w:space="0" w:color="auto"/>
            <w:right w:val="none" w:sz="0" w:space="0" w:color="auto"/>
          </w:divBdr>
          <w:divsChild>
            <w:div w:id="1618946576">
              <w:marLeft w:val="0"/>
              <w:marRight w:val="0"/>
              <w:marTop w:val="0"/>
              <w:marBottom w:val="0"/>
              <w:divBdr>
                <w:top w:val="none" w:sz="0" w:space="0" w:color="auto"/>
                <w:left w:val="none" w:sz="0" w:space="0" w:color="auto"/>
                <w:bottom w:val="none" w:sz="0" w:space="0" w:color="auto"/>
                <w:right w:val="none" w:sz="0" w:space="0" w:color="auto"/>
              </w:divBdr>
              <w:divsChild>
                <w:div w:id="683213603">
                  <w:marLeft w:val="0"/>
                  <w:marRight w:val="0"/>
                  <w:marTop w:val="0"/>
                  <w:marBottom w:val="0"/>
                  <w:divBdr>
                    <w:top w:val="none" w:sz="0" w:space="0" w:color="auto"/>
                    <w:left w:val="none" w:sz="0" w:space="0" w:color="auto"/>
                    <w:bottom w:val="none" w:sz="0" w:space="0" w:color="auto"/>
                    <w:right w:val="none" w:sz="0" w:space="0" w:color="auto"/>
                  </w:divBdr>
                  <w:divsChild>
                    <w:div w:id="287010748">
                      <w:marLeft w:val="0"/>
                      <w:marRight w:val="0"/>
                      <w:marTop w:val="0"/>
                      <w:marBottom w:val="0"/>
                      <w:divBdr>
                        <w:top w:val="none" w:sz="0" w:space="0" w:color="auto"/>
                        <w:left w:val="none" w:sz="0" w:space="0" w:color="auto"/>
                        <w:bottom w:val="none" w:sz="0" w:space="0" w:color="auto"/>
                        <w:right w:val="none" w:sz="0" w:space="0" w:color="auto"/>
                      </w:divBdr>
                      <w:divsChild>
                        <w:div w:id="643202110">
                          <w:marLeft w:val="0"/>
                          <w:marRight w:val="0"/>
                          <w:marTop w:val="0"/>
                          <w:marBottom w:val="0"/>
                          <w:divBdr>
                            <w:top w:val="none" w:sz="0" w:space="0" w:color="auto"/>
                            <w:left w:val="none" w:sz="0" w:space="0" w:color="auto"/>
                            <w:bottom w:val="none" w:sz="0" w:space="0" w:color="auto"/>
                            <w:right w:val="none" w:sz="0" w:space="0" w:color="auto"/>
                          </w:divBdr>
                          <w:divsChild>
                            <w:div w:id="366292776">
                              <w:marLeft w:val="0"/>
                              <w:marRight w:val="0"/>
                              <w:marTop w:val="0"/>
                              <w:marBottom w:val="0"/>
                              <w:divBdr>
                                <w:top w:val="none" w:sz="0" w:space="0" w:color="auto"/>
                                <w:left w:val="none" w:sz="0" w:space="0" w:color="auto"/>
                                <w:bottom w:val="none" w:sz="0" w:space="0" w:color="auto"/>
                                <w:right w:val="none" w:sz="0" w:space="0" w:color="auto"/>
                              </w:divBdr>
                              <w:divsChild>
                                <w:div w:id="877351505">
                                  <w:marLeft w:val="0"/>
                                  <w:marRight w:val="0"/>
                                  <w:marTop w:val="0"/>
                                  <w:marBottom w:val="0"/>
                                  <w:divBdr>
                                    <w:top w:val="none" w:sz="0" w:space="0" w:color="auto"/>
                                    <w:left w:val="none" w:sz="0" w:space="0" w:color="auto"/>
                                    <w:bottom w:val="none" w:sz="0" w:space="0" w:color="auto"/>
                                    <w:right w:val="none" w:sz="0" w:space="0" w:color="auto"/>
                                  </w:divBdr>
                                  <w:divsChild>
                                    <w:div w:id="138034785">
                                      <w:marLeft w:val="0"/>
                                      <w:marRight w:val="0"/>
                                      <w:marTop w:val="0"/>
                                      <w:marBottom w:val="0"/>
                                      <w:divBdr>
                                        <w:top w:val="single" w:sz="6" w:space="0" w:color="F5F5F5"/>
                                        <w:left w:val="single" w:sz="6" w:space="0" w:color="F5F5F5"/>
                                        <w:bottom w:val="single" w:sz="6" w:space="0" w:color="F5F5F5"/>
                                        <w:right w:val="single" w:sz="6" w:space="0" w:color="F5F5F5"/>
                                      </w:divBdr>
                                      <w:divsChild>
                                        <w:div w:id="1381174627">
                                          <w:marLeft w:val="0"/>
                                          <w:marRight w:val="0"/>
                                          <w:marTop w:val="0"/>
                                          <w:marBottom w:val="0"/>
                                          <w:divBdr>
                                            <w:top w:val="none" w:sz="0" w:space="0" w:color="auto"/>
                                            <w:left w:val="none" w:sz="0" w:space="0" w:color="auto"/>
                                            <w:bottom w:val="none" w:sz="0" w:space="0" w:color="auto"/>
                                            <w:right w:val="none" w:sz="0" w:space="0" w:color="auto"/>
                                          </w:divBdr>
                                          <w:divsChild>
                                            <w:div w:id="127283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33609133">
      <w:bodyDiv w:val="1"/>
      <w:marLeft w:val="0"/>
      <w:marRight w:val="0"/>
      <w:marTop w:val="0"/>
      <w:marBottom w:val="0"/>
      <w:divBdr>
        <w:top w:val="none" w:sz="0" w:space="0" w:color="auto"/>
        <w:left w:val="none" w:sz="0" w:space="0" w:color="auto"/>
        <w:bottom w:val="none" w:sz="0" w:space="0" w:color="auto"/>
        <w:right w:val="none" w:sz="0" w:space="0" w:color="auto"/>
      </w:divBdr>
      <w:divsChild>
        <w:div w:id="464393533">
          <w:marLeft w:val="0"/>
          <w:marRight w:val="0"/>
          <w:marTop w:val="0"/>
          <w:marBottom w:val="0"/>
          <w:divBdr>
            <w:top w:val="none" w:sz="0" w:space="0" w:color="auto"/>
            <w:left w:val="none" w:sz="0" w:space="0" w:color="auto"/>
            <w:bottom w:val="none" w:sz="0" w:space="0" w:color="auto"/>
            <w:right w:val="none" w:sz="0" w:space="0" w:color="auto"/>
          </w:divBdr>
          <w:divsChild>
            <w:div w:id="1158761795">
              <w:marLeft w:val="0"/>
              <w:marRight w:val="0"/>
              <w:marTop w:val="0"/>
              <w:marBottom w:val="0"/>
              <w:divBdr>
                <w:top w:val="none" w:sz="0" w:space="0" w:color="auto"/>
                <w:left w:val="none" w:sz="0" w:space="0" w:color="auto"/>
                <w:bottom w:val="none" w:sz="0" w:space="0" w:color="auto"/>
                <w:right w:val="none" w:sz="0" w:space="0" w:color="auto"/>
              </w:divBdr>
              <w:divsChild>
                <w:div w:id="546841688">
                  <w:marLeft w:val="0"/>
                  <w:marRight w:val="0"/>
                  <w:marTop w:val="0"/>
                  <w:marBottom w:val="0"/>
                  <w:divBdr>
                    <w:top w:val="none" w:sz="0" w:space="0" w:color="auto"/>
                    <w:left w:val="none" w:sz="0" w:space="0" w:color="auto"/>
                    <w:bottom w:val="none" w:sz="0" w:space="0" w:color="auto"/>
                    <w:right w:val="none" w:sz="0" w:space="0" w:color="auto"/>
                  </w:divBdr>
                  <w:divsChild>
                    <w:div w:id="889150895">
                      <w:marLeft w:val="0"/>
                      <w:marRight w:val="0"/>
                      <w:marTop w:val="0"/>
                      <w:marBottom w:val="0"/>
                      <w:divBdr>
                        <w:top w:val="none" w:sz="0" w:space="0" w:color="auto"/>
                        <w:left w:val="none" w:sz="0" w:space="0" w:color="auto"/>
                        <w:bottom w:val="none" w:sz="0" w:space="0" w:color="auto"/>
                        <w:right w:val="none" w:sz="0" w:space="0" w:color="auto"/>
                      </w:divBdr>
                      <w:divsChild>
                        <w:div w:id="1809200403">
                          <w:marLeft w:val="0"/>
                          <w:marRight w:val="0"/>
                          <w:marTop w:val="0"/>
                          <w:marBottom w:val="0"/>
                          <w:divBdr>
                            <w:top w:val="none" w:sz="0" w:space="0" w:color="auto"/>
                            <w:left w:val="none" w:sz="0" w:space="0" w:color="auto"/>
                            <w:bottom w:val="none" w:sz="0" w:space="0" w:color="auto"/>
                            <w:right w:val="none" w:sz="0" w:space="0" w:color="auto"/>
                          </w:divBdr>
                          <w:divsChild>
                            <w:div w:id="592325141">
                              <w:marLeft w:val="0"/>
                              <w:marRight w:val="0"/>
                              <w:marTop w:val="0"/>
                              <w:marBottom w:val="0"/>
                              <w:divBdr>
                                <w:top w:val="none" w:sz="0" w:space="0" w:color="auto"/>
                                <w:left w:val="none" w:sz="0" w:space="0" w:color="auto"/>
                                <w:bottom w:val="none" w:sz="0" w:space="0" w:color="auto"/>
                                <w:right w:val="none" w:sz="0" w:space="0" w:color="auto"/>
                              </w:divBdr>
                              <w:divsChild>
                                <w:div w:id="920485404">
                                  <w:marLeft w:val="0"/>
                                  <w:marRight w:val="0"/>
                                  <w:marTop w:val="0"/>
                                  <w:marBottom w:val="0"/>
                                  <w:divBdr>
                                    <w:top w:val="none" w:sz="0" w:space="0" w:color="auto"/>
                                    <w:left w:val="none" w:sz="0" w:space="0" w:color="auto"/>
                                    <w:bottom w:val="none" w:sz="0" w:space="0" w:color="auto"/>
                                    <w:right w:val="none" w:sz="0" w:space="0" w:color="auto"/>
                                  </w:divBdr>
                                  <w:divsChild>
                                    <w:div w:id="122893814">
                                      <w:marLeft w:val="0"/>
                                      <w:marRight w:val="0"/>
                                      <w:marTop w:val="0"/>
                                      <w:marBottom w:val="0"/>
                                      <w:divBdr>
                                        <w:top w:val="single" w:sz="6" w:space="0" w:color="F5F5F5"/>
                                        <w:left w:val="single" w:sz="6" w:space="0" w:color="F5F5F5"/>
                                        <w:bottom w:val="single" w:sz="6" w:space="0" w:color="F5F5F5"/>
                                        <w:right w:val="single" w:sz="6" w:space="0" w:color="F5F5F5"/>
                                      </w:divBdr>
                                      <w:divsChild>
                                        <w:div w:id="1733234436">
                                          <w:marLeft w:val="0"/>
                                          <w:marRight w:val="0"/>
                                          <w:marTop w:val="0"/>
                                          <w:marBottom w:val="0"/>
                                          <w:divBdr>
                                            <w:top w:val="none" w:sz="0" w:space="0" w:color="auto"/>
                                            <w:left w:val="none" w:sz="0" w:space="0" w:color="auto"/>
                                            <w:bottom w:val="none" w:sz="0" w:space="0" w:color="auto"/>
                                            <w:right w:val="none" w:sz="0" w:space="0" w:color="auto"/>
                                          </w:divBdr>
                                          <w:divsChild>
                                            <w:div w:id="2053260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21758442">
      <w:bodyDiv w:val="1"/>
      <w:marLeft w:val="0"/>
      <w:marRight w:val="0"/>
      <w:marTop w:val="0"/>
      <w:marBottom w:val="0"/>
      <w:divBdr>
        <w:top w:val="none" w:sz="0" w:space="0" w:color="auto"/>
        <w:left w:val="none" w:sz="0" w:space="0" w:color="auto"/>
        <w:bottom w:val="none" w:sz="0" w:space="0" w:color="auto"/>
        <w:right w:val="none" w:sz="0" w:space="0" w:color="auto"/>
      </w:divBdr>
      <w:divsChild>
        <w:div w:id="690883958">
          <w:marLeft w:val="0"/>
          <w:marRight w:val="0"/>
          <w:marTop w:val="0"/>
          <w:marBottom w:val="0"/>
          <w:divBdr>
            <w:top w:val="none" w:sz="0" w:space="0" w:color="auto"/>
            <w:left w:val="none" w:sz="0" w:space="0" w:color="auto"/>
            <w:bottom w:val="none" w:sz="0" w:space="0" w:color="auto"/>
            <w:right w:val="none" w:sz="0" w:space="0" w:color="auto"/>
          </w:divBdr>
          <w:divsChild>
            <w:div w:id="915436767">
              <w:marLeft w:val="0"/>
              <w:marRight w:val="0"/>
              <w:marTop w:val="0"/>
              <w:marBottom w:val="0"/>
              <w:divBdr>
                <w:top w:val="none" w:sz="0" w:space="0" w:color="auto"/>
                <w:left w:val="none" w:sz="0" w:space="0" w:color="auto"/>
                <w:bottom w:val="none" w:sz="0" w:space="0" w:color="auto"/>
                <w:right w:val="none" w:sz="0" w:space="0" w:color="auto"/>
              </w:divBdr>
              <w:divsChild>
                <w:div w:id="2098088663">
                  <w:marLeft w:val="0"/>
                  <w:marRight w:val="0"/>
                  <w:marTop w:val="0"/>
                  <w:marBottom w:val="0"/>
                  <w:divBdr>
                    <w:top w:val="none" w:sz="0" w:space="0" w:color="auto"/>
                    <w:left w:val="none" w:sz="0" w:space="0" w:color="auto"/>
                    <w:bottom w:val="none" w:sz="0" w:space="0" w:color="auto"/>
                    <w:right w:val="none" w:sz="0" w:space="0" w:color="auto"/>
                  </w:divBdr>
                  <w:divsChild>
                    <w:div w:id="1082333482">
                      <w:marLeft w:val="0"/>
                      <w:marRight w:val="0"/>
                      <w:marTop w:val="0"/>
                      <w:marBottom w:val="0"/>
                      <w:divBdr>
                        <w:top w:val="none" w:sz="0" w:space="0" w:color="auto"/>
                        <w:left w:val="none" w:sz="0" w:space="0" w:color="auto"/>
                        <w:bottom w:val="none" w:sz="0" w:space="0" w:color="auto"/>
                        <w:right w:val="none" w:sz="0" w:space="0" w:color="auto"/>
                      </w:divBdr>
                      <w:divsChild>
                        <w:div w:id="1132138822">
                          <w:marLeft w:val="0"/>
                          <w:marRight w:val="0"/>
                          <w:marTop w:val="0"/>
                          <w:marBottom w:val="0"/>
                          <w:divBdr>
                            <w:top w:val="none" w:sz="0" w:space="0" w:color="auto"/>
                            <w:left w:val="none" w:sz="0" w:space="0" w:color="auto"/>
                            <w:bottom w:val="none" w:sz="0" w:space="0" w:color="auto"/>
                            <w:right w:val="none" w:sz="0" w:space="0" w:color="auto"/>
                          </w:divBdr>
                          <w:divsChild>
                            <w:div w:id="1917012565">
                              <w:marLeft w:val="0"/>
                              <w:marRight w:val="0"/>
                              <w:marTop w:val="0"/>
                              <w:marBottom w:val="0"/>
                              <w:divBdr>
                                <w:top w:val="none" w:sz="0" w:space="0" w:color="auto"/>
                                <w:left w:val="none" w:sz="0" w:space="0" w:color="auto"/>
                                <w:bottom w:val="none" w:sz="0" w:space="0" w:color="auto"/>
                                <w:right w:val="none" w:sz="0" w:space="0" w:color="auto"/>
                              </w:divBdr>
                              <w:divsChild>
                                <w:div w:id="2143575880">
                                  <w:marLeft w:val="0"/>
                                  <w:marRight w:val="0"/>
                                  <w:marTop w:val="0"/>
                                  <w:marBottom w:val="0"/>
                                  <w:divBdr>
                                    <w:top w:val="none" w:sz="0" w:space="0" w:color="auto"/>
                                    <w:left w:val="none" w:sz="0" w:space="0" w:color="auto"/>
                                    <w:bottom w:val="none" w:sz="0" w:space="0" w:color="auto"/>
                                    <w:right w:val="none" w:sz="0" w:space="0" w:color="auto"/>
                                  </w:divBdr>
                                  <w:divsChild>
                                    <w:div w:id="1426998674">
                                      <w:marLeft w:val="0"/>
                                      <w:marRight w:val="0"/>
                                      <w:marTop w:val="0"/>
                                      <w:marBottom w:val="0"/>
                                      <w:divBdr>
                                        <w:top w:val="single" w:sz="6" w:space="0" w:color="F5F5F5"/>
                                        <w:left w:val="single" w:sz="6" w:space="0" w:color="F5F5F5"/>
                                        <w:bottom w:val="single" w:sz="6" w:space="0" w:color="F5F5F5"/>
                                        <w:right w:val="single" w:sz="6" w:space="0" w:color="F5F5F5"/>
                                      </w:divBdr>
                                      <w:divsChild>
                                        <w:div w:id="1217937381">
                                          <w:marLeft w:val="0"/>
                                          <w:marRight w:val="0"/>
                                          <w:marTop w:val="0"/>
                                          <w:marBottom w:val="0"/>
                                          <w:divBdr>
                                            <w:top w:val="none" w:sz="0" w:space="0" w:color="auto"/>
                                            <w:left w:val="none" w:sz="0" w:space="0" w:color="auto"/>
                                            <w:bottom w:val="none" w:sz="0" w:space="0" w:color="auto"/>
                                            <w:right w:val="none" w:sz="0" w:space="0" w:color="auto"/>
                                          </w:divBdr>
                                          <w:divsChild>
                                            <w:div w:id="63572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eader" Target="header5.xml"/><Relationship Id="rId26" Type="http://schemas.openxmlformats.org/officeDocument/2006/relationships/footer" Target="footer8.xml"/><Relationship Id="rId39" Type="http://schemas.openxmlformats.org/officeDocument/2006/relationships/footer" Target="footer13.xml"/><Relationship Id="rId21" Type="http://schemas.openxmlformats.org/officeDocument/2006/relationships/footer" Target="footer5.xml"/><Relationship Id="rId34" Type="http://schemas.openxmlformats.org/officeDocument/2006/relationships/header" Target="header14.xml"/><Relationship Id="rId42" Type="http://schemas.openxmlformats.org/officeDocument/2006/relationships/fontTable" Target="fontTable.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eader" Target="header7.xml"/><Relationship Id="rId29" Type="http://schemas.openxmlformats.org/officeDocument/2006/relationships/footer" Target="footer9.xml"/><Relationship Id="rId41"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eader" Target="header9.xml"/><Relationship Id="rId32" Type="http://schemas.openxmlformats.org/officeDocument/2006/relationships/footer" Target="footer10.xml"/><Relationship Id="rId37" Type="http://schemas.openxmlformats.org/officeDocument/2006/relationships/header" Target="header16.xml"/><Relationship Id="rId40" Type="http://schemas.openxmlformats.org/officeDocument/2006/relationships/header" Target="header18.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header" Target="header11.xml"/><Relationship Id="rId36" Type="http://schemas.openxmlformats.org/officeDocument/2006/relationships/footer" Target="footer12.xml"/><Relationship Id="rId10" Type="http://schemas.openxmlformats.org/officeDocument/2006/relationships/header" Target="header1.xml"/><Relationship Id="rId19" Type="http://schemas.openxmlformats.org/officeDocument/2006/relationships/header" Target="header6.xml"/><Relationship Id="rId31" Type="http://schemas.openxmlformats.org/officeDocument/2006/relationships/header" Target="header13.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eader" Target="header3.xml"/><Relationship Id="rId22" Type="http://schemas.openxmlformats.org/officeDocument/2006/relationships/footer" Target="footer6.xml"/><Relationship Id="rId27" Type="http://schemas.openxmlformats.org/officeDocument/2006/relationships/header" Target="header10.xml"/><Relationship Id="rId30" Type="http://schemas.openxmlformats.org/officeDocument/2006/relationships/header" Target="header12.xml"/><Relationship Id="rId35" Type="http://schemas.openxmlformats.org/officeDocument/2006/relationships/header" Target="header15.xml"/><Relationship Id="rId43" Type="http://schemas.openxmlformats.org/officeDocument/2006/relationships/theme" Target="theme/theme1.xml"/><Relationship Id="rId8" Type="http://schemas.openxmlformats.org/officeDocument/2006/relationships/endnotes" Target="endnotes.xml"/><Relationship Id="rId3" Type="http://schemas.openxmlformats.org/officeDocument/2006/relationships/styles" Target="style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footer" Target="footer7.xml"/><Relationship Id="rId33" Type="http://schemas.openxmlformats.org/officeDocument/2006/relationships/footer" Target="footer11.xml"/><Relationship Id="rId38" Type="http://schemas.openxmlformats.org/officeDocument/2006/relationships/header" Target="header1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61822C-7D32-482E-84AF-3E5FBC92F1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47</Pages>
  <Words>8488</Words>
  <Characters>48388</Characters>
  <Application>Microsoft Office Word</Application>
  <DocSecurity>0</DocSecurity>
  <Lines>403</Lines>
  <Paragraphs>113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1122793</vt:lpstr>
      <vt:lpstr>1122793</vt:lpstr>
    </vt:vector>
  </TitlesOfParts>
  <Company>CSD</Company>
  <LinksUpToDate>false</LinksUpToDate>
  <CharactersWithSpaces>56763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1122793</dc:title>
  <dc:subject>ECE/TRANS/WP.15/AC.2/2011/27</dc:subject>
  <dc:creator>mtw</dc:creator>
  <dc:description>final</dc:description>
  <cp:lastModifiedBy>UNECE</cp:lastModifiedBy>
  <cp:revision>7</cp:revision>
  <cp:lastPrinted>2014-11-07T19:03:00Z</cp:lastPrinted>
  <dcterms:created xsi:type="dcterms:W3CDTF">2015-11-09T08:45:00Z</dcterms:created>
  <dcterms:modified xsi:type="dcterms:W3CDTF">2015-11-11T13:38:00Z</dcterms:modified>
</cp:coreProperties>
</file>