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DCA" w:rsidRDefault="00802DCA" w:rsidP="00802DCA">
      <w:pPr>
        <w:pStyle w:val="HChG"/>
        <w:tabs>
          <w:tab w:val="clear" w:pos="851"/>
        </w:tabs>
        <w:ind w:firstLine="0"/>
        <w:jc w:val="both"/>
        <w:rPr>
          <w:sz w:val="26"/>
          <w:szCs w:val="26"/>
        </w:rPr>
      </w:pPr>
    </w:p>
    <w:p w:rsidR="0032454C" w:rsidRPr="00895783" w:rsidRDefault="0024496E" w:rsidP="00802DCA">
      <w:pPr>
        <w:pStyle w:val="HChG"/>
        <w:tabs>
          <w:tab w:val="clear" w:pos="851"/>
        </w:tabs>
        <w:ind w:firstLine="0"/>
        <w:jc w:val="both"/>
        <w:rPr>
          <w:rFonts w:ascii="Arial" w:hAnsi="Arial" w:cs="Arial"/>
          <w:b w:val="0"/>
          <w:lang w:val="en-US"/>
        </w:rPr>
      </w:pPr>
      <w:r w:rsidRPr="00802DCA">
        <w:rPr>
          <w:sz w:val="26"/>
          <w:szCs w:val="26"/>
        </w:rPr>
        <w:t xml:space="preserve">Proposal to amend </w:t>
      </w:r>
      <w:r w:rsidR="0032454C" w:rsidRPr="00802DCA">
        <w:rPr>
          <w:sz w:val="26"/>
          <w:szCs w:val="26"/>
        </w:rPr>
        <w:t>document ECE/TRANS/WP.29/GRE/2015/31</w:t>
      </w:r>
    </w:p>
    <w:p w:rsidR="0032454C" w:rsidRDefault="0032454C">
      <w:pPr>
        <w:rPr>
          <w:lang w:val="en-US"/>
        </w:rPr>
      </w:pPr>
    </w:p>
    <w:p w:rsidR="0032454C" w:rsidRPr="00802DCA" w:rsidRDefault="0032454C" w:rsidP="00802DCA">
      <w:pPr>
        <w:ind w:left="1134" w:right="1134" w:firstLine="567"/>
        <w:jc w:val="both"/>
      </w:pPr>
      <w:r w:rsidRPr="00802DCA">
        <w:t xml:space="preserve">This document supersedes ECE/TRANS/WP.29/GRE/2015/31 and contains </w:t>
      </w:r>
      <w:r w:rsidR="0024496E" w:rsidRPr="00802DCA">
        <w:t>corrections and improvements to the original proposal for Regulation No. 48.</w:t>
      </w:r>
      <w:r w:rsidRPr="00802DCA">
        <w:t xml:space="preserve"> The modifications to the existing text of the Regulation are marked in bold for new or strikethrough for deleted characters. In addition, the changes to </w:t>
      </w:r>
      <w:r w:rsidR="0024496E" w:rsidRPr="00802DCA">
        <w:t>ECE/TRANS/WP.29/GRE/2015/3</w:t>
      </w:r>
      <w:r w:rsidRPr="00802DCA">
        <w:t>1 are shown under 'track changes'.</w:t>
      </w:r>
    </w:p>
    <w:p w:rsidR="0032454C" w:rsidRDefault="0032454C"/>
    <w:p w:rsidR="0024496E" w:rsidRDefault="0024496E"/>
    <w:p w:rsidR="0024496E" w:rsidRDefault="0024496E"/>
    <w:p w:rsidR="0024496E" w:rsidRDefault="0024496E"/>
    <w:p w:rsidR="0024496E" w:rsidRDefault="0024496E"/>
    <w:p w:rsidR="002F5852" w:rsidRDefault="002F5852">
      <w:r>
        <w:br w:type="page"/>
      </w:r>
    </w:p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64574" w:rsidRPr="00C64574" w:rsidTr="00D5792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93753" w:rsidRDefault="00B56E9C" w:rsidP="00D5792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5792F" w:rsidRDefault="00B56E9C" w:rsidP="00D5792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5792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64574" w:rsidRDefault="00803BF8" w:rsidP="00557EAC">
            <w:pPr>
              <w:jc w:val="right"/>
            </w:pPr>
            <w:r w:rsidRPr="00C64574">
              <w:rPr>
                <w:sz w:val="40"/>
              </w:rPr>
              <w:t>ECE</w:t>
            </w:r>
            <w:r w:rsidRPr="00C64574">
              <w:t>/TRANS/WP.29/GR</w:t>
            </w:r>
            <w:r w:rsidR="009B385D">
              <w:t>E</w:t>
            </w:r>
            <w:r w:rsidRPr="00C64574">
              <w:t>/201</w:t>
            </w:r>
            <w:r w:rsidR="00DC4365">
              <w:t>5</w:t>
            </w:r>
            <w:r w:rsidRPr="00C64574">
              <w:t>/</w:t>
            </w:r>
            <w:r w:rsidR="005017D4">
              <w:t>3</w:t>
            </w:r>
            <w:r w:rsidR="00557EAC">
              <w:t>1</w:t>
            </w:r>
            <w:ins w:id="0" w:author="Rovers" w:date="2015-10-02T15:27:00Z">
              <w:r w:rsidR="00143708" w:rsidRPr="00143708">
                <w:rPr>
                  <w:highlight w:val="yellow"/>
                  <w:rPrChange w:id="1" w:author="Rovers" w:date="2015-10-02T15:28:00Z">
                    <w:rPr/>
                  </w:rPrChange>
                </w:rPr>
                <w:t>/rev.1</w:t>
              </w:r>
            </w:ins>
          </w:p>
        </w:tc>
      </w:tr>
      <w:tr w:rsidR="00B56E9C" w:rsidRPr="00593753" w:rsidTr="00D5792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593753" w:rsidRDefault="006266D3" w:rsidP="00D5792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 wp14:anchorId="1F80B6DA" wp14:editId="27F382AB">
                  <wp:extent cx="716280" cy="586740"/>
                  <wp:effectExtent l="0" t="0" r="7620" b="381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D5792F" w:rsidRDefault="00D773DF" w:rsidP="00D5792F">
            <w:pPr>
              <w:spacing w:before="120" w:line="420" w:lineRule="exact"/>
              <w:rPr>
                <w:sz w:val="40"/>
                <w:szCs w:val="40"/>
              </w:rPr>
            </w:pPr>
            <w:r w:rsidRPr="00D5792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03BF8" w:rsidRPr="00593753" w:rsidRDefault="00803BF8" w:rsidP="00D5792F">
            <w:pPr>
              <w:spacing w:before="240" w:line="240" w:lineRule="exact"/>
            </w:pPr>
            <w:r w:rsidRPr="00593753">
              <w:t>Distr.: General</w:t>
            </w:r>
          </w:p>
          <w:p w:rsidR="00803BF8" w:rsidRPr="00593753" w:rsidRDefault="009236D2" w:rsidP="00D5792F">
            <w:pPr>
              <w:spacing w:line="240" w:lineRule="exact"/>
            </w:pPr>
            <w:r>
              <w:t>6</w:t>
            </w:r>
            <w:r w:rsidR="005017D4">
              <w:t xml:space="preserve"> August </w:t>
            </w:r>
            <w:r w:rsidR="00DC4365">
              <w:t>2015</w:t>
            </w:r>
          </w:p>
          <w:p w:rsidR="00803BF8" w:rsidRPr="00593753" w:rsidRDefault="00803BF8" w:rsidP="00D5792F">
            <w:pPr>
              <w:spacing w:line="240" w:lineRule="exact"/>
            </w:pPr>
          </w:p>
          <w:p w:rsidR="003C17CC" w:rsidRPr="00593753" w:rsidRDefault="00803BF8" w:rsidP="00D5792F">
            <w:pPr>
              <w:spacing w:line="240" w:lineRule="exact"/>
            </w:pPr>
            <w:r w:rsidRPr="00593753">
              <w:t>Original: English</w:t>
            </w:r>
          </w:p>
          <w:p w:rsidR="00EA2A77" w:rsidRPr="00593753" w:rsidRDefault="00EA2A77" w:rsidP="00D5792F">
            <w:pPr>
              <w:spacing w:line="240" w:lineRule="exact"/>
            </w:pPr>
          </w:p>
        </w:tc>
      </w:tr>
    </w:tbl>
    <w:p w:rsidR="00442A83" w:rsidRPr="00593753" w:rsidRDefault="00C96DF2" w:rsidP="00C96DF2">
      <w:pPr>
        <w:spacing w:before="120"/>
        <w:rPr>
          <w:b/>
          <w:sz w:val="28"/>
          <w:szCs w:val="28"/>
        </w:rPr>
      </w:pPr>
      <w:r w:rsidRPr="00593753">
        <w:rPr>
          <w:b/>
          <w:sz w:val="28"/>
          <w:szCs w:val="28"/>
        </w:rPr>
        <w:t>Economic Commission for Europe</w:t>
      </w:r>
    </w:p>
    <w:p w:rsidR="00C96DF2" w:rsidRPr="00593753" w:rsidRDefault="008F31D2" w:rsidP="00C96DF2">
      <w:pPr>
        <w:spacing w:before="120"/>
        <w:rPr>
          <w:sz w:val="28"/>
          <w:szCs w:val="28"/>
        </w:rPr>
      </w:pPr>
      <w:r w:rsidRPr="00593753">
        <w:rPr>
          <w:sz w:val="28"/>
          <w:szCs w:val="28"/>
        </w:rPr>
        <w:t>Inland Transport Committee</w:t>
      </w:r>
    </w:p>
    <w:p w:rsidR="00EA2A77" w:rsidRPr="00593753" w:rsidRDefault="00EA2A77" w:rsidP="00EA2A77">
      <w:pPr>
        <w:spacing w:before="120"/>
        <w:rPr>
          <w:b/>
          <w:sz w:val="24"/>
          <w:szCs w:val="24"/>
        </w:rPr>
      </w:pPr>
      <w:r w:rsidRPr="00593753">
        <w:rPr>
          <w:b/>
          <w:sz w:val="24"/>
          <w:szCs w:val="24"/>
        </w:rPr>
        <w:t xml:space="preserve">World Forum for Harmonization of Vehicle </w:t>
      </w:r>
      <w:r w:rsidR="00D26E07" w:rsidRPr="00593753">
        <w:rPr>
          <w:b/>
          <w:sz w:val="24"/>
          <w:szCs w:val="24"/>
        </w:rPr>
        <w:t>Regulation</w:t>
      </w:r>
      <w:r w:rsidRPr="00593753">
        <w:rPr>
          <w:b/>
          <w:sz w:val="24"/>
          <w:szCs w:val="24"/>
        </w:rPr>
        <w:t>s</w:t>
      </w:r>
    </w:p>
    <w:p w:rsidR="003C17CC" w:rsidRPr="00C64574" w:rsidRDefault="003C17CC" w:rsidP="00EA2A77">
      <w:pPr>
        <w:spacing w:before="120"/>
        <w:rPr>
          <w:b/>
        </w:rPr>
      </w:pPr>
      <w:r w:rsidRPr="00C64574">
        <w:rPr>
          <w:b/>
        </w:rPr>
        <w:t xml:space="preserve">Working Party on </w:t>
      </w:r>
      <w:r w:rsidR="009B385D">
        <w:rPr>
          <w:b/>
        </w:rPr>
        <w:t>Lighting and Light-Signalling</w:t>
      </w:r>
    </w:p>
    <w:p w:rsidR="00C96DF2" w:rsidRPr="00C64574" w:rsidRDefault="009B385D" w:rsidP="00C96DF2">
      <w:pPr>
        <w:spacing w:before="120"/>
        <w:rPr>
          <w:b/>
        </w:rPr>
      </w:pPr>
      <w:r w:rsidRPr="00C97588">
        <w:rPr>
          <w:b/>
        </w:rPr>
        <w:t>Seventy-</w:t>
      </w:r>
      <w:r>
        <w:rPr>
          <w:b/>
        </w:rPr>
        <w:t>four</w:t>
      </w:r>
      <w:r w:rsidRPr="00C97588">
        <w:rPr>
          <w:b/>
        </w:rPr>
        <w:t xml:space="preserve">th </w:t>
      </w:r>
      <w:proofErr w:type="gramStart"/>
      <w:r w:rsidR="00182290" w:rsidRPr="00C64574">
        <w:rPr>
          <w:b/>
        </w:rPr>
        <w:t>session</w:t>
      </w:r>
      <w:proofErr w:type="gramEnd"/>
    </w:p>
    <w:p w:rsidR="0067362F" w:rsidRPr="00C64574" w:rsidRDefault="00915EF6" w:rsidP="00C96DF2">
      <w:r w:rsidRPr="00C64574">
        <w:t>Gen</w:t>
      </w:r>
      <w:r w:rsidR="003C17CC" w:rsidRPr="00C64574">
        <w:t>e</w:t>
      </w:r>
      <w:r w:rsidRPr="00C64574">
        <w:t>v</w:t>
      </w:r>
      <w:r w:rsidR="003C17CC" w:rsidRPr="00C64574">
        <w:t>a</w:t>
      </w:r>
      <w:r w:rsidRPr="00C64574">
        <w:t xml:space="preserve">, </w:t>
      </w:r>
      <w:r w:rsidR="009B385D">
        <w:t>20</w:t>
      </w:r>
      <w:r w:rsidR="00DC4365" w:rsidRPr="00C64574">
        <w:t>–</w:t>
      </w:r>
      <w:r w:rsidR="009B385D">
        <w:t>23</w:t>
      </w:r>
      <w:r w:rsidR="00DC4365" w:rsidRPr="00C64574">
        <w:t xml:space="preserve"> </w:t>
      </w:r>
      <w:r w:rsidR="009B385D">
        <w:t>October</w:t>
      </w:r>
      <w:r w:rsidR="00DC4365" w:rsidRPr="00C64574">
        <w:t xml:space="preserve"> 201</w:t>
      </w:r>
      <w:r w:rsidR="00DC4365">
        <w:t>5</w:t>
      </w:r>
    </w:p>
    <w:p w:rsidR="00B53C21" w:rsidRPr="00DF418A" w:rsidRDefault="00915EF6" w:rsidP="00C96DF2">
      <w:r w:rsidRPr="00DF418A">
        <w:t xml:space="preserve">Item </w:t>
      </w:r>
      <w:r w:rsidR="00557EAC">
        <w:t>6</w:t>
      </w:r>
      <w:r w:rsidR="005017D4">
        <w:t xml:space="preserve"> (</w:t>
      </w:r>
      <w:r w:rsidR="00557EAC">
        <w:t>a</w:t>
      </w:r>
      <w:r w:rsidR="005017D4">
        <w:t xml:space="preserve">) </w:t>
      </w:r>
      <w:r w:rsidRPr="00DF418A">
        <w:t>of the provisional agenda</w:t>
      </w:r>
    </w:p>
    <w:p w:rsidR="00557EAC" w:rsidRDefault="004909C2" w:rsidP="00C96DF2">
      <w:pPr>
        <w:rPr>
          <w:b/>
        </w:rPr>
      </w:pPr>
      <w:r>
        <w:rPr>
          <w:b/>
        </w:rPr>
        <w:t>Regulation</w:t>
      </w:r>
      <w:r w:rsidR="00557EAC">
        <w:rPr>
          <w:b/>
        </w:rPr>
        <w:t xml:space="preserve"> No. 48</w:t>
      </w:r>
      <w:r>
        <w:rPr>
          <w:b/>
        </w:rPr>
        <w:t xml:space="preserve"> </w:t>
      </w:r>
      <w:r w:rsidR="00557EAC">
        <w:rPr>
          <w:b/>
        </w:rPr>
        <w:t>(Installation of lighting and light-signalling devices) –</w:t>
      </w:r>
      <w:r>
        <w:rPr>
          <w:b/>
        </w:rPr>
        <w:t xml:space="preserve"> </w:t>
      </w:r>
    </w:p>
    <w:p w:rsidR="00915EF6" w:rsidRPr="00DF418A" w:rsidRDefault="00557EAC" w:rsidP="00C96DF2">
      <w:pPr>
        <w:rPr>
          <w:b/>
        </w:rPr>
      </w:pPr>
      <w:r>
        <w:rPr>
          <w:b/>
        </w:rPr>
        <w:t>Proposals for amendments to the 05 and 06 series of amendments</w:t>
      </w:r>
    </w:p>
    <w:p w:rsidR="00557EAC" w:rsidRDefault="00557EAC" w:rsidP="00133E6D">
      <w:pPr>
        <w:pStyle w:val="HChG"/>
        <w:tabs>
          <w:tab w:val="clear" w:pos="851"/>
        </w:tabs>
        <w:ind w:firstLine="0"/>
        <w:jc w:val="both"/>
        <w:rPr>
          <w:sz w:val="26"/>
          <w:szCs w:val="26"/>
        </w:rPr>
      </w:pPr>
      <w:r w:rsidRPr="00557EAC">
        <w:rPr>
          <w:sz w:val="26"/>
          <w:szCs w:val="26"/>
        </w:rPr>
        <w:t>Proposal to amend the requirements of Regulation No</w:t>
      </w:r>
      <w:r w:rsidR="007C0235">
        <w:rPr>
          <w:sz w:val="26"/>
          <w:szCs w:val="26"/>
        </w:rPr>
        <w:t xml:space="preserve">. </w:t>
      </w:r>
      <w:r w:rsidRPr="00557EAC">
        <w:rPr>
          <w:sz w:val="26"/>
          <w:szCs w:val="26"/>
        </w:rPr>
        <w:t>48</w:t>
      </w:r>
      <w:r w:rsidR="007C0235">
        <w:rPr>
          <w:sz w:val="26"/>
          <w:szCs w:val="26"/>
        </w:rPr>
        <w:t xml:space="preserve"> </w:t>
      </w:r>
      <w:r w:rsidR="007C0235" w:rsidRPr="007C0235">
        <w:rPr>
          <w:sz w:val="26"/>
          <w:szCs w:val="26"/>
        </w:rPr>
        <w:t xml:space="preserve">(Installation of lighting and light-signalling devices) </w:t>
      </w:r>
      <w:r w:rsidR="007C0235">
        <w:rPr>
          <w:sz w:val="26"/>
          <w:szCs w:val="26"/>
        </w:rPr>
        <w:t xml:space="preserve">on </w:t>
      </w:r>
      <w:r w:rsidRPr="00557EAC">
        <w:rPr>
          <w:sz w:val="26"/>
          <w:szCs w:val="26"/>
        </w:rPr>
        <w:t>tell-tale</w:t>
      </w:r>
      <w:r>
        <w:rPr>
          <w:sz w:val="26"/>
          <w:szCs w:val="26"/>
        </w:rPr>
        <w:t>s</w:t>
      </w:r>
      <w:r w:rsidRPr="00557EAC">
        <w:rPr>
          <w:sz w:val="26"/>
          <w:szCs w:val="26"/>
        </w:rPr>
        <w:t xml:space="preserve"> indicating a failure </w:t>
      </w:r>
    </w:p>
    <w:p w:rsidR="002B47CA" w:rsidRPr="00DF418A" w:rsidRDefault="002B47CA" w:rsidP="002B47CA">
      <w:pPr>
        <w:pStyle w:val="H1G"/>
        <w:tabs>
          <w:tab w:val="clear" w:pos="851"/>
        </w:tabs>
        <w:ind w:firstLine="0"/>
        <w:rPr>
          <w:vertAlign w:val="superscript"/>
        </w:rPr>
      </w:pPr>
      <w:r w:rsidRPr="00DF418A">
        <w:t xml:space="preserve">Submitted by </w:t>
      </w:r>
      <w:r w:rsidR="00DF418A" w:rsidRPr="00DF418A">
        <w:t xml:space="preserve">the </w:t>
      </w:r>
      <w:r w:rsidR="00557EAC">
        <w:t>Task Force on Tell-Tales</w:t>
      </w:r>
      <w:r w:rsidRPr="00DF418A">
        <w:rPr>
          <w:vertAlign w:val="superscript"/>
        </w:rPr>
        <w:footnoteReference w:customMarkFollows="1" w:id="2"/>
        <w:t>*</w:t>
      </w:r>
    </w:p>
    <w:p w:rsidR="00DF418A" w:rsidRPr="00BE41AC" w:rsidRDefault="00DF418A" w:rsidP="00E466D9">
      <w:pPr>
        <w:ind w:left="1134" w:right="1134" w:firstLine="567"/>
        <w:jc w:val="both"/>
      </w:pPr>
      <w:r>
        <w:t xml:space="preserve">The </w:t>
      </w:r>
      <w:r w:rsidR="00E466D9">
        <w:t>text reproduced below was</w:t>
      </w:r>
      <w:r>
        <w:t xml:space="preserve"> </w:t>
      </w:r>
      <w:r w:rsidR="00557EAC" w:rsidRPr="00557EAC">
        <w:t xml:space="preserve">prepared by the experts of the Task Force </w:t>
      </w:r>
      <w:r w:rsidR="00557EAC">
        <w:t xml:space="preserve">on </w:t>
      </w:r>
      <w:r w:rsidR="00557EAC" w:rsidRPr="00557EAC">
        <w:t xml:space="preserve">Tell-Tales (TF-TT). </w:t>
      </w:r>
      <w:r w:rsidR="00557EAC">
        <w:t>It is based on i</w:t>
      </w:r>
      <w:r w:rsidR="00557EAC" w:rsidRPr="00557EAC">
        <w:t>nformal document GRE-73-11</w:t>
      </w:r>
      <w:r w:rsidR="00557EAC">
        <w:t xml:space="preserve">. </w:t>
      </w:r>
      <w:r w:rsidR="00557EAC" w:rsidRPr="00557EAC">
        <w:t>The modifications to the existing text of the UN Regulations are marked in bold for new or strikethrough for deleted characters.</w:t>
      </w:r>
      <w:r w:rsidR="00557EAC">
        <w:t xml:space="preserve"> </w:t>
      </w:r>
    </w:p>
    <w:p w:rsidR="00DF418A" w:rsidRPr="00DF418A" w:rsidRDefault="00757F2F" w:rsidP="00DF418A">
      <w:pPr>
        <w:spacing w:before="360" w:after="240" w:line="240" w:lineRule="auto"/>
        <w:ind w:left="1134" w:right="1134" w:hanging="567"/>
        <w:jc w:val="both"/>
        <w:rPr>
          <w:b/>
          <w:sz w:val="28"/>
        </w:rPr>
      </w:pPr>
      <w:r w:rsidRPr="00593753">
        <w:br w:type="page"/>
      </w:r>
      <w:r w:rsidR="00DF418A" w:rsidRPr="00DF418A">
        <w:rPr>
          <w:b/>
          <w:sz w:val="28"/>
        </w:rPr>
        <w:lastRenderedPageBreak/>
        <w:t>I.</w:t>
      </w:r>
      <w:r w:rsidR="00DF418A" w:rsidRPr="00DF418A">
        <w:rPr>
          <w:b/>
          <w:sz w:val="28"/>
        </w:rPr>
        <w:tab/>
        <w:t>Proposal</w:t>
      </w:r>
    </w:p>
    <w:p w:rsidR="00EC6A29" w:rsidRPr="00AC18AD" w:rsidRDefault="00EC6A29" w:rsidP="00AC18AD">
      <w:pPr>
        <w:autoSpaceDE w:val="0"/>
        <w:autoSpaceDN w:val="0"/>
        <w:adjustRightInd w:val="0"/>
        <w:spacing w:after="120"/>
        <w:ind w:left="1134" w:right="1134"/>
        <w:jc w:val="both"/>
        <w:rPr>
          <w:iCs/>
          <w:lang w:val="en-US"/>
        </w:rPr>
      </w:pPr>
      <w:r w:rsidRPr="00AC18AD">
        <w:rPr>
          <w:i/>
          <w:iCs/>
          <w:lang w:val="en-US"/>
        </w:rPr>
        <w:t>Paragraph 6.7.8.</w:t>
      </w:r>
      <w:r w:rsidRPr="00AC18AD">
        <w:rPr>
          <w:lang w:val="en-US"/>
        </w:rPr>
        <w:t>, amend to read:</w:t>
      </w:r>
    </w:p>
    <w:p w:rsidR="00EC6A29" w:rsidRPr="00AC18AD" w:rsidRDefault="00F63824" w:rsidP="00AC18AD">
      <w:pPr>
        <w:autoSpaceDE w:val="0"/>
        <w:autoSpaceDN w:val="0"/>
        <w:adjustRightInd w:val="0"/>
        <w:spacing w:after="120"/>
        <w:ind w:left="1134" w:right="1134"/>
        <w:jc w:val="both"/>
        <w:rPr>
          <w:iCs/>
          <w:lang w:val="en-US"/>
        </w:rPr>
      </w:pPr>
      <w:r>
        <w:rPr>
          <w:iCs/>
          <w:lang w:val="en-US"/>
        </w:rPr>
        <w:t>"</w:t>
      </w:r>
      <w:r w:rsidR="00EC6A29" w:rsidRPr="00AC18AD">
        <w:rPr>
          <w:iCs/>
          <w:lang w:val="en-US"/>
        </w:rPr>
        <w:t xml:space="preserve">6.7.8. </w:t>
      </w:r>
      <w:r>
        <w:rPr>
          <w:iCs/>
          <w:lang w:val="en-US"/>
        </w:rPr>
        <w:tab/>
      </w:r>
      <w:r w:rsidR="00EC6A29" w:rsidRPr="00AC18AD">
        <w:rPr>
          <w:iCs/>
          <w:lang w:val="en-US"/>
        </w:rPr>
        <w:t>Tell-tale</w:t>
      </w:r>
    </w:p>
    <w:p w:rsidR="00EC6A29" w:rsidRPr="00AC18AD" w:rsidRDefault="00EC6A29" w:rsidP="00F63824">
      <w:pPr>
        <w:spacing w:after="120"/>
        <w:ind w:left="2268" w:right="1134"/>
        <w:jc w:val="both"/>
        <w:rPr>
          <w:iCs/>
          <w:lang w:val="en-US"/>
        </w:rPr>
      </w:pPr>
      <w:r w:rsidRPr="00AC18AD">
        <w:rPr>
          <w:iCs/>
          <w:lang w:val="en-US"/>
        </w:rPr>
        <w:t xml:space="preserve">Tell-tale optional, </w:t>
      </w:r>
      <w:r w:rsidRPr="00AC18AD">
        <w:rPr>
          <w:b/>
          <w:lang w:val="en-US"/>
        </w:rPr>
        <w:t>however a tell-tale indicating failure is mandatory if required by the device regulation</w:t>
      </w:r>
      <w:r w:rsidRPr="00AC18AD">
        <w:rPr>
          <w:iCs/>
          <w:lang w:val="en-US"/>
        </w:rPr>
        <w:t>.</w:t>
      </w:r>
    </w:p>
    <w:p w:rsidR="00EC6A29" w:rsidRPr="00AC18AD" w:rsidRDefault="00EC6A29" w:rsidP="00F63824">
      <w:pPr>
        <w:spacing w:after="120"/>
        <w:ind w:left="2268" w:right="1134"/>
        <w:jc w:val="both"/>
        <w:rPr>
          <w:iCs/>
          <w:lang w:val="en-US"/>
        </w:rPr>
      </w:pPr>
      <w:r w:rsidRPr="00AC18AD">
        <w:rPr>
          <w:iCs/>
          <w:lang w:val="en-US"/>
        </w:rPr>
        <w:t xml:space="preserve">Where </w:t>
      </w:r>
      <w:r w:rsidRPr="00AC18AD">
        <w:rPr>
          <w:b/>
          <w:iCs/>
          <w:lang w:val="en-US"/>
        </w:rPr>
        <w:t>the above</w:t>
      </w:r>
      <w:r w:rsidRPr="00AC18AD">
        <w:rPr>
          <w:iCs/>
          <w:lang w:val="en-US"/>
        </w:rPr>
        <w:t xml:space="preserve"> </w:t>
      </w:r>
      <w:r w:rsidRPr="00AC18AD">
        <w:rPr>
          <w:b/>
          <w:iCs/>
          <w:lang w:val="en-US"/>
        </w:rPr>
        <w:t>tell-tale is</w:t>
      </w:r>
      <w:r w:rsidRPr="00AC18AD">
        <w:rPr>
          <w:iCs/>
          <w:lang w:val="en-US"/>
        </w:rPr>
        <w:t xml:space="preserve"> fitted, this tell-tale shall be an operating tell-tale consisting of a non-flashing warning light which comes on in the event of the malfunctioning of the stop lamps.</w:t>
      </w:r>
      <w:r w:rsidR="00F63824">
        <w:rPr>
          <w:iCs/>
          <w:lang w:val="en-US"/>
        </w:rPr>
        <w:t>"</w:t>
      </w:r>
    </w:p>
    <w:p w:rsidR="00EC6A29" w:rsidRPr="00AC18AD" w:rsidRDefault="00EC6A29" w:rsidP="00AC18AD">
      <w:pPr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 w:rsidRPr="00AC18AD">
        <w:rPr>
          <w:i/>
          <w:iCs/>
          <w:lang w:val="en-US"/>
        </w:rPr>
        <w:t>Paragraph 6.9.8.</w:t>
      </w:r>
      <w:r w:rsidRPr="00AC18AD">
        <w:rPr>
          <w:lang w:val="en-US"/>
        </w:rPr>
        <w:t>, amend to read:</w:t>
      </w:r>
    </w:p>
    <w:p w:rsidR="00EC6A29" w:rsidRPr="00AC18AD" w:rsidRDefault="00F63824" w:rsidP="00AC18AD">
      <w:pPr>
        <w:autoSpaceDE w:val="0"/>
        <w:autoSpaceDN w:val="0"/>
        <w:adjustRightInd w:val="0"/>
        <w:spacing w:after="120"/>
        <w:ind w:left="1134" w:right="1134"/>
        <w:jc w:val="both"/>
        <w:rPr>
          <w:iCs/>
          <w:lang w:val="en-US"/>
        </w:rPr>
      </w:pPr>
      <w:r>
        <w:rPr>
          <w:iCs/>
          <w:lang w:val="en-US"/>
        </w:rPr>
        <w:t>"</w:t>
      </w:r>
      <w:r w:rsidR="00EC6A29" w:rsidRPr="00AC18AD">
        <w:rPr>
          <w:iCs/>
          <w:lang w:val="en-US"/>
        </w:rPr>
        <w:t xml:space="preserve">6.9.8. </w:t>
      </w:r>
      <w:r>
        <w:rPr>
          <w:iCs/>
          <w:lang w:val="en-US"/>
        </w:rPr>
        <w:tab/>
      </w:r>
      <w:r w:rsidR="00EC6A29" w:rsidRPr="00AC18AD">
        <w:rPr>
          <w:iCs/>
          <w:lang w:val="en-US"/>
        </w:rPr>
        <w:t>Tell-tale</w:t>
      </w:r>
    </w:p>
    <w:p w:rsidR="00EC6A29" w:rsidRPr="00AC18AD" w:rsidRDefault="00EC6A29" w:rsidP="00F63824">
      <w:pPr>
        <w:autoSpaceDE w:val="0"/>
        <w:autoSpaceDN w:val="0"/>
        <w:adjustRightInd w:val="0"/>
        <w:spacing w:after="120"/>
        <w:ind w:left="1701" w:right="1134" w:firstLine="567"/>
        <w:jc w:val="both"/>
        <w:rPr>
          <w:lang w:val="en-US"/>
        </w:rPr>
      </w:pPr>
      <w:proofErr w:type="gramStart"/>
      <w:r w:rsidRPr="00AC18AD">
        <w:rPr>
          <w:lang w:val="en-US"/>
        </w:rPr>
        <w:t>Circuit-closed tell-tale mandatory.</w:t>
      </w:r>
      <w:proofErr w:type="gramEnd"/>
      <w:r w:rsidRPr="00AC18AD">
        <w:rPr>
          <w:lang w:val="en-US"/>
        </w:rPr>
        <w:t xml:space="preserve"> </w:t>
      </w:r>
    </w:p>
    <w:p w:rsidR="00EC6A29" w:rsidRPr="00AC18AD" w:rsidRDefault="00EC6A29" w:rsidP="00F63824">
      <w:pPr>
        <w:autoSpaceDE w:val="0"/>
        <w:autoSpaceDN w:val="0"/>
        <w:adjustRightInd w:val="0"/>
        <w:spacing w:after="120"/>
        <w:ind w:left="2268" w:right="1134"/>
        <w:jc w:val="both"/>
        <w:rPr>
          <w:lang w:val="en-US"/>
        </w:rPr>
      </w:pPr>
      <w:r w:rsidRPr="00AC18AD">
        <w:rPr>
          <w:lang w:val="en-US"/>
        </w:rPr>
        <w:t xml:space="preserve">This tell-tale shall be non-flashing and shall not be required if the instrument panel lighting can only be turned on simultaneously with the front position lamps. </w:t>
      </w:r>
      <w:del w:id="2" w:author="Rovers" w:date="2015-10-02T15:22:00Z">
        <w:r w:rsidRPr="00143708" w:rsidDel="00A0253D">
          <w:rPr>
            <w:highlight w:val="yellow"/>
            <w:lang w:val="en-US"/>
            <w:rPrChange w:id="3" w:author="Rovers" w:date="2015-10-02T15:28:00Z">
              <w:rPr>
                <w:lang w:val="en-US"/>
              </w:rPr>
            </w:rPrChange>
          </w:rPr>
          <w:delText>In the case</w:delText>
        </w:r>
        <w:r w:rsidRPr="00AC18AD" w:rsidDel="00A0253D">
          <w:rPr>
            <w:lang w:val="en-US"/>
          </w:rPr>
          <w:delText xml:space="preserve"> </w:delText>
        </w:r>
      </w:del>
    </w:p>
    <w:p w:rsidR="00EC6A29" w:rsidRPr="00AC18AD" w:rsidRDefault="00EC6A29" w:rsidP="00F63824">
      <w:pPr>
        <w:autoSpaceDE w:val="0"/>
        <w:autoSpaceDN w:val="0"/>
        <w:adjustRightInd w:val="0"/>
        <w:spacing w:after="120"/>
        <w:ind w:left="2268" w:right="1134"/>
        <w:jc w:val="both"/>
        <w:rPr>
          <w:lang w:val="en-US"/>
        </w:rPr>
      </w:pPr>
      <w:r w:rsidRPr="00AC18AD">
        <w:rPr>
          <w:lang w:val="en-US"/>
        </w:rPr>
        <w:t xml:space="preserve">This requirement does not apply when light </w:t>
      </w:r>
      <w:proofErr w:type="spellStart"/>
      <w:r w:rsidRPr="00AC18AD">
        <w:rPr>
          <w:lang w:val="en-US"/>
        </w:rPr>
        <w:t>signalling</w:t>
      </w:r>
      <w:proofErr w:type="spellEnd"/>
      <w:r w:rsidRPr="00AC18AD">
        <w:rPr>
          <w:lang w:val="en-US"/>
        </w:rPr>
        <w:t xml:space="preserve"> system operates according to Paragraph 6.2.7.6.2.</w:t>
      </w:r>
    </w:p>
    <w:p w:rsidR="00EC6A29" w:rsidRPr="00F63824" w:rsidRDefault="00EC6A29" w:rsidP="00F63824">
      <w:pPr>
        <w:spacing w:after="120"/>
        <w:ind w:left="2268" w:right="1134"/>
        <w:jc w:val="both"/>
        <w:rPr>
          <w:lang w:val="en-US"/>
        </w:rPr>
      </w:pPr>
      <w:r w:rsidRPr="00AC18AD">
        <w:rPr>
          <w:b/>
          <w:lang w:val="en-US"/>
        </w:rPr>
        <w:t xml:space="preserve">However, a tell-tale indicating failure is mandatory if required by the </w:t>
      </w:r>
      <w:del w:id="4" w:author="Rovers" w:date="2015-10-05T15:17:00Z">
        <w:r w:rsidRPr="00EB038C" w:rsidDel="00363AAE">
          <w:rPr>
            <w:b/>
            <w:highlight w:val="yellow"/>
            <w:lang w:val="en-US"/>
            <w:rPrChange w:id="5" w:author="Rovers" w:date="2015-10-05T15:17:00Z">
              <w:rPr>
                <w:b/>
                <w:lang w:val="en-US"/>
              </w:rPr>
            </w:rPrChange>
          </w:rPr>
          <w:delText>device</w:delText>
        </w:r>
      </w:del>
      <w:ins w:id="6" w:author="Rovers" w:date="2015-10-05T15:17:00Z">
        <w:r w:rsidR="00363AAE" w:rsidRPr="00EB038C">
          <w:rPr>
            <w:b/>
            <w:highlight w:val="yellow"/>
            <w:lang w:val="en-US"/>
            <w:rPrChange w:id="7" w:author="Rovers" w:date="2015-10-05T15:17:00Z">
              <w:rPr>
                <w:b/>
                <w:lang w:val="en-US"/>
              </w:rPr>
            </w:rPrChange>
          </w:rPr>
          <w:t>component</w:t>
        </w:r>
      </w:ins>
      <w:r w:rsidRPr="00AC18AD">
        <w:rPr>
          <w:b/>
          <w:lang w:val="en-US"/>
        </w:rPr>
        <w:t xml:space="preserve"> regulation.</w:t>
      </w:r>
      <w:r w:rsidR="00F63824">
        <w:rPr>
          <w:lang w:val="en-US"/>
        </w:rPr>
        <w:t>"</w:t>
      </w:r>
    </w:p>
    <w:p w:rsidR="00EC6A29" w:rsidRPr="00AC18AD" w:rsidRDefault="00EC6A29" w:rsidP="00AC18AD">
      <w:pPr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 w:rsidRPr="00AC18AD">
        <w:rPr>
          <w:i/>
          <w:iCs/>
          <w:lang w:val="en-US"/>
        </w:rPr>
        <w:t>Paragraph 6.10.8.</w:t>
      </w:r>
      <w:r w:rsidRPr="00AC18AD">
        <w:rPr>
          <w:lang w:val="en-US"/>
        </w:rPr>
        <w:t>, amend to read:</w:t>
      </w:r>
    </w:p>
    <w:p w:rsidR="00EC6A29" w:rsidRPr="00AC18AD" w:rsidRDefault="00F63824" w:rsidP="00AC18AD">
      <w:pPr>
        <w:autoSpaceDE w:val="0"/>
        <w:autoSpaceDN w:val="0"/>
        <w:adjustRightInd w:val="0"/>
        <w:spacing w:after="120"/>
        <w:ind w:left="1134" w:right="1134"/>
        <w:jc w:val="both"/>
        <w:rPr>
          <w:iCs/>
          <w:lang w:val="en-US"/>
        </w:rPr>
      </w:pPr>
      <w:r>
        <w:rPr>
          <w:iCs/>
          <w:lang w:val="en-US"/>
        </w:rPr>
        <w:t>"</w:t>
      </w:r>
      <w:r w:rsidR="00EC6A29" w:rsidRPr="00AC18AD">
        <w:rPr>
          <w:iCs/>
          <w:lang w:val="en-US"/>
        </w:rPr>
        <w:t xml:space="preserve">6.10.8. </w:t>
      </w:r>
      <w:r>
        <w:rPr>
          <w:iCs/>
          <w:lang w:val="en-US"/>
        </w:rPr>
        <w:tab/>
      </w:r>
      <w:r w:rsidR="00EC6A29" w:rsidRPr="00AC18AD">
        <w:rPr>
          <w:iCs/>
          <w:lang w:val="en-US"/>
        </w:rPr>
        <w:t>Tell-tale</w:t>
      </w:r>
    </w:p>
    <w:p w:rsidR="00EC6A29" w:rsidRPr="00AC18AD" w:rsidRDefault="00EC6A29" w:rsidP="00F63824">
      <w:pPr>
        <w:autoSpaceDE w:val="0"/>
        <w:autoSpaceDN w:val="0"/>
        <w:adjustRightInd w:val="0"/>
        <w:spacing w:after="120"/>
        <w:ind w:left="2268" w:right="1134"/>
        <w:jc w:val="both"/>
        <w:rPr>
          <w:lang w:val="en-US"/>
        </w:rPr>
      </w:pPr>
      <w:proofErr w:type="gramStart"/>
      <w:r w:rsidRPr="00AC18AD">
        <w:rPr>
          <w:lang w:val="en-US"/>
        </w:rPr>
        <w:t>Circuit-closed tell-tale mandatory.</w:t>
      </w:r>
      <w:proofErr w:type="gramEnd"/>
      <w:r w:rsidRPr="00AC18AD">
        <w:rPr>
          <w:lang w:val="en-US"/>
        </w:rPr>
        <w:t xml:space="preserve"> It shall be combined with that of the front position lamps.</w:t>
      </w:r>
    </w:p>
    <w:p w:rsidR="00EC6A29" w:rsidRPr="00AC18AD" w:rsidRDefault="00EC6A29" w:rsidP="00F63824">
      <w:pPr>
        <w:autoSpaceDE w:val="0"/>
        <w:autoSpaceDN w:val="0"/>
        <w:adjustRightInd w:val="0"/>
        <w:spacing w:after="120"/>
        <w:ind w:left="2268" w:right="1134"/>
        <w:jc w:val="both"/>
        <w:rPr>
          <w:i/>
          <w:iCs/>
          <w:lang w:val="en-US"/>
        </w:rPr>
      </w:pPr>
      <w:r w:rsidRPr="00AC18AD">
        <w:rPr>
          <w:lang w:val="en-US"/>
        </w:rPr>
        <w:t xml:space="preserve">This requirement does not apply when light </w:t>
      </w:r>
      <w:proofErr w:type="spellStart"/>
      <w:r w:rsidRPr="00AC18AD">
        <w:rPr>
          <w:lang w:val="en-US"/>
        </w:rPr>
        <w:t>signalling</w:t>
      </w:r>
      <w:proofErr w:type="spellEnd"/>
      <w:r w:rsidRPr="00AC18AD">
        <w:rPr>
          <w:lang w:val="en-US"/>
        </w:rPr>
        <w:t xml:space="preserve"> system operates according to </w:t>
      </w:r>
      <w:r w:rsidR="00AC18AD">
        <w:rPr>
          <w:lang w:val="en-US"/>
        </w:rPr>
        <w:t>p</w:t>
      </w:r>
      <w:r w:rsidRPr="00AC18AD">
        <w:rPr>
          <w:lang w:val="en-US"/>
        </w:rPr>
        <w:t>aragraph 6.2.7.6.2.</w:t>
      </w:r>
    </w:p>
    <w:p w:rsidR="00EC6A29" w:rsidRPr="00AC18AD" w:rsidRDefault="00EC6A29" w:rsidP="00F63824">
      <w:pPr>
        <w:spacing w:after="120"/>
        <w:ind w:left="2268" w:right="1134"/>
        <w:jc w:val="both"/>
        <w:rPr>
          <w:b/>
          <w:lang w:val="en-US"/>
        </w:rPr>
      </w:pPr>
      <w:r w:rsidRPr="00AC18AD">
        <w:rPr>
          <w:b/>
          <w:lang w:val="en-US"/>
        </w:rPr>
        <w:t xml:space="preserve">However, a tell-tale indicating failure is mandatory if required by the </w:t>
      </w:r>
      <w:del w:id="8" w:author="Rovers" w:date="2015-10-05T15:17:00Z">
        <w:r w:rsidRPr="00EB038C" w:rsidDel="00363AAE">
          <w:rPr>
            <w:b/>
            <w:highlight w:val="yellow"/>
            <w:lang w:val="en-US"/>
            <w:rPrChange w:id="9" w:author="Rovers" w:date="2015-10-05T15:17:00Z">
              <w:rPr>
                <w:b/>
                <w:lang w:val="en-US"/>
              </w:rPr>
            </w:rPrChange>
          </w:rPr>
          <w:delText>device</w:delText>
        </w:r>
      </w:del>
      <w:ins w:id="10" w:author="Rovers" w:date="2015-10-05T15:17:00Z">
        <w:r w:rsidR="00363AAE" w:rsidRPr="00EB038C">
          <w:rPr>
            <w:b/>
            <w:highlight w:val="yellow"/>
            <w:lang w:val="en-US"/>
            <w:rPrChange w:id="11" w:author="Rovers" w:date="2015-10-05T15:17:00Z">
              <w:rPr>
                <w:b/>
                <w:lang w:val="en-US"/>
              </w:rPr>
            </w:rPrChange>
          </w:rPr>
          <w:t>component</w:t>
        </w:r>
      </w:ins>
      <w:r w:rsidRPr="00AC18AD">
        <w:rPr>
          <w:b/>
          <w:lang w:val="en-US"/>
        </w:rPr>
        <w:t xml:space="preserve"> regulation.</w:t>
      </w:r>
      <w:r w:rsidR="00F63824">
        <w:rPr>
          <w:lang w:val="en-US"/>
        </w:rPr>
        <w:t>"</w:t>
      </w:r>
      <w:r w:rsidRPr="00AC18AD">
        <w:rPr>
          <w:b/>
          <w:lang w:val="en-US"/>
        </w:rPr>
        <w:t xml:space="preserve"> </w:t>
      </w:r>
    </w:p>
    <w:p w:rsidR="00EC6A29" w:rsidRPr="00AC18AD" w:rsidRDefault="00EC6A29" w:rsidP="00AC18AD">
      <w:pPr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 w:rsidRPr="00AC18AD">
        <w:rPr>
          <w:i/>
          <w:iCs/>
          <w:lang w:val="en-US"/>
        </w:rPr>
        <w:t>Paragraph 6.13.8.</w:t>
      </w:r>
      <w:r w:rsidRPr="00AC18AD">
        <w:rPr>
          <w:lang w:val="en-US"/>
        </w:rPr>
        <w:t>, amend to read:</w:t>
      </w:r>
    </w:p>
    <w:p w:rsidR="00EC6A29" w:rsidRPr="00AC18AD" w:rsidRDefault="00F63824" w:rsidP="00AC18AD">
      <w:pPr>
        <w:autoSpaceDE w:val="0"/>
        <w:autoSpaceDN w:val="0"/>
        <w:adjustRightInd w:val="0"/>
        <w:spacing w:after="120"/>
        <w:ind w:left="1134" w:right="1134"/>
        <w:jc w:val="both"/>
        <w:rPr>
          <w:i/>
          <w:iCs/>
          <w:lang w:val="en-US"/>
        </w:rPr>
      </w:pPr>
      <w:r w:rsidRPr="00F63824">
        <w:rPr>
          <w:iCs/>
          <w:lang w:val="en-US"/>
        </w:rPr>
        <w:t>"</w:t>
      </w:r>
      <w:r w:rsidR="00EC6A29" w:rsidRPr="00F63824">
        <w:rPr>
          <w:iCs/>
          <w:lang w:val="en-US"/>
        </w:rPr>
        <w:t>6.13.8.</w:t>
      </w:r>
      <w:r w:rsidR="00EC6A29" w:rsidRPr="00AC18AD">
        <w:rPr>
          <w:i/>
          <w:iCs/>
          <w:lang w:val="en-US"/>
        </w:rPr>
        <w:t xml:space="preserve"> </w:t>
      </w:r>
      <w:r>
        <w:rPr>
          <w:iCs/>
          <w:lang w:val="en-US"/>
        </w:rPr>
        <w:tab/>
      </w:r>
      <w:r w:rsidR="00EC6A29" w:rsidRPr="00F63824">
        <w:rPr>
          <w:iCs/>
          <w:lang w:val="en-US"/>
        </w:rPr>
        <w:t>Tell-tale</w:t>
      </w:r>
    </w:p>
    <w:p w:rsidR="00EC6A29" w:rsidRPr="00AC18AD" w:rsidRDefault="00EC6A29" w:rsidP="00F63824">
      <w:pPr>
        <w:autoSpaceDE w:val="0"/>
        <w:autoSpaceDN w:val="0"/>
        <w:adjustRightInd w:val="0"/>
        <w:spacing w:after="120"/>
        <w:ind w:left="2268" w:right="1134"/>
        <w:jc w:val="both"/>
        <w:rPr>
          <w:lang w:val="en-US"/>
        </w:rPr>
      </w:pPr>
      <w:proofErr w:type="gramStart"/>
      <w:r w:rsidRPr="00AC18AD">
        <w:rPr>
          <w:lang w:val="en-US"/>
        </w:rPr>
        <w:t>Tell-tale optional.</w:t>
      </w:r>
      <w:proofErr w:type="gramEnd"/>
      <w:r w:rsidRPr="00AC18AD">
        <w:rPr>
          <w:lang w:val="en-US"/>
        </w:rPr>
        <w:t xml:space="preserve"> If it exists, its function shall be carried out by the tell-tale required for the front and rear position lamps.</w:t>
      </w:r>
    </w:p>
    <w:p w:rsidR="00EC6A29" w:rsidRPr="00AC18AD" w:rsidRDefault="00EC6A29" w:rsidP="00F63824">
      <w:pPr>
        <w:spacing w:after="120"/>
        <w:ind w:left="2268" w:right="1134"/>
        <w:jc w:val="both"/>
        <w:rPr>
          <w:b/>
          <w:lang w:val="en-US"/>
        </w:rPr>
      </w:pPr>
      <w:r w:rsidRPr="00AC18AD">
        <w:rPr>
          <w:b/>
          <w:lang w:val="en-US"/>
        </w:rPr>
        <w:t xml:space="preserve">However, a tell-tale indicating failure is mandatory if required by the </w:t>
      </w:r>
      <w:del w:id="12" w:author="Rovers" w:date="2015-10-05T15:17:00Z">
        <w:r w:rsidRPr="00EB038C" w:rsidDel="00363AAE">
          <w:rPr>
            <w:b/>
            <w:highlight w:val="yellow"/>
            <w:lang w:val="en-US"/>
            <w:rPrChange w:id="13" w:author="Rovers" w:date="2015-10-05T15:18:00Z">
              <w:rPr>
                <w:b/>
                <w:lang w:val="en-US"/>
              </w:rPr>
            </w:rPrChange>
          </w:rPr>
          <w:delText>device</w:delText>
        </w:r>
      </w:del>
      <w:ins w:id="14" w:author="Rovers" w:date="2015-10-05T15:17:00Z">
        <w:r w:rsidR="00363AAE" w:rsidRPr="00EB038C">
          <w:rPr>
            <w:b/>
            <w:highlight w:val="yellow"/>
            <w:lang w:val="en-US"/>
            <w:rPrChange w:id="15" w:author="Rovers" w:date="2015-10-05T15:18:00Z">
              <w:rPr>
                <w:b/>
                <w:lang w:val="en-US"/>
              </w:rPr>
            </w:rPrChange>
          </w:rPr>
          <w:t>component</w:t>
        </w:r>
      </w:ins>
      <w:r w:rsidRPr="00AC18AD">
        <w:rPr>
          <w:b/>
          <w:lang w:val="en-US"/>
        </w:rPr>
        <w:t xml:space="preserve"> regulation.</w:t>
      </w:r>
      <w:r w:rsidR="00F63824">
        <w:rPr>
          <w:lang w:val="en-US"/>
        </w:rPr>
        <w:t>"</w:t>
      </w:r>
      <w:r w:rsidRPr="00AC18AD">
        <w:rPr>
          <w:b/>
          <w:lang w:val="en-US"/>
        </w:rPr>
        <w:t xml:space="preserve"> </w:t>
      </w:r>
    </w:p>
    <w:p w:rsidR="00EC6A29" w:rsidRPr="00AC18AD" w:rsidRDefault="00EC6A29" w:rsidP="00AC18AD">
      <w:pPr>
        <w:autoSpaceDE w:val="0"/>
        <w:autoSpaceDN w:val="0"/>
        <w:adjustRightInd w:val="0"/>
        <w:spacing w:after="120"/>
        <w:ind w:left="1134" w:right="1134"/>
        <w:jc w:val="both"/>
        <w:rPr>
          <w:iCs/>
          <w:lang w:val="en-US"/>
        </w:rPr>
      </w:pPr>
      <w:r w:rsidRPr="00AC18AD">
        <w:rPr>
          <w:i/>
          <w:iCs/>
          <w:lang w:val="en-US"/>
        </w:rPr>
        <w:t>Paragraph 6.19.8.</w:t>
      </w:r>
      <w:r w:rsidRPr="00AC18AD">
        <w:rPr>
          <w:lang w:val="en-US"/>
        </w:rPr>
        <w:t>, amend to read:</w:t>
      </w:r>
    </w:p>
    <w:p w:rsidR="00EC6A29" w:rsidRPr="00AC18AD" w:rsidRDefault="00F63824" w:rsidP="00AC18AD">
      <w:pPr>
        <w:autoSpaceDE w:val="0"/>
        <w:autoSpaceDN w:val="0"/>
        <w:adjustRightInd w:val="0"/>
        <w:spacing w:after="120"/>
        <w:ind w:left="1134" w:right="1134"/>
        <w:jc w:val="both"/>
        <w:rPr>
          <w:iCs/>
          <w:lang w:val="en-US"/>
        </w:rPr>
      </w:pPr>
      <w:r>
        <w:rPr>
          <w:iCs/>
          <w:lang w:val="en-US"/>
        </w:rPr>
        <w:t>"</w:t>
      </w:r>
      <w:r w:rsidR="00EC6A29" w:rsidRPr="00AC18AD">
        <w:rPr>
          <w:iCs/>
          <w:lang w:val="en-US"/>
        </w:rPr>
        <w:t xml:space="preserve">6.19.8. </w:t>
      </w:r>
      <w:r>
        <w:rPr>
          <w:iCs/>
          <w:lang w:val="en-US"/>
        </w:rPr>
        <w:tab/>
      </w:r>
      <w:r w:rsidR="00EC6A29" w:rsidRPr="00AC18AD">
        <w:rPr>
          <w:iCs/>
          <w:lang w:val="en-US"/>
        </w:rPr>
        <w:t>Tell-tale</w:t>
      </w:r>
    </w:p>
    <w:p w:rsidR="00EC6A29" w:rsidRPr="00AC18AD" w:rsidRDefault="00EC6A29" w:rsidP="00F63824">
      <w:pPr>
        <w:spacing w:after="120"/>
        <w:ind w:left="2268" w:right="1134"/>
        <w:jc w:val="both"/>
        <w:rPr>
          <w:iCs/>
          <w:lang w:val="en-US"/>
        </w:rPr>
      </w:pPr>
      <w:r w:rsidRPr="00AC18AD">
        <w:rPr>
          <w:lang w:val="en-US"/>
        </w:rPr>
        <w:t>Closed-circuit tell-tale optional,</w:t>
      </w:r>
      <w:r w:rsidRPr="00AC18AD">
        <w:rPr>
          <w:b/>
          <w:lang w:val="en-US"/>
        </w:rPr>
        <w:t xml:space="preserve"> however a tell-tale indicating failure is mandatory if required by the </w:t>
      </w:r>
      <w:del w:id="16" w:author="Rovers" w:date="2015-10-05T15:17:00Z">
        <w:r w:rsidRPr="00EB038C" w:rsidDel="00363AAE">
          <w:rPr>
            <w:b/>
            <w:highlight w:val="yellow"/>
            <w:lang w:val="en-US"/>
            <w:rPrChange w:id="17" w:author="Rovers" w:date="2015-10-05T15:18:00Z">
              <w:rPr>
                <w:b/>
                <w:lang w:val="en-US"/>
              </w:rPr>
            </w:rPrChange>
          </w:rPr>
          <w:delText>device</w:delText>
        </w:r>
      </w:del>
      <w:ins w:id="18" w:author="Rovers" w:date="2015-10-05T15:17:00Z">
        <w:r w:rsidR="00363AAE" w:rsidRPr="00EB038C">
          <w:rPr>
            <w:b/>
            <w:highlight w:val="yellow"/>
            <w:lang w:val="en-US"/>
            <w:rPrChange w:id="19" w:author="Rovers" w:date="2015-10-05T15:18:00Z">
              <w:rPr>
                <w:b/>
                <w:lang w:val="en-US"/>
              </w:rPr>
            </w:rPrChange>
          </w:rPr>
          <w:t>component</w:t>
        </w:r>
      </w:ins>
      <w:r w:rsidRPr="00AC18AD">
        <w:rPr>
          <w:b/>
          <w:lang w:val="en-US"/>
        </w:rPr>
        <w:t xml:space="preserve"> regulation</w:t>
      </w:r>
      <w:r w:rsidRPr="00AC18AD">
        <w:rPr>
          <w:iCs/>
          <w:lang w:val="en-US"/>
        </w:rPr>
        <w:t>.</w:t>
      </w:r>
      <w:r w:rsidR="00F63824" w:rsidRPr="00F63824">
        <w:rPr>
          <w:iCs/>
          <w:lang w:val="en-US"/>
        </w:rPr>
        <w:t>"</w:t>
      </w:r>
    </w:p>
    <w:p w:rsidR="00EC6A29" w:rsidRPr="00AC18AD" w:rsidRDefault="00EC6A29" w:rsidP="00AC18AD">
      <w:pPr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 w:rsidRPr="00AC18AD">
        <w:rPr>
          <w:i/>
          <w:iCs/>
          <w:lang w:val="en-US"/>
        </w:rPr>
        <w:t>Annex 1</w:t>
      </w:r>
      <w:r w:rsidRPr="00AC18AD">
        <w:rPr>
          <w:i/>
          <w:lang w:val="en-US"/>
        </w:rPr>
        <w:t xml:space="preserve">, item 9, </w:t>
      </w:r>
      <w:r w:rsidRPr="00AC18AD">
        <w:rPr>
          <w:lang w:val="en-US"/>
        </w:rPr>
        <w:t>amend to read:</w:t>
      </w:r>
    </w:p>
    <w:p w:rsidR="00EC6A29" w:rsidRPr="00AC18AD" w:rsidRDefault="00F63824" w:rsidP="00F63824">
      <w:pPr>
        <w:spacing w:after="120"/>
        <w:ind w:left="567" w:right="1134" w:firstLine="567"/>
        <w:jc w:val="both"/>
        <w:rPr>
          <w:lang w:val="en-US"/>
        </w:rPr>
      </w:pPr>
      <w:r>
        <w:rPr>
          <w:lang w:val="en-US"/>
        </w:rPr>
        <w:t>"</w:t>
      </w:r>
      <w:r w:rsidR="00EC6A29" w:rsidRPr="00AC18AD">
        <w:rPr>
          <w:lang w:val="en-US"/>
        </w:rPr>
        <w:t>…</w:t>
      </w:r>
    </w:p>
    <w:p w:rsidR="00EC6A29" w:rsidRPr="00AC18AD" w:rsidRDefault="00EC6A29" w:rsidP="00AC18AD">
      <w:pPr>
        <w:spacing w:after="120"/>
        <w:ind w:left="1134" w:right="1134"/>
        <w:jc w:val="both"/>
        <w:rPr>
          <w:lang w:val="en-US"/>
        </w:rPr>
      </w:pPr>
      <w:r w:rsidRPr="00AC18AD">
        <w:rPr>
          <w:lang w:val="en-US"/>
        </w:rPr>
        <w:lastRenderedPageBreak/>
        <w:t xml:space="preserve">9.9. </w:t>
      </w:r>
      <w:r w:rsidRPr="00AC18AD">
        <w:rPr>
          <w:lang w:val="en-US"/>
        </w:rPr>
        <w:tab/>
      </w:r>
      <w:r w:rsidR="00F63824">
        <w:rPr>
          <w:lang w:val="en-US"/>
        </w:rPr>
        <w:tab/>
      </w:r>
      <w:r w:rsidRPr="00AC18AD">
        <w:rPr>
          <w:lang w:val="en-US"/>
        </w:rPr>
        <w:t>Stop lamps: yes/</w:t>
      </w:r>
      <w:proofErr w:type="gramStart"/>
      <w:r w:rsidRPr="00AC18AD">
        <w:rPr>
          <w:lang w:val="en-US"/>
        </w:rPr>
        <w:t>no</w:t>
      </w:r>
      <w:r w:rsidRPr="00AC18AD">
        <w:rPr>
          <w:vertAlign w:val="superscript"/>
          <w:lang w:val="en-US"/>
        </w:rPr>
        <w:t>(</w:t>
      </w:r>
      <w:proofErr w:type="gramEnd"/>
      <w:r w:rsidRPr="00AC18AD">
        <w:rPr>
          <w:vertAlign w:val="superscript"/>
          <w:lang w:val="en-US"/>
        </w:rPr>
        <w:t>1)</w:t>
      </w:r>
      <w:r w:rsidRPr="00AC18AD">
        <w:rPr>
          <w:lang w:val="en-US"/>
        </w:rPr>
        <w:t xml:space="preserve"> ......................</w:t>
      </w:r>
      <w:r w:rsidR="00F63824">
        <w:rPr>
          <w:lang w:val="en-US"/>
        </w:rPr>
        <w:t>.....................</w:t>
      </w:r>
      <w:r w:rsidRPr="00AC18AD">
        <w:rPr>
          <w:lang w:val="en-US"/>
        </w:rPr>
        <w:t>.............................................</w:t>
      </w:r>
    </w:p>
    <w:p w:rsidR="00EC6A29" w:rsidRPr="00AC18AD" w:rsidRDefault="00EC6A29" w:rsidP="00AC18AD">
      <w:pPr>
        <w:spacing w:after="120"/>
        <w:ind w:left="1134" w:right="1134"/>
        <w:jc w:val="both"/>
        <w:rPr>
          <w:b/>
          <w:lang w:val="en-US"/>
        </w:rPr>
      </w:pPr>
      <w:r w:rsidRPr="00AC18AD">
        <w:rPr>
          <w:lang w:val="en-US"/>
        </w:rPr>
        <w:t>9.9.1</w:t>
      </w:r>
      <w:r w:rsidR="00975C7D">
        <w:rPr>
          <w:lang w:val="en-US"/>
        </w:rPr>
        <w:t>.</w:t>
      </w:r>
      <w:r w:rsidRPr="00AC18AD">
        <w:rPr>
          <w:lang w:val="en-US"/>
        </w:rPr>
        <w:tab/>
      </w:r>
      <w:r w:rsidRPr="00AC18AD">
        <w:rPr>
          <w:lang w:val="en-US"/>
        </w:rPr>
        <w:tab/>
      </w:r>
      <w:r w:rsidRPr="00AC18AD">
        <w:rPr>
          <w:b/>
          <w:lang w:val="en-US"/>
        </w:rPr>
        <w:t>Tell-tale indicating failure</w:t>
      </w:r>
      <w:ins w:id="20" w:author="Rovers" w:date="2015-10-02T15:24:00Z">
        <w:r w:rsidR="00A0253D" w:rsidRPr="00143708">
          <w:rPr>
            <w:b/>
            <w:highlight w:val="yellow"/>
            <w:lang w:val="en-US"/>
            <w:rPrChange w:id="21" w:author="Rovers" w:date="2015-10-02T15:28:00Z">
              <w:rPr>
                <w:b/>
                <w:lang w:val="en-US"/>
              </w:rPr>
            </w:rPrChange>
          </w:rPr>
          <w:t>, as</w:t>
        </w:r>
      </w:ins>
      <w:r w:rsidRPr="00AC18AD">
        <w:rPr>
          <w:b/>
          <w:lang w:val="en-US"/>
        </w:rPr>
        <w:t xml:space="preserve"> required by </w:t>
      </w:r>
      <w:del w:id="22" w:author="Rovers" w:date="2015-10-02T15:25:00Z">
        <w:r w:rsidRPr="00143708" w:rsidDel="00A0253D">
          <w:rPr>
            <w:b/>
            <w:highlight w:val="yellow"/>
            <w:lang w:val="en-US"/>
            <w:rPrChange w:id="23" w:author="Rovers" w:date="2015-10-02T15:28:00Z">
              <w:rPr>
                <w:b/>
                <w:lang w:val="en-US"/>
              </w:rPr>
            </w:rPrChange>
          </w:rPr>
          <w:delText>device</w:delText>
        </w:r>
      </w:del>
      <w:ins w:id="24" w:author="Rovers" w:date="2015-10-02T15:25:00Z">
        <w:r w:rsidR="00A0253D" w:rsidRPr="00143708">
          <w:rPr>
            <w:b/>
            <w:highlight w:val="yellow"/>
            <w:lang w:val="en-US"/>
            <w:rPrChange w:id="25" w:author="Rovers" w:date="2015-10-02T15:28:00Z">
              <w:rPr>
                <w:b/>
                <w:lang w:val="en-US"/>
              </w:rPr>
            </w:rPrChange>
          </w:rPr>
          <w:t>component</w:t>
        </w:r>
      </w:ins>
      <w:r w:rsidRPr="00AC18AD">
        <w:rPr>
          <w:b/>
          <w:lang w:val="en-US"/>
        </w:rPr>
        <w:t xml:space="preserve"> regulation</w:t>
      </w:r>
      <w:ins w:id="26" w:author="Rovers" w:date="2015-10-02T15:25:00Z">
        <w:r w:rsidR="00A0253D" w:rsidRPr="00143708">
          <w:rPr>
            <w:b/>
            <w:highlight w:val="yellow"/>
            <w:lang w:val="en-US"/>
            <w:rPrChange w:id="27" w:author="Rovers" w:date="2015-10-02T15:28:00Z">
              <w:rPr>
                <w:b/>
                <w:lang w:val="en-US"/>
              </w:rPr>
            </w:rPrChange>
          </w:rPr>
          <w:t>, fitted</w:t>
        </w:r>
      </w:ins>
      <w:r w:rsidRPr="00AC18AD">
        <w:rPr>
          <w:b/>
          <w:lang w:val="en-US"/>
        </w:rPr>
        <w:t>: yes/</w:t>
      </w:r>
      <w:proofErr w:type="gramStart"/>
      <w:r w:rsidRPr="00AC18AD">
        <w:rPr>
          <w:b/>
          <w:lang w:val="en-US"/>
        </w:rPr>
        <w:t>no</w:t>
      </w:r>
      <w:r w:rsidRPr="00AC18AD">
        <w:rPr>
          <w:b/>
          <w:vertAlign w:val="superscript"/>
          <w:lang w:val="en-US"/>
        </w:rPr>
        <w:t>(</w:t>
      </w:r>
      <w:proofErr w:type="gramEnd"/>
      <w:r w:rsidRPr="00AC18AD">
        <w:rPr>
          <w:b/>
          <w:vertAlign w:val="superscript"/>
          <w:lang w:val="en-US"/>
        </w:rPr>
        <w:t>1)</w:t>
      </w:r>
      <w:r w:rsidRPr="00AC18AD">
        <w:rPr>
          <w:b/>
          <w:lang w:val="en-US"/>
        </w:rPr>
        <w:t xml:space="preserve"> ..........</w:t>
      </w:r>
    </w:p>
    <w:p w:rsidR="00EC6A29" w:rsidRPr="00AC18AD" w:rsidRDefault="00EC6A29" w:rsidP="00AC18AD">
      <w:pPr>
        <w:spacing w:after="120"/>
        <w:ind w:left="1134" w:right="1134"/>
        <w:jc w:val="both"/>
        <w:rPr>
          <w:b/>
          <w:lang w:val="en-US"/>
        </w:rPr>
      </w:pPr>
      <w:r w:rsidRPr="00AC18AD">
        <w:rPr>
          <w:b/>
          <w:lang w:val="en-US"/>
        </w:rPr>
        <w:t>…</w:t>
      </w:r>
    </w:p>
    <w:p w:rsidR="00EC6A29" w:rsidRPr="00AC18AD" w:rsidRDefault="00EC6A29" w:rsidP="00AC18AD">
      <w:pPr>
        <w:autoSpaceDE w:val="0"/>
        <w:autoSpaceDN w:val="0"/>
        <w:adjustRightInd w:val="0"/>
        <w:spacing w:after="120"/>
        <w:ind w:left="1134" w:right="1134"/>
        <w:jc w:val="both"/>
        <w:rPr>
          <w:lang w:val="en-US"/>
        </w:rPr>
      </w:pPr>
      <w:r w:rsidRPr="00AC18AD">
        <w:rPr>
          <w:lang w:val="en-US"/>
        </w:rPr>
        <w:t xml:space="preserve">9.11. </w:t>
      </w:r>
      <w:r w:rsidRPr="00AC18AD">
        <w:rPr>
          <w:lang w:val="en-US"/>
        </w:rPr>
        <w:tab/>
      </w:r>
      <w:r w:rsidRPr="00AC18AD">
        <w:rPr>
          <w:lang w:val="en-US"/>
        </w:rPr>
        <w:tab/>
        <w:t>Front position lamps: yes/</w:t>
      </w:r>
      <w:proofErr w:type="gramStart"/>
      <w:r w:rsidRPr="00AC18AD">
        <w:rPr>
          <w:lang w:val="en-US"/>
        </w:rPr>
        <w:t>no</w:t>
      </w:r>
      <w:r w:rsidRPr="00AC18AD">
        <w:rPr>
          <w:b/>
          <w:bCs/>
          <w:vertAlign w:val="superscript"/>
          <w:lang w:val="en-US"/>
        </w:rPr>
        <w:t>(</w:t>
      </w:r>
      <w:proofErr w:type="gramEnd"/>
      <w:r w:rsidRPr="00AC18AD">
        <w:rPr>
          <w:b/>
          <w:bCs/>
          <w:vertAlign w:val="superscript"/>
          <w:lang w:val="en-US"/>
        </w:rPr>
        <w:t>1)</w:t>
      </w:r>
      <w:r w:rsidRPr="00AC18AD">
        <w:rPr>
          <w:b/>
          <w:bCs/>
          <w:lang w:val="en-US"/>
        </w:rPr>
        <w:t xml:space="preserve"> </w:t>
      </w:r>
      <w:r w:rsidRPr="00AC18AD">
        <w:rPr>
          <w:lang w:val="en-US"/>
        </w:rPr>
        <w:t>...............................</w:t>
      </w:r>
      <w:r w:rsidR="00F63824">
        <w:rPr>
          <w:lang w:val="en-US"/>
        </w:rPr>
        <w:t>....................</w:t>
      </w:r>
      <w:r w:rsidRPr="00AC18AD">
        <w:rPr>
          <w:lang w:val="en-US"/>
        </w:rPr>
        <w:t>.......................</w:t>
      </w:r>
    </w:p>
    <w:p w:rsidR="00EC6A29" w:rsidRPr="00AC18AD" w:rsidRDefault="00EC6A29" w:rsidP="00AC18AD">
      <w:pPr>
        <w:spacing w:after="120"/>
        <w:ind w:left="1134" w:right="1134"/>
        <w:jc w:val="both"/>
        <w:rPr>
          <w:lang w:val="en-US"/>
        </w:rPr>
      </w:pPr>
      <w:r w:rsidRPr="00AC18AD">
        <w:rPr>
          <w:lang w:val="en-US"/>
        </w:rPr>
        <w:t xml:space="preserve">9.11.1 </w:t>
      </w:r>
      <w:r w:rsidRPr="00AC18AD">
        <w:rPr>
          <w:lang w:val="en-US"/>
        </w:rPr>
        <w:tab/>
      </w:r>
      <w:r w:rsidR="00F63824">
        <w:rPr>
          <w:lang w:val="en-US"/>
        </w:rPr>
        <w:tab/>
      </w:r>
      <w:r w:rsidRPr="00AC18AD">
        <w:rPr>
          <w:b/>
          <w:lang w:val="en-US"/>
        </w:rPr>
        <w:t>Tell-tale indicating failure</w:t>
      </w:r>
      <w:ins w:id="28" w:author="Rovers" w:date="2015-10-02T15:26:00Z">
        <w:r w:rsidR="00974D2B" w:rsidRPr="003F365C">
          <w:rPr>
            <w:b/>
            <w:highlight w:val="yellow"/>
            <w:lang w:val="en-US"/>
            <w:rPrChange w:id="29" w:author="Rovers" w:date="2015-10-02T15:28:00Z">
              <w:rPr>
                <w:b/>
                <w:lang w:val="en-US"/>
              </w:rPr>
            </w:rPrChange>
          </w:rPr>
          <w:t>, as</w:t>
        </w:r>
      </w:ins>
      <w:r w:rsidRPr="00AC18AD">
        <w:rPr>
          <w:b/>
          <w:lang w:val="en-US"/>
        </w:rPr>
        <w:t xml:space="preserve"> required by </w:t>
      </w:r>
      <w:del w:id="30" w:author="Rovers" w:date="2015-10-02T15:26:00Z">
        <w:r w:rsidRPr="001B7067" w:rsidDel="00974D2B">
          <w:rPr>
            <w:b/>
            <w:highlight w:val="yellow"/>
            <w:lang w:val="en-US"/>
            <w:rPrChange w:id="31" w:author="Rovers" w:date="2015-10-02T15:37:00Z">
              <w:rPr>
                <w:b/>
                <w:lang w:val="en-US"/>
              </w:rPr>
            </w:rPrChange>
          </w:rPr>
          <w:delText>device</w:delText>
        </w:r>
      </w:del>
      <w:ins w:id="32" w:author="Rovers" w:date="2015-10-02T15:26:00Z">
        <w:r w:rsidR="00974D2B" w:rsidRPr="001B7067">
          <w:rPr>
            <w:b/>
            <w:highlight w:val="yellow"/>
            <w:lang w:val="en-US"/>
            <w:rPrChange w:id="33" w:author="Rovers" w:date="2015-10-02T15:37:00Z">
              <w:rPr>
                <w:b/>
                <w:lang w:val="en-US"/>
              </w:rPr>
            </w:rPrChange>
          </w:rPr>
          <w:t>component</w:t>
        </w:r>
      </w:ins>
      <w:r w:rsidRPr="00AC18AD">
        <w:rPr>
          <w:b/>
          <w:lang w:val="en-US"/>
        </w:rPr>
        <w:t xml:space="preserve"> regulation</w:t>
      </w:r>
      <w:ins w:id="34" w:author="Rovers" w:date="2015-10-02T15:26:00Z">
        <w:r w:rsidR="00974D2B" w:rsidRPr="001B7067">
          <w:rPr>
            <w:b/>
            <w:highlight w:val="yellow"/>
            <w:lang w:val="en-US"/>
            <w:rPrChange w:id="35" w:author="Rovers" w:date="2015-10-02T15:37:00Z">
              <w:rPr>
                <w:b/>
                <w:lang w:val="en-US"/>
              </w:rPr>
            </w:rPrChange>
          </w:rPr>
          <w:t>, fitted</w:t>
        </w:r>
      </w:ins>
      <w:r w:rsidRPr="00AC18AD">
        <w:rPr>
          <w:b/>
          <w:lang w:val="en-US"/>
        </w:rPr>
        <w:t>: yes/</w:t>
      </w:r>
      <w:proofErr w:type="gramStart"/>
      <w:r w:rsidRPr="00AC18AD">
        <w:rPr>
          <w:b/>
          <w:lang w:val="en-US"/>
        </w:rPr>
        <w:t>no</w:t>
      </w:r>
      <w:r w:rsidRPr="00AC18AD">
        <w:rPr>
          <w:b/>
          <w:vertAlign w:val="superscript"/>
          <w:lang w:val="en-US"/>
        </w:rPr>
        <w:t>(</w:t>
      </w:r>
      <w:proofErr w:type="gramEnd"/>
      <w:r w:rsidRPr="00AC18AD">
        <w:rPr>
          <w:b/>
          <w:vertAlign w:val="superscript"/>
          <w:lang w:val="en-US"/>
        </w:rPr>
        <w:t>1)</w:t>
      </w:r>
      <w:r w:rsidRPr="00AC18AD">
        <w:rPr>
          <w:b/>
          <w:lang w:val="en-US"/>
        </w:rPr>
        <w:t xml:space="preserve"> ...........</w:t>
      </w:r>
    </w:p>
    <w:p w:rsidR="00EC6A29" w:rsidRPr="00AC18AD" w:rsidRDefault="00EC6A29" w:rsidP="00AC18AD">
      <w:pPr>
        <w:spacing w:after="120"/>
        <w:ind w:left="1134" w:right="1134"/>
        <w:jc w:val="both"/>
        <w:rPr>
          <w:lang w:val="en-US"/>
        </w:rPr>
      </w:pPr>
      <w:r w:rsidRPr="00AC18AD">
        <w:rPr>
          <w:lang w:val="en-US"/>
        </w:rPr>
        <w:t>…</w:t>
      </w:r>
    </w:p>
    <w:p w:rsidR="00EC6A29" w:rsidRPr="00AC18AD" w:rsidRDefault="00EC6A29" w:rsidP="00AC18AD">
      <w:pPr>
        <w:spacing w:after="120"/>
        <w:ind w:left="1134" w:right="1134"/>
        <w:jc w:val="both"/>
        <w:rPr>
          <w:lang w:val="en-US"/>
        </w:rPr>
      </w:pPr>
      <w:r w:rsidRPr="00AC18AD">
        <w:rPr>
          <w:lang w:val="en-US"/>
        </w:rPr>
        <w:t xml:space="preserve">9.12. </w:t>
      </w:r>
      <w:r w:rsidRPr="00AC18AD">
        <w:rPr>
          <w:lang w:val="en-US"/>
        </w:rPr>
        <w:tab/>
      </w:r>
      <w:r w:rsidRPr="00AC18AD">
        <w:rPr>
          <w:lang w:val="en-US"/>
        </w:rPr>
        <w:tab/>
        <w:t>Rear position lamps: yes/</w:t>
      </w:r>
      <w:proofErr w:type="gramStart"/>
      <w:r w:rsidRPr="00AC18AD">
        <w:rPr>
          <w:lang w:val="en-US"/>
        </w:rPr>
        <w:t>no</w:t>
      </w:r>
      <w:r w:rsidRPr="00AC18AD">
        <w:rPr>
          <w:b/>
          <w:bCs/>
          <w:vertAlign w:val="superscript"/>
          <w:lang w:val="en-US"/>
        </w:rPr>
        <w:t>(</w:t>
      </w:r>
      <w:proofErr w:type="gramEnd"/>
      <w:r w:rsidRPr="00AC18AD">
        <w:rPr>
          <w:b/>
          <w:bCs/>
          <w:vertAlign w:val="superscript"/>
          <w:lang w:val="en-US"/>
        </w:rPr>
        <w:t>1)</w:t>
      </w:r>
      <w:r w:rsidRPr="00AC18AD">
        <w:rPr>
          <w:b/>
          <w:bCs/>
          <w:lang w:val="en-US"/>
        </w:rPr>
        <w:t xml:space="preserve"> </w:t>
      </w:r>
      <w:r w:rsidRPr="00AC18AD">
        <w:rPr>
          <w:lang w:val="en-US"/>
        </w:rPr>
        <w:t>.............................................</w:t>
      </w:r>
      <w:r w:rsidR="00F63824">
        <w:rPr>
          <w:lang w:val="en-US"/>
        </w:rPr>
        <w:t>.....................</w:t>
      </w:r>
      <w:r w:rsidRPr="00AC18AD">
        <w:rPr>
          <w:lang w:val="en-US"/>
        </w:rPr>
        <w:t>.........</w:t>
      </w:r>
    </w:p>
    <w:p w:rsidR="00EC6A29" w:rsidRPr="00AC18AD" w:rsidRDefault="00EC6A29" w:rsidP="00AC18AD">
      <w:pPr>
        <w:spacing w:after="120"/>
        <w:ind w:left="1134" w:right="1134"/>
        <w:jc w:val="both"/>
        <w:rPr>
          <w:lang w:val="en-US"/>
        </w:rPr>
      </w:pPr>
      <w:r w:rsidRPr="00AC18AD">
        <w:rPr>
          <w:lang w:val="en-US"/>
        </w:rPr>
        <w:t>9.12.1.</w:t>
      </w:r>
      <w:r w:rsidRPr="00AC18AD">
        <w:rPr>
          <w:lang w:val="en-US"/>
        </w:rPr>
        <w:tab/>
      </w:r>
      <w:r w:rsidR="00F63824">
        <w:rPr>
          <w:lang w:val="en-US"/>
        </w:rPr>
        <w:tab/>
      </w:r>
      <w:r w:rsidRPr="00AC18AD">
        <w:rPr>
          <w:b/>
          <w:lang w:val="en-US"/>
        </w:rPr>
        <w:t>Tell-tale indicating failure</w:t>
      </w:r>
      <w:ins w:id="36" w:author="Rovers" w:date="2015-10-02T15:26:00Z">
        <w:r w:rsidR="00974D2B" w:rsidRPr="001B7067">
          <w:rPr>
            <w:b/>
            <w:highlight w:val="yellow"/>
            <w:lang w:val="en-US"/>
            <w:rPrChange w:id="37" w:author="Rovers" w:date="2015-10-02T15:37:00Z">
              <w:rPr>
                <w:b/>
                <w:lang w:val="en-US"/>
              </w:rPr>
            </w:rPrChange>
          </w:rPr>
          <w:t>, as</w:t>
        </w:r>
      </w:ins>
      <w:r w:rsidRPr="00AC18AD">
        <w:rPr>
          <w:b/>
          <w:lang w:val="en-US"/>
        </w:rPr>
        <w:t xml:space="preserve"> required by </w:t>
      </w:r>
      <w:del w:id="38" w:author="Rovers" w:date="2015-10-02T15:26:00Z">
        <w:r w:rsidRPr="001B7067" w:rsidDel="00974D2B">
          <w:rPr>
            <w:b/>
            <w:highlight w:val="yellow"/>
            <w:lang w:val="en-US"/>
            <w:rPrChange w:id="39" w:author="Rovers" w:date="2015-10-02T15:37:00Z">
              <w:rPr>
                <w:b/>
                <w:lang w:val="en-US"/>
              </w:rPr>
            </w:rPrChange>
          </w:rPr>
          <w:delText>device</w:delText>
        </w:r>
      </w:del>
      <w:ins w:id="40" w:author="Rovers" w:date="2015-10-02T15:26:00Z">
        <w:r w:rsidR="00974D2B" w:rsidRPr="001B7067">
          <w:rPr>
            <w:b/>
            <w:highlight w:val="yellow"/>
            <w:lang w:val="en-US"/>
            <w:rPrChange w:id="41" w:author="Rovers" w:date="2015-10-02T15:37:00Z">
              <w:rPr>
                <w:b/>
                <w:lang w:val="en-US"/>
              </w:rPr>
            </w:rPrChange>
          </w:rPr>
          <w:t>component</w:t>
        </w:r>
      </w:ins>
      <w:r w:rsidRPr="00AC18AD">
        <w:rPr>
          <w:b/>
          <w:lang w:val="en-US"/>
        </w:rPr>
        <w:t xml:space="preserve"> regulation</w:t>
      </w:r>
      <w:ins w:id="42" w:author="Rovers" w:date="2015-10-02T15:27:00Z">
        <w:r w:rsidR="00974D2B" w:rsidRPr="001B7067">
          <w:rPr>
            <w:b/>
            <w:highlight w:val="yellow"/>
            <w:lang w:val="en-US"/>
            <w:rPrChange w:id="43" w:author="Rovers" w:date="2015-10-02T15:37:00Z">
              <w:rPr>
                <w:b/>
                <w:lang w:val="en-US"/>
              </w:rPr>
            </w:rPrChange>
          </w:rPr>
          <w:t>, fitted</w:t>
        </w:r>
      </w:ins>
      <w:r w:rsidRPr="00AC18AD">
        <w:rPr>
          <w:b/>
          <w:lang w:val="en-US"/>
        </w:rPr>
        <w:t>: yes/</w:t>
      </w:r>
      <w:proofErr w:type="gramStart"/>
      <w:r w:rsidRPr="00AC18AD">
        <w:rPr>
          <w:b/>
          <w:lang w:val="en-US"/>
        </w:rPr>
        <w:t>no</w:t>
      </w:r>
      <w:r w:rsidRPr="00AC18AD">
        <w:rPr>
          <w:b/>
          <w:vertAlign w:val="superscript"/>
          <w:lang w:val="en-US"/>
        </w:rPr>
        <w:t>(</w:t>
      </w:r>
      <w:proofErr w:type="gramEnd"/>
      <w:r w:rsidRPr="00AC18AD">
        <w:rPr>
          <w:b/>
          <w:vertAlign w:val="superscript"/>
          <w:lang w:val="en-US"/>
        </w:rPr>
        <w:t>1)</w:t>
      </w:r>
      <w:r w:rsidRPr="00AC18AD">
        <w:rPr>
          <w:b/>
          <w:lang w:val="en-US"/>
        </w:rPr>
        <w:t xml:space="preserve"> ...........</w:t>
      </w:r>
    </w:p>
    <w:p w:rsidR="00EC6A29" w:rsidRPr="00AC18AD" w:rsidRDefault="00EC6A29" w:rsidP="00AC18AD">
      <w:pPr>
        <w:spacing w:after="120"/>
        <w:ind w:left="1134" w:right="1134"/>
        <w:jc w:val="both"/>
        <w:rPr>
          <w:lang w:val="en-US"/>
        </w:rPr>
      </w:pPr>
      <w:r w:rsidRPr="00AC18AD">
        <w:rPr>
          <w:lang w:val="en-US"/>
        </w:rPr>
        <w:t>…</w:t>
      </w:r>
    </w:p>
    <w:p w:rsidR="00EC6A29" w:rsidRPr="00AC18AD" w:rsidRDefault="00EC6A29" w:rsidP="00AC18AD">
      <w:pPr>
        <w:spacing w:after="120"/>
        <w:ind w:left="1134" w:right="1134"/>
        <w:jc w:val="both"/>
        <w:rPr>
          <w:lang w:val="en-US"/>
        </w:rPr>
      </w:pPr>
      <w:r w:rsidRPr="00AC18AD">
        <w:rPr>
          <w:lang w:val="en-US"/>
        </w:rPr>
        <w:t xml:space="preserve">9.15. </w:t>
      </w:r>
      <w:r w:rsidRPr="00AC18AD">
        <w:rPr>
          <w:lang w:val="en-US"/>
        </w:rPr>
        <w:tab/>
      </w:r>
      <w:r w:rsidRPr="00AC18AD">
        <w:rPr>
          <w:lang w:val="en-US"/>
        </w:rPr>
        <w:tab/>
        <w:t>End-outline marker lamps: yes/</w:t>
      </w:r>
      <w:proofErr w:type="gramStart"/>
      <w:r w:rsidRPr="00AC18AD">
        <w:rPr>
          <w:lang w:val="en-US"/>
        </w:rPr>
        <w:t>no</w:t>
      </w:r>
      <w:r w:rsidRPr="00AC18AD">
        <w:rPr>
          <w:b/>
          <w:bCs/>
          <w:vertAlign w:val="superscript"/>
          <w:lang w:val="en-US"/>
        </w:rPr>
        <w:t>(</w:t>
      </w:r>
      <w:proofErr w:type="gramEnd"/>
      <w:r w:rsidRPr="00AC18AD">
        <w:rPr>
          <w:b/>
          <w:bCs/>
          <w:vertAlign w:val="superscript"/>
          <w:lang w:val="en-US"/>
        </w:rPr>
        <w:t>1)</w:t>
      </w:r>
      <w:r w:rsidRPr="00AC18AD">
        <w:rPr>
          <w:b/>
          <w:bCs/>
          <w:lang w:val="en-US"/>
        </w:rPr>
        <w:t xml:space="preserve"> </w:t>
      </w:r>
      <w:r w:rsidRPr="00AC18AD">
        <w:rPr>
          <w:lang w:val="en-US"/>
        </w:rPr>
        <w:t>.............................</w:t>
      </w:r>
      <w:r w:rsidR="00F63824">
        <w:rPr>
          <w:lang w:val="en-US"/>
        </w:rPr>
        <w:t>.....................</w:t>
      </w:r>
      <w:r w:rsidRPr="00AC18AD">
        <w:rPr>
          <w:lang w:val="en-US"/>
        </w:rPr>
        <w:t>..............</w:t>
      </w:r>
    </w:p>
    <w:p w:rsidR="00EC6A29" w:rsidRPr="00AC18AD" w:rsidRDefault="00EC6A29" w:rsidP="00AC18AD">
      <w:pPr>
        <w:spacing w:after="120"/>
        <w:ind w:left="1134" w:right="1134"/>
        <w:jc w:val="both"/>
        <w:rPr>
          <w:lang w:val="en-US"/>
        </w:rPr>
      </w:pPr>
      <w:r w:rsidRPr="00AC18AD">
        <w:rPr>
          <w:lang w:val="en-US"/>
        </w:rPr>
        <w:t>9.15.1</w:t>
      </w:r>
      <w:r w:rsidR="00F63824">
        <w:rPr>
          <w:lang w:val="en-US"/>
        </w:rPr>
        <w:t>.</w:t>
      </w:r>
      <w:r w:rsidRPr="00AC18AD">
        <w:rPr>
          <w:b/>
          <w:lang w:val="en-US"/>
        </w:rPr>
        <w:tab/>
      </w:r>
      <w:r w:rsidR="00F63824">
        <w:rPr>
          <w:b/>
          <w:lang w:val="en-US"/>
        </w:rPr>
        <w:tab/>
      </w:r>
      <w:r w:rsidRPr="00AC18AD">
        <w:rPr>
          <w:b/>
          <w:lang w:val="en-US"/>
        </w:rPr>
        <w:t>Tell-tale indicating failure</w:t>
      </w:r>
      <w:ins w:id="44" w:author="Rovers" w:date="2015-10-02T15:27:00Z">
        <w:r w:rsidR="00974D2B" w:rsidRPr="001B7067">
          <w:rPr>
            <w:b/>
            <w:highlight w:val="yellow"/>
            <w:lang w:val="en-US"/>
            <w:rPrChange w:id="45" w:author="Rovers" w:date="2015-10-02T15:38:00Z">
              <w:rPr>
                <w:b/>
                <w:lang w:val="en-US"/>
              </w:rPr>
            </w:rPrChange>
          </w:rPr>
          <w:t>, as</w:t>
        </w:r>
      </w:ins>
      <w:r w:rsidRPr="00AC18AD">
        <w:rPr>
          <w:b/>
          <w:lang w:val="en-US"/>
        </w:rPr>
        <w:t xml:space="preserve"> required by </w:t>
      </w:r>
      <w:del w:id="46" w:author="Rovers" w:date="2015-10-02T15:27:00Z">
        <w:r w:rsidRPr="001B7067" w:rsidDel="00974D2B">
          <w:rPr>
            <w:b/>
            <w:highlight w:val="yellow"/>
            <w:lang w:val="en-US"/>
            <w:rPrChange w:id="47" w:author="Rovers" w:date="2015-10-02T15:38:00Z">
              <w:rPr>
                <w:b/>
                <w:lang w:val="en-US"/>
              </w:rPr>
            </w:rPrChange>
          </w:rPr>
          <w:delText>device</w:delText>
        </w:r>
      </w:del>
      <w:ins w:id="48" w:author="Rovers" w:date="2015-10-02T15:27:00Z">
        <w:r w:rsidR="00974D2B" w:rsidRPr="001B7067">
          <w:rPr>
            <w:b/>
            <w:highlight w:val="yellow"/>
            <w:lang w:val="en-US"/>
            <w:rPrChange w:id="49" w:author="Rovers" w:date="2015-10-02T15:38:00Z">
              <w:rPr>
                <w:b/>
                <w:lang w:val="en-US"/>
              </w:rPr>
            </w:rPrChange>
          </w:rPr>
          <w:t>component</w:t>
        </w:r>
      </w:ins>
      <w:r w:rsidRPr="00AC18AD">
        <w:rPr>
          <w:b/>
          <w:lang w:val="en-US"/>
        </w:rPr>
        <w:t xml:space="preserve"> regulation</w:t>
      </w:r>
      <w:ins w:id="50" w:author="Rovers" w:date="2015-10-02T15:27:00Z">
        <w:r w:rsidR="00974D2B">
          <w:rPr>
            <w:b/>
            <w:lang w:val="en-US"/>
          </w:rPr>
          <w:t xml:space="preserve">, </w:t>
        </w:r>
        <w:r w:rsidR="00974D2B" w:rsidRPr="001B7067">
          <w:rPr>
            <w:b/>
            <w:highlight w:val="yellow"/>
            <w:lang w:val="en-US"/>
            <w:rPrChange w:id="51" w:author="Rovers" w:date="2015-10-02T15:38:00Z">
              <w:rPr>
                <w:b/>
                <w:lang w:val="en-US"/>
              </w:rPr>
            </w:rPrChange>
          </w:rPr>
          <w:t>fitted</w:t>
        </w:r>
      </w:ins>
      <w:r w:rsidRPr="00AC18AD">
        <w:rPr>
          <w:b/>
          <w:lang w:val="en-US"/>
        </w:rPr>
        <w:t>: yes/</w:t>
      </w:r>
      <w:proofErr w:type="gramStart"/>
      <w:r w:rsidRPr="00AC18AD">
        <w:rPr>
          <w:b/>
          <w:lang w:val="en-US"/>
        </w:rPr>
        <w:t>no</w:t>
      </w:r>
      <w:r w:rsidRPr="00AC18AD">
        <w:rPr>
          <w:b/>
          <w:vertAlign w:val="superscript"/>
          <w:lang w:val="en-US"/>
        </w:rPr>
        <w:t>(</w:t>
      </w:r>
      <w:proofErr w:type="gramEnd"/>
      <w:r w:rsidRPr="00AC18AD">
        <w:rPr>
          <w:b/>
          <w:vertAlign w:val="superscript"/>
          <w:lang w:val="en-US"/>
        </w:rPr>
        <w:t>1)</w:t>
      </w:r>
      <w:r w:rsidRPr="00AC18AD">
        <w:rPr>
          <w:b/>
          <w:lang w:val="en-US"/>
        </w:rPr>
        <w:t xml:space="preserve"> ..........</w:t>
      </w:r>
    </w:p>
    <w:p w:rsidR="00EC6A29" w:rsidRPr="00AC18AD" w:rsidRDefault="00EC6A29" w:rsidP="00AC18AD">
      <w:pPr>
        <w:spacing w:after="120"/>
        <w:ind w:left="1134" w:right="1134"/>
        <w:jc w:val="both"/>
        <w:rPr>
          <w:lang w:val="en-US"/>
        </w:rPr>
      </w:pPr>
      <w:r w:rsidRPr="00AC18AD">
        <w:rPr>
          <w:lang w:val="en-US"/>
        </w:rPr>
        <w:t>…</w:t>
      </w:r>
    </w:p>
    <w:p w:rsidR="00EC6A29" w:rsidRPr="00AC18AD" w:rsidRDefault="00EC6A29" w:rsidP="00AC18AD">
      <w:pPr>
        <w:spacing w:after="120"/>
        <w:ind w:left="1134" w:right="1134"/>
        <w:jc w:val="both"/>
        <w:rPr>
          <w:lang w:val="en-US"/>
        </w:rPr>
      </w:pPr>
      <w:r w:rsidRPr="00AC18AD">
        <w:rPr>
          <w:lang w:val="en-US"/>
        </w:rPr>
        <w:t>9.21.</w:t>
      </w:r>
      <w:r w:rsidRPr="00AC18AD">
        <w:rPr>
          <w:lang w:val="en-US"/>
        </w:rPr>
        <w:tab/>
      </w:r>
      <w:r w:rsidRPr="00AC18AD">
        <w:rPr>
          <w:lang w:val="en-US"/>
        </w:rPr>
        <w:tab/>
        <w:t>Daytime running lamps: yes/</w:t>
      </w:r>
      <w:proofErr w:type="gramStart"/>
      <w:r w:rsidRPr="00AC18AD">
        <w:rPr>
          <w:lang w:val="en-US"/>
        </w:rPr>
        <w:t>no</w:t>
      </w:r>
      <w:r w:rsidRPr="00AC18AD">
        <w:rPr>
          <w:vertAlign w:val="superscript"/>
          <w:lang w:val="en-US"/>
        </w:rPr>
        <w:t>(</w:t>
      </w:r>
      <w:proofErr w:type="gramEnd"/>
      <w:r w:rsidRPr="00AC18AD">
        <w:rPr>
          <w:vertAlign w:val="superscript"/>
          <w:lang w:val="en-US"/>
        </w:rPr>
        <w:t>1)</w:t>
      </w:r>
      <w:r w:rsidRPr="00AC18AD">
        <w:rPr>
          <w:lang w:val="en-US"/>
        </w:rPr>
        <w:t xml:space="preserve"> .....................................</w:t>
      </w:r>
      <w:r w:rsidR="00F63824">
        <w:rPr>
          <w:lang w:val="en-US"/>
        </w:rPr>
        <w:t>.....................</w:t>
      </w:r>
      <w:r w:rsidRPr="00AC18AD">
        <w:rPr>
          <w:lang w:val="en-US"/>
        </w:rPr>
        <w:t>...........</w:t>
      </w:r>
    </w:p>
    <w:p w:rsidR="00EC6A29" w:rsidRPr="00AC18AD" w:rsidRDefault="00EC6A29" w:rsidP="00AC18AD">
      <w:pPr>
        <w:spacing w:after="120"/>
        <w:ind w:left="1134" w:right="1134"/>
        <w:jc w:val="both"/>
        <w:rPr>
          <w:b/>
          <w:lang w:val="en-US"/>
        </w:rPr>
      </w:pPr>
      <w:r w:rsidRPr="00AC18AD">
        <w:rPr>
          <w:lang w:val="en-US"/>
        </w:rPr>
        <w:t>9.21.1</w:t>
      </w:r>
      <w:r w:rsidR="00975C7D">
        <w:rPr>
          <w:lang w:val="en-US"/>
        </w:rPr>
        <w:t>.</w:t>
      </w:r>
      <w:r w:rsidRPr="00AC18AD">
        <w:rPr>
          <w:lang w:val="en-US"/>
        </w:rPr>
        <w:tab/>
      </w:r>
      <w:r w:rsidR="00F63824">
        <w:rPr>
          <w:lang w:val="en-US"/>
        </w:rPr>
        <w:tab/>
      </w:r>
      <w:r w:rsidRPr="00AC18AD">
        <w:rPr>
          <w:b/>
          <w:lang w:val="en-US"/>
        </w:rPr>
        <w:t>Tell-tale indicating failure</w:t>
      </w:r>
      <w:ins w:id="52" w:author="Rovers" w:date="2015-10-02T15:27:00Z">
        <w:r w:rsidR="00974D2B" w:rsidRPr="001B7067">
          <w:rPr>
            <w:b/>
            <w:highlight w:val="yellow"/>
            <w:lang w:val="en-US"/>
            <w:rPrChange w:id="53" w:author="Rovers" w:date="2015-10-02T15:38:00Z">
              <w:rPr>
                <w:b/>
                <w:lang w:val="en-US"/>
              </w:rPr>
            </w:rPrChange>
          </w:rPr>
          <w:t>, as</w:t>
        </w:r>
      </w:ins>
      <w:r w:rsidRPr="00AC18AD">
        <w:rPr>
          <w:b/>
          <w:lang w:val="en-US"/>
        </w:rPr>
        <w:t xml:space="preserve"> required by </w:t>
      </w:r>
      <w:del w:id="54" w:author="Rovers" w:date="2015-10-02T15:27:00Z">
        <w:r w:rsidRPr="001B7067" w:rsidDel="00974D2B">
          <w:rPr>
            <w:b/>
            <w:highlight w:val="yellow"/>
            <w:lang w:val="en-US"/>
            <w:rPrChange w:id="55" w:author="Rovers" w:date="2015-10-02T15:38:00Z">
              <w:rPr>
                <w:b/>
                <w:lang w:val="en-US"/>
              </w:rPr>
            </w:rPrChange>
          </w:rPr>
          <w:delText>device</w:delText>
        </w:r>
      </w:del>
      <w:ins w:id="56" w:author="Rovers" w:date="2015-10-02T15:27:00Z">
        <w:r w:rsidR="00974D2B" w:rsidRPr="001B7067">
          <w:rPr>
            <w:b/>
            <w:highlight w:val="yellow"/>
            <w:lang w:val="en-US"/>
            <w:rPrChange w:id="57" w:author="Rovers" w:date="2015-10-02T15:38:00Z">
              <w:rPr>
                <w:b/>
                <w:lang w:val="en-US"/>
              </w:rPr>
            </w:rPrChange>
          </w:rPr>
          <w:t>component</w:t>
        </w:r>
      </w:ins>
      <w:r w:rsidRPr="00AC18AD">
        <w:rPr>
          <w:b/>
          <w:lang w:val="en-US"/>
        </w:rPr>
        <w:t xml:space="preserve"> regulation</w:t>
      </w:r>
      <w:ins w:id="58" w:author="Rovers" w:date="2015-10-02T15:27:00Z">
        <w:r w:rsidR="00974D2B">
          <w:rPr>
            <w:b/>
            <w:lang w:val="en-US"/>
          </w:rPr>
          <w:t xml:space="preserve">, </w:t>
        </w:r>
        <w:r w:rsidR="00974D2B" w:rsidRPr="00FD394C">
          <w:rPr>
            <w:b/>
            <w:highlight w:val="yellow"/>
            <w:lang w:val="en-US"/>
          </w:rPr>
          <w:t>fitted</w:t>
        </w:r>
      </w:ins>
      <w:r w:rsidRPr="00AC18AD">
        <w:rPr>
          <w:b/>
          <w:lang w:val="en-US"/>
        </w:rPr>
        <w:t>: yes/</w:t>
      </w:r>
      <w:proofErr w:type="gramStart"/>
      <w:r w:rsidRPr="00AC18AD">
        <w:rPr>
          <w:b/>
          <w:lang w:val="en-US"/>
        </w:rPr>
        <w:t>no</w:t>
      </w:r>
      <w:r w:rsidRPr="00AC18AD">
        <w:rPr>
          <w:b/>
          <w:vertAlign w:val="superscript"/>
          <w:lang w:val="en-US"/>
        </w:rPr>
        <w:t>(</w:t>
      </w:r>
      <w:proofErr w:type="gramEnd"/>
      <w:r w:rsidRPr="00AC18AD">
        <w:rPr>
          <w:b/>
          <w:vertAlign w:val="superscript"/>
          <w:lang w:val="en-US"/>
        </w:rPr>
        <w:t>1)</w:t>
      </w:r>
      <w:r w:rsidRPr="00AC18AD">
        <w:rPr>
          <w:b/>
          <w:lang w:val="en-US"/>
        </w:rPr>
        <w:t xml:space="preserve"> ...........</w:t>
      </w:r>
    </w:p>
    <w:p w:rsidR="00EC6A29" w:rsidRPr="00AC18AD" w:rsidRDefault="00EC6A29" w:rsidP="00AC18AD">
      <w:pPr>
        <w:spacing w:after="120"/>
        <w:ind w:left="1134" w:right="1134"/>
        <w:jc w:val="both"/>
        <w:rPr>
          <w:lang w:val="en-US"/>
        </w:rPr>
      </w:pPr>
      <w:r w:rsidRPr="00AC18AD">
        <w:rPr>
          <w:lang w:val="en-US"/>
        </w:rPr>
        <w:t>…</w:t>
      </w:r>
    </w:p>
    <w:p w:rsidR="00EC6A29" w:rsidRPr="00AC18AD" w:rsidRDefault="00EC6A29" w:rsidP="00AC18AD">
      <w:pPr>
        <w:autoSpaceDE w:val="0"/>
        <w:autoSpaceDN w:val="0"/>
        <w:adjustRightInd w:val="0"/>
        <w:spacing w:after="120"/>
        <w:ind w:left="1134" w:right="1134"/>
        <w:jc w:val="both"/>
        <w:rPr>
          <w:vertAlign w:val="superscript"/>
          <w:lang w:val="en-US"/>
        </w:rPr>
      </w:pPr>
      <w:r w:rsidRPr="00AC18AD">
        <w:rPr>
          <w:vertAlign w:val="superscript"/>
          <w:lang w:val="en-US"/>
        </w:rPr>
        <w:t>____________________________________________</w:t>
      </w:r>
    </w:p>
    <w:p w:rsidR="00AC18AD" w:rsidRPr="00FD2B1B" w:rsidRDefault="00EC6A29" w:rsidP="00AC18AD">
      <w:pPr>
        <w:tabs>
          <w:tab w:val="left" w:pos="2476"/>
        </w:tabs>
        <w:spacing w:after="120"/>
        <w:ind w:left="1134" w:right="1134"/>
        <w:jc w:val="both"/>
        <w:rPr>
          <w:sz w:val="18"/>
          <w:szCs w:val="18"/>
          <w:lang w:val="en-US"/>
        </w:rPr>
      </w:pPr>
      <w:proofErr w:type="gramStart"/>
      <w:r w:rsidRPr="00FD2B1B">
        <w:rPr>
          <w:sz w:val="18"/>
          <w:szCs w:val="18"/>
          <w:vertAlign w:val="superscript"/>
          <w:lang w:val="en-US"/>
        </w:rPr>
        <w:t>(1)</w:t>
      </w:r>
      <w:r w:rsidRPr="00FD2B1B">
        <w:rPr>
          <w:sz w:val="18"/>
          <w:szCs w:val="18"/>
          <w:lang w:val="en-US"/>
        </w:rPr>
        <w:t xml:space="preserve"> Strike out which does not apply.</w:t>
      </w:r>
      <w:r w:rsidR="00F63824" w:rsidRPr="00FD2B1B">
        <w:rPr>
          <w:sz w:val="18"/>
          <w:szCs w:val="18"/>
          <w:lang w:val="en-US"/>
        </w:rPr>
        <w:t>"</w:t>
      </w:r>
      <w:proofErr w:type="gramEnd"/>
    </w:p>
    <w:p w:rsidR="00DF418A" w:rsidRPr="00DF418A" w:rsidRDefault="00E87504" w:rsidP="00980C28">
      <w:pPr>
        <w:pStyle w:val="HChG"/>
        <w:ind w:left="0" w:firstLine="0"/>
      </w:pPr>
      <w:r>
        <w:tab/>
        <w:t>II.</w:t>
      </w:r>
      <w:r>
        <w:tab/>
        <w:t>Justification</w:t>
      </w:r>
    </w:p>
    <w:p w:rsidR="00AC18AD" w:rsidRPr="00AC18AD" w:rsidRDefault="00D95D10" w:rsidP="00AC18AD">
      <w:pPr>
        <w:pStyle w:val="SingleTxtG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</w:r>
      <w:r w:rsidR="00AC18AD" w:rsidRPr="00AC18AD">
        <w:rPr>
          <w:lang w:val="en-US"/>
        </w:rPr>
        <w:t>In Regulation Nos. 7 and 87 provisions require a tell-tale for respective lamp categor</w:t>
      </w:r>
      <w:r w:rsidR="000552BB">
        <w:rPr>
          <w:lang w:val="en-US"/>
        </w:rPr>
        <w:t>ies</w:t>
      </w:r>
      <w:r w:rsidR="00AC18AD" w:rsidRPr="00AC18AD">
        <w:rPr>
          <w:lang w:val="en-US"/>
        </w:rPr>
        <w:t>. Therefore, it is necessary that the description of the component (i.e. the device Regulation) indicat</w:t>
      </w:r>
      <w:r w:rsidR="000552BB">
        <w:rPr>
          <w:lang w:val="en-US"/>
        </w:rPr>
        <w:t xml:space="preserve">es </w:t>
      </w:r>
      <w:r w:rsidR="00AC18AD" w:rsidRPr="00AC18AD">
        <w:rPr>
          <w:lang w:val="en-US"/>
        </w:rPr>
        <w:t xml:space="preserve">whether a tell-tale is required or not. </w:t>
      </w:r>
    </w:p>
    <w:p w:rsidR="00AC18AD" w:rsidRPr="00AC18AD" w:rsidRDefault="00AC18AD" w:rsidP="00AC18AD">
      <w:pPr>
        <w:pStyle w:val="SingleTxtG"/>
        <w:rPr>
          <w:lang w:val="en-US"/>
        </w:rPr>
      </w:pPr>
      <w:r w:rsidRPr="00AC18AD">
        <w:rPr>
          <w:lang w:val="en-US"/>
        </w:rPr>
        <w:t>2.</w:t>
      </w:r>
      <w:r w:rsidRPr="00AC18AD">
        <w:rPr>
          <w:lang w:val="en-US"/>
        </w:rPr>
        <w:tab/>
        <w:t>In addition, in the communication form of Regulation No. 48 it has to be documented that a tell-tale is present.</w:t>
      </w:r>
    </w:p>
    <w:p w:rsidR="00BB3C8F" w:rsidRPr="002F4FDB" w:rsidRDefault="00AC18AD" w:rsidP="00D95D10">
      <w:pPr>
        <w:pStyle w:val="SingleTxtG"/>
        <w:rPr>
          <w:lang w:val="en-US"/>
        </w:rPr>
      </w:pPr>
      <w:r w:rsidRPr="00AC18AD">
        <w:rPr>
          <w:lang w:val="en-US"/>
        </w:rPr>
        <w:t>3.</w:t>
      </w:r>
      <w:r w:rsidRPr="00AC18AD">
        <w:rPr>
          <w:lang w:val="en-US"/>
        </w:rPr>
        <w:tab/>
        <w:t>Furthermore, the following remark should be noted</w:t>
      </w:r>
      <w:r w:rsidR="00F63824">
        <w:rPr>
          <w:lang w:val="en-US"/>
        </w:rPr>
        <w:t>. I</w:t>
      </w:r>
      <w:r w:rsidRPr="00AC18AD">
        <w:rPr>
          <w:lang w:val="en-US"/>
        </w:rPr>
        <w:t xml:space="preserve">n Regulation No. 121 it should at least be allowed that the symbol “19. Position, side marker, and/or end-outline marker lamps” may be shown in other </w:t>
      </w:r>
      <w:proofErr w:type="spellStart"/>
      <w:r w:rsidRPr="00AC18AD">
        <w:rPr>
          <w:lang w:val="en-US"/>
        </w:rPr>
        <w:t>colours</w:t>
      </w:r>
      <w:proofErr w:type="spellEnd"/>
      <w:r w:rsidRPr="00AC18AD">
        <w:rPr>
          <w:lang w:val="en-US"/>
        </w:rPr>
        <w:t xml:space="preserve"> than specified in column 5.</w:t>
      </w: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803B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0F4" w:rsidRDefault="00E510F4"/>
  </w:endnote>
  <w:endnote w:type="continuationSeparator" w:id="0">
    <w:p w:rsidR="00E510F4" w:rsidRDefault="00E510F4"/>
  </w:endnote>
  <w:endnote w:type="continuationNotice" w:id="1">
    <w:p w:rsidR="00E510F4" w:rsidRDefault="00E510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0F4" w:rsidRPr="00803BF8" w:rsidRDefault="00E510F4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6F31FE">
      <w:rPr>
        <w:b/>
        <w:noProof/>
        <w:sz w:val="18"/>
      </w:rPr>
      <w:t>4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0F4" w:rsidRPr="00803BF8" w:rsidRDefault="00E510F4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6F31FE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0F4" w:rsidRPr="00803BF8" w:rsidRDefault="00E510F4">
    <w:pPr>
      <w:pStyle w:val="Footer"/>
      <w:rPr>
        <w:sz w:val="20"/>
      </w:rPr>
    </w:pPr>
    <w:r>
      <w:rPr>
        <w:noProof/>
        <w:sz w:val="20"/>
        <w:lang w:val="en-US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GE.15-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0F4" w:rsidRPr="000B175B" w:rsidRDefault="00E510F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510F4" w:rsidRPr="00FC68B7" w:rsidRDefault="00E510F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510F4" w:rsidRDefault="00E510F4"/>
  </w:footnote>
  <w:footnote w:id="2">
    <w:p w:rsidR="00E510F4" w:rsidRPr="00B14735" w:rsidRDefault="00E510F4" w:rsidP="00D95D10">
      <w:pPr>
        <w:pStyle w:val="FootnoteText"/>
        <w:tabs>
          <w:tab w:val="clear" w:pos="1021"/>
        </w:tabs>
        <w:ind w:hanging="283"/>
        <w:rPr>
          <w:rFonts w:eastAsia="Calibri"/>
        </w:rPr>
      </w:pPr>
      <w:r w:rsidRPr="007406A7">
        <w:rPr>
          <w:rStyle w:val="FootnoteReference"/>
          <w:vertAlign w:val="baseline"/>
        </w:rPr>
        <w:t>*</w:t>
      </w:r>
      <w:r w:rsidRPr="007406A7">
        <w:tab/>
      </w:r>
      <w:r w:rsidRPr="00A224E8">
        <w:rPr>
          <w:lang w:val="en-US"/>
        </w:rPr>
        <w:t xml:space="preserve">In accordance with the </w:t>
      </w:r>
      <w:proofErr w:type="spellStart"/>
      <w:r w:rsidRPr="00A224E8">
        <w:rPr>
          <w:lang w:val="en-US"/>
        </w:rPr>
        <w:t>programme</w:t>
      </w:r>
      <w:proofErr w:type="spellEnd"/>
      <w:r w:rsidRPr="00A224E8">
        <w:rPr>
          <w:lang w:val="en-US"/>
        </w:rPr>
        <w:t xml:space="preserve"> of work of the Inland Transport Committee for 2012–2016 (ECE/TRANS/224, para. 94 and ECE/TRANS/2012/12, </w:t>
      </w:r>
      <w:proofErr w:type="spellStart"/>
      <w:r w:rsidRPr="00A224E8">
        <w:rPr>
          <w:lang w:val="en-US"/>
        </w:rPr>
        <w:t>programme</w:t>
      </w:r>
      <w:proofErr w:type="spellEnd"/>
      <w:r w:rsidRPr="00A224E8">
        <w:rPr>
          <w:lang w:val="en-US"/>
        </w:rPr>
        <w:t xml:space="preserve"> activity 02.4), the World Forum will develop, harmonize and update Regulations in order to enhance the performance of vehicles. The present document is submitted in conformity with that mandate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0F4" w:rsidRPr="00803BF8" w:rsidRDefault="00E510F4">
    <w:pPr>
      <w:pStyle w:val="Header"/>
    </w:pPr>
    <w:r>
      <w:t>ECE/TRANS/WP.29/GRE/</w:t>
    </w:r>
    <w:r w:rsidRPr="00DF418A">
      <w:t>201</w:t>
    </w:r>
    <w:r>
      <w:t>5</w:t>
    </w:r>
    <w:r w:rsidRPr="00DF418A">
      <w:t>/</w:t>
    </w:r>
    <w:r>
      <w:t>31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0F4" w:rsidRPr="00803BF8" w:rsidRDefault="00E510F4" w:rsidP="00803BF8">
    <w:pPr>
      <w:pStyle w:val="Header"/>
      <w:jc w:val="right"/>
    </w:pPr>
    <w:r>
      <w:t>ECE/TRANS/WP.29/GRE/2015/31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ook w:val="0000" w:firstRow="0" w:lastRow="0" w:firstColumn="0" w:lastColumn="0" w:noHBand="0" w:noVBand="0"/>
    </w:tblPr>
    <w:tblGrid>
      <w:gridCol w:w="4536"/>
      <w:gridCol w:w="5103"/>
    </w:tblGrid>
    <w:tr w:rsidR="00E510F4" w:rsidRPr="00240B3B" w:rsidTr="002F5852">
      <w:tc>
        <w:tcPr>
          <w:tcW w:w="4536" w:type="dxa"/>
          <w:vAlign w:val="center"/>
        </w:tcPr>
        <w:p w:rsidR="00E510F4" w:rsidRPr="00240B3B" w:rsidRDefault="00E510F4" w:rsidP="002F5852">
          <w:pPr>
            <w:ind w:right="67"/>
            <w:jc w:val="both"/>
            <w:rPr>
              <w:lang w:val="en-TT" w:eastAsia="ar-SA"/>
            </w:rPr>
          </w:pPr>
          <w:r w:rsidRPr="00895783">
            <w:rPr>
              <w:lang w:val="en-US"/>
            </w:rPr>
            <w:t xml:space="preserve">Transmitted by the </w:t>
          </w:r>
          <w:r w:rsidRPr="00895783">
            <w:rPr>
              <w:lang w:val="en-US" w:eastAsia="ja-JP"/>
            </w:rPr>
            <w:t xml:space="preserve">experts </w:t>
          </w:r>
          <w:r>
            <w:rPr>
              <w:lang w:val="en-US" w:eastAsia="ja-JP"/>
            </w:rPr>
            <w:t>of the Task Force Tell-Tale (TF-TT)</w:t>
          </w:r>
        </w:p>
      </w:tc>
      <w:tc>
        <w:tcPr>
          <w:tcW w:w="5103" w:type="dxa"/>
        </w:tcPr>
        <w:p w:rsidR="00E510F4" w:rsidRPr="002F5852" w:rsidRDefault="00E510F4" w:rsidP="002F5852">
          <w:pPr>
            <w:ind w:left="1418"/>
            <w:rPr>
              <w:b/>
              <w:bCs/>
              <w:color w:val="000000"/>
              <w:lang w:val="en-US" w:eastAsia="ar-SA"/>
            </w:rPr>
          </w:pPr>
          <w:r w:rsidRPr="002F5852">
            <w:rPr>
              <w:u w:val="single"/>
              <w:lang w:val="en-US" w:eastAsia="ar-SA"/>
            </w:rPr>
            <w:t>Informal document</w:t>
          </w:r>
          <w:r w:rsidRPr="002F5852">
            <w:rPr>
              <w:lang w:val="en-US" w:eastAsia="ar-SA"/>
            </w:rPr>
            <w:t xml:space="preserve"> </w:t>
          </w:r>
          <w:r>
            <w:rPr>
              <w:b/>
              <w:bCs/>
              <w:lang w:val="en-US" w:eastAsia="ar-SA"/>
            </w:rPr>
            <w:t>GRE-74</w:t>
          </w:r>
          <w:r w:rsidRPr="002F5852">
            <w:rPr>
              <w:b/>
              <w:bCs/>
              <w:color w:val="000000"/>
              <w:lang w:val="en-US" w:eastAsia="ar-SA"/>
            </w:rPr>
            <w:t>-</w:t>
          </w:r>
          <w:r w:rsidR="006F31FE">
            <w:rPr>
              <w:b/>
              <w:bCs/>
              <w:color w:val="000000"/>
              <w:lang w:val="en-US" w:eastAsia="ar-SA"/>
            </w:rPr>
            <w:t>16</w:t>
          </w:r>
        </w:p>
        <w:p w:rsidR="00E510F4" w:rsidRPr="002F5852" w:rsidRDefault="00E510F4" w:rsidP="002F5852">
          <w:pPr>
            <w:tabs>
              <w:tab w:val="center" w:pos="4677"/>
              <w:tab w:val="right" w:pos="9355"/>
            </w:tabs>
            <w:ind w:left="1418"/>
            <w:rPr>
              <w:lang w:val="en-US" w:eastAsia="ar-SA"/>
            </w:rPr>
          </w:pPr>
          <w:r>
            <w:rPr>
              <w:lang w:val="en-US" w:eastAsia="ar-SA"/>
            </w:rPr>
            <w:t>(74</w:t>
          </w:r>
          <w:r w:rsidRPr="002F5852">
            <w:rPr>
              <w:vertAlign w:val="superscript"/>
              <w:lang w:val="en-US" w:eastAsia="ar-SA"/>
            </w:rPr>
            <w:t>th</w:t>
          </w:r>
          <w:r>
            <w:rPr>
              <w:lang w:val="en-US" w:eastAsia="ar-SA"/>
            </w:rPr>
            <w:t xml:space="preserve"> GRE, 20-23 October</w:t>
          </w:r>
          <w:r w:rsidRPr="002F5852">
            <w:rPr>
              <w:lang w:val="en-US" w:eastAsia="ar-SA"/>
            </w:rPr>
            <w:t xml:space="preserve"> 2015</w:t>
          </w:r>
        </w:p>
        <w:p w:rsidR="00E510F4" w:rsidRPr="00240B3B" w:rsidRDefault="00E510F4" w:rsidP="006F31FE">
          <w:pPr>
            <w:tabs>
              <w:tab w:val="center" w:pos="4677"/>
              <w:tab w:val="right" w:pos="9355"/>
            </w:tabs>
            <w:ind w:left="1418"/>
            <w:rPr>
              <w:lang w:val="en-TT" w:eastAsia="ar-SA"/>
            </w:rPr>
          </w:pPr>
          <w:r w:rsidRPr="00240B3B">
            <w:rPr>
              <w:lang w:val="en-TT" w:eastAsia="ar-SA"/>
            </w:rPr>
            <w:t xml:space="preserve">agenda </w:t>
          </w:r>
          <w:r w:rsidRPr="00240B3B">
            <w:rPr>
              <w:lang w:val="en-TT" w:eastAsia="ar-SA"/>
            </w:rPr>
            <w:t>item</w:t>
          </w:r>
          <w:bookmarkStart w:id="59" w:name="_GoBack"/>
          <w:bookmarkEnd w:id="59"/>
          <w:r w:rsidRPr="00240B3B">
            <w:rPr>
              <w:lang w:val="en-TT" w:eastAsia="ar-SA"/>
            </w:rPr>
            <w:t xml:space="preserve"> </w:t>
          </w:r>
          <w:r>
            <w:rPr>
              <w:lang w:val="en-TT" w:eastAsia="ar-SA"/>
            </w:rPr>
            <w:t>6 (a)</w:t>
          </w:r>
          <w:r w:rsidR="00F2357F">
            <w:rPr>
              <w:lang w:val="en-TT" w:eastAsia="ar-SA"/>
            </w:rPr>
            <w:t>)</w:t>
          </w:r>
        </w:p>
      </w:tc>
    </w:tr>
  </w:tbl>
  <w:p w:rsidR="00E510F4" w:rsidRDefault="00E510F4" w:rsidP="002F58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CA06393"/>
    <w:multiLevelType w:val="multilevel"/>
    <w:tmpl w:val="67BC14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684147"/>
    <w:multiLevelType w:val="hybridMultilevel"/>
    <w:tmpl w:val="072C5C0A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2"/>
  </w:num>
  <w:num w:numId="13">
    <w:abstractNumId w:val="11"/>
  </w:num>
  <w:num w:numId="14">
    <w:abstractNumId w:val="17"/>
  </w:num>
  <w:num w:numId="15">
    <w:abstractNumId w:val="19"/>
  </w:num>
  <w:num w:numId="16">
    <w:abstractNumId w:val="10"/>
  </w:num>
  <w:num w:numId="17">
    <w:abstractNumId w:val="14"/>
  </w:num>
  <w:num w:numId="18">
    <w:abstractNumId w:val="18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en-TT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07E60"/>
    <w:rsid w:val="00013D2A"/>
    <w:rsid w:val="00014605"/>
    <w:rsid w:val="00015799"/>
    <w:rsid w:val="0002015E"/>
    <w:rsid w:val="00025B62"/>
    <w:rsid w:val="00030495"/>
    <w:rsid w:val="00031ABF"/>
    <w:rsid w:val="00032937"/>
    <w:rsid w:val="000333D4"/>
    <w:rsid w:val="00034C7C"/>
    <w:rsid w:val="0003564D"/>
    <w:rsid w:val="00035DFA"/>
    <w:rsid w:val="00046515"/>
    <w:rsid w:val="00046A36"/>
    <w:rsid w:val="00046B1F"/>
    <w:rsid w:val="00046CDF"/>
    <w:rsid w:val="00050F6B"/>
    <w:rsid w:val="00052635"/>
    <w:rsid w:val="00054E4D"/>
    <w:rsid w:val="000552BB"/>
    <w:rsid w:val="00056C6B"/>
    <w:rsid w:val="00057E97"/>
    <w:rsid w:val="000646F4"/>
    <w:rsid w:val="00065561"/>
    <w:rsid w:val="00066C0D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31C0"/>
    <w:rsid w:val="00094F47"/>
    <w:rsid w:val="000A525F"/>
    <w:rsid w:val="000A5649"/>
    <w:rsid w:val="000B0595"/>
    <w:rsid w:val="000B175B"/>
    <w:rsid w:val="000B1CD2"/>
    <w:rsid w:val="000B2D7B"/>
    <w:rsid w:val="000B2F02"/>
    <w:rsid w:val="000B373D"/>
    <w:rsid w:val="000B3A0F"/>
    <w:rsid w:val="000B4EF7"/>
    <w:rsid w:val="000C16D3"/>
    <w:rsid w:val="000C2C03"/>
    <w:rsid w:val="000C2D2E"/>
    <w:rsid w:val="000D0516"/>
    <w:rsid w:val="000D4EB3"/>
    <w:rsid w:val="000D70AC"/>
    <w:rsid w:val="000E034C"/>
    <w:rsid w:val="000E0415"/>
    <w:rsid w:val="000E0CA4"/>
    <w:rsid w:val="000E5E72"/>
    <w:rsid w:val="000F1AC1"/>
    <w:rsid w:val="00101131"/>
    <w:rsid w:val="001044E5"/>
    <w:rsid w:val="001058B4"/>
    <w:rsid w:val="00105AD8"/>
    <w:rsid w:val="00107CBF"/>
    <w:rsid w:val="001103AA"/>
    <w:rsid w:val="0011666B"/>
    <w:rsid w:val="00122CBC"/>
    <w:rsid w:val="00123206"/>
    <w:rsid w:val="00130A58"/>
    <w:rsid w:val="00130B1B"/>
    <w:rsid w:val="00130E03"/>
    <w:rsid w:val="00131F67"/>
    <w:rsid w:val="00133B18"/>
    <w:rsid w:val="00133E6D"/>
    <w:rsid w:val="001359D2"/>
    <w:rsid w:val="00143418"/>
    <w:rsid w:val="00143708"/>
    <w:rsid w:val="00147241"/>
    <w:rsid w:val="00152B52"/>
    <w:rsid w:val="00155592"/>
    <w:rsid w:val="00156C8F"/>
    <w:rsid w:val="00157778"/>
    <w:rsid w:val="001602AF"/>
    <w:rsid w:val="00160B90"/>
    <w:rsid w:val="00163BF7"/>
    <w:rsid w:val="00164A85"/>
    <w:rsid w:val="00165F3A"/>
    <w:rsid w:val="001662EC"/>
    <w:rsid w:val="00182290"/>
    <w:rsid w:val="001827D1"/>
    <w:rsid w:val="00184490"/>
    <w:rsid w:val="0019102D"/>
    <w:rsid w:val="00192180"/>
    <w:rsid w:val="00193F1C"/>
    <w:rsid w:val="001963AC"/>
    <w:rsid w:val="00197D24"/>
    <w:rsid w:val="001A3955"/>
    <w:rsid w:val="001A5101"/>
    <w:rsid w:val="001B3446"/>
    <w:rsid w:val="001B4B04"/>
    <w:rsid w:val="001B7067"/>
    <w:rsid w:val="001C4AFE"/>
    <w:rsid w:val="001C6663"/>
    <w:rsid w:val="001C7895"/>
    <w:rsid w:val="001D0C8C"/>
    <w:rsid w:val="001D1419"/>
    <w:rsid w:val="001D16DB"/>
    <w:rsid w:val="001D26DF"/>
    <w:rsid w:val="001D3882"/>
    <w:rsid w:val="001D3A03"/>
    <w:rsid w:val="001D4261"/>
    <w:rsid w:val="001D6907"/>
    <w:rsid w:val="001D72CF"/>
    <w:rsid w:val="001E0C22"/>
    <w:rsid w:val="001E2593"/>
    <w:rsid w:val="001E47B9"/>
    <w:rsid w:val="001E7B67"/>
    <w:rsid w:val="001F59D7"/>
    <w:rsid w:val="00202BF3"/>
    <w:rsid w:val="00202DA8"/>
    <w:rsid w:val="002057AE"/>
    <w:rsid w:val="002073C2"/>
    <w:rsid w:val="0021164B"/>
    <w:rsid w:val="00211E0B"/>
    <w:rsid w:val="002134E0"/>
    <w:rsid w:val="00213F99"/>
    <w:rsid w:val="00221BD3"/>
    <w:rsid w:val="0023072C"/>
    <w:rsid w:val="002324C6"/>
    <w:rsid w:val="00233BB0"/>
    <w:rsid w:val="00243627"/>
    <w:rsid w:val="0024496E"/>
    <w:rsid w:val="00246027"/>
    <w:rsid w:val="0024772E"/>
    <w:rsid w:val="00263A29"/>
    <w:rsid w:val="00264B9B"/>
    <w:rsid w:val="002676B0"/>
    <w:rsid w:val="00267F5F"/>
    <w:rsid w:val="00270BEB"/>
    <w:rsid w:val="00271CB5"/>
    <w:rsid w:val="002722E2"/>
    <w:rsid w:val="00273751"/>
    <w:rsid w:val="00276AEF"/>
    <w:rsid w:val="00283AEA"/>
    <w:rsid w:val="00283C63"/>
    <w:rsid w:val="002847BB"/>
    <w:rsid w:val="00284D1F"/>
    <w:rsid w:val="00286888"/>
    <w:rsid w:val="00286B4D"/>
    <w:rsid w:val="0028776F"/>
    <w:rsid w:val="002934A0"/>
    <w:rsid w:val="002A0D4A"/>
    <w:rsid w:val="002A42DD"/>
    <w:rsid w:val="002A4687"/>
    <w:rsid w:val="002A4D51"/>
    <w:rsid w:val="002B4079"/>
    <w:rsid w:val="002B47CA"/>
    <w:rsid w:val="002C5141"/>
    <w:rsid w:val="002C567B"/>
    <w:rsid w:val="002C64E5"/>
    <w:rsid w:val="002C6BB6"/>
    <w:rsid w:val="002D4643"/>
    <w:rsid w:val="002D4CFC"/>
    <w:rsid w:val="002E093F"/>
    <w:rsid w:val="002E2EB7"/>
    <w:rsid w:val="002E4283"/>
    <w:rsid w:val="002E5684"/>
    <w:rsid w:val="002F04B8"/>
    <w:rsid w:val="002F175C"/>
    <w:rsid w:val="002F1D8E"/>
    <w:rsid w:val="002F45F3"/>
    <w:rsid w:val="002F4FDB"/>
    <w:rsid w:val="002F5852"/>
    <w:rsid w:val="002F5AC5"/>
    <w:rsid w:val="002F7DE0"/>
    <w:rsid w:val="0030272D"/>
    <w:rsid w:val="00302E18"/>
    <w:rsid w:val="0031067C"/>
    <w:rsid w:val="00312F59"/>
    <w:rsid w:val="0031733E"/>
    <w:rsid w:val="003229D8"/>
    <w:rsid w:val="003237A4"/>
    <w:rsid w:val="0032454C"/>
    <w:rsid w:val="00325908"/>
    <w:rsid w:val="00326932"/>
    <w:rsid w:val="00330F1A"/>
    <w:rsid w:val="00336789"/>
    <w:rsid w:val="003406CC"/>
    <w:rsid w:val="0034168B"/>
    <w:rsid w:val="003450DD"/>
    <w:rsid w:val="003451F4"/>
    <w:rsid w:val="003516C1"/>
    <w:rsid w:val="00352181"/>
    <w:rsid w:val="00352709"/>
    <w:rsid w:val="00356E54"/>
    <w:rsid w:val="003619B5"/>
    <w:rsid w:val="00361AC3"/>
    <w:rsid w:val="00363AAE"/>
    <w:rsid w:val="00365763"/>
    <w:rsid w:val="00371178"/>
    <w:rsid w:val="00377817"/>
    <w:rsid w:val="003800C8"/>
    <w:rsid w:val="00383155"/>
    <w:rsid w:val="00392E47"/>
    <w:rsid w:val="00394CC7"/>
    <w:rsid w:val="00396E5F"/>
    <w:rsid w:val="003A06B5"/>
    <w:rsid w:val="003A3D17"/>
    <w:rsid w:val="003A5828"/>
    <w:rsid w:val="003A6810"/>
    <w:rsid w:val="003B1EDF"/>
    <w:rsid w:val="003B275B"/>
    <w:rsid w:val="003C17CC"/>
    <w:rsid w:val="003C2CC4"/>
    <w:rsid w:val="003C46E4"/>
    <w:rsid w:val="003C534D"/>
    <w:rsid w:val="003D4B23"/>
    <w:rsid w:val="003E120B"/>
    <w:rsid w:val="003E130E"/>
    <w:rsid w:val="003F00E3"/>
    <w:rsid w:val="003F365C"/>
    <w:rsid w:val="003F6FC1"/>
    <w:rsid w:val="004019C4"/>
    <w:rsid w:val="00403D20"/>
    <w:rsid w:val="0040438C"/>
    <w:rsid w:val="00410C89"/>
    <w:rsid w:val="00420557"/>
    <w:rsid w:val="00422E03"/>
    <w:rsid w:val="00425C32"/>
    <w:rsid w:val="00426B9B"/>
    <w:rsid w:val="004325CB"/>
    <w:rsid w:val="00442A83"/>
    <w:rsid w:val="00443761"/>
    <w:rsid w:val="00443911"/>
    <w:rsid w:val="0045495B"/>
    <w:rsid w:val="004561E5"/>
    <w:rsid w:val="004572AE"/>
    <w:rsid w:val="00464BD6"/>
    <w:rsid w:val="00467FEF"/>
    <w:rsid w:val="00471BD2"/>
    <w:rsid w:val="00477526"/>
    <w:rsid w:val="00477A0D"/>
    <w:rsid w:val="00481E2E"/>
    <w:rsid w:val="0048237A"/>
    <w:rsid w:val="0048397A"/>
    <w:rsid w:val="0048419F"/>
    <w:rsid w:val="00485CBB"/>
    <w:rsid w:val="004866B7"/>
    <w:rsid w:val="004909C2"/>
    <w:rsid w:val="004935FC"/>
    <w:rsid w:val="00493DB9"/>
    <w:rsid w:val="004A79FD"/>
    <w:rsid w:val="004B05F0"/>
    <w:rsid w:val="004B3889"/>
    <w:rsid w:val="004C2461"/>
    <w:rsid w:val="004C3774"/>
    <w:rsid w:val="004C7462"/>
    <w:rsid w:val="004D0424"/>
    <w:rsid w:val="004D3FC5"/>
    <w:rsid w:val="004D65FF"/>
    <w:rsid w:val="004E0683"/>
    <w:rsid w:val="004E0FDB"/>
    <w:rsid w:val="004E57FB"/>
    <w:rsid w:val="004E77B2"/>
    <w:rsid w:val="004F1622"/>
    <w:rsid w:val="004F1CBD"/>
    <w:rsid w:val="00501396"/>
    <w:rsid w:val="005017D4"/>
    <w:rsid w:val="0050463D"/>
    <w:rsid w:val="00504B2D"/>
    <w:rsid w:val="00504CD0"/>
    <w:rsid w:val="0052136D"/>
    <w:rsid w:val="00527001"/>
    <w:rsid w:val="0052775E"/>
    <w:rsid w:val="00535965"/>
    <w:rsid w:val="005420F2"/>
    <w:rsid w:val="005462C2"/>
    <w:rsid w:val="0055161F"/>
    <w:rsid w:val="0055217D"/>
    <w:rsid w:val="0055307C"/>
    <w:rsid w:val="00554D08"/>
    <w:rsid w:val="00556130"/>
    <w:rsid w:val="00556DED"/>
    <w:rsid w:val="00557EAC"/>
    <w:rsid w:val="0056209A"/>
    <w:rsid w:val="005628B6"/>
    <w:rsid w:val="005642C2"/>
    <w:rsid w:val="00564BCC"/>
    <w:rsid w:val="0057118C"/>
    <w:rsid w:val="0057288A"/>
    <w:rsid w:val="00574006"/>
    <w:rsid w:val="005751FB"/>
    <w:rsid w:val="00581DFE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7D1E"/>
    <w:rsid w:val="005E0D4D"/>
    <w:rsid w:val="005F4257"/>
    <w:rsid w:val="005F72B3"/>
    <w:rsid w:val="005F7B75"/>
    <w:rsid w:val="006001EE"/>
    <w:rsid w:val="00600492"/>
    <w:rsid w:val="00605042"/>
    <w:rsid w:val="006072D0"/>
    <w:rsid w:val="00611FC4"/>
    <w:rsid w:val="00616169"/>
    <w:rsid w:val="006176FB"/>
    <w:rsid w:val="006266D3"/>
    <w:rsid w:val="00626FBD"/>
    <w:rsid w:val="00630555"/>
    <w:rsid w:val="0063070C"/>
    <w:rsid w:val="00631AF6"/>
    <w:rsid w:val="0063242B"/>
    <w:rsid w:val="00634F9F"/>
    <w:rsid w:val="006372E5"/>
    <w:rsid w:val="0064099B"/>
    <w:rsid w:val="00640B26"/>
    <w:rsid w:val="0064292F"/>
    <w:rsid w:val="00647BAD"/>
    <w:rsid w:val="00652D0A"/>
    <w:rsid w:val="0065391C"/>
    <w:rsid w:val="00662BB6"/>
    <w:rsid w:val="00663B3A"/>
    <w:rsid w:val="00664F9E"/>
    <w:rsid w:val="006660D3"/>
    <w:rsid w:val="00671B51"/>
    <w:rsid w:val="0067362F"/>
    <w:rsid w:val="00675314"/>
    <w:rsid w:val="00676606"/>
    <w:rsid w:val="00680563"/>
    <w:rsid w:val="00682E86"/>
    <w:rsid w:val="0068459E"/>
    <w:rsid w:val="00684C21"/>
    <w:rsid w:val="006958E8"/>
    <w:rsid w:val="006A0BC2"/>
    <w:rsid w:val="006A2530"/>
    <w:rsid w:val="006A2748"/>
    <w:rsid w:val="006A46E9"/>
    <w:rsid w:val="006A6267"/>
    <w:rsid w:val="006B4D98"/>
    <w:rsid w:val="006B4E9F"/>
    <w:rsid w:val="006B5488"/>
    <w:rsid w:val="006C3589"/>
    <w:rsid w:val="006D1EDE"/>
    <w:rsid w:val="006D37AF"/>
    <w:rsid w:val="006D4C02"/>
    <w:rsid w:val="006D51D0"/>
    <w:rsid w:val="006D52CA"/>
    <w:rsid w:val="006D5FB9"/>
    <w:rsid w:val="006D658E"/>
    <w:rsid w:val="006E5305"/>
    <w:rsid w:val="006E564B"/>
    <w:rsid w:val="006E7191"/>
    <w:rsid w:val="006E7863"/>
    <w:rsid w:val="006F0360"/>
    <w:rsid w:val="006F2D70"/>
    <w:rsid w:val="006F31FE"/>
    <w:rsid w:val="006F3D7F"/>
    <w:rsid w:val="00702B9C"/>
    <w:rsid w:val="00703577"/>
    <w:rsid w:val="00705894"/>
    <w:rsid w:val="007072C1"/>
    <w:rsid w:val="00716CB7"/>
    <w:rsid w:val="007247D3"/>
    <w:rsid w:val="0072632A"/>
    <w:rsid w:val="00731186"/>
    <w:rsid w:val="007327D5"/>
    <w:rsid w:val="00735128"/>
    <w:rsid w:val="007377C5"/>
    <w:rsid w:val="00741C1C"/>
    <w:rsid w:val="00750A59"/>
    <w:rsid w:val="00750B8D"/>
    <w:rsid w:val="00754F03"/>
    <w:rsid w:val="00757F2F"/>
    <w:rsid w:val="007629C8"/>
    <w:rsid w:val="00770168"/>
    <w:rsid w:val="0077047D"/>
    <w:rsid w:val="00775F7C"/>
    <w:rsid w:val="0077691F"/>
    <w:rsid w:val="007836F4"/>
    <w:rsid w:val="00790A9A"/>
    <w:rsid w:val="00793B94"/>
    <w:rsid w:val="00796008"/>
    <w:rsid w:val="007A36CE"/>
    <w:rsid w:val="007A52E6"/>
    <w:rsid w:val="007B6BA5"/>
    <w:rsid w:val="007C0235"/>
    <w:rsid w:val="007C0546"/>
    <w:rsid w:val="007C2E71"/>
    <w:rsid w:val="007C3390"/>
    <w:rsid w:val="007C3B1C"/>
    <w:rsid w:val="007C4F4B"/>
    <w:rsid w:val="007D0567"/>
    <w:rsid w:val="007D24C3"/>
    <w:rsid w:val="007D7BE1"/>
    <w:rsid w:val="007E01E9"/>
    <w:rsid w:val="007E3C7D"/>
    <w:rsid w:val="007E5E15"/>
    <w:rsid w:val="007E63F3"/>
    <w:rsid w:val="007F0E12"/>
    <w:rsid w:val="007F3673"/>
    <w:rsid w:val="007F53E5"/>
    <w:rsid w:val="007F6611"/>
    <w:rsid w:val="007F6FD3"/>
    <w:rsid w:val="00801D6A"/>
    <w:rsid w:val="00802DCA"/>
    <w:rsid w:val="00803BF8"/>
    <w:rsid w:val="00804C91"/>
    <w:rsid w:val="00811920"/>
    <w:rsid w:val="00815AD0"/>
    <w:rsid w:val="00815EDB"/>
    <w:rsid w:val="00816704"/>
    <w:rsid w:val="00822B44"/>
    <w:rsid w:val="008231D3"/>
    <w:rsid w:val="008242D7"/>
    <w:rsid w:val="008257B1"/>
    <w:rsid w:val="00832334"/>
    <w:rsid w:val="008339DF"/>
    <w:rsid w:val="00835C20"/>
    <w:rsid w:val="00843767"/>
    <w:rsid w:val="00847CEC"/>
    <w:rsid w:val="00851184"/>
    <w:rsid w:val="0085294E"/>
    <w:rsid w:val="008562C9"/>
    <w:rsid w:val="00856494"/>
    <w:rsid w:val="00856FAA"/>
    <w:rsid w:val="00861117"/>
    <w:rsid w:val="0086135A"/>
    <w:rsid w:val="00863DFD"/>
    <w:rsid w:val="00865560"/>
    <w:rsid w:val="008679D9"/>
    <w:rsid w:val="00872EA9"/>
    <w:rsid w:val="00873BB6"/>
    <w:rsid w:val="008809C1"/>
    <w:rsid w:val="00881AE2"/>
    <w:rsid w:val="00883E85"/>
    <w:rsid w:val="00886690"/>
    <w:rsid w:val="008878DE"/>
    <w:rsid w:val="00896B38"/>
    <w:rsid w:val="008979B1"/>
    <w:rsid w:val="008A137D"/>
    <w:rsid w:val="008A1ED5"/>
    <w:rsid w:val="008A4091"/>
    <w:rsid w:val="008A6467"/>
    <w:rsid w:val="008A6B25"/>
    <w:rsid w:val="008A6C4F"/>
    <w:rsid w:val="008B2335"/>
    <w:rsid w:val="008B2E36"/>
    <w:rsid w:val="008D37F7"/>
    <w:rsid w:val="008D3ABA"/>
    <w:rsid w:val="008D440D"/>
    <w:rsid w:val="008D7558"/>
    <w:rsid w:val="008E05FB"/>
    <w:rsid w:val="008E0678"/>
    <w:rsid w:val="008E305A"/>
    <w:rsid w:val="008E6DB5"/>
    <w:rsid w:val="008F31D2"/>
    <w:rsid w:val="008F4D26"/>
    <w:rsid w:val="0090098B"/>
    <w:rsid w:val="009014EE"/>
    <w:rsid w:val="00906A89"/>
    <w:rsid w:val="0091023E"/>
    <w:rsid w:val="00915EF6"/>
    <w:rsid w:val="00920C5D"/>
    <w:rsid w:val="00921397"/>
    <w:rsid w:val="009223CA"/>
    <w:rsid w:val="009235EA"/>
    <w:rsid w:val="009236D2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72EEF"/>
    <w:rsid w:val="00974C2D"/>
    <w:rsid w:val="00974D2B"/>
    <w:rsid w:val="00975C7D"/>
    <w:rsid w:val="009760F3"/>
    <w:rsid w:val="009764DA"/>
    <w:rsid w:val="00976CFB"/>
    <w:rsid w:val="00980C28"/>
    <w:rsid w:val="00981AA1"/>
    <w:rsid w:val="00985228"/>
    <w:rsid w:val="00997605"/>
    <w:rsid w:val="009A0830"/>
    <w:rsid w:val="009A08AC"/>
    <w:rsid w:val="009A0E8D"/>
    <w:rsid w:val="009A26E0"/>
    <w:rsid w:val="009A5E59"/>
    <w:rsid w:val="009B250F"/>
    <w:rsid w:val="009B26E7"/>
    <w:rsid w:val="009B385D"/>
    <w:rsid w:val="009B5B90"/>
    <w:rsid w:val="009B64BB"/>
    <w:rsid w:val="009B69E9"/>
    <w:rsid w:val="009C5020"/>
    <w:rsid w:val="009C6945"/>
    <w:rsid w:val="009D272C"/>
    <w:rsid w:val="009D4BEE"/>
    <w:rsid w:val="009E15C8"/>
    <w:rsid w:val="009E28CD"/>
    <w:rsid w:val="009E5620"/>
    <w:rsid w:val="009F0B23"/>
    <w:rsid w:val="009F36A3"/>
    <w:rsid w:val="009F71D1"/>
    <w:rsid w:val="00A00697"/>
    <w:rsid w:val="00A00A3F"/>
    <w:rsid w:val="00A01326"/>
    <w:rsid w:val="00A01489"/>
    <w:rsid w:val="00A0253D"/>
    <w:rsid w:val="00A053B0"/>
    <w:rsid w:val="00A14A4D"/>
    <w:rsid w:val="00A1546E"/>
    <w:rsid w:val="00A20DE2"/>
    <w:rsid w:val="00A23763"/>
    <w:rsid w:val="00A3026E"/>
    <w:rsid w:val="00A32BBC"/>
    <w:rsid w:val="00A338F1"/>
    <w:rsid w:val="00A3529B"/>
    <w:rsid w:val="00A35BE0"/>
    <w:rsid w:val="00A508DF"/>
    <w:rsid w:val="00A51DCC"/>
    <w:rsid w:val="00A52B68"/>
    <w:rsid w:val="00A54EBE"/>
    <w:rsid w:val="00A6129C"/>
    <w:rsid w:val="00A72F22"/>
    <w:rsid w:val="00A7360F"/>
    <w:rsid w:val="00A748A6"/>
    <w:rsid w:val="00A74E3E"/>
    <w:rsid w:val="00A769F4"/>
    <w:rsid w:val="00A776B4"/>
    <w:rsid w:val="00A81C59"/>
    <w:rsid w:val="00A860E7"/>
    <w:rsid w:val="00A86546"/>
    <w:rsid w:val="00A877CE"/>
    <w:rsid w:val="00A94361"/>
    <w:rsid w:val="00AA293C"/>
    <w:rsid w:val="00AA43F1"/>
    <w:rsid w:val="00AB01AB"/>
    <w:rsid w:val="00AB10D2"/>
    <w:rsid w:val="00AC1563"/>
    <w:rsid w:val="00AC18AD"/>
    <w:rsid w:val="00AC3244"/>
    <w:rsid w:val="00AC38EE"/>
    <w:rsid w:val="00AC3BEE"/>
    <w:rsid w:val="00AC56C3"/>
    <w:rsid w:val="00AC5792"/>
    <w:rsid w:val="00AC6594"/>
    <w:rsid w:val="00AD0033"/>
    <w:rsid w:val="00AD0670"/>
    <w:rsid w:val="00AD087C"/>
    <w:rsid w:val="00AE02E1"/>
    <w:rsid w:val="00AE03EE"/>
    <w:rsid w:val="00AF6850"/>
    <w:rsid w:val="00B048EE"/>
    <w:rsid w:val="00B238A5"/>
    <w:rsid w:val="00B25FAF"/>
    <w:rsid w:val="00B30179"/>
    <w:rsid w:val="00B33901"/>
    <w:rsid w:val="00B341FF"/>
    <w:rsid w:val="00B371CD"/>
    <w:rsid w:val="00B41B66"/>
    <w:rsid w:val="00B421C1"/>
    <w:rsid w:val="00B43821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4F8E"/>
    <w:rsid w:val="00B6553F"/>
    <w:rsid w:val="00B74954"/>
    <w:rsid w:val="00B77D05"/>
    <w:rsid w:val="00B81206"/>
    <w:rsid w:val="00B8192C"/>
    <w:rsid w:val="00B81E12"/>
    <w:rsid w:val="00B8584A"/>
    <w:rsid w:val="00B924F0"/>
    <w:rsid w:val="00BA12BA"/>
    <w:rsid w:val="00BA22E5"/>
    <w:rsid w:val="00BA2B79"/>
    <w:rsid w:val="00BA523F"/>
    <w:rsid w:val="00BA5FB8"/>
    <w:rsid w:val="00BA73AB"/>
    <w:rsid w:val="00BA770E"/>
    <w:rsid w:val="00BB290D"/>
    <w:rsid w:val="00BB3C8F"/>
    <w:rsid w:val="00BB646D"/>
    <w:rsid w:val="00BC14F0"/>
    <w:rsid w:val="00BC3FA0"/>
    <w:rsid w:val="00BC6ABF"/>
    <w:rsid w:val="00BC74E9"/>
    <w:rsid w:val="00BC7E50"/>
    <w:rsid w:val="00BD0112"/>
    <w:rsid w:val="00BD577B"/>
    <w:rsid w:val="00BE1BD5"/>
    <w:rsid w:val="00BE41AC"/>
    <w:rsid w:val="00BE54D3"/>
    <w:rsid w:val="00BE584F"/>
    <w:rsid w:val="00BF68A8"/>
    <w:rsid w:val="00C04469"/>
    <w:rsid w:val="00C06463"/>
    <w:rsid w:val="00C0710B"/>
    <w:rsid w:val="00C074E5"/>
    <w:rsid w:val="00C11A03"/>
    <w:rsid w:val="00C15D44"/>
    <w:rsid w:val="00C22C0C"/>
    <w:rsid w:val="00C24EC4"/>
    <w:rsid w:val="00C27BD6"/>
    <w:rsid w:val="00C30E2E"/>
    <w:rsid w:val="00C31046"/>
    <w:rsid w:val="00C31258"/>
    <w:rsid w:val="00C425BC"/>
    <w:rsid w:val="00C4527F"/>
    <w:rsid w:val="00C463DD"/>
    <w:rsid w:val="00C4724C"/>
    <w:rsid w:val="00C51808"/>
    <w:rsid w:val="00C522C3"/>
    <w:rsid w:val="00C57E75"/>
    <w:rsid w:val="00C629A0"/>
    <w:rsid w:val="00C64574"/>
    <w:rsid w:val="00C64629"/>
    <w:rsid w:val="00C65898"/>
    <w:rsid w:val="00C67DB7"/>
    <w:rsid w:val="00C7153B"/>
    <w:rsid w:val="00C73591"/>
    <w:rsid w:val="00C74128"/>
    <w:rsid w:val="00C745C3"/>
    <w:rsid w:val="00C752BA"/>
    <w:rsid w:val="00C7562D"/>
    <w:rsid w:val="00C7656E"/>
    <w:rsid w:val="00C81F83"/>
    <w:rsid w:val="00C843AA"/>
    <w:rsid w:val="00C85255"/>
    <w:rsid w:val="00C85C77"/>
    <w:rsid w:val="00C86E02"/>
    <w:rsid w:val="00C91017"/>
    <w:rsid w:val="00C953EC"/>
    <w:rsid w:val="00C96DF2"/>
    <w:rsid w:val="00C9755B"/>
    <w:rsid w:val="00CA6DDD"/>
    <w:rsid w:val="00CB3E03"/>
    <w:rsid w:val="00CC0DEF"/>
    <w:rsid w:val="00CC121D"/>
    <w:rsid w:val="00CC138B"/>
    <w:rsid w:val="00CD4AA6"/>
    <w:rsid w:val="00CE4A8F"/>
    <w:rsid w:val="00CE594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03E"/>
    <w:rsid w:val="00D32431"/>
    <w:rsid w:val="00D342A8"/>
    <w:rsid w:val="00D35FE4"/>
    <w:rsid w:val="00D41A20"/>
    <w:rsid w:val="00D43252"/>
    <w:rsid w:val="00D45E95"/>
    <w:rsid w:val="00D46A88"/>
    <w:rsid w:val="00D46D61"/>
    <w:rsid w:val="00D47EEA"/>
    <w:rsid w:val="00D51801"/>
    <w:rsid w:val="00D54E2A"/>
    <w:rsid w:val="00D5792F"/>
    <w:rsid w:val="00D60A2A"/>
    <w:rsid w:val="00D66211"/>
    <w:rsid w:val="00D70083"/>
    <w:rsid w:val="00D75C92"/>
    <w:rsid w:val="00D773DF"/>
    <w:rsid w:val="00D84D1A"/>
    <w:rsid w:val="00D8549C"/>
    <w:rsid w:val="00D92E08"/>
    <w:rsid w:val="00D94543"/>
    <w:rsid w:val="00D95303"/>
    <w:rsid w:val="00D95D10"/>
    <w:rsid w:val="00D978C6"/>
    <w:rsid w:val="00DA2C03"/>
    <w:rsid w:val="00DA3C1C"/>
    <w:rsid w:val="00DA3C80"/>
    <w:rsid w:val="00DA6998"/>
    <w:rsid w:val="00DB0466"/>
    <w:rsid w:val="00DB259A"/>
    <w:rsid w:val="00DB3822"/>
    <w:rsid w:val="00DC022E"/>
    <w:rsid w:val="00DC4365"/>
    <w:rsid w:val="00DC6D39"/>
    <w:rsid w:val="00DD13A2"/>
    <w:rsid w:val="00DD19F5"/>
    <w:rsid w:val="00DD455F"/>
    <w:rsid w:val="00DD640F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12AA1"/>
    <w:rsid w:val="00E2018A"/>
    <w:rsid w:val="00E201F4"/>
    <w:rsid w:val="00E2176E"/>
    <w:rsid w:val="00E22B0C"/>
    <w:rsid w:val="00E27346"/>
    <w:rsid w:val="00E31333"/>
    <w:rsid w:val="00E320F1"/>
    <w:rsid w:val="00E34CD5"/>
    <w:rsid w:val="00E36EB6"/>
    <w:rsid w:val="00E40A45"/>
    <w:rsid w:val="00E466D9"/>
    <w:rsid w:val="00E510F4"/>
    <w:rsid w:val="00E525B6"/>
    <w:rsid w:val="00E55173"/>
    <w:rsid w:val="00E560CA"/>
    <w:rsid w:val="00E62AFD"/>
    <w:rsid w:val="00E71BC8"/>
    <w:rsid w:val="00E7260F"/>
    <w:rsid w:val="00E73F5D"/>
    <w:rsid w:val="00E74454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3786"/>
    <w:rsid w:val="00EA424E"/>
    <w:rsid w:val="00EA4B54"/>
    <w:rsid w:val="00EB038C"/>
    <w:rsid w:val="00EB3E7C"/>
    <w:rsid w:val="00EB44C5"/>
    <w:rsid w:val="00EC5B5A"/>
    <w:rsid w:val="00EC5F72"/>
    <w:rsid w:val="00EC6A29"/>
    <w:rsid w:val="00ED09AC"/>
    <w:rsid w:val="00ED46C6"/>
    <w:rsid w:val="00ED5D0B"/>
    <w:rsid w:val="00ED5F6E"/>
    <w:rsid w:val="00ED72B5"/>
    <w:rsid w:val="00ED754F"/>
    <w:rsid w:val="00ED7A2A"/>
    <w:rsid w:val="00EE0B1C"/>
    <w:rsid w:val="00EE40EF"/>
    <w:rsid w:val="00EE5FCD"/>
    <w:rsid w:val="00EF088A"/>
    <w:rsid w:val="00EF1D7F"/>
    <w:rsid w:val="00EF54BA"/>
    <w:rsid w:val="00F02C84"/>
    <w:rsid w:val="00F05945"/>
    <w:rsid w:val="00F109DF"/>
    <w:rsid w:val="00F11455"/>
    <w:rsid w:val="00F1224B"/>
    <w:rsid w:val="00F15DC0"/>
    <w:rsid w:val="00F20293"/>
    <w:rsid w:val="00F211B8"/>
    <w:rsid w:val="00F2357F"/>
    <w:rsid w:val="00F2770E"/>
    <w:rsid w:val="00F31279"/>
    <w:rsid w:val="00F31E5F"/>
    <w:rsid w:val="00F435BD"/>
    <w:rsid w:val="00F452EF"/>
    <w:rsid w:val="00F51A5B"/>
    <w:rsid w:val="00F5203B"/>
    <w:rsid w:val="00F531FD"/>
    <w:rsid w:val="00F54668"/>
    <w:rsid w:val="00F55ADC"/>
    <w:rsid w:val="00F6100A"/>
    <w:rsid w:val="00F63824"/>
    <w:rsid w:val="00F7336D"/>
    <w:rsid w:val="00F73CB2"/>
    <w:rsid w:val="00F80A68"/>
    <w:rsid w:val="00F81727"/>
    <w:rsid w:val="00F836E5"/>
    <w:rsid w:val="00F93781"/>
    <w:rsid w:val="00F947D6"/>
    <w:rsid w:val="00F9569F"/>
    <w:rsid w:val="00F96D3C"/>
    <w:rsid w:val="00FA7AA7"/>
    <w:rsid w:val="00FB0E26"/>
    <w:rsid w:val="00FB1056"/>
    <w:rsid w:val="00FB4FEB"/>
    <w:rsid w:val="00FB613B"/>
    <w:rsid w:val="00FC598C"/>
    <w:rsid w:val="00FC68B7"/>
    <w:rsid w:val="00FC71C6"/>
    <w:rsid w:val="00FD14FA"/>
    <w:rsid w:val="00FD2B1B"/>
    <w:rsid w:val="00FD394C"/>
    <w:rsid w:val="00FD3F98"/>
    <w:rsid w:val="00FD4DDB"/>
    <w:rsid w:val="00FD7127"/>
    <w:rsid w:val="00FE106A"/>
    <w:rsid w:val="00FE7450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uiPriority w:val="99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EC6A29"/>
    <w:pPr>
      <w:suppressAutoHyphens w:val="0"/>
      <w:spacing w:line="240" w:lineRule="auto"/>
      <w:ind w:left="720"/>
      <w:contextualSpacing/>
    </w:pPr>
    <w:rPr>
      <w:sz w:val="24"/>
      <w:szCs w:val="24"/>
      <w:lang w:val="de-DE" w:eastAsia="de-DE"/>
    </w:rPr>
  </w:style>
  <w:style w:type="paragraph" w:customStyle="1" w:styleId="Default">
    <w:name w:val="Default"/>
    <w:rsid w:val="00EC6A2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2F5852"/>
    <w:rPr>
      <w:b/>
      <w:sz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uiPriority w:val="99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uiPriority w:val="99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EC6A29"/>
    <w:pPr>
      <w:suppressAutoHyphens w:val="0"/>
      <w:spacing w:line="240" w:lineRule="auto"/>
      <w:ind w:left="720"/>
      <w:contextualSpacing/>
    </w:pPr>
    <w:rPr>
      <w:sz w:val="24"/>
      <w:szCs w:val="24"/>
      <w:lang w:val="de-DE" w:eastAsia="de-DE"/>
    </w:rPr>
  </w:style>
  <w:style w:type="paragraph" w:customStyle="1" w:styleId="Default">
    <w:name w:val="Default"/>
    <w:rsid w:val="00EC6A2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2F5852"/>
    <w:rPr>
      <w:b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94922-80E4-421D-8BE3-FC18364DA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TRANS_WP29_2009_E.dot</Template>
  <TotalTime>3</TotalTime>
  <Pages>4</Pages>
  <Words>738</Words>
  <Characters>4208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Romain HUBERT</dc:creator>
  <cp:lastModifiedBy>Konstantin Glukhenkiy</cp:lastModifiedBy>
  <cp:revision>3</cp:revision>
  <cp:lastPrinted>2015-08-06T07:00:00Z</cp:lastPrinted>
  <dcterms:created xsi:type="dcterms:W3CDTF">2015-10-15T12:45:00Z</dcterms:created>
  <dcterms:modified xsi:type="dcterms:W3CDTF">2015-10-15T12:47:00Z</dcterms:modified>
</cp:coreProperties>
</file>