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C71F8">
        <w:trPr>
          <w:cantSplit/>
          <w:trHeight w:hRule="exact" w:val="851"/>
        </w:trPr>
        <w:tc>
          <w:tcPr>
            <w:tcW w:w="1276" w:type="dxa"/>
            <w:tcBorders>
              <w:bottom w:val="single" w:sz="4" w:space="0" w:color="auto"/>
            </w:tcBorders>
            <w:shd w:val="clear" w:color="auto" w:fill="auto"/>
            <w:vAlign w:val="bottom"/>
          </w:tcPr>
          <w:p w:rsidR="00B56E9C" w:rsidRDefault="00B56E9C" w:rsidP="00CC71F8">
            <w:pPr>
              <w:spacing w:after="80"/>
            </w:pPr>
          </w:p>
        </w:tc>
        <w:tc>
          <w:tcPr>
            <w:tcW w:w="2268" w:type="dxa"/>
            <w:tcBorders>
              <w:bottom w:val="single" w:sz="4" w:space="0" w:color="auto"/>
            </w:tcBorders>
            <w:shd w:val="clear" w:color="auto" w:fill="auto"/>
            <w:vAlign w:val="bottom"/>
          </w:tcPr>
          <w:p w:rsidR="00B56E9C" w:rsidRPr="00CC71F8" w:rsidRDefault="00B56E9C" w:rsidP="00CC71F8">
            <w:pPr>
              <w:spacing w:after="80" w:line="300" w:lineRule="exact"/>
              <w:rPr>
                <w:b/>
                <w:sz w:val="24"/>
                <w:szCs w:val="24"/>
              </w:rPr>
            </w:pPr>
            <w:r w:rsidRPr="00CC71F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83971" w:rsidP="00641E40">
            <w:pPr>
              <w:jc w:val="right"/>
            </w:pPr>
            <w:r w:rsidRPr="00B83971">
              <w:rPr>
                <w:sz w:val="40"/>
              </w:rPr>
              <w:t>ECE</w:t>
            </w:r>
            <w:r>
              <w:t>/TRANS/WP.15/2015/</w:t>
            </w:r>
            <w:r w:rsidR="001B499A">
              <w:t>1</w:t>
            </w:r>
            <w:r w:rsidR="00641E40">
              <w:t>9</w:t>
            </w:r>
          </w:p>
        </w:tc>
      </w:tr>
      <w:tr w:rsidR="00B56E9C" w:rsidTr="00CC71F8">
        <w:trPr>
          <w:cantSplit/>
          <w:trHeight w:hRule="exact" w:val="2835"/>
        </w:trPr>
        <w:tc>
          <w:tcPr>
            <w:tcW w:w="1276" w:type="dxa"/>
            <w:tcBorders>
              <w:top w:val="single" w:sz="4" w:space="0" w:color="auto"/>
              <w:bottom w:val="single" w:sz="12" w:space="0" w:color="auto"/>
            </w:tcBorders>
            <w:shd w:val="clear" w:color="auto" w:fill="auto"/>
          </w:tcPr>
          <w:p w:rsidR="00B56E9C" w:rsidRDefault="00E45A8E" w:rsidP="00CC71F8">
            <w:pPr>
              <w:spacing w:before="120"/>
            </w:pPr>
            <w:r>
              <w:rPr>
                <w:noProof/>
                <w:lang w:eastAsia="en-GB"/>
              </w:rPr>
              <w:drawing>
                <wp:inline distT="0" distB="0" distL="0" distR="0">
                  <wp:extent cx="714375" cy="590550"/>
                  <wp:effectExtent l="1905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srcRect/>
                          <a:stretch>
                            <a:fillRect/>
                          </a:stretch>
                        </pic:blipFill>
                        <pic:spPr bwMode="auto">
                          <a:xfrm>
                            <a:off x="0" y="0"/>
                            <a:ext cx="714375" cy="59055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C71F8" w:rsidRDefault="00D773DF" w:rsidP="00CC71F8">
            <w:pPr>
              <w:spacing w:before="120" w:line="420" w:lineRule="exact"/>
              <w:rPr>
                <w:sz w:val="40"/>
                <w:szCs w:val="40"/>
              </w:rPr>
            </w:pPr>
            <w:r w:rsidRPr="00CC71F8">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Default="00B83971" w:rsidP="00B83971">
            <w:pPr>
              <w:spacing w:before="240" w:line="240" w:lineRule="exact"/>
            </w:pPr>
            <w:r>
              <w:t>Distr.: General</w:t>
            </w:r>
          </w:p>
          <w:p w:rsidR="00B83971" w:rsidRDefault="00537E72" w:rsidP="00B83971">
            <w:pPr>
              <w:spacing w:line="240" w:lineRule="exact"/>
            </w:pPr>
            <w:r>
              <w:t>2</w:t>
            </w:r>
            <w:r w:rsidR="00641E40">
              <w:t>0</w:t>
            </w:r>
            <w:r w:rsidR="00416999">
              <w:t xml:space="preserve"> </w:t>
            </w:r>
            <w:r w:rsidR="00641E40">
              <w:t>October</w:t>
            </w:r>
            <w:r w:rsidR="00416999">
              <w:t xml:space="preserve"> 2015</w:t>
            </w:r>
          </w:p>
          <w:p w:rsidR="00B83971" w:rsidRDefault="008C6510" w:rsidP="00B83971">
            <w:pPr>
              <w:spacing w:line="240" w:lineRule="exact"/>
            </w:pPr>
            <w:r>
              <w:t>English</w:t>
            </w:r>
          </w:p>
          <w:p w:rsidR="00B83971" w:rsidRDefault="00B83971" w:rsidP="00641E40">
            <w:pPr>
              <w:spacing w:line="240" w:lineRule="exact"/>
            </w:pPr>
            <w:r>
              <w:t>Original: English</w:t>
            </w:r>
            <w:r w:rsidR="00641E40">
              <w:t>,</w:t>
            </w:r>
            <w:r w:rsidR="00537E72">
              <w:t xml:space="preserve"> French</w:t>
            </w:r>
            <w:r w:rsidR="00641E40">
              <w:t xml:space="preserve"> and Russian</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Working Party on the Transport of Dangerous Goods</w:t>
      </w:r>
    </w:p>
    <w:p w:rsidR="00900291" w:rsidRPr="00900291" w:rsidRDefault="00900291" w:rsidP="00900291">
      <w:pPr>
        <w:spacing w:before="120"/>
        <w:rPr>
          <w:b/>
        </w:rPr>
      </w:pPr>
      <w:r w:rsidRPr="00900291">
        <w:rPr>
          <w:b/>
        </w:rPr>
        <w:t xml:space="preserve">Ninety-ninth </w:t>
      </w:r>
      <w:proofErr w:type="gramStart"/>
      <w:r w:rsidRPr="00900291">
        <w:rPr>
          <w:b/>
        </w:rPr>
        <w:t>session</w:t>
      </w:r>
      <w:proofErr w:type="gramEnd"/>
    </w:p>
    <w:p w:rsidR="00900291" w:rsidRPr="00900291" w:rsidRDefault="00900291" w:rsidP="00900291">
      <w:r w:rsidRPr="00900291">
        <w:t>Geneva, 9-13 November 2015</w:t>
      </w:r>
    </w:p>
    <w:p w:rsidR="00C96DF2" w:rsidRDefault="00FA7D6D" w:rsidP="00C96DF2">
      <w:r>
        <w:t>I</w:t>
      </w:r>
      <w:r w:rsidR="00FF500E">
        <w:t xml:space="preserve">tem </w:t>
      </w:r>
      <w:r w:rsidR="00641E40">
        <w:t>7</w:t>
      </w:r>
      <w:r w:rsidR="00004AEB">
        <w:t xml:space="preserve"> </w:t>
      </w:r>
      <w:r w:rsidR="0024772E">
        <w:t>of the provisional agenda</w:t>
      </w:r>
    </w:p>
    <w:p w:rsidR="003D777F" w:rsidRPr="003D777F" w:rsidRDefault="00641E40" w:rsidP="003D777F">
      <w:pPr>
        <w:rPr>
          <w:b/>
        </w:rPr>
      </w:pPr>
      <w:r>
        <w:rPr>
          <w:b/>
        </w:rPr>
        <w:t>Programme of work</w:t>
      </w:r>
    </w:p>
    <w:p w:rsidR="00641E40" w:rsidRPr="00641E40" w:rsidRDefault="00641E40" w:rsidP="00641E40">
      <w:pPr>
        <w:keepNext/>
        <w:keepLines/>
        <w:tabs>
          <w:tab w:val="right" w:pos="851"/>
        </w:tabs>
        <w:spacing w:before="360" w:after="240" w:line="300" w:lineRule="exact"/>
        <w:ind w:left="1134" w:right="1134" w:hanging="1134"/>
        <w:rPr>
          <w:b/>
          <w:sz w:val="28"/>
        </w:rPr>
      </w:pPr>
      <w:r w:rsidRPr="00641E40">
        <w:rPr>
          <w:b/>
          <w:sz w:val="28"/>
        </w:rPr>
        <w:tab/>
      </w:r>
      <w:r w:rsidRPr="00641E40">
        <w:rPr>
          <w:b/>
          <w:sz w:val="28"/>
        </w:rPr>
        <w:tab/>
        <w:t>Programme of work 2016-2017</w:t>
      </w:r>
    </w:p>
    <w:p w:rsidR="00641E40" w:rsidRPr="00641E40" w:rsidRDefault="00641E40" w:rsidP="00641E40">
      <w:pPr>
        <w:keepNext/>
        <w:keepLines/>
        <w:tabs>
          <w:tab w:val="right" w:pos="851"/>
        </w:tabs>
        <w:spacing w:before="360" w:after="240" w:line="270" w:lineRule="exact"/>
        <w:ind w:left="1134" w:right="1134" w:hanging="1134"/>
        <w:rPr>
          <w:b/>
          <w:sz w:val="24"/>
        </w:rPr>
      </w:pPr>
      <w:r w:rsidRPr="00641E40">
        <w:rPr>
          <w:b/>
          <w:sz w:val="24"/>
        </w:rPr>
        <w:tab/>
      </w:r>
      <w:r w:rsidRPr="00641E40">
        <w:rPr>
          <w:b/>
          <w:sz w:val="24"/>
        </w:rPr>
        <w:tab/>
      </w:r>
      <w:r w:rsidRPr="00641E40">
        <w:rPr>
          <w:b/>
          <w:noProof/>
          <w:sz w:val="24"/>
        </w:rPr>
        <w:t>Note by the secretariat</w:t>
      </w:r>
      <w:r w:rsidR="000F105A">
        <w:rPr>
          <w:rStyle w:val="FootnoteReference"/>
          <w:b/>
          <w:noProof/>
        </w:rPr>
        <w:footnoteReference w:id="2"/>
      </w:r>
    </w:p>
    <w:p w:rsidR="00641E40" w:rsidRPr="00641E40" w:rsidRDefault="00641E40" w:rsidP="00641E40">
      <w:pPr>
        <w:keepNext/>
        <w:keepLines/>
        <w:tabs>
          <w:tab w:val="right" w:pos="851"/>
        </w:tabs>
        <w:spacing w:before="360" w:after="240" w:line="300" w:lineRule="exact"/>
        <w:ind w:left="1134" w:right="1134" w:hanging="1134"/>
        <w:rPr>
          <w:b/>
          <w:sz w:val="28"/>
        </w:rPr>
      </w:pPr>
      <w:r w:rsidRPr="00641E40">
        <w:rPr>
          <w:b/>
          <w:sz w:val="28"/>
        </w:rPr>
        <w:tab/>
      </w:r>
      <w:r w:rsidRPr="00641E40">
        <w:rPr>
          <w:b/>
          <w:sz w:val="28"/>
        </w:rPr>
        <w:tab/>
        <w:t>Introduction</w:t>
      </w:r>
    </w:p>
    <w:p w:rsidR="00641E40" w:rsidRPr="00641E40" w:rsidRDefault="00641E40" w:rsidP="00641E40">
      <w:pPr>
        <w:spacing w:after="120"/>
        <w:ind w:left="1134" w:right="1134"/>
        <w:jc w:val="both"/>
      </w:pPr>
      <w:r w:rsidRPr="00641E40">
        <w:t>1.</w:t>
      </w:r>
      <w:r w:rsidRPr="00641E40">
        <w:tab/>
        <w:t>The secretariat reproduces hereafter the draft programme of work for 2016-2017 prepared in accordance with the programme of work adopted by the Inland Transport Committee at its seventy-sixth session (ECE/TRANS/2014/23). The deletions and insertions are displayed.</w:t>
      </w:r>
    </w:p>
    <w:p w:rsidR="00641E40" w:rsidRDefault="00641E40" w:rsidP="00641E40">
      <w:pPr>
        <w:spacing w:after="120"/>
        <w:ind w:left="1134" w:right="1134"/>
        <w:jc w:val="both"/>
      </w:pPr>
      <w:r w:rsidRPr="00641E40">
        <w:t>2.</w:t>
      </w:r>
      <w:r w:rsidRPr="00641E40">
        <w:tab/>
        <w:t>The Working Party is invited to endorse this programme of work before submission to the Inland Transport Committee.</w:t>
      </w:r>
    </w:p>
    <w:p w:rsidR="00971ECD" w:rsidRPr="00641E40" w:rsidRDefault="00971ECD" w:rsidP="00971ECD">
      <w:pPr>
        <w:pStyle w:val="HChG"/>
      </w:pPr>
      <w:r>
        <w:tab/>
      </w:r>
      <w:r>
        <w:tab/>
        <w:t>English version</w:t>
      </w:r>
    </w:p>
    <w:p w:rsidR="00641E40" w:rsidRPr="00641E40" w:rsidRDefault="00641E40" w:rsidP="00641E40">
      <w:pPr>
        <w:keepNext/>
        <w:keepLines/>
        <w:tabs>
          <w:tab w:val="right" w:pos="851"/>
        </w:tabs>
        <w:spacing w:before="360" w:after="240" w:line="270" w:lineRule="exact"/>
        <w:ind w:left="1134" w:right="1134" w:hanging="1134"/>
        <w:rPr>
          <w:b/>
          <w:sz w:val="24"/>
        </w:rPr>
      </w:pPr>
      <w:r w:rsidRPr="00641E40">
        <w:rPr>
          <w:b/>
          <w:sz w:val="24"/>
        </w:rPr>
        <w:tab/>
      </w:r>
      <w:r w:rsidRPr="00641E40">
        <w:rPr>
          <w:b/>
          <w:sz w:val="24"/>
        </w:rPr>
        <w:tab/>
        <w:t>Cluster 9</w:t>
      </w:r>
      <w:r w:rsidRPr="00641E40">
        <w:rPr>
          <w:b/>
          <w:sz w:val="24"/>
        </w:rPr>
        <w:br/>
        <w:t>Transport of dangerous goods (UNECE)</w:t>
      </w:r>
      <w:r w:rsidRPr="00641E40">
        <w:rPr>
          <w:b/>
          <w:sz w:val="24"/>
        </w:rPr>
        <w:tab/>
      </w:r>
    </w:p>
    <w:tbl>
      <w:tblPr>
        <w:tblW w:w="7371" w:type="dxa"/>
        <w:tblInd w:w="1134" w:type="dxa"/>
        <w:tblBorders>
          <w:top w:val="single" w:sz="4" w:space="0" w:color="auto"/>
          <w:bottom w:val="single" w:sz="4" w:space="0" w:color="auto"/>
          <w:insideH w:val="single" w:sz="4" w:space="0" w:color="auto"/>
        </w:tblBorders>
        <w:tblCellMar>
          <w:left w:w="0" w:type="dxa"/>
          <w:right w:w="0" w:type="dxa"/>
        </w:tblCellMar>
        <w:tblLook w:val="01E0" w:firstRow="1" w:lastRow="1" w:firstColumn="1" w:lastColumn="1" w:noHBand="0" w:noVBand="0"/>
      </w:tblPr>
      <w:tblGrid>
        <w:gridCol w:w="5174"/>
        <w:gridCol w:w="2197"/>
      </w:tblGrid>
      <w:tr w:rsidR="00641E40" w:rsidRPr="00641E40" w:rsidTr="001D25E1">
        <w:trPr>
          <w:tblHeader/>
        </w:trPr>
        <w:tc>
          <w:tcPr>
            <w:tcW w:w="5174" w:type="dxa"/>
            <w:tcBorders>
              <w:bottom w:val="single" w:sz="12" w:space="0" w:color="auto"/>
            </w:tcBorders>
            <w:shd w:val="clear" w:color="000000" w:fill="auto"/>
            <w:vAlign w:val="bottom"/>
          </w:tcPr>
          <w:p w:rsidR="00641E40" w:rsidRPr="00641E40" w:rsidRDefault="00641E40" w:rsidP="00641E40">
            <w:pPr>
              <w:spacing w:before="80" w:after="80" w:line="200" w:lineRule="exact"/>
              <w:rPr>
                <w:i/>
                <w:iCs/>
                <w:sz w:val="18"/>
                <w:szCs w:val="18"/>
              </w:rPr>
            </w:pPr>
            <w:r w:rsidRPr="00641E40">
              <w:rPr>
                <w:i/>
                <w:iCs/>
                <w:sz w:val="18"/>
                <w:szCs w:val="18"/>
              </w:rPr>
              <w:t>Description of cluster (optional)</w:t>
            </w:r>
          </w:p>
        </w:tc>
        <w:tc>
          <w:tcPr>
            <w:tcW w:w="2197" w:type="dxa"/>
            <w:tcBorders>
              <w:bottom w:val="single" w:sz="12" w:space="0" w:color="auto"/>
            </w:tcBorders>
            <w:shd w:val="clear" w:color="000000" w:fill="auto"/>
            <w:vAlign w:val="bottom"/>
          </w:tcPr>
          <w:p w:rsidR="00641E40" w:rsidRPr="00641E40" w:rsidRDefault="00641E40" w:rsidP="00641E40">
            <w:pPr>
              <w:spacing w:before="80" w:after="80" w:line="200" w:lineRule="exact"/>
              <w:rPr>
                <w:i/>
                <w:iCs/>
                <w:sz w:val="18"/>
                <w:szCs w:val="18"/>
              </w:rPr>
            </w:pPr>
            <w:r w:rsidRPr="00641E40">
              <w:rPr>
                <w:i/>
                <w:iCs/>
                <w:sz w:val="18"/>
                <w:szCs w:val="18"/>
              </w:rPr>
              <w:t>Expected accomplishments from this cluster</w:t>
            </w:r>
          </w:p>
        </w:tc>
      </w:tr>
      <w:tr w:rsidR="00641E40" w:rsidRPr="00641E40" w:rsidTr="001D25E1">
        <w:tc>
          <w:tcPr>
            <w:tcW w:w="5174" w:type="dxa"/>
            <w:tcBorders>
              <w:top w:val="single" w:sz="12" w:space="0" w:color="auto"/>
              <w:bottom w:val="single" w:sz="12" w:space="0" w:color="auto"/>
            </w:tcBorders>
            <w:shd w:val="clear" w:color="000000" w:fill="FFFFFF"/>
          </w:tcPr>
          <w:p w:rsidR="00641E40" w:rsidRPr="00641E40" w:rsidRDefault="00641E40" w:rsidP="00C868DF">
            <w:pPr>
              <w:spacing w:before="40" w:after="120"/>
              <w:ind w:right="210"/>
              <w:rPr>
                <w:sz w:val="18"/>
                <w:szCs w:val="18"/>
              </w:rPr>
            </w:pPr>
            <w:r w:rsidRPr="00641E40">
              <w:rPr>
                <w:sz w:val="18"/>
                <w:szCs w:val="18"/>
              </w:rPr>
              <w:t xml:space="preserve">Consideration of regulations and technical questions concerning the international carriage of dangerous goods in the region. Preparation </w:t>
            </w:r>
            <w:r w:rsidRPr="00641E40">
              <w:rPr>
                <w:sz w:val="18"/>
                <w:szCs w:val="18"/>
              </w:rPr>
              <w:lastRenderedPageBreak/>
              <w:t>of new international agreements and harmonization and amendment of existing agreements in this field to enhance safety and security at the same time as contributing to the protection of the environment and facilitating trade, in cooperation with the Economic and Social Council's Committee of Experts on the Transport of Dangerous Goods and on the Globally Harmonized System of Classification and Labelling of Chemicals.</w:t>
            </w:r>
          </w:p>
          <w:p w:rsidR="00641E40" w:rsidRPr="00641E40" w:rsidRDefault="00641E40" w:rsidP="00641E40">
            <w:pPr>
              <w:spacing w:before="40" w:after="120"/>
              <w:ind w:right="212"/>
              <w:rPr>
                <w:sz w:val="18"/>
                <w:szCs w:val="18"/>
              </w:rPr>
            </w:pPr>
            <w:r w:rsidRPr="00641E40">
              <w:rPr>
                <w:sz w:val="18"/>
                <w:szCs w:val="18"/>
              </w:rPr>
              <w:t>Main actions by the Transport Division:</w:t>
            </w:r>
          </w:p>
          <w:p w:rsidR="00641E40" w:rsidRPr="00641E40" w:rsidRDefault="00641E40" w:rsidP="00641E40">
            <w:pPr>
              <w:numPr>
                <w:ilvl w:val="0"/>
                <w:numId w:val="14"/>
              </w:numPr>
              <w:tabs>
                <w:tab w:val="clear" w:pos="1701"/>
                <w:tab w:val="left" w:pos="166"/>
                <w:tab w:val="num" w:pos="312"/>
                <w:tab w:val="num" w:pos="670"/>
              </w:tabs>
              <w:spacing w:after="120"/>
              <w:ind w:left="166" w:right="212" w:hanging="166"/>
              <w:jc w:val="both"/>
              <w:rPr>
                <w:sz w:val="18"/>
                <w:szCs w:val="18"/>
              </w:rPr>
            </w:pPr>
            <w:r w:rsidRPr="00641E40">
              <w:rPr>
                <w:sz w:val="18"/>
                <w:szCs w:val="18"/>
              </w:rPr>
              <w:t>Providing secretariat services to:</w:t>
            </w:r>
          </w:p>
          <w:p w:rsidR="00641E40" w:rsidRPr="00641E40" w:rsidRDefault="00641E40" w:rsidP="00641E40">
            <w:pPr>
              <w:numPr>
                <w:ilvl w:val="1"/>
                <w:numId w:val="20"/>
              </w:numPr>
              <w:tabs>
                <w:tab w:val="num" w:pos="851"/>
              </w:tabs>
              <w:spacing w:after="120"/>
              <w:ind w:left="340" w:right="212" w:firstLine="0"/>
              <w:jc w:val="both"/>
              <w:rPr>
                <w:sz w:val="18"/>
                <w:szCs w:val="18"/>
              </w:rPr>
            </w:pPr>
            <w:r w:rsidRPr="00641E40">
              <w:rPr>
                <w:sz w:val="18"/>
                <w:szCs w:val="18"/>
              </w:rPr>
              <w:t>the UNECE Inland Transport Committee Working Party on the Transport of Dangerous Goods (WP.15), which addresses mainly issues related to the European Agreement concerning the International Carriage of Dangerous Goods by Road (ADR) which are specific to road transport (construction and approval of vehicles, operation of vehicles, driver  training, safety in road tunnels, etc.),</w:t>
            </w:r>
          </w:p>
          <w:p w:rsidR="00641E40" w:rsidRPr="00641E40" w:rsidRDefault="00641E40" w:rsidP="00641E40">
            <w:pPr>
              <w:numPr>
                <w:ilvl w:val="1"/>
                <w:numId w:val="20"/>
              </w:numPr>
              <w:tabs>
                <w:tab w:val="num" w:pos="851"/>
              </w:tabs>
              <w:spacing w:after="120"/>
              <w:ind w:left="340" w:right="212" w:firstLine="0"/>
              <w:jc w:val="both"/>
              <w:rPr>
                <w:sz w:val="18"/>
                <w:szCs w:val="18"/>
              </w:rPr>
            </w:pPr>
            <w:r w:rsidRPr="00641E40">
              <w:rPr>
                <w:sz w:val="18"/>
                <w:szCs w:val="18"/>
              </w:rPr>
              <w:t xml:space="preserve">the Joint Meeting of WP.15 and the RID Committee of Experts (“RID/ADR/ADN Joint Meeting”) (WP.15/AC.1) (in cooperation with the Intergovernmental Organisation for International Carriage by Rail (OTIF) secretariat), for all matters common to the  three modes of inland transport, such as classification, listing, </w:t>
            </w:r>
            <w:proofErr w:type="spellStart"/>
            <w:r w:rsidRPr="00641E40">
              <w:rPr>
                <w:sz w:val="18"/>
                <w:szCs w:val="18"/>
              </w:rPr>
              <w:t>packagings</w:t>
            </w:r>
            <w:proofErr w:type="spellEnd"/>
            <w:r w:rsidRPr="00641E40">
              <w:rPr>
                <w:sz w:val="18"/>
                <w:szCs w:val="18"/>
              </w:rPr>
              <w:t>, tanks, freight containers,</w:t>
            </w:r>
          </w:p>
          <w:p w:rsidR="00641E40" w:rsidRPr="00641E40" w:rsidRDefault="00641E40" w:rsidP="00641E40">
            <w:pPr>
              <w:numPr>
                <w:ilvl w:val="1"/>
                <w:numId w:val="20"/>
              </w:numPr>
              <w:tabs>
                <w:tab w:val="num" w:pos="851"/>
              </w:tabs>
              <w:spacing w:after="120"/>
              <w:ind w:left="340" w:right="212" w:firstLine="0"/>
              <w:jc w:val="both"/>
              <w:rPr>
                <w:sz w:val="18"/>
                <w:szCs w:val="18"/>
              </w:rPr>
            </w:pPr>
            <w:r w:rsidRPr="00641E40">
              <w:rPr>
                <w:sz w:val="18"/>
                <w:szCs w:val="18"/>
              </w:rPr>
              <w:t>the Joint Meeting of Experts on the Regulations annexed to the European Agreement concerning the International Carriage of Dangerous Goods by Inland Waterways (ADN) (ADN Safety Committee) (WP.15/AC.2) and the ADN Administrative Committee (in cooperation with the Central Commission for the Navigation of the Rhine (CCNR)), for all matters specific to inland navigation, such as construction and approval of inland navigation vessels, carriage in tank-vessels, operation of vessels, training and examination of crew, etc.,</w:t>
            </w:r>
          </w:p>
          <w:p w:rsidR="00641E40" w:rsidRPr="00641E40" w:rsidRDefault="00641E40" w:rsidP="00641E40">
            <w:pPr>
              <w:numPr>
                <w:ilvl w:val="0"/>
                <w:numId w:val="14"/>
              </w:numPr>
              <w:tabs>
                <w:tab w:val="clear" w:pos="1701"/>
                <w:tab w:val="left" w:pos="166"/>
                <w:tab w:val="num" w:pos="312"/>
                <w:tab w:val="num" w:pos="670"/>
              </w:tabs>
              <w:spacing w:after="120"/>
              <w:ind w:left="166" w:right="212" w:hanging="166"/>
              <w:jc w:val="both"/>
              <w:rPr>
                <w:sz w:val="18"/>
                <w:szCs w:val="18"/>
              </w:rPr>
            </w:pPr>
            <w:r w:rsidRPr="00641E40">
              <w:rPr>
                <w:sz w:val="18"/>
                <w:szCs w:val="18"/>
              </w:rPr>
              <w:t>Administering ADR and ADN (cooperation with UN Treaty Section, consolidation and checking of legal texts, amendments, depositary noti</w:t>
            </w:r>
            <w:bookmarkStart w:id="0" w:name="_GoBack"/>
            <w:bookmarkEnd w:id="0"/>
            <w:r w:rsidRPr="00641E40">
              <w:rPr>
                <w:sz w:val="18"/>
                <w:szCs w:val="18"/>
              </w:rPr>
              <w:t>fications, registration and notification of bilateral or multilateral agreements concluded by Parties by derogation to the requirements of ADR or ADN, special authorizations, etc.)</w:t>
            </w:r>
          </w:p>
          <w:p w:rsidR="00641E40" w:rsidRPr="00641E40" w:rsidRDefault="00641E40" w:rsidP="00641E40">
            <w:pPr>
              <w:numPr>
                <w:ilvl w:val="0"/>
                <w:numId w:val="14"/>
              </w:numPr>
              <w:tabs>
                <w:tab w:val="clear" w:pos="1701"/>
                <w:tab w:val="left" w:pos="166"/>
                <w:tab w:val="num" w:pos="312"/>
                <w:tab w:val="num" w:pos="670"/>
              </w:tabs>
              <w:spacing w:after="120"/>
              <w:ind w:left="166" w:right="212" w:hanging="166"/>
              <w:jc w:val="both"/>
              <w:rPr>
                <w:sz w:val="18"/>
                <w:szCs w:val="18"/>
              </w:rPr>
            </w:pPr>
            <w:r w:rsidRPr="00641E40">
              <w:rPr>
                <w:sz w:val="18"/>
                <w:szCs w:val="18"/>
              </w:rPr>
              <w:t>Publication of consolidated versions of ADR and ADN every two years,</w:t>
            </w:r>
          </w:p>
          <w:p w:rsidR="00641E40" w:rsidRPr="00641E40" w:rsidRDefault="00641E40" w:rsidP="00641E40">
            <w:pPr>
              <w:numPr>
                <w:ilvl w:val="0"/>
                <w:numId w:val="14"/>
              </w:numPr>
              <w:tabs>
                <w:tab w:val="clear" w:pos="1701"/>
                <w:tab w:val="left" w:pos="166"/>
                <w:tab w:val="num" w:pos="312"/>
                <w:tab w:val="num" w:pos="670"/>
              </w:tabs>
              <w:spacing w:after="120"/>
              <w:ind w:left="166" w:right="212" w:hanging="166"/>
              <w:jc w:val="both"/>
              <w:rPr>
                <w:sz w:val="18"/>
                <w:szCs w:val="18"/>
              </w:rPr>
            </w:pPr>
            <w:r w:rsidRPr="00641E40">
              <w:rPr>
                <w:sz w:val="18"/>
                <w:szCs w:val="18"/>
              </w:rPr>
              <w:t>Cooperation with governments and international organizations,</w:t>
            </w:r>
          </w:p>
          <w:p w:rsidR="00641E40" w:rsidRPr="00641E40" w:rsidRDefault="00641E40" w:rsidP="00641E40">
            <w:pPr>
              <w:numPr>
                <w:ilvl w:val="0"/>
                <w:numId w:val="14"/>
              </w:numPr>
              <w:tabs>
                <w:tab w:val="clear" w:pos="1701"/>
                <w:tab w:val="left" w:pos="166"/>
                <w:tab w:val="num" w:pos="312"/>
                <w:tab w:val="num" w:pos="670"/>
              </w:tabs>
              <w:spacing w:after="120"/>
              <w:ind w:left="166" w:right="212" w:hanging="166"/>
              <w:jc w:val="both"/>
              <w:rPr>
                <w:sz w:val="18"/>
                <w:szCs w:val="18"/>
              </w:rPr>
            </w:pPr>
            <w:r w:rsidRPr="00641E40">
              <w:rPr>
                <w:sz w:val="18"/>
                <w:szCs w:val="18"/>
              </w:rPr>
              <w:t>Providing technical advice and training, or participating in conferences, seminars and workshops for technical assistance or awareness-raising (upon request and as resources allow).</w:t>
            </w:r>
          </w:p>
        </w:tc>
        <w:tc>
          <w:tcPr>
            <w:tcW w:w="2197" w:type="dxa"/>
            <w:tcBorders>
              <w:top w:val="single" w:sz="12" w:space="0" w:color="auto"/>
              <w:bottom w:val="single" w:sz="12" w:space="0" w:color="auto"/>
            </w:tcBorders>
            <w:shd w:val="clear" w:color="000000" w:fill="FFFFFF"/>
          </w:tcPr>
          <w:p w:rsidR="00641E40" w:rsidRPr="00641E40" w:rsidRDefault="00641E40" w:rsidP="00641E40">
            <w:pPr>
              <w:spacing w:before="40" w:after="120"/>
              <w:rPr>
                <w:sz w:val="18"/>
                <w:szCs w:val="18"/>
              </w:rPr>
            </w:pPr>
            <w:r w:rsidRPr="00641E40">
              <w:rPr>
                <w:sz w:val="18"/>
                <w:szCs w:val="18"/>
              </w:rPr>
              <w:lastRenderedPageBreak/>
              <w:t xml:space="preserve">Adoption of amendments to ADR and, through joint </w:t>
            </w:r>
            <w:r w:rsidRPr="00641E40">
              <w:rPr>
                <w:sz w:val="18"/>
                <w:szCs w:val="18"/>
              </w:rPr>
              <w:lastRenderedPageBreak/>
              <w:t>activities carried out with the Intergovernmental Organization for International Carriage by Rail (OTIF) and the Central Commission for the Navigation of the Rhine (CCNR), to RID and ADN respectively, intended to maintain the necessary level of safety, security and protection of the environment in a uniform, harmonized and coherent system of transport of dangerous goods regulations based on the UN Recommendations on the Transport of Dangerous Goods, and effective implementation through international and national legislation.</w:t>
            </w:r>
          </w:p>
          <w:p w:rsidR="00641E40" w:rsidRPr="00641E40" w:rsidRDefault="00641E40" w:rsidP="00641E40">
            <w:pPr>
              <w:spacing w:before="40" w:after="120"/>
              <w:rPr>
                <w:sz w:val="18"/>
                <w:szCs w:val="18"/>
              </w:rPr>
            </w:pPr>
            <w:proofErr w:type="gramStart"/>
            <w:r w:rsidRPr="00641E40">
              <w:rPr>
                <w:sz w:val="18"/>
                <w:szCs w:val="18"/>
              </w:rPr>
              <w:t>[</w:t>
            </w:r>
            <w:r w:rsidRPr="00641E40" w:rsidDel="006249F1">
              <w:rPr>
                <w:sz w:val="18"/>
                <w:szCs w:val="18"/>
              </w:rPr>
              <w:t xml:space="preserve"> </w:t>
            </w:r>
            <w:r w:rsidRPr="00641E40">
              <w:rPr>
                <w:sz w:val="18"/>
                <w:szCs w:val="18"/>
              </w:rPr>
              <w:t>Development</w:t>
            </w:r>
            <w:proofErr w:type="gramEnd"/>
            <w:r w:rsidRPr="00641E40">
              <w:rPr>
                <w:sz w:val="18"/>
                <w:szCs w:val="18"/>
              </w:rPr>
              <w:t xml:space="preserve"> of recommendations and/or guidelines based on the road map </w:t>
            </w:r>
            <w:del w:id="1" w:author="UNECE" w:date="2015-10-05T15:32:00Z">
              <w:r w:rsidRPr="00641E40" w:rsidDel="000829B9">
                <w:rPr>
                  <w:sz w:val="18"/>
                  <w:szCs w:val="18"/>
                </w:rPr>
                <w:delText xml:space="preserve">on how to set up the administrative </w:delText>
              </w:r>
            </w:del>
            <w:del w:id="2" w:author="UNECE" w:date="2015-10-05T11:46:00Z">
              <w:r w:rsidRPr="00641E40" w:rsidDel="0051026B">
                <w:rPr>
                  <w:sz w:val="18"/>
                  <w:szCs w:val="18"/>
                </w:rPr>
                <w:delText>strutures</w:delText>
              </w:r>
            </w:del>
            <w:del w:id="3" w:author="UNECE" w:date="2015-10-05T15:32:00Z">
              <w:r w:rsidRPr="00641E40" w:rsidDel="000829B9">
                <w:rPr>
                  <w:sz w:val="18"/>
                  <w:szCs w:val="18"/>
                </w:rPr>
                <w:delText xml:space="preserve"> required </w:delText>
              </w:r>
            </w:del>
            <w:r w:rsidRPr="00641E40">
              <w:rPr>
                <w:sz w:val="18"/>
                <w:szCs w:val="18"/>
              </w:rPr>
              <w:t>for implementation of ADR adopted at the ninety-third session of the Working Party.</w:t>
            </w:r>
            <w:ins w:id="4" w:author="UNECE" w:date="2015-10-05T11:47:00Z">
              <w:r w:rsidRPr="00641E40">
                <w:rPr>
                  <w:sz w:val="18"/>
                  <w:szCs w:val="18"/>
                </w:rPr>
                <w:t>]</w:t>
              </w:r>
            </w:ins>
          </w:p>
        </w:tc>
      </w:tr>
    </w:tbl>
    <w:p w:rsidR="00641E40" w:rsidRPr="00641E40" w:rsidRDefault="00641E40" w:rsidP="00641E40">
      <w:pPr>
        <w:keepNext/>
        <w:keepLines/>
        <w:numPr>
          <w:ilvl w:val="0"/>
          <w:numId w:val="15"/>
        </w:numPr>
        <w:tabs>
          <w:tab w:val="clear" w:pos="2268"/>
          <w:tab w:val="num" w:pos="360"/>
          <w:tab w:val="right" w:pos="851"/>
        </w:tabs>
        <w:spacing w:before="240" w:after="120" w:line="240" w:lineRule="exact"/>
        <w:ind w:left="1134" w:right="1134" w:hanging="1134"/>
        <w:rPr>
          <w:b/>
        </w:rPr>
      </w:pPr>
      <w:r w:rsidRPr="00641E40">
        <w:rPr>
          <w:b/>
        </w:rPr>
        <w:lastRenderedPageBreak/>
        <w:tab/>
      </w:r>
      <w:r w:rsidRPr="00641E40">
        <w:rPr>
          <w:b/>
        </w:rPr>
        <w:tab/>
        <w:t>Outputs/activities</w:t>
      </w:r>
    </w:p>
    <w:p w:rsidR="00641E40" w:rsidRPr="00641E40" w:rsidRDefault="00641E40" w:rsidP="00641E40">
      <w:pPr>
        <w:keepNext/>
        <w:keepLines/>
        <w:tabs>
          <w:tab w:val="right" w:pos="851"/>
        </w:tabs>
        <w:spacing w:before="240" w:after="120" w:line="240" w:lineRule="exact"/>
        <w:ind w:left="1134" w:right="1134" w:hanging="1134"/>
        <w:rPr>
          <w:i/>
        </w:rPr>
      </w:pPr>
      <w:r w:rsidRPr="00641E40">
        <w:rPr>
          <w:i/>
        </w:rPr>
        <w:tab/>
        <w:t>(a)</w:t>
      </w:r>
      <w:r w:rsidRPr="00641E40">
        <w:rPr>
          <w:i/>
        </w:rPr>
        <w:tab/>
        <w:t>Meetings and related parliamentary documentation</w:t>
      </w:r>
    </w:p>
    <w:p w:rsidR="00641E40" w:rsidRPr="00641E40" w:rsidRDefault="00641E40" w:rsidP="00641E40">
      <w:pPr>
        <w:spacing w:after="120" w:line="240" w:lineRule="auto"/>
        <w:ind w:left="1689" w:right="1134" w:hanging="555"/>
        <w:jc w:val="both"/>
      </w:pPr>
      <w:r w:rsidRPr="00641E40">
        <w:t>9.1</w:t>
      </w:r>
      <w:r w:rsidRPr="00641E40">
        <w:tab/>
        <w:t>Working Party on the Transport of Dangerous Goods (</w:t>
      </w:r>
      <w:del w:id="5" w:author="UNECE" w:date="2015-10-05T11:47:00Z">
        <w:r w:rsidRPr="00641E40" w:rsidDel="0051026B">
          <w:delText xml:space="preserve">96th </w:delText>
        </w:r>
      </w:del>
      <w:ins w:id="6" w:author="UNECE" w:date="2015-10-05T11:50:00Z">
        <w:r w:rsidRPr="00641E40">
          <w:t>100th</w:t>
        </w:r>
      </w:ins>
      <w:ins w:id="7" w:author="UNECE" w:date="2015-10-05T11:47:00Z">
        <w:r w:rsidRPr="00641E40">
          <w:t xml:space="preserve"> </w:t>
        </w:r>
      </w:ins>
      <w:r w:rsidRPr="00641E40">
        <w:t xml:space="preserve">and </w:t>
      </w:r>
      <w:del w:id="8" w:author="UNECE" w:date="2015-10-05T11:47:00Z">
        <w:r w:rsidRPr="00641E40" w:rsidDel="0051026B">
          <w:delText xml:space="preserve">97th </w:delText>
        </w:r>
      </w:del>
      <w:ins w:id="9" w:author="UNECE" w:date="2015-10-05T11:47:00Z">
        <w:r w:rsidRPr="00641E40">
          <w:t>10</w:t>
        </w:r>
      </w:ins>
      <w:ins w:id="10" w:author="UNECE" w:date="2015-10-05T11:50:00Z">
        <w:r w:rsidRPr="00641E40">
          <w:t xml:space="preserve">1st </w:t>
        </w:r>
      </w:ins>
      <w:r w:rsidRPr="00641E40">
        <w:t xml:space="preserve">sessions in </w:t>
      </w:r>
      <w:del w:id="11" w:author="UNECE" w:date="2015-10-05T11:47:00Z">
        <w:r w:rsidRPr="00641E40" w:rsidDel="0051026B">
          <w:delText>2014</w:delText>
        </w:r>
      </w:del>
      <w:ins w:id="12" w:author="UNECE" w:date="2015-10-05T11:47:00Z">
        <w:r w:rsidRPr="00641E40">
          <w:t>2016</w:t>
        </w:r>
      </w:ins>
      <w:r w:rsidRPr="00641E40">
        <w:t xml:space="preserve">, </w:t>
      </w:r>
      <w:del w:id="13" w:author="UNECE" w:date="2015-10-05T11:47:00Z">
        <w:r w:rsidRPr="00641E40" w:rsidDel="0051026B">
          <w:delText xml:space="preserve">98th </w:delText>
        </w:r>
      </w:del>
      <w:ins w:id="14" w:author="UNECE" w:date="2015-10-05T11:47:00Z">
        <w:r w:rsidRPr="00641E40">
          <w:t>10</w:t>
        </w:r>
      </w:ins>
      <w:ins w:id="15" w:author="UNECE" w:date="2015-10-05T11:50:00Z">
        <w:r w:rsidRPr="00641E40">
          <w:t>2nd</w:t>
        </w:r>
      </w:ins>
      <w:ins w:id="16" w:author="UNECE" w:date="2015-10-05T11:47:00Z">
        <w:r w:rsidRPr="00641E40">
          <w:t xml:space="preserve"> </w:t>
        </w:r>
      </w:ins>
      <w:r w:rsidRPr="00641E40">
        <w:t xml:space="preserve">and </w:t>
      </w:r>
      <w:del w:id="17" w:author="UNECE" w:date="2015-10-05T11:47:00Z">
        <w:r w:rsidRPr="00641E40" w:rsidDel="0051026B">
          <w:delText xml:space="preserve">99th </w:delText>
        </w:r>
      </w:del>
      <w:ins w:id="18" w:author="UNECE" w:date="2015-10-05T11:47:00Z">
        <w:r w:rsidRPr="00641E40">
          <w:t>10</w:t>
        </w:r>
      </w:ins>
      <w:ins w:id="19" w:author="UNECE" w:date="2015-10-05T11:50:00Z">
        <w:r w:rsidRPr="00641E40">
          <w:t>3rd</w:t>
        </w:r>
      </w:ins>
      <w:ins w:id="20" w:author="UNECE" w:date="2015-10-05T11:47:00Z">
        <w:r w:rsidRPr="00641E40">
          <w:t xml:space="preserve"> </w:t>
        </w:r>
      </w:ins>
      <w:r w:rsidRPr="00641E40">
        <w:t xml:space="preserve">sessions in </w:t>
      </w:r>
      <w:del w:id="21" w:author="UNECE" w:date="2015-10-05T11:47:00Z">
        <w:r w:rsidRPr="00641E40" w:rsidDel="0051026B">
          <w:delText>2015</w:delText>
        </w:r>
      </w:del>
      <w:ins w:id="22" w:author="UNECE" w:date="2015-10-05T11:47:00Z">
        <w:r w:rsidRPr="00641E40">
          <w:t>2017</w:t>
        </w:r>
      </w:ins>
      <w:r w:rsidRPr="00641E40">
        <w:t>) (</w:t>
      </w:r>
      <w:del w:id="23" w:author="UNECE" w:date="2015-10-05T11:49:00Z">
        <w:r w:rsidRPr="00641E40" w:rsidDel="0051026B">
          <w:delText xml:space="preserve">40 </w:delText>
        </w:r>
      </w:del>
      <w:ins w:id="24" w:author="UNECE" w:date="2015-10-05T11:49:00Z">
        <w:r w:rsidRPr="00641E40">
          <w:t xml:space="preserve">36 </w:t>
        </w:r>
      </w:ins>
      <w:r w:rsidRPr="00641E40">
        <w:t>meetings)</w:t>
      </w:r>
    </w:p>
    <w:p w:rsidR="00641E40" w:rsidRPr="00641E40" w:rsidRDefault="00641E40" w:rsidP="00641E40">
      <w:pPr>
        <w:keepNext/>
        <w:spacing w:after="120"/>
        <w:ind w:left="1134" w:right="1134" w:firstLine="555"/>
        <w:jc w:val="both"/>
        <w:rPr>
          <w:i/>
        </w:rPr>
      </w:pPr>
      <w:r w:rsidRPr="00641E40">
        <w:rPr>
          <w:i/>
        </w:rPr>
        <w:t>Documentation:</w:t>
      </w:r>
    </w:p>
    <w:p w:rsidR="00641E40" w:rsidRPr="00641E40" w:rsidRDefault="00641E40" w:rsidP="00641E40">
      <w:pPr>
        <w:spacing w:after="120"/>
        <w:ind w:left="1689" w:right="1134"/>
        <w:jc w:val="both"/>
      </w:pPr>
      <w:proofErr w:type="gramStart"/>
      <w:r w:rsidRPr="00641E40">
        <w:t xml:space="preserve">Reports of the sessions (4); two series of documents concerning amendments to the technical annexes of ADR or implementation of ADR; consolidated list of all the amendments to ADR which will be adopted for entry into force on 1 January </w:t>
      </w:r>
      <w:del w:id="25" w:author="UNECE" w:date="2015-10-05T11:49:00Z">
        <w:r w:rsidRPr="00641E40" w:rsidDel="0051026B">
          <w:delText>2015</w:delText>
        </w:r>
      </w:del>
      <w:ins w:id="26" w:author="UNECE" w:date="2015-10-05T11:49:00Z">
        <w:r w:rsidRPr="00641E40">
          <w:t>2017</w:t>
        </w:r>
      </w:ins>
      <w:r w:rsidRPr="00641E40">
        <w:t>.</w:t>
      </w:r>
      <w:proofErr w:type="gramEnd"/>
    </w:p>
    <w:p w:rsidR="00641E40" w:rsidRPr="00641E40" w:rsidRDefault="00641E40" w:rsidP="00641E40">
      <w:pPr>
        <w:spacing w:after="120" w:line="240" w:lineRule="auto"/>
        <w:ind w:left="1689" w:right="1134" w:hanging="555"/>
        <w:jc w:val="both"/>
      </w:pPr>
      <w:r w:rsidRPr="00641E40">
        <w:t>9.2</w:t>
      </w:r>
      <w:r w:rsidRPr="00641E40">
        <w:tab/>
        <w:t xml:space="preserve">Joint Meeting of the RID Committee of Experts and the Working Party on the Transport of Dangerous Goods (Spring and Autumn sessions in </w:t>
      </w:r>
      <w:del w:id="27" w:author="UNECE" w:date="2015-10-05T11:49:00Z">
        <w:r w:rsidRPr="00641E40" w:rsidDel="0051026B">
          <w:delText>2014</w:delText>
        </w:r>
      </w:del>
      <w:ins w:id="28" w:author="UNECE" w:date="2015-10-05T11:49:00Z">
        <w:r w:rsidRPr="00641E40">
          <w:t>2016</w:t>
        </w:r>
      </w:ins>
      <w:r w:rsidRPr="00641E40">
        <w:t xml:space="preserve">, Spring and Autumn sessions in </w:t>
      </w:r>
      <w:del w:id="29" w:author="UNECE" w:date="2015-10-05T11:50:00Z">
        <w:r w:rsidRPr="00641E40" w:rsidDel="0051026B">
          <w:delText>2015</w:delText>
        </w:r>
      </w:del>
      <w:ins w:id="30" w:author="UNECE" w:date="2015-10-05T11:50:00Z">
        <w:r w:rsidRPr="00641E40">
          <w:t>2017</w:t>
        </w:r>
      </w:ins>
      <w:r w:rsidRPr="00641E40">
        <w:t>) (48 meetings)</w:t>
      </w:r>
    </w:p>
    <w:p w:rsidR="00641E40" w:rsidRPr="00641E40" w:rsidRDefault="00641E40" w:rsidP="00641E40">
      <w:pPr>
        <w:spacing w:after="120"/>
        <w:ind w:left="1134" w:right="1134" w:firstLine="555"/>
        <w:jc w:val="both"/>
        <w:rPr>
          <w:i/>
        </w:rPr>
      </w:pPr>
      <w:r w:rsidRPr="00641E40">
        <w:rPr>
          <w:i/>
        </w:rPr>
        <w:t>Documentation:</w:t>
      </w:r>
    </w:p>
    <w:p w:rsidR="00641E40" w:rsidRPr="00641E40" w:rsidRDefault="00641E40" w:rsidP="00641E40">
      <w:pPr>
        <w:spacing w:after="120"/>
        <w:ind w:left="1689" w:right="1134"/>
        <w:jc w:val="both"/>
      </w:pPr>
      <w:proofErr w:type="gramStart"/>
      <w:r w:rsidRPr="00641E40">
        <w:t>Reports of the sessions (4); two series of documents concerning amendments to ADR, RID and ADN.</w:t>
      </w:r>
      <w:proofErr w:type="gramEnd"/>
      <w:r w:rsidRPr="00641E40">
        <w:t xml:space="preserve"> </w:t>
      </w:r>
    </w:p>
    <w:p w:rsidR="00641E40" w:rsidRPr="00641E40" w:rsidRDefault="00641E40" w:rsidP="00641E40">
      <w:pPr>
        <w:spacing w:after="120" w:line="240" w:lineRule="auto"/>
        <w:ind w:left="1689" w:right="1134" w:hanging="555"/>
        <w:jc w:val="both"/>
      </w:pPr>
      <w:ins w:id="31" w:author="UNECE" w:date="2015-10-05T11:51:00Z">
        <w:r w:rsidRPr="00641E40">
          <w:t>9</w:t>
        </w:r>
      </w:ins>
      <w:r w:rsidRPr="00641E40">
        <w:t>.3</w:t>
      </w:r>
      <w:r w:rsidRPr="00641E40">
        <w:tab/>
        <w:t>Joint Meeting of experts on the Regulations annexed to the European Agreement concerning the International Carriage of Dangerous Goods by Inland Waterways (ADN) (</w:t>
      </w:r>
      <w:del w:id="32" w:author="UNECE" w:date="2015-10-05T11:51:00Z">
        <w:r w:rsidRPr="00641E40" w:rsidDel="0051026B">
          <w:delText xml:space="preserve">44th </w:delText>
        </w:r>
      </w:del>
      <w:ins w:id="33" w:author="UNECE" w:date="2015-10-20T14:02:00Z">
        <w:r>
          <w:t>2</w:t>
        </w:r>
      </w:ins>
      <w:ins w:id="34" w:author="UNECE" w:date="2015-10-05T11:51:00Z">
        <w:r w:rsidRPr="00641E40">
          <w:t xml:space="preserve">8th </w:t>
        </w:r>
      </w:ins>
      <w:r w:rsidRPr="00641E40">
        <w:t xml:space="preserve">and </w:t>
      </w:r>
      <w:del w:id="35" w:author="UNECE" w:date="2015-10-05T11:51:00Z">
        <w:r w:rsidRPr="00641E40" w:rsidDel="0051026B">
          <w:delText xml:space="preserve">45th </w:delText>
        </w:r>
      </w:del>
      <w:ins w:id="36" w:author="UNECE" w:date="2015-10-20T14:02:00Z">
        <w:r>
          <w:t>2</w:t>
        </w:r>
      </w:ins>
      <w:ins w:id="37" w:author="UNECE" w:date="2015-10-05T11:51:00Z">
        <w:r w:rsidRPr="00641E40">
          <w:t xml:space="preserve">9th </w:t>
        </w:r>
      </w:ins>
      <w:r w:rsidRPr="00641E40">
        <w:t xml:space="preserve">sessions in </w:t>
      </w:r>
      <w:del w:id="38" w:author="UNECE" w:date="2015-10-05T11:51:00Z">
        <w:r w:rsidRPr="00641E40" w:rsidDel="0051026B">
          <w:delText>2014</w:delText>
        </w:r>
      </w:del>
      <w:ins w:id="39" w:author="UNECE" w:date="2015-10-05T11:51:00Z">
        <w:r w:rsidRPr="00641E40">
          <w:t>2016</w:t>
        </w:r>
      </w:ins>
      <w:r w:rsidRPr="00641E40">
        <w:t xml:space="preserve">, </w:t>
      </w:r>
      <w:del w:id="40" w:author="UNECE" w:date="2015-10-05T11:51:00Z">
        <w:r w:rsidRPr="00641E40" w:rsidDel="0051026B">
          <w:delText xml:space="preserve">46th </w:delText>
        </w:r>
      </w:del>
      <w:ins w:id="41" w:author="UNECE" w:date="2015-10-20T14:02:00Z">
        <w:r>
          <w:t>3</w:t>
        </w:r>
      </w:ins>
      <w:ins w:id="42" w:author="UNECE" w:date="2015-10-05T11:51:00Z">
        <w:r w:rsidRPr="00641E40">
          <w:t xml:space="preserve">0th </w:t>
        </w:r>
      </w:ins>
      <w:r w:rsidRPr="00641E40">
        <w:t xml:space="preserve">and </w:t>
      </w:r>
      <w:del w:id="43" w:author="UNECE" w:date="2015-10-05T11:51:00Z">
        <w:r w:rsidRPr="00641E40" w:rsidDel="0051026B">
          <w:delText xml:space="preserve">47th </w:delText>
        </w:r>
      </w:del>
      <w:ins w:id="44" w:author="UNECE" w:date="2015-10-20T14:02:00Z">
        <w:r>
          <w:t>3</w:t>
        </w:r>
      </w:ins>
      <w:ins w:id="45" w:author="UNECE" w:date="2015-10-05T11:51:00Z">
        <w:r w:rsidRPr="00641E40">
          <w:t xml:space="preserve">1st </w:t>
        </w:r>
      </w:ins>
      <w:r w:rsidRPr="00641E40">
        <w:t xml:space="preserve">sessions in </w:t>
      </w:r>
      <w:del w:id="46" w:author="UNECE" w:date="2015-10-05T11:51:00Z">
        <w:r w:rsidRPr="00641E40" w:rsidDel="0051026B">
          <w:delText>2015</w:delText>
        </w:r>
      </w:del>
      <w:ins w:id="47" w:author="UNECE" w:date="2015-10-05T11:51:00Z">
        <w:r w:rsidRPr="00641E40">
          <w:t>2017</w:t>
        </w:r>
      </w:ins>
      <w:r w:rsidRPr="00641E40">
        <w:t>) (36 meetings).</w:t>
      </w:r>
    </w:p>
    <w:p w:rsidR="00641E40" w:rsidRPr="00641E40" w:rsidRDefault="00641E40" w:rsidP="00641E40">
      <w:pPr>
        <w:keepNext/>
        <w:spacing w:after="120"/>
        <w:ind w:left="1134" w:right="1134" w:firstLine="555"/>
        <w:jc w:val="both"/>
        <w:rPr>
          <w:i/>
        </w:rPr>
      </w:pPr>
      <w:r w:rsidRPr="00641E40">
        <w:rPr>
          <w:i/>
        </w:rPr>
        <w:t>Documentation:</w:t>
      </w:r>
    </w:p>
    <w:p w:rsidR="00641E40" w:rsidRPr="00641E40" w:rsidRDefault="00641E40" w:rsidP="00641E40">
      <w:pPr>
        <w:spacing w:after="120"/>
        <w:ind w:left="1689" w:right="1134"/>
        <w:jc w:val="both"/>
      </w:pPr>
      <w:proofErr w:type="gramStart"/>
      <w:r w:rsidRPr="00641E40">
        <w:t>Reports of the sessions (4); two series of documents concerning amendments to the Regulations annexed to ADN or implementation of ADN.</w:t>
      </w:r>
      <w:proofErr w:type="gramEnd"/>
    </w:p>
    <w:p w:rsidR="00641E40" w:rsidRPr="00641E40" w:rsidRDefault="00641E40" w:rsidP="00641E40">
      <w:pPr>
        <w:spacing w:after="120" w:line="240" w:lineRule="auto"/>
        <w:ind w:left="1689" w:right="1134" w:hanging="555"/>
        <w:jc w:val="both"/>
      </w:pPr>
      <w:r w:rsidRPr="00641E40">
        <w:t>9.4</w:t>
      </w:r>
      <w:r w:rsidRPr="00641E40">
        <w:tab/>
        <w:t>Administrative Committee of the ADN (</w:t>
      </w:r>
      <w:del w:id="48" w:author="UNECE" w:date="2015-10-05T11:51:00Z">
        <w:r w:rsidRPr="00641E40" w:rsidDel="0051026B">
          <w:delText xml:space="preserve">12th </w:delText>
        </w:r>
      </w:del>
      <w:ins w:id="49" w:author="UNECE" w:date="2015-10-05T11:51:00Z">
        <w:r w:rsidRPr="00641E40">
          <w:t xml:space="preserve">16th </w:t>
        </w:r>
      </w:ins>
      <w:r w:rsidRPr="00641E40">
        <w:t xml:space="preserve">and </w:t>
      </w:r>
      <w:del w:id="50" w:author="UNECE" w:date="2015-10-05T11:51:00Z">
        <w:r w:rsidRPr="00641E40" w:rsidDel="0051026B">
          <w:delText xml:space="preserve">13th </w:delText>
        </w:r>
      </w:del>
      <w:ins w:id="51" w:author="UNECE" w:date="2015-10-05T11:51:00Z">
        <w:r w:rsidRPr="00641E40">
          <w:t xml:space="preserve">17h </w:t>
        </w:r>
      </w:ins>
      <w:r w:rsidRPr="00641E40">
        <w:t xml:space="preserve">sessions in </w:t>
      </w:r>
      <w:del w:id="52" w:author="UNECE" w:date="2015-10-05T11:51:00Z">
        <w:r w:rsidRPr="00641E40" w:rsidDel="0051026B">
          <w:delText>2014</w:delText>
        </w:r>
      </w:del>
      <w:ins w:id="53" w:author="UNECE" w:date="2015-10-05T11:51:00Z">
        <w:r w:rsidRPr="00641E40">
          <w:t>2016</w:t>
        </w:r>
      </w:ins>
      <w:r w:rsidRPr="00641E40">
        <w:t xml:space="preserve">, </w:t>
      </w:r>
      <w:del w:id="54" w:author="UNECE" w:date="2015-10-05T11:51:00Z">
        <w:r w:rsidRPr="00641E40" w:rsidDel="0051026B">
          <w:delText xml:space="preserve">14th </w:delText>
        </w:r>
      </w:del>
      <w:ins w:id="55" w:author="UNECE" w:date="2015-10-05T11:51:00Z">
        <w:r w:rsidRPr="00641E40">
          <w:t xml:space="preserve">18th </w:t>
        </w:r>
      </w:ins>
      <w:r w:rsidRPr="00641E40">
        <w:t xml:space="preserve">and </w:t>
      </w:r>
      <w:del w:id="56" w:author="UNECE" w:date="2015-10-05T11:51:00Z">
        <w:r w:rsidRPr="00641E40" w:rsidDel="0051026B">
          <w:delText xml:space="preserve">15th </w:delText>
        </w:r>
      </w:del>
      <w:ins w:id="57" w:author="UNECE" w:date="2015-10-05T11:51:00Z">
        <w:r w:rsidRPr="00641E40">
          <w:t xml:space="preserve">19th </w:t>
        </w:r>
      </w:ins>
      <w:r w:rsidRPr="00641E40">
        <w:t xml:space="preserve">sessions in </w:t>
      </w:r>
      <w:del w:id="58" w:author="UNECE" w:date="2015-10-05T11:51:00Z">
        <w:r w:rsidRPr="00641E40" w:rsidDel="0051026B">
          <w:delText>2015</w:delText>
        </w:r>
      </w:del>
      <w:ins w:id="59" w:author="UNECE" w:date="2015-10-05T11:51:00Z">
        <w:r w:rsidRPr="00641E40">
          <w:t>2017</w:t>
        </w:r>
      </w:ins>
      <w:r w:rsidRPr="00641E40">
        <w:t>) (4 meetings)</w:t>
      </w:r>
    </w:p>
    <w:p w:rsidR="00641E40" w:rsidRPr="00641E40" w:rsidRDefault="00641E40" w:rsidP="00641E40">
      <w:pPr>
        <w:keepNext/>
        <w:spacing w:after="120"/>
        <w:ind w:left="1134" w:right="1134" w:firstLine="555"/>
        <w:jc w:val="both"/>
        <w:rPr>
          <w:i/>
        </w:rPr>
      </w:pPr>
      <w:r w:rsidRPr="00641E40">
        <w:rPr>
          <w:i/>
        </w:rPr>
        <w:t>Documentation:</w:t>
      </w:r>
    </w:p>
    <w:p w:rsidR="00641E40" w:rsidRPr="00641E40" w:rsidRDefault="00641E40" w:rsidP="00641E40">
      <w:pPr>
        <w:spacing w:after="120"/>
        <w:ind w:left="1689" w:right="1134"/>
        <w:jc w:val="both"/>
      </w:pPr>
      <w:proofErr w:type="gramStart"/>
      <w:r w:rsidRPr="00641E40">
        <w:t xml:space="preserve">Reports of the sessions (4); two series of documents concerning amendments or administration of ADN; consolidated list of all the amendments to ADN which will be adopted for entry into force on 1 January </w:t>
      </w:r>
      <w:del w:id="60" w:author="UNECE" w:date="2015-10-05T11:51:00Z">
        <w:r w:rsidRPr="00641E40" w:rsidDel="0051026B">
          <w:delText>2015</w:delText>
        </w:r>
      </w:del>
      <w:ins w:id="61" w:author="UNECE" w:date="2015-10-05T11:51:00Z">
        <w:r w:rsidRPr="00641E40">
          <w:t>2017</w:t>
        </w:r>
      </w:ins>
      <w:r w:rsidRPr="00641E40">
        <w:t>.</w:t>
      </w:r>
      <w:proofErr w:type="gramEnd"/>
    </w:p>
    <w:p w:rsidR="00641E40" w:rsidRPr="00641E40" w:rsidRDefault="00641E40" w:rsidP="00641E40">
      <w:pPr>
        <w:keepNext/>
        <w:keepLines/>
        <w:tabs>
          <w:tab w:val="right" w:pos="851"/>
        </w:tabs>
        <w:spacing w:before="240" w:after="120" w:line="240" w:lineRule="exact"/>
        <w:ind w:left="1134" w:right="1134" w:hanging="1134"/>
        <w:rPr>
          <w:i/>
          <w:iCs/>
        </w:rPr>
      </w:pPr>
      <w:r w:rsidRPr="00641E40">
        <w:rPr>
          <w:i/>
        </w:rPr>
        <w:tab/>
        <w:t>(b)</w:t>
      </w:r>
      <w:r w:rsidRPr="00641E40">
        <w:rPr>
          <w:i/>
        </w:rPr>
        <w:tab/>
        <w:t>Publications and other information material</w:t>
      </w:r>
    </w:p>
    <w:p w:rsidR="00641E40" w:rsidRPr="00641E40" w:rsidRDefault="00641E40" w:rsidP="00641E40">
      <w:pPr>
        <w:spacing w:after="120" w:line="240" w:lineRule="auto"/>
        <w:ind w:left="1689" w:right="1134" w:hanging="555"/>
        <w:jc w:val="both"/>
      </w:pPr>
      <w:r w:rsidRPr="00641E40">
        <w:t>9.5</w:t>
      </w:r>
      <w:r w:rsidRPr="00641E40">
        <w:tab/>
        <w:t xml:space="preserve">Consolidated </w:t>
      </w:r>
      <w:del w:id="62" w:author="UNECE" w:date="2015-10-05T11:52:00Z">
        <w:r w:rsidRPr="00641E40" w:rsidDel="0051026B">
          <w:delText xml:space="preserve">2015 </w:delText>
        </w:r>
      </w:del>
      <w:ins w:id="63" w:author="UNECE" w:date="2015-10-05T11:52:00Z">
        <w:r w:rsidRPr="00641E40">
          <w:t xml:space="preserve">2017 </w:t>
        </w:r>
      </w:ins>
      <w:r w:rsidRPr="00641E40">
        <w:t xml:space="preserve">revised edition of ADR (applicable as from 1 January </w:t>
      </w:r>
      <w:del w:id="64" w:author="UNECE" w:date="2015-10-05T11:52:00Z">
        <w:r w:rsidRPr="00641E40" w:rsidDel="0051026B">
          <w:delText>2015</w:delText>
        </w:r>
      </w:del>
      <w:ins w:id="65" w:author="UNECE" w:date="2015-10-05T11:52:00Z">
        <w:r w:rsidRPr="00641E40">
          <w:t>2017</w:t>
        </w:r>
      </w:ins>
      <w:r w:rsidRPr="00641E40">
        <w:t xml:space="preserve">) (Book, </w:t>
      </w:r>
      <w:proofErr w:type="spellStart"/>
      <w:r w:rsidRPr="00641E40">
        <w:t>CD-Rom</w:t>
      </w:r>
      <w:proofErr w:type="spellEnd"/>
      <w:r w:rsidRPr="00641E40">
        <w:t xml:space="preserve"> and internet version).</w:t>
      </w:r>
    </w:p>
    <w:p w:rsidR="00641E40" w:rsidRPr="00641E40" w:rsidRDefault="00641E40" w:rsidP="00641E40">
      <w:pPr>
        <w:spacing w:after="120" w:line="240" w:lineRule="auto"/>
        <w:ind w:left="1689" w:right="1134" w:hanging="555"/>
        <w:jc w:val="both"/>
      </w:pPr>
      <w:r w:rsidRPr="00641E40">
        <w:t>9.6</w:t>
      </w:r>
      <w:r w:rsidRPr="00641E40">
        <w:tab/>
        <w:t xml:space="preserve">Consolidated </w:t>
      </w:r>
      <w:del w:id="66" w:author="UNECE" w:date="2015-10-05T11:52:00Z">
        <w:r w:rsidRPr="00641E40" w:rsidDel="0051026B">
          <w:delText xml:space="preserve">2015 </w:delText>
        </w:r>
      </w:del>
      <w:ins w:id="67" w:author="UNECE" w:date="2015-10-05T11:52:00Z">
        <w:r w:rsidRPr="00641E40">
          <w:t xml:space="preserve">2017 </w:t>
        </w:r>
      </w:ins>
      <w:r w:rsidRPr="00641E40">
        <w:t xml:space="preserve">revised edition of ADN (applicable as from 1 January </w:t>
      </w:r>
      <w:del w:id="68" w:author="UNECE" w:date="2015-10-05T11:52:00Z">
        <w:r w:rsidRPr="00641E40" w:rsidDel="0051026B">
          <w:delText>2015</w:delText>
        </w:r>
      </w:del>
      <w:ins w:id="69" w:author="UNECE" w:date="2015-10-05T11:52:00Z">
        <w:r w:rsidRPr="00641E40">
          <w:t>2017</w:t>
        </w:r>
      </w:ins>
      <w:r w:rsidRPr="00641E40">
        <w:t xml:space="preserve">) (Book, </w:t>
      </w:r>
      <w:proofErr w:type="spellStart"/>
      <w:r w:rsidRPr="00641E40">
        <w:t>CD-Rom</w:t>
      </w:r>
      <w:proofErr w:type="spellEnd"/>
      <w:r w:rsidRPr="00641E40">
        <w:t xml:space="preserve"> and internet version).</w:t>
      </w:r>
    </w:p>
    <w:p w:rsidR="00641E40" w:rsidRPr="00641E40" w:rsidRDefault="00641E40" w:rsidP="00641E40">
      <w:pPr>
        <w:spacing w:after="120" w:line="240" w:lineRule="auto"/>
        <w:ind w:left="1689" w:right="1134" w:hanging="555"/>
        <w:jc w:val="both"/>
      </w:pPr>
      <w:r w:rsidRPr="00641E40">
        <w:t>9.7</w:t>
      </w:r>
      <w:r w:rsidRPr="00641E40">
        <w:tab/>
        <w:t>Publication of information and legal data related to ADR and ADN (Status of the Agreement, Competent authorities, Instructions in writing, Notifications, Bilateral or Multilateral agreements, special authorizations, etc…) on website.</w:t>
      </w:r>
      <w:r w:rsidRPr="00641E40">
        <w:rPr>
          <w:sz w:val="18"/>
          <w:vertAlign w:val="superscript"/>
        </w:rPr>
        <w:footnoteReference w:id="3"/>
      </w:r>
    </w:p>
    <w:p w:rsidR="00641E40" w:rsidRPr="00641E40" w:rsidRDefault="00641E40" w:rsidP="00641E40">
      <w:pPr>
        <w:keepNext/>
        <w:keepLines/>
        <w:tabs>
          <w:tab w:val="right" w:pos="851"/>
        </w:tabs>
        <w:spacing w:before="240" w:after="120" w:line="240" w:lineRule="exact"/>
        <w:ind w:left="1134" w:right="1134" w:hanging="1134"/>
        <w:rPr>
          <w:i/>
        </w:rPr>
      </w:pPr>
      <w:r w:rsidRPr="00641E40">
        <w:rPr>
          <w:i/>
        </w:rPr>
        <w:tab/>
        <w:t>(c)</w:t>
      </w:r>
      <w:r w:rsidRPr="00641E40">
        <w:rPr>
          <w:i/>
        </w:rPr>
        <w:tab/>
        <w:t>Technical cooperation</w:t>
      </w:r>
    </w:p>
    <w:p w:rsidR="00641E40" w:rsidRPr="00641E40" w:rsidRDefault="00641E40" w:rsidP="00641E40">
      <w:pPr>
        <w:spacing w:after="120" w:line="240" w:lineRule="auto"/>
        <w:ind w:left="1689" w:right="1134" w:hanging="555"/>
        <w:jc w:val="both"/>
      </w:pPr>
      <w:r w:rsidRPr="00641E40">
        <w:t>9.8</w:t>
      </w:r>
      <w:r w:rsidRPr="00641E40">
        <w:tab/>
        <w:t>Legal and technical assistance to Contracting Parties to ADR and ADN for effective implementation, as well as to ECE or non-ECE countries interested in accession.</w:t>
      </w:r>
    </w:p>
    <w:p w:rsidR="00641E40" w:rsidRPr="00641E40" w:rsidRDefault="00641E40" w:rsidP="00641E40">
      <w:pPr>
        <w:spacing w:after="120" w:line="240" w:lineRule="auto"/>
        <w:ind w:left="1689" w:right="1134" w:hanging="555"/>
        <w:jc w:val="both"/>
      </w:pPr>
      <w:r w:rsidRPr="00641E40">
        <w:lastRenderedPageBreak/>
        <w:t>9.9</w:t>
      </w:r>
      <w:r w:rsidRPr="00641E40">
        <w:tab/>
        <w:t>Cooperation with governments and international organizations: providing technical advice and training, or participating in conferences, seminars and workshops for technical assistance or awareness-raising (upon request and as resources allow).</w:t>
      </w:r>
    </w:p>
    <w:p w:rsidR="001B499A" w:rsidRPr="00641E40" w:rsidRDefault="00641E40" w:rsidP="00641E40">
      <w:pPr>
        <w:spacing w:before="240"/>
        <w:ind w:left="1134" w:right="1134"/>
        <w:jc w:val="center"/>
      </w:pPr>
      <w:r w:rsidRPr="00641E40">
        <w:rPr>
          <w:u w:val="single"/>
        </w:rPr>
        <w:tab/>
      </w:r>
      <w:r w:rsidRPr="00641E40">
        <w:rPr>
          <w:u w:val="single"/>
        </w:rPr>
        <w:tab/>
      </w:r>
      <w:r w:rsidRPr="00641E40">
        <w:rPr>
          <w:u w:val="single"/>
        </w:rPr>
        <w:tab/>
      </w:r>
    </w:p>
    <w:sectPr w:rsidR="001B499A" w:rsidRPr="00641E40" w:rsidSect="00B8397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4590" w:rsidRDefault="00DF4590"/>
  </w:endnote>
  <w:endnote w:type="continuationSeparator" w:id="0">
    <w:p w:rsidR="00DF4590" w:rsidRDefault="00DF4590"/>
  </w:endnote>
  <w:endnote w:type="continuationNotice" w:id="1">
    <w:p w:rsidR="00DF4590" w:rsidRDefault="00DF45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AC4909" w:rsidP="00B83971">
    <w:pPr>
      <w:pStyle w:val="Footer"/>
      <w:tabs>
        <w:tab w:val="right" w:pos="9638"/>
      </w:tabs>
      <w:rPr>
        <w:sz w:val="18"/>
      </w:rPr>
    </w:pPr>
    <w:r w:rsidRPr="00B83971">
      <w:rPr>
        <w:b/>
        <w:sz w:val="18"/>
      </w:rPr>
      <w:fldChar w:fldCharType="begin"/>
    </w:r>
    <w:r w:rsidR="006819D6" w:rsidRPr="00B83971">
      <w:rPr>
        <w:b/>
        <w:sz w:val="18"/>
      </w:rPr>
      <w:instrText xml:space="preserve"> PAGE  \* MERGEFORMAT </w:instrText>
    </w:r>
    <w:r w:rsidRPr="00B83971">
      <w:rPr>
        <w:b/>
        <w:sz w:val="18"/>
      </w:rPr>
      <w:fldChar w:fldCharType="separate"/>
    </w:r>
    <w:r w:rsidR="00C868DF">
      <w:rPr>
        <w:b/>
        <w:noProof/>
        <w:sz w:val="18"/>
      </w:rPr>
      <w:t>2</w:t>
    </w:r>
    <w:r w:rsidRPr="00B83971">
      <w:rPr>
        <w:b/>
        <w:sz w:val="18"/>
      </w:rPr>
      <w:fldChar w:fldCharType="end"/>
    </w:r>
    <w:r w:rsidR="006819D6">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6819D6" w:rsidP="00B83971">
    <w:pPr>
      <w:pStyle w:val="Footer"/>
      <w:tabs>
        <w:tab w:val="right" w:pos="9638"/>
      </w:tabs>
      <w:rPr>
        <w:b/>
        <w:sz w:val="18"/>
      </w:rPr>
    </w:pPr>
    <w:r>
      <w:tab/>
    </w:r>
    <w:r w:rsidR="00AC4909" w:rsidRPr="00B83971">
      <w:rPr>
        <w:b/>
        <w:sz w:val="18"/>
      </w:rPr>
      <w:fldChar w:fldCharType="begin"/>
    </w:r>
    <w:r w:rsidRPr="00B83971">
      <w:rPr>
        <w:b/>
        <w:sz w:val="18"/>
      </w:rPr>
      <w:instrText xml:space="preserve"> PAGE  \* MERGEFORMAT </w:instrText>
    </w:r>
    <w:r w:rsidR="00AC4909" w:rsidRPr="00B83971">
      <w:rPr>
        <w:b/>
        <w:sz w:val="18"/>
      </w:rPr>
      <w:fldChar w:fldCharType="separate"/>
    </w:r>
    <w:r w:rsidR="00C868DF">
      <w:rPr>
        <w:b/>
        <w:noProof/>
        <w:sz w:val="18"/>
      </w:rPr>
      <w:t>3</w:t>
    </w:r>
    <w:r w:rsidR="00AC4909" w:rsidRPr="00B8397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6819D6">
    <w:pPr>
      <w:pStyle w:val="Footer"/>
      <w:rPr>
        <w:sz w:val="20"/>
      </w:rPr>
    </w:pPr>
    <w:r>
      <w:rPr>
        <w:noProof/>
        <w:lang w:eastAsia="en-GB"/>
      </w:rPr>
      <w:drawing>
        <wp:anchor distT="0" distB="0" distL="114300" distR="114300" simplePos="0" relativeHeight="251657728" behindDoc="0" locked="1" layoutInCell="1" allowOverlap="1" wp14:anchorId="7BF58267" wp14:editId="1498A98C">
          <wp:simplePos x="0" y="0"/>
          <wp:positionH relativeFrom="column">
            <wp:posOffset>5148580</wp:posOffset>
          </wp:positionH>
          <wp:positionV relativeFrom="paragraph">
            <wp:posOffset>-79375</wp:posOffset>
          </wp:positionV>
          <wp:extent cx="930275" cy="230505"/>
          <wp:effectExtent l="19050" t="0" r="3175" b="0"/>
          <wp:wrapNone/>
          <wp:docPr id="1"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srcRect/>
                  <a:stretch>
                    <a:fillRect/>
                  </a:stretch>
                </pic:blipFill>
                <pic:spPr bwMode="auto">
                  <a:xfrm>
                    <a:off x="0" y="0"/>
                    <a:ext cx="930275" cy="230505"/>
                  </a:xfrm>
                  <a:prstGeom prst="rect">
                    <a:avLst/>
                  </a:prstGeom>
                  <a:noFill/>
                  <a:ln w="9525">
                    <a:noFill/>
                    <a:miter lim="800000"/>
                    <a:headEnd/>
                    <a:tailEnd/>
                  </a:ln>
                </pic:spPr>
              </pic:pic>
            </a:graphicData>
          </a:graphic>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4590" w:rsidRPr="000B175B" w:rsidRDefault="00DF4590" w:rsidP="000B175B">
      <w:pPr>
        <w:tabs>
          <w:tab w:val="right" w:pos="2155"/>
        </w:tabs>
        <w:spacing w:after="80"/>
        <w:ind w:left="680"/>
        <w:rPr>
          <w:u w:val="single"/>
        </w:rPr>
      </w:pPr>
      <w:r>
        <w:rPr>
          <w:u w:val="single"/>
        </w:rPr>
        <w:tab/>
      </w:r>
    </w:p>
  </w:footnote>
  <w:footnote w:type="continuationSeparator" w:id="0">
    <w:p w:rsidR="00DF4590" w:rsidRPr="00FC68B7" w:rsidRDefault="00DF4590" w:rsidP="00FC68B7">
      <w:pPr>
        <w:tabs>
          <w:tab w:val="left" w:pos="2155"/>
        </w:tabs>
        <w:spacing w:after="80"/>
        <w:ind w:left="680"/>
        <w:rPr>
          <w:u w:val="single"/>
        </w:rPr>
      </w:pPr>
      <w:r>
        <w:rPr>
          <w:u w:val="single"/>
        </w:rPr>
        <w:tab/>
      </w:r>
    </w:p>
  </w:footnote>
  <w:footnote w:type="continuationNotice" w:id="1">
    <w:p w:rsidR="00DF4590" w:rsidRDefault="00DF4590"/>
  </w:footnote>
  <w:footnote w:id="2">
    <w:p w:rsidR="000F105A" w:rsidRPr="000F105A" w:rsidRDefault="000F105A" w:rsidP="000F105A">
      <w:pPr>
        <w:pStyle w:val="FootnoteText"/>
        <w:widowControl w:val="0"/>
        <w:tabs>
          <w:tab w:val="clear" w:pos="1021"/>
          <w:tab w:val="right" w:pos="1020"/>
        </w:tabs>
        <w:rPr>
          <w:lang w:val="fr-CH"/>
        </w:rPr>
      </w:pPr>
      <w:r>
        <w:tab/>
      </w:r>
      <w:r>
        <w:rPr>
          <w:rStyle w:val="FootnoteReference"/>
        </w:rPr>
        <w:footnoteRef/>
      </w:r>
      <w:r>
        <w:tab/>
      </w:r>
      <w:proofErr w:type="gramStart"/>
      <w:r w:rsidRPr="000F105A">
        <w:t>In accordance with the programme of work of the Inland Transport Committee for 2014-2015 (ECE/TRANS/240, para. 100, ECE/TRANS/2014/23, cluster 9, para.9.1).</w:t>
      </w:r>
      <w:proofErr w:type="gramEnd"/>
    </w:p>
  </w:footnote>
  <w:footnote w:id="3">
    <w:p w:rsidR="00641E40" w:rsidRPr="006442D6" w:rsidRDefault="00641E40" w:rsidP="00641E40">
      <w:pPr>
        <w:pStyle w:val="FootnoteText"/>
        <w:widowControl w:val="0"/>
        <w:tabs>
          <w:tab w:val="clear" w:pos="1021"/>
          <w:tab w:val="right" w:pos="1020"/>
        </w:tabs>
        <w:rPr>
          <w:lang w:val="en-US"/>
        </w:rPr>
      </w:pPr>
      <w:r>
        <w:tab/>
      </w:r>
      <w:r>
        <w:rPr>
          <w:rStyle w:val="FootnoteReference"/>
        </w:rPr>
        <w:footnoteRef/>
      </w:r>
      <w:r>
        <w:tab/>
      </w:r>
      <w:r w:rsidRPr="00A36585">
        <w:t>www.unece.org/trans/danger/danger.html</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537E72">
    <w:pPr>
      <w:pStyle w:val="Header"/>
    </w:pPr>
    <w:r>
      <w:t>ECE/TRANS/WP.15/2015/1</w:t>
    </w:r>
    <w:r w:rsidR="000F105A">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9D6" w:rsidRPr="00B83971" w:rsidRDefault="00537E72" w:rsidP="00B83971">
    <w:pPr>
      <w:pStyle w:val="Header"/>
      <w:jc w:val="right"/>
    </w:pPr>
    <w:r>
      <w:t>ECE/TRANS/WP.15/2015/1</w:t>
    </w:r>
    <w:r w:rsidR="000F105A">
      <w:t>9</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7E72" w:rsidRPr="00537E72" w:rsidRDefault="00537E72" w:rsidP="00537E72">
    <w:pPr>
      <w:pStyle w:val="Header"/>
      <w:jc w:val="cent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F60D76"/>
    <w:multiLevelType w:val="hybridMultilevel"/>
    <w:tmpl w:val="573888E2"/>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809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0E829FD"/>
    <w:multiLevelType w:val="hybridMultilevel"/>
    <w:tmpl w:val="6BC86016"/>
    <w:lvl w:ilvl="0" w:tplc="FAE4B376">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C5C6B2EE">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EABE305C" w:tentative="1">
      <w:start w:val="1"/>
      <w:numFmt w:val="bullet"/>
      <w:lvlText w:val="o"/>
      <w:lvlJc w:val="left"/>
      <w:pPr>
        <w:tabs>
          <w:tab w:val="num" w:pos="1440"/>
        </w:tabs>
        <w:ind w:left="1440" w:hanging="360"/>
      </w:pPr>
      <w:rPr>
        <w:rFonts w:ascii="Courier New" w:hAnsi="Courier New" w:cs="Courier New" w:hint="default"/>
      </w:rPr>
    </w:lvl>
    <w:lvl w:ilvl="2" w:tplc="84682FC2" w:tentative="1">
      <w:start w:val="1"/>
      <w:numFmt w:val="bullet"/>
      <w:lvlText w:val=""/>
      <w:lvlJc w:val="left"/>
      <w:pPr>
        <w:tabs>
          <w:tab w:val="num" w:pos="2160"/>
        </w:tabs>
        <w:ind w:left="2160" w:hanging="360"/>
      </w:pPr>
      <w:rPr>
        <w:rFonts w:ascii="Wingdings" w:hAnsi="Wingdings" w:hint="default"/>
      </w:rPr>
    </w:lvl>
    <w:lvl w:ilvl="3" w:tplc="82C08A84" w:tentative="1">
      <w:start w:val="1"/>
      <w:numFmt w:val="bullet"/>
      <w:lvlText w:val=""/>
      <w:lvlJc w:val="left"/>
      <w:pPr>
        <w:tabs>
          <w:tab w:val="num" w:pos="2880"/>
        </w:tabs>
        <w:ind w:left="2880" w:hanging="360"/>
      </w:pPr>
      <w:rPr>
        <w:rFonts w:ascii="Symbol" w:hAnsi="Symbol" w:hint="default"/>
      </w:rPr>
    </w:lvl>
    <w:lvl w:ilvl="4" w:tplc="852440C4" w:tentative="1">
      <w:start w:val="1"/>
      <w:numFmt w:val="bullet"/>
      <w:lvlText w:val="o"/>
      <w:lvlJc w:val="left"/>
      <w:pPr>
        <w:tabs>
          <w:tab w:val="num" w:pos="3600"/>
        </w:tabs>
        <w:ind w:left="3600" w:hanging="360"/>
      </w:pPr>
      <w:rPr>
        <w:rFonts w:ascii="Courier New" w:hAnsi="Courier New" w:cs="Courier New" w:hint="default"/>
      </w:rPr>
    </w:lvl>
    <w:lvl w:ilvl="5" w:tplc="0002A380" w:tentative="1">
      <w:start w:val="1"/>
      <w:numFmt w:val="bullet"/>
      <w:lvlText w:val=""/>
      <w:lvlJc w:val="left"/>
      <w:pPr>
        <w:tabs>
          <w:tab w:val="num" w:pos="4320"/>
        </w:tabs>
        <w:ind w:left="4320" w:hanging="360"/>
      </w:pPr>
      <w:rPr>
        <w:rFonts w:ascii="Wingdings" w:hAnsi="Wingdings" w:hint="default"/>
      </w:rPr>
    </w:lvl>
    <w:lvl w:ilvl="6" w:tplc="DBD86AEE" w:tentative="1">
      <w:start w:val="1"/>
      <w:numFmt w:val="bullet"/>
      <w:lvlText w:val=""/>
      <w:lvlJc w:val="left"/>
      <w:pPr>
        <w:tabs>
          <w:tab w:val="num" w:pos="5040"/>
        </w:tabs>
        <w:ind w:left="5040" w:hanging="360"/>
      </w:pPr>
      <w:rPr>
        <w:rFonts w:ascii="Symbol" w:hAnsi="Symbol" w:hint="default"/>
      </w:rPr>
    </w:lvl>
    <w:lvl w:ilvl="7" w:tplc="BECABEA4" w:tentative="1">
      <w:start w:val="1"/>
      <w:numFmt w:val="bullet"/>
      <w:lvlText w:val="o"/>
      <w:lvlJc w:val="left"/>
      <w:pPr>
        <w:tabs>
          <w:tab w:val="num" w:pos="5760"/>
        </w:tabs>
        <w:ind w:left="5760" w:hanging="360"/>
      </w:pPr>
      <w:rPr>
        <w:rFonts w:ascii="Courier New" w:hAnsi="Courier New" w:cs="Courier New" w:hint="default"/>
      </w:rPr>
    </w:lvl>
    <w:lvl w:ilvl="8" w:tplc="11D6A756" w:tentative="1">
      <w:start w:val="1"/>
      <w:numFmt w:val="bullet"/>
      <w:lvlText w:val=""/>
      <w:lvlJc w:val="left"/>
      <w:pPr>
        <w:tabs>
          <w:tab w:val="num" w:pos="6480"/>
        </w:tabs>
        <w:ind w:left="6480" w:hanging="360"/>
      </w:pPr>
      <w:rPr>
        <w:rFonts w:ascii="Wingdings" w:hAnsi="Wingdings" w:hint="default"/>
      </w:rPr>
    </w:lvl>
  </w:abstractNum>
  <w:abstractNum w:abstractNumId="16">
    <w:nsid w:val="6CE00DA7"/>
    <w:multiLevelType w:val="hybridMultilevel"/>
    <w:tmpl w:val="FC26FCFE"/>
    <w:lvl w:ilvl="0" w:tplc="4A0C2BD6">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7">
    <w:nsid w:val="6D505E5D"/>
    <w:multiLevelType w:val="hybridMultilevel"/>
    <w:tmpl w:val="519C5D72"/>
    <w:lvl w:ilvl="0" w:tplc="8C4849AC">
      <w:start w:val="1"/>
      <w:numFmt w:val="bullet"/>
      <w:lvlText w:val=""/>
      <w:lvlJc w:val="left"/>
      <w:pPr>
        <w:ind w:left="2061" w:hanging="360"/>
      </w:pPr>
      <w:rPr>
        <w:rFonts w:ascii="Symbol" w:hAnsi="Symbol"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8">
    <w:nsid w:val="6E2854E8"/>
    <w:multiLevelType w:val="hybridMultilevel"/>
    <w:tmpl w:val="38E87356"/>
    <w:lvl w:ilvl="0" w:tplc="100C0001">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9">
    <w:nsid w:val="75E223DA"/>
    <w:multiLevelType w:val="hybridMultilevel"/>
    <w:tmpl w:val="5B7ACB42"/>
    <w:lvl w:ilvl="0" w:tplc="4A0C2BD6">
      <w:start w:val="1"/>
      <w:numFmt w:val="bullet"/>
      <w:pStyle w:val="Bullet2G"/>
      <w:lvlText w:val="•"/>
      <w:lvlJc w:val="left"/>
      <w:pPr>
        <w:tabs>
          <w:tab w:val="num" w:pos="2268"/>
        </w:tabs>
        <w:ind w:left="2268" w:hanging="170"/>
      </w:pPr>
      <w:rPr>
        <w:rFonts w:ascii="Times New Roman" w:hAnsi="Times New Roman" w:cs="Times New Roman"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1"/>
  </w:num>
  <w:num w:numId="14">
    <w:abstractNumId w:val="15"/>
  </w:num>
  <w:num w:numId="15">
    <w:abstractNumId w:val="19"/>
  </w:num>
  <w:num w:numId="16">
    <w:abstractNumId w:val="17"/>
  </w:num>
  <w:num w:numId="17">
    <w:abstractNumId w:val="13"/>
  </w:num>
  <w:num w:numId="18">
    <w:abstractNumId w:val="18"/>
  </w:num>
  <w:num w:numId="19">
    <w:abstractNumId w:val="16"/>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1F8"/>
    <w:rsid w:val="00004AEB"/>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0F105A"/>
    <w:rsid w:val="001103AA"/>
    <w:rsid w:val="00112B33"/>
    <w:rsid w:val="0011666B"/>
    <w:rsid w:val="00165F3A"/>
    <w:rsid w:val="00196859"/>
    <w:rsid w:val="001B499A"/>
    <w:rsid w:val="001B4B04"/>
    <w:rsid w:val="001C6663"/>
    <w:rsid w:val="001C7895"/>
    <w:rsid w:val="001D0C8C"/>
    <w:rsid w:val="001D1419"/>
    <w:rsid w:val="001D26DF"/>
    <w:rsid w:val="001D3A03"/>
    <w:rsid w:val="001E7B67"/>
    <w:rsid w:val="00202DA8"/>
    <w:rsid w:val="00211E0B"/>
    <w:rsid w:val="00237E67"/>
    <w:rsid w:val="0024772E"/>
    <w:rsid w:val="00267F5F"/>
    <w:rsid w:val="00286B4D"/>
    <w:rsid w:val="002D4643"/>
    <w:rsid w:val="002F175C"/>
    <w:rsid w:val="00302E18"/>
    <w:rsid w:val="003229D8"/>
    <w:rsid w:val="00352709"/>
    <w:rsid w:val="003619B5"/>
    <w:rsid w:val="00365763"/>
    <w:rsid w:val="00371178"/>
    <w:rsid w:val="00392E47"/>
    <w:rsid w:val="003A6810"/>
    <w:rsid w:val="003C2CC4"/>
    <w:rsid w:val="003D1847"/>
    <w:rsid w:val="003D4B23"/>
    <w:rsid w:val="003D777F"/>
    <w:rsid w:val="003E130E"/>
    <w:rsid w:val="00410C89"/>
    <w:rsid w:val="00416999"/>
    <w:rsid w:val="00422E03"/>
    <w:rsid w:val="00426B9B"/>
    <w:rsid w:val="004325CB"/>
    <w:rsid w:val="00442A83"/>
    <w:rsid w:val="0045495B"/>
    <w:rsid w:val="004561E5"/>
    <w:rsid w:val="0048397A"/>
    <w:rsid w:val="00485CBB"/>
    <w:rsid w:val="004866B7"/>
    <w:rsid w:val="004C2461"/>
    <w:rsid w:val="004C7462"/>
    <w:rsid w:val="004E77B2"/>
    <w:rsid w:val="00502EC2"/>
    <w:rsid w:val="00504B2D"/>
    <w:rsid w:val="0052136D"/>
    <w:rsid w:val="0052775E"/>
    <w:rsid w:val="00534511"/>
    <w:rsid w:val="00537E72"/>
    <w:rsid w:val="005420F2"/>
    <w:rsid w:val="005628B6"/>
    <w:rsid w:val="00572E3E"/>
    <w:rsid w:val="00584198"/>
    <w:rsid w:val="005941EC"/>
    <w:rsid w:val="0059724D"/>
    <w:rsid w:val="005B3DB3"/>
    <w:rsid w:val="005B4E13"/>
    <w:rsid w:val="005C342F"/>
    <w:rsid w:val="005F7B75"/>
    <w:rsid w:val="006001EE"/>
    <w:rsid w:val="00605042"/>
    <w:rsid w:val="00611FC4"/>
    <w:rsid w:val="006176FB"/>
    <w:rsid w:val="00640B26"/>
    <w:rsid w:val="00641E40"/>
    <w:rsid w:val="00652D0A"/>
    <w:rsid w:val="00662BB6"/>
    <w:rsid w:val="00676606"/>
    <w:rsid w:val="006819D6"/>
    <w:rsid w:val="00684C21"/>
    <w:rsid w:val="00690457"/>
    <w:rsid w:val="006A2530"/>
    <w:rsid w:val="006C3589"/>
    <w:rsid w:val="006D37AF"/>
    <w:rsid w:val="006D51D0"/>
    <w:rsid w:val="006D5FB9"/>
    <w:rsid w:val="006E564B"/>
    <w:rsid w:val="006E7191"/>
    <w:rsid w:val="00703577"/>
    <w:rsid w:val="00705894"/>
    <w:rsid w:val="0072632A"/>
    <w:rsid w:val="007327D5"/>
    <w:rsid w:val="007629C8"/>
    <w:rsid w:val="0077047D"/>
    <w:rsid w:val="007776ED"/>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C09D6"/>
    <w:rsid w:val="008C6510"/>
    <w:rsid w:val="008E0678"/>
    <w:rsid w:val="008F0A45"/>
    <w:rsid w:val="008F31D2"/>
    <w:rsid w:val="00900291"/>
    <w:rsid w:val="00917FDE"/>
    <w:rsid w:val="009223CA"/>
    <w:rsid w:val="00940F93"/>
    <w:rsid w:val="00971ECD"/>
    <w:rsid w:val="009760F3"/>
    <w:rsid w:val="00976CFB"/>
    <w:rsid w:val="009A0830"/>
    <w:rsid w:val="009A0E8D"/>
    <w:rsid w:val="009B26E7"/>
    <w:rsid w:val="009D5E8F"/>
    <w:rsid w:val="00A00697"/>
    <w:rsid w:val="00A00A3F"/>
    <w:rsid w:val="00A01489"/>
    <w:rsid w:val="00A3026E"/>
    <w:rsid w:val="00A338F1"/>
    <w:rsid w:val="00A35BE0"/>
    <w:rsid w:val="00A6129C"/>
    <w:rsid w:val="00A72F22"/>
    <w:rsid w:val="00A7360F"/>
    <w:rsid w:val="00A748A6"/>
    <w:rsid w:val="00A769F4"/>
    <w:rsid w:val="00A776B4"/>
    <w:rsid w:val="00A867C2"/>
    <w:rsid w:val="00A94361"/>
    <w:rsid w:val="00AA293C"/>
    <w:rsid w:val="00AC4909"/>
    <w:rsid w:val="00B30179"/>
    <w:rsid w:val="00B421C1"/>
    <w:rsid w:val="00B55C71"/>
    <w:rsid w:val="00B56E4A"/>
    <w:rsid w:val="00B56E9C"/>
    <w:rsid w:val="00B6313D"/>
    <w:rsid w:val="00B64B1F"/>
    <w:rsid w:val="00B6553F"/>
    <w:rsid w:val="00B77D05"/>
    <w:rsid w:val="00B81206"/>
    <w:rsid w:val="00B81E12"/>
    <w:rsid w:val="00B83971"/>
    <w:rsid w:val="00BC3FA0"/>
    <w:rsid w:val="00BC74E9"/>
    <w:rsid w:val="00BF68A8"/>
    <w:rsid w:val="00C035DC"/>
    <w:rsid w:val="00C0505D"/>
    <w:rsid w:val="00C11A03"/>
    <w:rsid w:val="00C22C0C"/>
    <w:rsid w:val="00C4527F"/>
    <w:rsid w:val="00C463DD"/>
    <w:rsid w:val="00C4724C"/>
    <w:rsid w:val="00C54590"/>
    <w:rsid w:val="00C629A0"/>
    <w:rsid w:val="00C64629"/>
    <w:rsid w:val="00C745C3"/>
    <w:rsid w:val="00C868DF"/>
    <w:rsid w:val="00C96DF2"/>
    <w:rsid w:val="00CB3E03"/>
    <w:rsid w:val="00CC71F8"/>
    <w:rsid w:val="00CD4AA6"/>
    <w:rsid w:val="00CE4A8F"/>
    <w:rsid w:val="00D2031B"/>
    <w:rsid w:val="00D248B6"/>
    <w:rsid w:val="00D25FE2"/>
    <w:rsid w:val="00D43252"/>
    <w:rsid w:val="00D47EEA"/>
    <w:rsid w:val="00D773DF"/>
    <w:rsid w:val="00D81F83"/>
    <w:rsid w:val="00D95303"/>
    <w:rsid w:val="00D978C6"/>
    <w:rsid w:val="00DA3C1C"/>
    <w:rsid w:val="00DF4590"/>
    <w:rsid w:val="00E046DF"/>
    <w:rsid w:val="00E27346"/>
    <w:rsid w:val="00E45A8E"/>
    <w:rsid w:val="00E71BC8"/>
    <w:rsid w:val="00E7260F"/>
    <w:rsid w:val="00E73F5D"/>
    <w:rsid w:val="00E77E4E"/>
    <w:rsid w:val="00E83C4C"/>
    <w:rsid w:val="00E94D3F"/>
    <w:rsid w:val="00E96630"/>
    <w:rsid w:val="00ED7A2A"/>
    <w:rsid w:val="00EE345D"/>
    <w:rsid w:val="00EF1D7F"/>
    <w:rsid w:val="00EF3E9C"/>
    <w:rsid w:val="00F31E5F"/>
    <w:rsid w:val="00F6100A"/>
    <w:rsid w:val="00F93781"/>
    <w:rsid w:val="00FA74C4"/>
    <w:rsid w:val="00FA7D6D"/>
    <w:rsid w:val="00FB613B"/>
    <w:rsid w:val="00FC68B7"/>
    <w:rsid w:val="00FD3F98"/>
    <w:rsid w:val="00FD67D2"/>
    <w:rsid w:val="00FE106A"/>
    <w:rsid w:val="00FF145D"/>
    <w:rsid w:val="00FF500E"/>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F83"/>
    <w:rPr>
      <w:rFonts w:cs="Courier New"/>
    </w:rPr>
  </w:style>
  <w:style w:type="paragraph" w:styleId="BodyText">
    <w:name w:val="Body Text"/>
    <w:basedOn w:val="Normal"/>
    <w:next w:val="Normal"/>
    <w:semiHidden/>
    <w:rsid w:val="00D81F83"/>
  </w:style>
  <w:style w:type="paragraph" w:styleId="BodyTextIndent">
    <w:name w:val="Body Text Indent"/>
    <w:basedOn w:val="Normal"/>
    <w:semiHidden/>
    <w:rsid w:val="00D81F83"/>
    <w:pPr>
      <w:spacing w:after="120"/>
      <w:ind w:left="283"/>
    </w:pPr>
  </w:style>
  <w:style w:type="paragraph" w:styleId="BlockText">
    <w:name w:val="Block Text"/>
    <w:basedOn w:val="Normal"/>
    <w:semiHidden/>
    <w:rsid w:val="00D81F83"/>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D81F83"/>
    <w:rPr>
      <w:sz w:val="6"/>
    </w:rPr>
  </w:style>
  <w:style w:type="paragraph" w:styleId="CommentText">
    <w:name w:val="annotation text"/>
    <w:basedOn w:val="Normal"/>
    <w:semiHidden/>
    <w:rsid w:val="00D81F83"/>
  </w:style>
  <w:style w:type="character" w:styleId="LineNumber">
    <w:name w:val="line number"/>
    <w:semiHidden/>
    <w:rsid w:val="00D81F83"/>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locked/>
    <w:rsid w:val="00B83971"/>
    <w:rPr>
      <w:sz w:val="18"/>
      <w:lang w:val="en-GB" w:eastAsia="en-US"/>
    </w:rPr>
  </w:style>
  <w:style w:type="paragraph" w:styleId="BalloonText">
    <w:name w:val="Balloon Text"/>
    <w:basedOn w:val="Normal"/>
    <w:link w:val="BalloonTextChar"/>
    <w:rsid w:val="007776E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6ED"/>
    <w:rPr>
      <w:rFonts w:ascii="Tahoma" w:hAnsi="Tahoma" w:cs="Tahoma"/>
      <w:sz w:val="16"/>
      <w:szCs w:val="16"/>
      <w:lang w:val="en-GB" w:eastAsia="en-US"/>
    </w:rPr>
  </w:style>
  <w:style w:type="character" w:customStyle="1" w:styleId="SingleTxtGChar">
    <w:name w:val="_ Single Txt_G Char"/>
    <w:link w:val="SingleTxtG"/>
    <w:rsid w:val="00FA74C4"/>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F83"/>
    <w:rPr>
      <w:rFonts w:cs="Courier New"/>
    </w:rPr>
  </w:style>
  <w:style w:type="paragraph" w:styleId="BodyText">
    <w:name w:val="Body Text"/>
    <w:basedOn w:val="Normal"/>
    <w:next w:val="Normal"/>
    <w:semiHidden/>
    <w:rsid w:val="00D81F83"/>
  </w:style>
  <w:style w:type="paragraph" w:styleId="BodyTextIndent">
    <w:name w:val="Body Text Indent"/>
    <w:basedOn w:val="Normal"/>
    <w:semiHidden/>
    <w:rsid w:val="00D81F83"/>
    <w:pPr>
      <w:spacing w:after="120"/>
      <w:ind w:left="283"/>
    </w:pPr>
  </w:style>
  <w:style w:type="paragraph" w:styleId="BlockText">
    <w:name w:val="Block Text"/>
    <w:basedOn w:val="Normal"/>
    <w:semiHidden/>
    <w:rsid w:val="00D81F83"/>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D81F83"/>
    <w:rPr>
      <w:sz w:val="6"/>
    </w:rPr>
  </w:style>
  <w:style w:type="paragraph" w:styleId="CommentText">
    <w:name w:val="annotation text"/>
    <w:basedOn w:val="Normal"/>
    <w:semiHidden/>
    <w:rsid w:val="00D81F83"/>
  </w:style>
  <w:style w:type="character" w:styleId="LineNumber">
    <w:name w:val="line number"/>
    <w:semiHidden/>
    <w:rsid w:val="00D81F83"/>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
    <w:link w:val="FootnoteText"/>
    <w:locked/>
    <w:rsid w:val="00B83971"/>
    <w:rPr>
      <w:sz w:val="18"/>
      <w:lang w:val="en-GB" w:eastAsia="en-US"/>
    </w:rPr>
  </w:style>
  <w:style w:type="paragraph" w:styleId="BalloonText">
    <w:name w:val="Balloon Text"/>
    <w:basedOn w:val="Normal"/>
    <w:link w:val="BalloonTextChar"/>
    <w:rsid w:val="007776E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6ED"/>
    <w:rPr>
      <w:rFonts w:ascii="Tahoma" w:hAnsi="Tahoma" w:cs="Tahoma"/>
      <w:sz w:val="16"/>
      <w:szCs w:val="16"/>
      <w:lang w:val="en-GB" w:eastAsia="en-US"/>
    </w:rPr>
  </w:style>
  <w:style w:type="character" w:customStyle="1" w:styleId="SingleTxtGChar">
    <w:name w:val="_ Single Txt_G Char"/>
    <w:link w:val="SingleTxtG"/>
    <w:rsid w:val="00FA74C4"/>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14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E4DF6-0BF8-41A4-8475-3F2720FF8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16</TotalTime>
  <Pages>4</Pages>
  <Words>1025</Words>
  <Characters>5848</Characters>
  <Application>Microsoft Office Word</Application>
  <DocSecurity>0</DocSecurity>
  <Lines>48</Lines>
  <Paragraphs>13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Sabrina Mansion</dc:creator>
  <cp:lastModifiedBy>UNECE</cp:lastModifiedBy>
  <cp:revision>7</cp:revision>
  <cp:lastPrinted>2015-08-21T07:51:00Z</cp:lastPrinted>
  <dcterms:created xsi:type="dcterms:W3CDTF">2015-10-20T11:57:00Z</dcterms:created>
  <dcterms:modified xsi:type="dcterms:W3CDTF">2015-10-20T12:34:00Z</dcterms:modified>
</cp:coreProperties>
</file>