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E3E" w:rsidRPr="009A6E3E" w:rsidRDefault="009A6E3E" w:rsidP="009A6E3E">
      <w:pPr>
        <w:jc w:val="right"/>
        <w:rPr>
          <w:rFonts w:ascii="Arial" w:hAnsi="Arial" w:cs="Arial"/>
          <w:b/>
          <w:sz w:val="28"/>
          <w:szCs w:val="28"/>
        </w:rPr>
      </w:pPr>
      <w:r w:rsidRPr="009A6E3E">
        <w:rPr>
          <w:rFonts w:ascii="Arial" w:hAnsi="Arial" w:cs="Arial"/>
          <w:b/>
          <w:sz w:val="28"/>
          <w:szCs w:val="28"/>
        </w:rPr>
        <w:t>GFV-21-07</w:t>
      </w:r>
    </w:p>
    <w:p w:rsidR="009A6E3E" w:rsidRDefault="009A6E3E"/>
    <w:p w:rsidR="009A6E3E" w:rsidRDefault="009A6E3E"/>
    <w:p w:rsidR="009A6E3E" w:rsidRDefault="009A6E3E"/>
    <w:tbl>
      <w:tblPr>
        <w:tblW w:w="10368" w:type="dxa"/>
        <w:tblLook w:val="0000" w:firstRow="0" w:lastRow="0" w:firstColumn="0" w:lastColumn="0" w:noHBand="0" w:noVBand="0"/>
      </w:tblPr>
      <w:tblGrid>
        <w:gridCol w:w="6588"/>
        <w:gridCol w:w="3780"/>
      </w:tblGrid>
      <w:tr w:rsidR="00031C23" w:rsidRPr="00F820A5" w:rsidTr="00916D6E">
        <w:tc>
          <w:tcPr>
            <w:tcW w:w="6588" w:type="dxa"/>
          </w:tcPr>
          <w:p w:rsidR="00031C23" w:rsidRPr="00967E25" w:rsidRDefault="00031C23" w:rsidP="00EA03A9">
            <w:pPr>
              <w:spacing w:line="240" w:lineRule="auto"/>
              <w:rPr>
                <w:szCs w:val="24"/>
              </w:rPr>
            </w:pPr>
          </w:p>
        </w:tc>
        <w:tc>
          <w:tcPr>
            <w:tcW w:w="3780" w:type="dxa"/>
          </w:tcPr>
          <w:p w:rsidR="00EA03A9" w:rsidRDefault="00EA03A9" w:rsidP="00916D6E">
            <w:pPr>
              <w:spacing w:line="240" w:lineRule="auto"/>
              <w:ind w:left="-81"/>
              <w:rPr>
                <w:szCs w:val="24"/>
              </w:rPr>
            </w:pPr>
          </w:p>
          <w:p w:rsidR="00EA03A9" w:rsidRDefault="00EA03A9" w:rsidP="00916D6E">
            <w:pPr>
              <w:spacing w:line="240" w:lineRule="auto"/>
              <w:ind w:left="-81"/>
              <w:rPr>
                <w:szCs w:val="24"/>
              </w:rPr>
            </w:pPr>
          </w:p>
          <w:p w:rsidR="00EA03A9" w:rsidRDefault="00EA03A9" w:rsidP="00916D6E">
            <w:pPr>
              <w:spacing w:line="240" w:lineRule="auto"/>
              <w:ind w:left="-81"/>
              <w:rPr>
                <w:szCs w:val="24"/>
              </w:rPr>
            </w:pPr>
          </w:p>
          <w:p w:rsidR="00031C23" w:rsidRPr="00F820A5" w:rsidRDefault="00031C23" w:rsidP="00916D6E">
            <w:pPr>
              <w:spacing w:line="240" w:lineRule="auto"/>
              <w:ind w:left="-81"/>
              <w:rPr>
                <w:b/>
                <w:szCs w:val="24"/>
                <w:lang w:val="pt-BR"/>
              </w:rPr>
            </w:pPr>
            <w:r w:rsidRPr="00F820A5">
              <w:rPr>
                <w:szCs w:val="24"/>
                <w:u w:val="single"/>
                <w:lang w:val="pt-BR"/>
              </w:rPr>
              <w:t>Informal document</w:t>
            </w:r>
            <w:r w:rsidRPr="00F820A5">
              <w:rPr>
                <w:szCs w:val="24"/>
                <w:lang w:val="pt-BR"/>
              </w:rPr>
              <w:t xml:space="preserve"> </w:t>
            </w:r>
            <w:r w:rsidRPr="00F820A5">
              <w:rPr>
                <w:b/>
                <w:szCs w:val="24"/>
                <w:lang w:val="pt-BR"/>
              </w:rPr>
              <w:t>GRPE</w:t>
            </w:r>
            <w:r w:rsidR="007F3ECF">
              <w:rPr>
                <w:b/>
                <w:szCs w:val="24"/>
                <w:lang w:val="pt-BR"/>
              </w:rPr>
              <w:t>-64</w:t>
            </w:r>
            <w:r>
              <w:rPr>
                <w:b/>
                <w:szCs w:val="24"/>
                <w:lang w:val="pt-BR"/>
              </w:rPr>
              <w:t>-</w:t>
            </w:r>
            <w:r w:rsidR="007F3ECF">
              <w:rPr>
                <w:b/>
                <w:szCs w:val="24"/>
                <w:lang w:val="pt-BR"/>
              </w:rPr>
              <w:t>xx</w:t>
            </w:r>
            <w:r w:rsidR="002369B5">
              <w:rPr>
                <w:b/>
                <w:szCs w:val="24"/>
                <w:lang w:val="pt-BR"/>
              </w:rPr>
              <w:t>4</w:t>
            </w:r>
          </w:p>
          <w:p w:rsidR="00031C23" w:rsidRPr="00F820A5" w:rsidRDefault="007F3ECF" w:rsidP="00916D6E">
            <w:pPr>
              <w:spacing w:line="240" w:lineRule="auto"/>
              <w:ind w:left="-81"/>
              <w:rPr>
                <w:szCs w:val="24"/>
                <w:u w:val="single"/>
                <w:lang w:val="pt-BR"/>
              </w:rPr>
            </w:pPr>
            <w:r>
              <w:rPr>
                <w:szCs w:val="24"/>
                <w:lang w:val="pt-BR"/>
              </w:rPr>
              <w:t>(64nd GRPE, 4 – 8</w:t>
            </w:r>
            <w:r w:rsidR="00031C23" w:rsidRPr="00F820A5">
              <w:rPr>
                <w:szCs w:val="24"/>
                <w:lang w:val="pt-BR"/>
              </w:rPr>
              <w:t xml:space="preserve"> June 201</w:t>
            </w:r>
            <w:r>
              <w:rPr>
                <w:szCs w:val="24"/>
                <w:lang w:val="pt-BR"/>
              </w:rPr>
              <w:t>2</w:t>
            </w:r>
            <w:r w:rsidR="00031C23" w:rsidRPr="00F820A5">
              <w:rPr>
                <w:szCs w:val="24"/>
                <w:lang w:val="pt-BR"/>
              </w:rPr>
              <w:t>,</w:t>
            </w:r>
          </w:p>
          <w:p w:rsidR="00031C23" w:rsidRPr="00F820A5" w:rsidRDefault="00031C23" w:rsidP="00EB4437">
            <w:pPr>
              <w:spacing w:line="240" w:lineRule="auto"/>
              <w:rPr>
                <w:szCs w:val="24"/>
                <w:u w:val="single"/>
                <w:lang w:val="pt-BR"/>
              </w:rPr>
            </w:pPr>
            <w:r w:rsidRPr="00F820A5">
              <w:rPr>
                <w:szCs w:val="24"/>
                <w:lang w:val="pt-BR"/>
              </w:rPr>
              <w:t xml:space="preserve"> agenda item</w:t>
            </w:r>
            <w:r w:rsidR="00EB4437">
              <w:rPr>
                <w:szCs w:val="24"/>
                <w:lang w:val="pt-BR"/>
              </w:rPr>
              <w:t>s 4(c</w:t>
            </w:r>
            <w:r w:rsidRPr="00F820A5">
              <w:rPr>
                <w:szCs w:val="24"/>
                <w:lang w:val="pt-BR"/>
              </w:rPr>
              <w:t>)</w:t>
            </w:r>
            <w:r w:rsidR="00EB4437">
              <w:rPr>
                <w:szCs w:val="24"/>
                <w:lang w:val="pt-BR"/>
              </w:rPr>
              <w:t xml:space="preserve"> and 9</w:t>
            </w:r>
            <w:r w:rsidRPr="00F820A5">
              <w:rPr>
                <w:szCs w:val="24"/>
                <w:lang w:val="pt-BR"/>
              </w:rPr>
              <w:t>)</w:t>
            </w:r>
          </w:p>
        </w:tc>
      </w:tr>
    </w:tbl>
    <w:p w:rsidR="008A32B6" w:rsidRPr="00031C23" w:rsidRDefault="008A32B6" w:rsidP="00450B28">
      <w:pPr>
        <w:rPr>
          <w:b/>
          <w:lang w:val="pt-BR"/>
        </w:rPr>
      </w:pPr>
    </w:p>
    <w:p w:rsidR="00EA03A9" w:rsidRDefault="00EA03A9" w:rsidP="008A32B6">
      <w:pPr>
        <w:spacing w:before="120"/>
        <w:jc w:val="center"/>
        <w:rPr>
          <w:b/>
          <w:sz w:val="28"/>
          <w:szCs w:val="28"/>
        </w:rPr>
      </w:pPr>
    </w:p>
    <w:p w:rsidR="00F728C8" w:rsidRDefault="00F728C8" w:rsidP="008A32B6">
      <w:pPr>
        <w:spacing w:before="120"/>
        <w:jc w:val="center"/>
        <w:rPr>
          <w:b/>
          <w:sz w:val="28"/>
          <w:szCs w:val="28"/>
        </w:rPr>
      </w:pPr>
    </w:p>
    <w:p w:rsidR="00450B28" w:rsidRDefault="00045C38" w:rsidP="008A32B6">
      <w:pPr>
        <w:spacing w:before="120"/>
        <w:jc w:val="center"/>
        <w:rPr>
          <w:b/>
          <w:sz w:val="28"/>
          <w:szCs w:val="28"/>
        </w:rPr>
      </w:pPr>
      <w:r>
        <w:rPr>
          <w:b/>
          <w:sz w:val="28"/>
          <w:szCs w:val="28"/>
        </w:rPr>
        <w:t>Revised</w:t>
      </w:r>
      <w:r w:rsidR="00EB4437">
        <w:rPr>
          <w:b/>
          <w:sz w:val="28"/>
          <w:szCs w:val="28"/>
        </w:rPr>
        <w:t xml:space="preserve"> p</w:t>
      </w:r>
      <w:r w:rsidR="00450B28" w:rsidRPr="008A32B6">
        <w:rPr>
          <w:b/>
          <w:sz w:val="28"/>
          <w:szCs w:val="28"/>
        </w:rPr>
        <w:t>roposal for</w:t>
      </w:r>
      <w:r w:rsidR="00A12EA0" w:rsidRPr="008A32B6">
        <w:rPr>
          <w:b/>
          <w:sz w:val="28"/>
          <w:szCs w:val="28"/>
        </w:rPr>
        <w:t xml:space="preserve"> </w:t>
      </w:r>
      <w:r w:rsidR="00940077" w:rsidRPr="008A32B6">
        <w:rPr>
          <w:b/>
          <w:sz w:val="28"/>
          <w:szCs w:val="28"/>
        </w:rPr>
        <w:t>an a</w:t>
      </w:r>
      <w:r w:rsidR="00882742" w:rsidRPr="008A32B6">
        <w:rPr>
          <w:b/>
          <w:sz w:val="28"/>
          <w:szCs w:val="28"/>
        </w:rPr>
        <w:t xml:space="preserve">mendment </w:t>
      </w:r>
      <w:r w:rsidR="00940077" w:rsidRPr="008A32B6">
        <w:rPr>
          <w:b/>
          <w:sz w:val="28"/>
          <w:szCs w:val="28"/>
        </w:rPr>
        <w:t>to Regulatio</w:t>
      </w:r>
      <w:r w:rsidR="00B4037C" w:rsidRPr="008A32B6">
        <w:rPr>
          <w:b/>
          <w:sz w:val="28"/>
          <w:szCs w:val="28"/>
        </w:rPr>
        <w:t xml:space="preserve">n No. </w:t>
      </w:r>
      <w:r>
        <w:rPr>
          <w:b/>
          <w:sz w:val="28"/>
          <w:szCs w:val="28"/>
        </w:rPr>
        <w:t>85</w:t>
      </w:r>
    </w:p>
    <w:p w:rsidR="00EB4437" w:rsidRDefault="007E2B85" w:rsidP="008A32B6">
      <w:pPr>
        <w:spacing w:before="120"/>
        <w:jc w:val="center"/>
        <w:rPr>
          <w:b/>
          <w:sz w:val="28"/>
          <w:szCs w:val="28"/>
        </w:rPr>
      </w:pPr>
      <w:r>
        <w:rPr>
          <w:b/>
          <w:sz w:val="28"/>
          <w:szCs w:val="28"/>
        </w:rPr>
        <w:t>i</w:t>
      </w:r>
      <w:r w:rsidR="00EB4437">
        <w:rPr>
          <w:b/>
          <w:sz w:val="28"/>
          <w:szCs w:val="28"/>
        </w:rPr>
        <w:t>n view of type-approving Heavy-Duty dual-fuel vehicles</w:t>
      </w:r>
    </w:p>
    <w:p w:rsidR="00EB4437" w:rsidRPr="008A32B6" w:rsidRDefault="00EB4437" w:rsidP="008A32B6">
      <w:pPr>
        <w:spacing w:before="120"/>
        <w:jc w:val="center"/>
        <w:rPr>
          <w:b/>
          <w:sz w:val="28"/>
          <w:szCs w:val="28"/>
        </w:rPr>
      </w:pPr>
    </w:p>
    <w:p w:rsidR="00450B28" w:rsidRPr="008A32B6" w:rsidRDefault="00450B28" w:rsidP="008A32B6">
      <w:pPr>
        <w:spacing w:before="120"/>
        <w:jc w:val="center"/>
        <w:rPr>
          <w:b/>
          <w:sz w:val="24"/>
          <w:szCs w:val="24"/>
        </w:rPr>
      </w:pPr>
      <w:r w:rsidRPr="008A32B6">
        <w:rPr>
          <w:b/>
          <w:sz w:val="24"/>
          <w:szCs w:val="24"/>
        </w:rPr>
        <w:t xml:space="preserve">Submitted by the </w:t>
      </w:r>
      <w:r w:rsidR="00F728C8">
        <w:rPr>
          <w:b/>
          <w:sz w:val="24"/>
          <w:szCs w:val="24"/>
        </w:rPr>
        <w:t xml:space="preserve">chair of the </w:t>
      </w:r>
      <w:r w:rsidR="00EA03A9">
        <w:rPr>
          <w:b/>
          <w:sz w:val="24"/>
          <w:szCs w:val="24"/>
        </w:rPr>
        <w:t>informal GFV</w:t>
      </w:r>
      <w:r w:rsidR="00F728C8">
        <w:rPr>
          <w:b/>
          <w:sz w:val="24"/>
          <w:szCs w:val="24"/>
        </w:rPr>
        <w:t xml:space="preserve"> group</w:t>
      </w:r>
    </w:p>
    <w:p w:rsidR="008A32B6" w:rsidRDefault="008A32B6" w:rsidP="008A32B6"/>
    <w:p w:rsidR="007E2B85" w:rsidRDefault="007E2B85" w:rsidP="008A32B6"/>
    <w:p w:rsidR="00F728C8" w:rsidRDefault="00F728C8" w:rsidP="008A32B6"/>
    <w:p w:rsidR="00F728C8" w:rsidRDefault="00F728C8" w:rsidP="008A32B6"/>
    <w:p w:rsidR="00F728C8" w:rsidRDefault="00F728C8" w:rsidP="008A32B6"/>
    <w:p w:rsidR="00F728C8" w:rsidRDefault="00F728C8" w:rsidP="008A32B6"/>
    <w:p w:rsidR="00F728C8" w:rsidRDefault="00F728C8" w:rsidP="008A32B6"/>
    <w:p w:rsidR="00F728C8" w:rsidRPr="008A32B6" w:rsidRDefault="00F728C8" w:rsidP="008A32B6">
      <w:r>
        <w:rPr>
          <w:noProof/>
          <w:lang w:val="nl-NL" w:eastAsia="zh-CN"/>
        </w:rPr>
        <mc:AlternateContent>
          <mc:Choice Requires="wps">
            <w:drawing>
              <wp:anchor distT="0" distB="0" distL="114300" distR="114300" simplePos="0" relativeHeight="251659264" behindDoc="0" locked="0" layoutInCell="1" allowOverlap="1">
                <wp:simplePos x="0" y="0"/>
                <wp:positionH relativeFrom="column">
                  <wp:posOffset>70485</wp:posOffset>
                </wp:positionH>
                <wp:positionV relativeFrom="paragraph">
                  <wp:posOffset>123825</wp:posOffset>
                </wp:positionV>
                <wp:extent cx="5686425" cy="138112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5686425" cy="138112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312DF" w:rsidRPr="00F728C8" w:rsidRDefault="009312DF" w:rsidP="00045C38">
                            <w:pPr>
                              <w:pStyle w:val="SingleTxtG"/>
                              <w:ind w:left="567"/>
                              <w:jc w:val="center"/>
                              <w:rPr>
                                <w:sz w:val="24"/>
                              </w:rPr>
                            </w:pPr>
                            <w:r w:rsidRPr="00F728C8">
                              <w:rPr>
                                <w:sz w:val="24"/>
                              </w:rPr>
                              <w:t xml:space="preserve">This document is a </w:t>
                            </w:r>
                            <w:r>
                              <w:rPr>
                                <w:sz w:val="24"/>
                              </w:rPr>
                              <w:t>revised</w:t>
                            </w:r>
                            <w:r w:rsidRPr="00F728C8">
                              <w:rPr>
                                <w:sz w:val="24"/>
                              </w:rPr>
                              <w:t xml:space="preserve"> version of</w:t>
                            </w:r>
                            <w:r>
                              <w:rPr>
                                <w:sz w:val="24"/>
                              </w:rPr>
                              <w:t xml:space="preserve"> i</w:t>
                            </w:r>
                            <w:r w:rsidRPr="00F728C8">
                              <w:rPr>
                                <w:sz w:val="24"/>
                                <w:szCs w:val="24"/>
                              </w:rPr>
                              <w:t xml:space="preserve">nformal </w:t>
                            </w:r>
                            <w:r w:rsidRPr="00F728C8">
                              <w:rPr>
                                <w:sz w:val="24"/>
                                <w:szCs w:val="24"/>
                                <w:lang w:val="pt-BR"/>
                              </w:rPr>
                              <w:t xml:space="preserve">document </w:t>
                            </w:r>
                            <w:r w:rsidRPr="00F728C8">
                              <w:rPr>
                                <w:b/>
                                <w:sz w:val="24"/>
                                <w:szCs w:val="24"/>
                                <w:lang w:val="pt-BR"/>
                              </w:rPr>
                              <w:t>GRPE</w:t>
                            </w:r>
                            <w:r>
                              <w:rPr>
                                <w:b/>
                                <w:sz w:val="24"/>
                                <w:szCs w:val="24"/>
                                <w:lang w:val="pt-BR"/>
                              </w:rPr>
                              <w:t>-62</w:t>
                            </w:r>
                            <w:r w:rsidRPr="00F728C8">
                              <w:rPr>
                                <w:b/>
                                <w:sz w:val="24"/>
                                <w:szCs w:val="24"/>
                                <w:lang w:val="pt-BR"/>
                              </w:rPr>
                              <w:t>-</w:t>
                            </w:r>
                            <w:r>
                              <w:rPr>
                                <w:b/>
                                <w:sz w:val="24"/>
                                <w:szCs w:val="24"/>
                                <w:lang w:val="pt-BR"/>
                              </w:rPr>
                              <w:t>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55pt;margin-top:9.75pt;width:447.75pt;height:108.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" fillcolor="yellow" strokeweight=".5pt">
                <v:textbox>
                  <w:txbxContent>
                    <w:p w:rsidR="009312DF" w:rsidRPr="00F728C8" w:rsidRDefault="009312DF" w:rsidP="00045C38">
                      <w:pPr>
                        <w:pStyle w:val="SingleTxtG"/>
                        <w:ind w:left="567"/>
                        <w:jc w:val="center"/>
                        <w:rPr>
                          <w:sz w:val="24"/>
                        </w:rPr>
                      </w:pPr>
                      <w:r w:rsidRPr="00F728C8">
                        <w:rPr>
                          <w:sz w:val="24"/>
                        </w:rPr>
                        <w:t xml:space="preserve">This document is a </w:t>
                      </w:r>
                      <w:r>
                        <w:rPr>
                          <w:sz w:val="24"/>
                        </w:rPr>
                        <w:t>revised</w:t>
                      </w:r>
                      <w:r w:rsidRPr="00F728C8">
                        <w:rPr>
                          <w:sz w:val="24"/>
                        </w:rPr>
                        <w:t xml:space="preserve"> version of</w:t>
                      </w:r>
                      <w:r>
                        <w:rPr>
                          <w:sz w:val="24"/>
                        </w:rPr>
                        <w:t xml:space="preserve"> i</w:t>
                      </w:r>
                      <w:r w:rsidRPr="00F728C8">
                        <w:rPr>
                          <w:sz w:val="24"/>
                          <w:szCs w:val="24"/>
                        </w:rPr>
                        <w:t xml:space="preserve">nformal </w:t>
                      </w:r>
                      <w:r w:rsidRPr="00F728C8">
                        <w:rPr>
                          <w:sz w:val="24"/>
                          <w:szCs w:val="24"/>
                          <w:lang w:val="pt-BR"/>
                        </w:rPr>
                        <w:t xml:space="preserve">document </w:t>
                      </w:r>
                      <w:r w:rsidRPr="00F728C8">
                        <w:rPr>
                          <w:b/>
                          <w:sz w:val="24"/>
                          <w:szCs w:val="24"/>
                          <w:lang w:val="pt-BR"/>
                        </w:rPr>
                        <w:t>GRPE</w:t>
                      </w:r>
                      <w:r>
                        <w:rPr>
                          <w:b/>
                          <w:sz w:val="24"/>
                          <w:szCs w:val="24"/>
                          <w:lang w:val="pt-BR"/>
                        </w:rPr>
                        <w:t>-62</w:t>
                      </w:r>
                      <w:r w:rsidRPr="00F728C8">
                        <w:rPr>
                          <w:b/>
                          <w:sz w:val="24"/>
                          <w:szCs w:val="24"/>
                          <w:lang w:val="pt-BR"/>
                        </w:rPr>
                        <w:t>-</w:t>
                      </w:r>
                      <w:r>
                        <w:rPr>
                          <w:b/>
                          <w:sz w:val="24"/>
                          <w:szCs w:val="24"/>
                          <w:lang w:val="pt-BR"/>
                        </w:rPr>
                        <w:t>17</w:t>
                      </w:r>
                    </w:p>
                  </w:txbxContent>
                </v:textbox>
              </v:shape>
            </w:pict>
          </mc:Fallback>
        </mc:AlternateContent>
      </w:r>
    </w:p>
    <w:p w:rsidR="00F728C8" w:rsidRDefault="00F728C8">
      <w:pPr>
        <w:suppressAutoHyphens w:val="0"/>
        <w:spacing w:line="240" w:lineRule="auto"/>
        <w:rPr>
          <w:b/>
          <w:sz w:val="28"/>
          <w:szCs w:val="28"/>
        </w:rPr>
      </w:pPr>
      <w:r>
        <w:rPr>
          <w:b/>
          <w:sz w:val="28"/>
          <w:szCs w:val="28"/>
        </w:rPr>
        <w:br w:type="page"/>
      </w:r>
    </w:p>
    <w:p w:rsidR="00F728C8" w:rsidRDefault="00F728C8">
      <w:pPr>
        <w:suppressAutoHyphens w:val="0"/>
        <w:spacing w:line="240" w:lineRule="auto"/>
        <w:rPr>
          <w:b/>
          <w:sz w:val="28"/>
          <w:szCs w:val="28"/>
        </w:rPr>
      </w:pPr>
    </w:p>
    <w:p w:rsidR="00BE5C4A" w:rsidRDefault="00BE5C4A" w:rsidP="00486DCF">
      <w:pPr>
        <w:spacing w:before="120"/>
        <w:rPr>
          <w:b/>
          <w:sz w:val="28"/>
          <w:szCs w:val="28"/>
        </w:rPr>
      </w:pPr>
      <w:r w:rsidRPr="00486DCF">
        <w:rPr>
          <w:b/>
          <w:sz w:val="28"/>
          <w:szCs w:val="28"/>
        </w:rPr>
        <w:t>I.</w:t>
      </w:r>
      <w:r w:rsidRPr="00486DCF">
        <w:rPr>
          <w:b/>
          <w:sz w:val="28"/>
          <w:szCs w:val="28"/>
        </w:rPr>
        <w:tab/>
      </w:r>
      <w:r w:rsidR="00A43072" w:rsidRPr="00486DCF">
        <w:rPr>
          <w:b/>
          <w:sz w:val="28"/>
          <w:szCs w:val="28"/>
        </w:rPr>
        <w:tab/>
      </w:r>
      <w:r w:rsidRPr="00486DCF">
        <w:rPr>
          <w:b/>
          <w:sz w:val="28"/>
          <w:szCs w:val="28"/>
        </w:rPr>
        <w:t>Proposal</w:t>
      </w:r>
    </w:p>
    <w:p w:rsidR="00486DCF" w:rsidRDefault="00486DCF" w:rsidP="00486DCF">
      <w:pPr>
        <w:spacing w:before="120"/>
        <w:rPr>
          <w:b/>
          <w:sz w:val="28"/>
          <w:szCs w:val="28"/>
        </w:rPr>
      </w:pPr>
    </w:p>
    <w:p w:rsidR="004B1D07" w:rsidRPr="0007259A" w:rsidRDefault="004B1D07" w:rsidP="004B1D07">
      <w:pPr>
        <w:pStyle w:val="SingleTxtG"/>
        <w:tabs>
          <w:tab w:val="left" w:pos="2100"/>
        </w:tabs>
        <w:ind w:left="2100" w:hanging="966"/>
        <w:rPr>
          <w:i/>
        </w:rPr>
      </w:pPr>
      <w:r>
        <w:rPr>
          <w:i/>
        </w:rPr>
        <w:t>Paragraph 2</w:t>
      </w:r>
      <w:r w:rsidRPr="003B39BF">
        <w:rPr>
          <w:i/>
        </w:rPr>
        <w:t>,</w:t>
      </w:r>
      <w:r w:rsidRPr="0007259A">
        <w:rPr>
          <w:i/>
        </w:rPr>
        <w:t xml:space="preserve"> a</w:t>
      </w:r>
      <w:r>
        <w:rPr>
          <w:i/>
        </w:rPr>
        <w:t xml:space="preserve">dd new definitions </w:t>
      </w:r>
      <w:r w:rsidRPr="0007259A">
        <w:rPr>
          <w:i/>
        </w:rPr>
        <w:t>to read:</w:t>
      </w:r>
    </w:p>
    <w:p w:rsidR="004B1D07" w:rsidRDefault="004B1D07" w:rsidP="004B1D07">
      <w:pPr>
        <w:spacing w:after="120"/>
        <w:ind w:left="2268" w:right="1134" w:hanging="1134"/>
        <w:jc w:val="both"/>
        <w:rPr>
          <w:ins w:id="0" w:author="Renaudin Jean-Francois" w:date="2012-05-16T15:13:00Z"/>
        </w:rPr>
      </w:pPr>
      <w:ins w:id="1" w:author="Renaudin Jean-Francois" w:date="2012-05-16T15:13:00Z">
        <w:r>
          <w:t>2.8</w:t>
        </w:r>
        <w:r>
          <w:tab/>
          <w:t>"</w:t>
        </w:r>
        <w:r w:rsidRPr="00876726">
          <w:rPr>
            <w:i/>
          </w:rPr>
          <w:t>Dual-fuel engine</w:t>
        </w:r>
        <w:r>
          <w:t>" means an engine system type approved according to Regulation No. 49 or mounted on a vehicle type approved with regards to its emissions according to Regulation No. 49 and that is designed to simultaneously operate with diesel fuel and a gaseous fuel, both fuels being metered separately, where the consumed amount of one of the fuels relative to the other one may vary depending on the operation;</w:t>
        </w:r>
      </w:ins>
    </w:p>
    <w:p w:rsidR="004B1D07" w:rsidRPr="00F63267" w:rsidRDefault="004B1D07" w:rsidP="004B1D07">
      <w:pPr>
        <w:pStyle w:val="SingleTxtG"/>
        <w:tabs>
          <w:tab w:val="left" w:pos="2100"/>
        </w:tabs>
        <w:ind w:left="2100" w:hanging="966"/>
        <w:rPr>
          <w:ins w:id="2" w:author="Renaudin Jean-Francois" w:date="2012-05-16T15:13:00Z"/>
        </w:rPr>
      </w:pPr>
    </w:p>
    <w:p w:rsidR="004B1D07" w:rsidRDefault="004B1D07" w:rsidP="004B1D07">
      <w:pPr>
        <w:spacing w:after="120"/>
        <w:ind w:left="2268" w:right="1134" w:hanging="1134"/>
        <w:jc w:val="both"/>
        <w:rPr>
          <w:ins w:id="3" w:author="Renaudin Jean-Francois" w:date="2012-05-16T15:13:00Z"/>
        </w:rPr>
      </w:pPr>
      <w:ins w:id="4" w:author="Renaudin Jean-Francois" w:date="2012-05-16T15:13:00Z">
        <w:r>
          <w:t>2.9</w:t>
        </w:r>
        <w:r>
          <w:tab/>
          <w:t>"</w:t>
        </w:r>
        <w:r w:rsidRPr="00876726">
          <w:rPr>
            <w:i/>
          </w:rPr>
          <w:t>Dual-fuel vehicle</w:t>
        </w:r>
        <w:r>
          <w:t>" means a vehicle that is powered by a dual-fuel engine and that supplies the fuels used by the engine from separate on-board storage systems;</w:t>
        </w:r>
      </w:ins>
    </w:p>
    <w:p w:rsidR="004B1D07" w:rsidRPr="00F63267" w:rsidRDefault="004B1D07" w:rsidP="004B1D07">
      <w:pPr>
        <w:pStyle w:val="SingleTxtG"/>
        <w:tabs>
          <w:tab w:val="left" w:pos="2100"/>
        </w:tabs>
        <w:ind w:left="2100" w:hanging="966"/>
        <w:rPr>
          <w:ins w:id="5" w:author="Renaudin Jean-Francois" w:date="2012-05-16T15:13:00Z"/>
        </w:rPr>
      </w:pPr>
    </w:p>
    <w:p w:rsidR="004B1D07" w:rsidRDefault="004B1D07" w:rsidP="004B1D07">
      <w:pPr>
        <w:spacing w:after="120"/>
        <w:ind w:left="2268" w:right="1134" w:hanging="1134"/>
        <w:jc w:val="both"/>
        <w:rPr>
          <w:ins w:id="6" w:author="Renaudin Jean-Francois" w:date="2012-05-16T15:13:00Z"/>
        </w:rPr>
      </w:pPr>
      <w:ins w:id="7" w:author="Renaudin Jean-Francois" w:date="2012-05-16T15:13:00Z">
        <w:r>
          <w:t>2.10</w:t>
        </w:r>
        <w:r>
          <w:tab/>
          <w:t>"</w:t>
        </w:r>
        <w:r w:rsidRPr="00876726">
          <w:rPr>
            <w:i/>
          </w:rPr>
          <w:t>Dual-fuel mode</w:t>
        </w:r>
        <w:r>
          <w:t>" means the normal operating mode of a dual-fuel engine during which the engine simultaneously uses diesel fuel and a gaseous fuel at some engine operating conditions;</w:t>
        </w:r>
      </w:ins>
    </w:p>
    <w:p w:rsidR="004B1D07" w:rsidRPr="00F63267" w:rsidRDefault="004B1D07" w:rsidP="004B1D07">
      <w:pPr>
        <w:pStyle w:val="SingleTxtG"/>
        <w:tabs>
          <w:tab w:val="left" w:pos="2100"/>
        </w:tabs>
        <w:ind w:left="2100" w:hanging="966"/>
        <w:rPr>
          <w:ins w:id="8" w:author="Renaudin Jean-Francois" w:date="2012-05-16T15:13:00Z"/>
        </w:rPr>
      </w:pPr>
    </w:p>
    <w:p w:rsidR="004B1D07" w:rsidRDefault="004B1D07" w:rsidP="004B1D07">
      <w:pPr>
        <w:spacing w:after="120"/>
        <w:ind w:left="2268" w:right="1134" w:hanging="1134"/>
        <w:jc w:val="both"/>
        <w:rPr>
          <w:ins w:id="9" w:author="Renaudin Jean-Francois" w:date="2012-05-16T15:13:00Z"/>
          <w:lang w:eastAsia="ar-SA"/>
        </w:rPr>
      </w:pPr>
      <w:ins w:id="10" w:author="Renaudin Jean-Francois" w:date="2012-05-16T15:13:00Z">
        <w:r>
          <w:rPr>
            <w:lang w:eastAsia="ar-SA"/>
          </w:rPr>
          <w:t>"</w:t>
        </w:r>
        <w:r>
          <w:t>2.11</w:t>
        </w:r>
        <w:r>
          <w:tab/>
          <w:t>"</w:t>
        </w:r>
        <w:r w:rsidRPr="00876726">
          <w:rPr>
            <w:i/>
          </w:rPr>
          <w:t>Diesel mode</w:t>
        </w:r>
        <w:r>
          <w:t>" means the normal operating mode of a dual-fuel engine during which the engine does not use any gaseous fuel for any engine operating condition;</w:t>
        </w:r>
      </w:ins>
    </w:p>
    <w:p w:rsidR="004B1D07" w:rsidRDefault="004B1D07" w:rsidP="004B1D07">
      <w:pPr>
        <w:pStyle w:val="SingleTxtG"/>
        <w:tabs>
          <w:tab w:val="left" w:pos="2100"/>
        </w:tabs>
        <w:ind w:left="2100" w:hanging="966"/>
      </w:pPr>
    </w:p>
    <w:p w:rsidR="004B1D07" w:rsidRPr="00F63267" w:rsidRDefault="004B1D07" w:rsidP="004B1D07">
      <w:pPr>
        <w:pStyle w:val="SingleTxtG"/>
        <w:tabs>
          <w:tab w:val="left" w:pos="2100"/>
        </w:tabs>
        <w:ind w:left="2100" w:hanging="966"/>
      </w:pPr>
    </w:p>
    <w:p w:rsidR="004B1D07" w:rsidRPr="0007259A" w:rsidRDefault="004B1D07" w:rsidP="004B1D07">
      <w:pPr>
        <w:pStyle w:val="SingleTxtG"/>
        <w:tabs>
          <w:tab w:val="left" w:pos="2100"/>
        </w:tabs>
        <w:ind w:left="2100" w:hanging="966"/>
        <w:rPr>
          <w:i/>
        </w:rPr>
      </w:pPr>
      <w:r>
        <w:rPr>
          <w:i/>
        </w:rPr>
        <w:t>Paragraph 5.2.1</w:t>
      </w:r>
      <w:r w:rsidRPr="003B39BF">
        <w:rPr>
          <w:i/>
        </w:rPr>
        <w:t>.,</w:t>
      </w:r>
      <w:r w:rsidRPr="0007259A">
        <w:rPr>
          <w:i/>
        </w:rPr>
        <w:t xml:space="preserve"> amend to read:</w:t>
      </w:r>
    </w:p>
    <w:p w:rsidR="004B1D07" w:rsidRPr="00BB4A54" w:rsidRDefault="004B1D07" w:rsidP="004B1D07">
      <w:pPr>
        <w:pStyle w:val="SingleTxtG"/>
        <w:tabs>
          <w:tab w:val="left" w:pos="2100"/>
        </w:tabs>
        <w:ind w:left="2100" w:hanging="966"/>
        <w:rPr>
          <w:ins w:id="11" w:author="Renaudin Jean-Francois" w:date="2012-05-16T15:13:00Z"/>
        </w:rPr>
      </w:pPr>
      <w:r w:rsidRPr="00BB4A54">
        <w:t xml:space="preserve">5.2.1. </w:t>
      </w:r>
      <w:r>
        <w:tab/>
      </w:r>
      <w:r w:rsidRPr="00BB4A54">
        <w:t xml:space="preserve">The net power test shall consist of a run </w:t>
      </w:r>
      <w:r>
        <w:t>at full throttle for positive ignition engines</w:t>
      </w:r>
      <w:r w:rsidRPr="000C1DB3">
        <w:t xml:space="preserve"> and </w:t>
      </w:r>
      <w:ins w:id="12" w:author="Renaudin Jean-Francois" w:date="2012-05-16T15:13:00Z">
        <w:r w:rsidRPr="004B1D07">
          <w:t>at full-load for compression ignition engines and dual-fuel engines, the engine being equipped as specified in Table 1 of Annex 5 to this Regulation.</w:t>
        </w:r>
        <w:r w:rsidRPr="00BB4A54">
          <w:t xml:space="preserve"> </w:t>
        </w:r>
      </w:ins>
    </w:p>
    <w:p w:rsidR="004B1D07" w:rsidRPr="004B1D07" w:rsidRDefault="004B1D07" w:rsidP="004B1D07">
      <w:pPr>
        <w:pStyle w:val="SingleTxtG"/>
        <w:tabs>
          <w:tab w:val="left" w:pos="2100"/>
        </w:tabs>
        <w:ind w:left="2100" w:hanging="966"/>
        <w:rPr>
          <w:ins w:id="13" w:author="Renaudin Jean-Francois" w:date="2012-05-16T15:13:00Z"/>
        </w:rPr>
      </w:pPr>
      <w:ins w:id="14" w:author="Renaudin Jean-Francois" w:date="2012-05-16T15:13:00Z">
        <w:r w:rsidRPr="004B1D07">
          <w:t xml:space="preserve">5.2.1.1 </w:t>
        </w:r>
        <w:r w:rsidRPr="004B1D07">
          <w:tab/>
          <w:t>In case of a dual-fuel engine that has a diesel mode, the test shall consist of a run on the dual-fuel mode and of a run on the diesel mode of that same engine</w:t>
        </w:r>
      </w:ins>
    </w:p>
    <w:p w:rsidR="004B1D07" w:rsidRPr="00BB4A54" w:rsidRDefault="004B1D07" w:rsidP="004B1D07">
      <w:pPr>
        <w:pStyle w:val="SingleTxtG"/>
        <w:tabs>
          <w:tab w:val="left" w:pos="2100"/>
        </w:tabs>
        <w:ind w:left="2100" w:hanging="966"/>
        <w:rPr>
          <w:b/>
        </w:rPr>
      </w:pPr>
    </w:p>
    <w:p w:rsidR="004B1D07" w:rsidRPr="00B32EED" w:rsidRDefault="004B1D07" w:rsidP="004B1D07">
      <w:pPr>
        <w:pStyle w:val="SingleTxtG"/>
        <w:tabs>
          <w:tab w:val="left" w:pos="2100"/>
        </w:tabs>
        <w:ind w:left="2100" w:hanging="966"/>
        <w:rPr>
          <w:i/>
        </w:rPr>
      </w:pPr>
      <w:r w:rsidRPr="00B32EED">
        <w:rPr>
          <w:i/>
        </w:rPr>
        <w:t>Paragraph 5.2.3.2., amend to read:</w:t>
      </w:r>
    </w:p>
    <w:p w:rsidR="004B1D07" w:rsidRDefault="004B1D07" w:rsidP="004B1D07">
      <w:pPr>
        <w:pStyle w:val="SingleTxtG"/>
        <w:tabs>
          <w:tab w:val="left" w:pos="2100"/>
        </w:tabs>
        <w:ind w:left="2100" w:hanging="966"/>
        <w:rPr>
          <w:ins w:id="15" w:author="Renaudin Jean-Francois" w:date="2012-05-16T15:13:00Z"/>
        </w:rPr>
      </w:pPr>
      <w:r w:rsidRPr="00B32EED">
        <w:t xml:space="preserve">5.2.3.2. </w:t>
      </w:r>
      <w:r w:rsidR="009D33F9">
        <w:tab/>
      </w:r>
      <w:r w:rsidRPr="00B32EED">
        <w:t xml:space="preserve">For positive ignition engines </w:t>
      </w:r>
      <w:ins w:id="16" w:author="Renaudin Jean-Francois" w:date="2012-05-16T15:13:00Z">
        <w:r w:rsidRPr="009D33F9">
          <w:t>and dual-fuel engines</w:t>
        </w:r>
        <w:r w:rsidRPr="00B32EED">
          <w:t xml:space="preserve"> </w:t>
        </w:r>
      </w:ins>
      <w:r w:rsidRPr="00B32EED">
        <w:t xml:space="preserve">fuelled with LPG: </w:t>
      </w:r>
    </w:p>
    <w:p w:rsidR="004B1D07" w:rsidRPr="00B32EED" w:rsidRDefault="004B1D07" w:rsidP="004B1D07">
      <w:pPr>
        <w:pStyle w:val="SingleTxtG"/>
        <w:tabs>
          <w:tab w:val="left" w:pos="2100"/>
        </w:tabs>
        <w:ind w:left="2100" w:hanging="966"/>
      </w:pPr>
    </w:p>
    <w:p w:rsidR="004B1D07" w:rsidRPr="00B32EED" w:rsidRDefault="004B1D07" w:rsidP="004B1D07">
      <w:pPr>
        <w:pStyle w:val="SingleTxtG"/>
        <w:tabs>
          <w:tab w:val="left" w:pos="2100"/>
        </w:tabs>
        <w:ind w:left="2100" w:hanging="966"/>
        <w:rPr>
          <w:i/>
        </w:rPr>
      </w:pPr>
      <w:r w:rsidRPr="00B32EED">
        <w:rPr>
          <w:i/>
        </w:rPr>
        <w:t>Paragraph 5.2.3.3., amend to read:</w:t>
      </w:r>
    </w:p>
    <w:p w:rsidR="004B1D07" w:rsidRPr="009D33F9" w:rsidRDefault="004B1D07" w:rsidP="004B1D07">
      <w:pPr>
        <w:pStyle w:val="SingleTxtG"/>
        <w:tabs>
          <w:tab w:val="left" w:pos="2100"/>
        </w:tabs>
        <w:ind w:left="2100" w:hanging="966"/>
        <w:rPr>
          <w:ins w:id="17" w:author="Renaudin Jean-Francois" w:date="2012-05-16T15:13:00Z"/>
        </w:rPr>
      </w:pPr>
      <w:r w:rsidRPr="009D33F9">
        <w:t xml:space="preserve">5.2.3.2. </w:t>
      </w:r>
      <w:r w:rsidR="009D33F9" w:rsidRPr="009D33F9">
        <w:tab/>
      </w:r>
      <w:r w:rsidRPr="009D33F9">
        <w:t xml:space="preserve">For positive ignition engines </w:t>
      </w:r>
      <w:ins w:id="18" w:author="Renaudin Jean-Francois" w:date="2012-05-16T15:13:00Z">
        <w:r w:rsidRPr="009D33F9">
          <w:t xml:space="preserve">and dual-fuel engines </w:t>
        </w:r>
      </w:ins>
      <w:r w:rsidRPr="009D33F9">
        <w:t>fuelled with natural gas:</w:t>
      </w:r>
    </w:p>
    <w:p w:rsidR="004B1D07" w:rsidRPr="008901AA" w:rsidRDefault="004B1D07" w:rsidP="004B1D07">
      <w:pPr>
        <w:pStyle w:val="SingleTxtG"/>
        <w:tabs>
          <w:tab w:val="left" w:pos="2100"/>
        </w:tabs>
        <w:ind w:left="2100" w:hanging="966"/>
        <w:rPr>
          <w:lang w:val="en-US"/>
        </w:rPr>
      </w:pPr>
    </w:p>
    <w:p w:rsidR="004B1D07" w:rsidRPr="00B32EED" w:rsidRDefault="004B1D07" w:rsidP="004B1D07">
      <w:pPr>
        <w:pStyle w:val="SingleTxtG"/>
        <w:tabs>
          <w:tab w:val="left" w:pos="2100"/>
        </w:tabs>
        <w:ind w:left="2100" w:hanging="966"/>
        <w:rPr>
          <w:i/>
        </w:rPr>
      </w:pPr>
      <w:r w:rsidRPr="00B32EED">
        <w:rPr>
          <w:i/>
        </w:rPr>
        <w:t>Paragraph 5.2.3.4., amend to read:</w:t>
      </w:r>
    </w:p>
    <w:p w:rsidR="004B1D07" w:rsidRPr="009D33F9" w:rsidRDefault="004B1D07" w:rsidP="004B1D07">
      <w:pPr>
        <w:pStyle w:val="SingleTxtG"/>
        <w:tabs>
          <w:tab w:val="left" w:pos="2100"/>
        </w:tabs>
        <w:ind w:left="2100" w:hanging="966"/>
        <w:rPr>
          <w:ins w:id="19" w:author="Renaudin Jean-Francois" w:date="2012-05-16T15:13:00Z"/>
        </w:rPr>
      </w:pPr>
      <w:r w:rsidRPr="00B32EED">
        <w:t xml:space="preserve">5.2.3.4. </w:t>
      </w:r>
      <w:r w:rsidR="009D33F9">
        <w:tab/>
      </w:r>
      <w:r w:rsidRPr="00B32EED">
        <w:t xml:space="preserve">For compression ignition engines </w:t>
      </w:r>
      <w:ins w:id="20" w:author="Renaudin Jean-Francois" w:date="2012-05-16T15:13:00Z">
        <w:r w:rsidRPr="009D33F9">
          <w:t>and dual-fuel engines:</w:t>
        </w:r>
      </w:ins>
    </w:p>
    <w:p w:rsidR="004B1D07" w:rsidRPr="00B32EED" w:rsidRDefault="004B1D07" w:rsidP="004B1D07">
      <w:pPr>
        <w:pStyle w:val="SingleTxtG"/>
        <w:tabs>
          <w:tab w:val="left" w:pos="2100"/>
        </w:tabs>
        <w:ind w:left="2100" w:hanging="966"/>
        <w:rPr>
          <w:lang w:val="en-US"/>
        </w:rPr>
      </w:pPr>
    </w:p>
    <w:p w:rsidR="004B1D07" w:rsidRDefault="004B1D07" w:rsidP="004B1D07">
      <w:pPr>
        <w:pStyle w:val="SingleTxtG"/>
        <w:tabs>
          <w:tab w:val="left" w:pos="2100"/>
        </w:tabs>
        <w:ind w:left="2100" w:hanging="966"/>
        <w:rPr>
          <w:i/>
        </w:rPr>
      </w:pPr>
      <w:r w:rsidRPr="00B32EED">
        <w:rPr>
          <w:i/>
        </w:rPr>
        <w:t xml:space="preserve">Paragraph 5.2.3.3.5. </w:t>
      </w:r>
      <w:r>
        <w:rPr>
          <w:i/>
        </w:rPr>
        <w:t>(former) renumber as</w:t>
      </w:r>
      <w:r w:rsidRPr="00B32EED">
        <w:rPr>
          <w:i/>
        </w:rPr>
        <w:t xml:space="preserve"> 5.2.3.3.6.</w:t>
      </w:r>
    </w:p>
    <w:p w:rsidR="004B1D07" w:rsidRPr="00B32EED" w:rsidRDefault="004B1D07" w:rsidP="004B1D07">
      <w:pPr>
        <w:pStyle w:val="SingleTxtG"/>
        <w:tabs>
          <w:tab w:val="left" w:pos="2100"/>
        </w:tabs>
        <w:ind w:left="2100" w:hanging="966"/>
        <w:rPr>
          <w:i/>
        </w:rPr>
      </w:pPr>
    </w:p>
    <w:p w:rsidR="004B1D07" w:rsidRPr="00B32EED" w:rsidRDefault="004B1D07" w:rsidP="004B1D07">
      <w:pPr>
        <w:pStyle w:val="SingleTxtG"/>
        <w:tabs>
          <w:tab w:val="left" w:pos="2100"/>
        </w:tabs>
        <w:ind w:left="2100" w:hanging="966"/>
        <w:rPr>
          <w:i/>
        </w:rPr>
      </w:pPr>
      <w:r w:rsidRPr="00B32EED">
        <w:rPr>
          <w:i/>
        </w:rPr>
        <w:t>Paragraph 5.2.3.3.</w:t>
      </w:r>
      <w:r>
        <w:rPr>
          <w:i/>
        </w:rPr>
        <w:t>4</w:t>
      </w:r>
      <w:r w:rsidRPr="00B32EED">
        <w:rPr>
          <w:i/>
        </w:rPr>
        <w:t xml:space="preserve">. </w:t>
      </w:r>
      <w:r>
        <w:rPr>
          <w:i/>
        </w:rPr>
        <w:t>(former) renumber as</w:t>
      </w:r>
      <w:r w:rsidRPr="00B32EED">
        <w:rPr>
          <w:i/>
        </w:rPr>
        <w:t xml:space="preserve"> 5.2.3.3.</w:t>
      </w:r>
      <w:r>
        <w:rPr>
          <w:i/>
        </w:rPr>
        <w:t>5</w:t>
      </w:r>
      <w:r w:rsidRPr="00B32EED">
        <w:rPr>
          <w:i/>
        </w:rPr>
        <w:t>.</w:t>
      </w:r>
    </w:p>
    <w:p w:rsidR="004B1D07" w:rsidRPr="00B32EED" w:rsidRDefault="004B1D07" w:rsidP="004B1D07">
      <w:pPr>
        <w:pStyle w:val="SingleTxtG"/>
        <w:tabs>
          <w:tab w:val="left" w:pos="2100"/>
        </w:tabs>
        <w:ind w:left="2100" w:hanging="966"/>
      </w:pPr>
    </w:p>
    <w:p w:rsidR="004B1D07" w:rsidRPr="00B32EED" w:rsidRDefault="004B1D07" w:rsidP="004B1D07">
      <w:pPr>
        <w:pStyle w:val="SingleTxtG"/>
        <w:tabs>
          <w:tab w:val="left" w:pos="2100"/>
        </w:tabs>
        <w:ind w:left="2100" w:hanging="966"/>
        <w:rPr>
          <w:i/>
        </w:rPr>
      </w:pPr>
      <w:r w:rsidRPr="00B32EED">
        <w:rPr>
          <w:i/>
        </w:rPr>
        <w:t>Insert a new paragraph 5.2.3.3.4. to read</w:t>
      </w:r>
    </w:p>
    <w:p w:rsidR="004B1D07" w:rsidRPr="009D33F9" w:rsidRDefault="004B1D07" w:rsidP="004B1D07">
      <w:pPr>
        <w:pStyle w:val="SingleTxtG"/>
        <w:tabs>
          <w:tab w:val="left" w:pos="3119"/>
        </w:tabs>
        <w:ind w:left="3119" w:hanging="992"/>
        <w:rPr>
          <w:ins w:id="21" w:author="Renaudin Jean-Francois" w:date="2012-05-16T15:13:00Z"/>
        </w:rPr>
      </w:pPr>
      <w:ins w:id="22" w:author="Renaudin Jean-Francois" w:date="2012-05-16T15:13:00Z">
        <w:r w:rsidRPr="009D33F9">
          <w:t>5.2.3.3.4.</w:t>
        </w:r>
        <w:r w:rsidRPr="009D33F9">
          <w:tab/>
          <w:t xml:space="preserve">In the case of an engine labelled for one specific LNG fuel composition:   </w:t>
        </w:r>
      </w:ins>
    </w:p>
    <w:p w:rsidR="004B1D07" w:rsidRPr="009D33F9" w:rsidRDefault="004B1D07" w:rsidP="009D33F9">
      <w:pPr>
        <w:pStyle w:val="SingleTxtG"/>
        <w:tabs>
          <w:tab w:val="left" w:pos="3119"/>
        </w:tabs>
        <w:ind w:left="3119"/>
        <w:rPr>
          <w:ins w:id="23" w:author="Renaudin Jean-Francois" w:date="2012-05-16T15:13:00Z"/>
        </w:rPr>
      </w:pPr>
      <w:ins w:id="24" w:author="Renaudin Jean-Francois" w:date="2012-05-16T15:13:00Z">
        <w:r w:rsidRPr="009D33F9">
          <w:t>The fuel used shall be the fuel for which the engine is labelled or the reference fuel G</w:t>
        </w:r>
        <w:r w:rsidRPr="009D33F9">
          <w:rPr>
            <w:vertAlign w:val="subscript"/>
          </w:rPr>
          <w:t>20</w:t>
        </w:r>
        <w:r w:rsidRPr="009D33F9">
          <w:t xml:space="preserve"> specified in Annex 8 if the engine is labelled LNG</w:t>
        </w:r>
        <w:r w:rsidRPr="009D33F9">
          <w:rPr>
            <w:vertAlign w:val="subscript"/>
          </w:rPr>
          <w:t>20</w:t>
        </w:r>
        <w:r w:rsidRPr="009D33F9">
          <w:t xml:space="preserve">, </w:t>
        </w:r>
      </w:ins>
    </w:p>
    <w:p w:rsidR="004B1D07" w:rsidRDefault="004B1D07" w:rsidP="004B1D07">
      <w:pPr>
        <w:pStyle w:val="SingleTxtG"/>
        <w:tabs>
          <w:tab w:val="left" w:pos="2100"/>
        </w:tabs>
        <w:ind w:left="2100" w:hanging="966"/>
        <w:rPr>
          <w:i/>
        </w:rPr>
      </w:pPr>
    </w:p>
    <w:p w:rsidR="004B1D07" w:rsidRPr="00B32EED" w:rsidRDefault="004B1D07" w:rsidP="004B1D07">
      <w:pPr>
        <w:pStyle w:val="SingleTxtG"/>
        <w:tabs>
          <w:tab w:val="left" w:pos="2100"/>
        </w:tabs>
        <w:ind w:left="2100" w:hanging="966"/>
        <w:rPr>
          <w:i/>
        </w:rPr>
      </w:pPr>
      <w:r w:rsidRPr="00B32EED">
        <w:rPr>
          <w:i/>
        </w:rPr>
        <w:t>Insert a new paragraph 5.2.3.</w:t>
      </w:r>
      <w:r>
        <w:rPr>
          <w:i/>
        </w:rPr>
        <w:t>6</w:t>
      </w:r>
      <w:r w:rsidRPr="00B32EED">
        <w:rPr>
          <w:i/>
        </w:rPr>
        <w:t>. to read</w:t>
      </w:r>
    </w:p>
    <w:p w:rsidR="004B1D07" w:rsidRPr="009D33F9" w:rsidRDefault="004B1D07" w:rsidP="004B1D07">
      <w:pPr>
        <w:pStyle w:val="SingleTxtG"/>
        <w:tabs>
          <w:tab w:val="left" w:pos="3119"/>
        </w:tabs>
        <w:ind w:left="3119" w:hanging="992"/>
        <w:rPr>
          <w:ins w:id="25" w:author="Renaudin Jean-Francois" w:date="2012-05-16T15:13:00Z"/>
        </w:rPr>
      </w:pPr>
      <w:ins w:id="26" w:author="Renaudin Jean-Francois" w:date="2012-05-16T15:13:00Z">
        <w:r w:rsidRPr="009D33F9">
          <w:t xml:space="preserve">5.2.3.6. </w:t>
        </w:r>
        <w:r w:rsidRPr="009D33F9">
          <w:tab/>
          <w:t>Dual-fuel engines or vehicles that have a diesel mode are to be tested with the fuels appropriate to each mode, in accordance with the provisions set in Paragraphs 5.2.3.1 to 5.2.3.5.</w:t>
        </w:r>
      </w:ins>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Paragraph 5.4</w:t>
      </w:r>
      <w:r w:rsidRPr="003B39BF">
        <w:rPr>
          <w:i/>
        </w:rPr>
        <w:t>,</w:t>
      </w:r>
      <w:r w:rsidRPr="003B39BF">
        <w:t xml:space="preserve"> amend to read:</w:t>
      </w:r>
    </w:p>
    <w:p w:rsidR="004B1D07" w:rsidRPr="00101C69" w:rsidRDefault="004B1D07" w:rsidP="004B1D07">
      <w:pPr>
        <w:pStyle w:val="SingleTxtG"/>
        <w:tabs>
          <w:tab w:val="left" w:pos="3119"/>
        </w:tabs>
        <w:ind w:left="3119" w:hanging="992"/>
      </w:pPr>
      <w:r w:rsidRPr="00101C69">
        <w:t xml:space="preserve">5.4. </w:t>
      </w:r>
      <w:r>
        <w:tab/>
      </w:r>
      <w:r w:rsidRPr="00101C69">
        <w:t xml:space="preserve">Interpretation of Results   </w:t>
      </w:r>
    </w:p>
    <w:p w:rsidR="009D33F9" w:rsidRDefault="004B1D07" w:rsidP="009D33F9">
      <w:pPr>
        <w:pStyle w:val="SingleTxtG"/>
        <w:tabs>
          <w:tab w:val="left" w:pos="3119"/>
        </w:tabs>
        <w:ind w:left="3119"/>
      </w:pPr>
      <w:r w:rsidRPr="00101C69">
        <w:t xml:space="preserve">The net power and the maximum 30 minutes power for electric drive trains indicated by the manufacturer for the type of drive train shall be accepted if it does not differ by more than ± 2% for maximum power and more than ± 4% at the other measurement points on the curve with a tolerance of ± 2% for engine or motor speed, or within the engine or motor speed range (X1 min-1 + 2%) to (X2 min-1 -2%) (X1 &lt; X2) from the values measured by the technical service on the drive train submitted for testing. </w:t>
      </w:r>
    </w:p>
    <w:p w:rsidR="009D33F9" w:rsidRPr="00101C69" w:rsidDel="009D33F9" w:rsidRDefault="009D33F9" w:rsidP="009D33F9">
      <w:pPr>
        <w:pStyle w:val="SingleTxtG"/>
        <w:tabs>
          <w:tab w:val="left" w:pos="3119"/>
        </w:tabs>
        <w:ind w:left="3119"/>
        <w:rPr>
          <w:del w:id="27" w:author="Renaudin Jean-Francois" w:date="2012-05-16T15:22:00Z"/>
        </w:rPr>
      </w:pPr>
    </w:p>
    <w:p w:rsidR="004B1D07" w:rsidRPr="009D33F9" w:rsidRDefault="004B1D07" w:rsidP="009D33F9">
      <w:pPr>
        <w:pStyle w:val="SingleTxtG"/>
        <w:tabs>
          <w:tab w:val="left" w:pos="3119"/>
        </w:tabs>
        <w:ind w:left="3119"/>
        <w:rPr>
          <w:ins w:id="28" w:author="Renaudin Jean-Francois" w:date="2012-05-16T15:13:00Z"/>
        </w:rPr>
      </w:pPr>
      <w:ins w:id="29" w:author="Renaudin Jean-Francois" w:date="2012-05-16T15:13:00Z">
        <w:r w:rsidRPr="009D33F9">
          <w:t>In case of a dual-fuel engine, the net power indicated by the manufacturer shall be the one measured on the dual-fuel mode of that engine</w:t>
        </w:r>
      </w:ins>
    </w:p>
    <w:p w:rsidR="004B1D07" w:rsidRPr="00B32EED" w:rsidRDefault="004B1D07" w:rsidP="004B1D07">
      <w:pPr>
        <w:pStyle w:val="SingleTxtG"/>
        <w:tabs>
          <w:tab w:val="left" w:pos="2100"/>
        </w:tabs>
        <w:ind w:left="2100" w:hanging="966"/>
      </w:pPr>
    </w:p>
    <w:p w:rsidR="004B1D07" w:rsidRPr="00B32EED" w:rsidRDefault="004B1D07" w:rsidP="004B1D07">
      <w:pPr>
        <w:pStyle w:val="SingleTxtG"/>
        <w:tabs>
          <w:tab w:val="left" w:pos="2100"/>
        </w:tabs>
        <w:ind w:left="2100" w:hanging="966"/>
        <w:rPr>
          <w:i/>
        </w:rPr>
      </w:pPr>
      <w:r>
        <w:rPr>
          <w:i/>
        </w:rPr>
        <w:t>Annex 1, i</w:t>
      </w:r>
      <w:r w:rsidRPr="00B32EED">
        <w:rPr>
          <w:i/>
        </w:rPr>
        <w:t xml:space="preserve">nsert a new paragraph </w:t>
      </w:r>
      <w:r>
        <w:rPr>
          <w:i/>
        </w:rPr>
        <w:t>1</w:t>
      </w:r>
      <w:r w:rsidRPr="00B32EED">
        <w:rPr>
          <w:i/>
        </w:rPr>
        <w:t>.3. to read</w:t>
      </w:r>
    </w:p>
    <w:p w:rsidR="004B1D07" w:rsidRPr="001059F4" w:rsidRDefault="004B1D07" w:rsidP="004B1D07">
      <w:pPr>
        <w:pStyle w:val="SingleTxtG"/>
        <w:tabs>
          <w:tab w:val="left" w:pos="3119"/>
        </w:tabs>
        <w:ind w:left="3119" w:hanging="992"/>
        <w:rPr>
          <w:ins w:id="30" w:author="Renaudin Jean-Francois" w:date="2012-05-16T15:13:00Z"/>
        </w:rPr>
      </w:pPr>
      <w:ins w:id="31" w:author="Renaudin Jean-Francois" w:date="2012-05-16T15:13:00Z">
        <w:r>
          <w:t>1.</w:t>
        </w:r>
        <w:r w:rsidRPr="00F67EEE">
          <w:t xml:space="preserve">3. </w:t>
        </w:r>
        <w:r w:rsidRPr="00F67EEE">
          <w:tab/>
        </w:r>
        <w:r>
          <w:t>Dual-f</w:t>
        </w:r>
        <w:r w:rsidRPr="00F67EEE">
          <w:t>uel</w:t>
        </w:r>
        <w:r>
          <w:t xml:space="preserve"> vehicle</w:t>
        </w:r>
        <w:r w:rsidRPr="00F67EEE">
          <w:t xml:space="preserve">: </w:t>
        </w:r>
        <w:r>
          <w:t>YES/NO</w:t>
        </w:r>
        <w:r w:rsidRPr="00F67EEE">
          <w:t xml:space="preserve"> </w:t>
        </w:r>
        <w:r w:rsidRPr="001059F4">
          <w:rPr>
            <w:vertAlign w:val="superscript"/>
          </w:rPr>
          <w:t>(1)</w:t>
        </w:r>
        <w:r w:rsidRPr="001059F4">
          <w:t xml:space="preserve"> </w:t>
        </w:r>
      </w:ins>
    </w:p>
    <w:p w:rsidR="004B1D07" w:rsidRPr="00B32EED" w:rsidRDefault="004B1D07" w:rsidP="004B1D07">
      <w:pPr>
        <w:pStyle w:val="SingleTxtG"/>
        <w:tabs>
          <w:tab w:val="left" w:pos="2100"/>
        </w:tabs>
        <w:ind w:left="2100" w:hanging="966"/>
      </w:pPr>
    </w:p>
    <w:p w:rsidR="004B1D07" w:rsidRPr="00B32EED" w:rsidRDefault="004B1D07" w:rsidP="004B1D07">
      <w:pPr>
        <w:pStyle w:val="SingleTxtG"/>
        <w:tabs>
          <w:tab w:val="left" w:pos="2100"/>
        </w:tabs>
        <w:ind w:left="2100" w:hanging="966"/>
        <w:rPr>
          <w:i/>
        </w:rPr>
      </w:pPr>
      <w:r>
        <w:rPr>
          <w:i/>
        </w:rPr>
        <w:t>Annex 1, i</w:t>
      </w:r>
      <w:r w:rsidRPr="00B32EED">
        <w:rPr>
          <w:i/>
        </w:rPr>
        <w:t xml:space="preserve">nsert a new paragraph </w:t>
      </w:r>
      <w:r>
        <w:rPr>
          <w:i/>
        </w:rPr>
        <w:t>1</w:t>
      </w:r>
      <w:r w:rsidRPr="00B32EED">
        <w:rPr>
          <w:i/>
        </w:rPr>
        <w:t>.3</w:t>
      </w:r>
      <w:r>
        <w:rPr>
          <w:i/>
        </w:rPr>
        <w:t>.1</w:t>
      </w:r>
      <w:r w:rsidRPr="00B32EED">
        <w:rPr>
          <w:i/>
        </w:rPr>
        <w:t>. to read</w:t>
      </w:r>
    </w:p>
    <w:p w:rsidR="004B1D07" w:rsidRPr="00010ADC" w:rsidRDefault="004B1D07" w:rsidP="004B1D07">
      <w:pPr>
        <w:pStyle w:val="SingleTxtG"/>
        <w:tabs>
          <w:tab w:val="left" w:pos="3119"/>
        </w:tabs>
        <w:ind w:left="3119" w:hanging="992"/>
        <w:rPr>
          <w:ins w:id="32" w:author="Renaudin Jean-Francois" w:date="2012-05-16T15:13:00Z"/>
        </w:rPr>
      </w:pPr>
      <w:ins w:id="33" w:author="Renaudin Jean-Francois" w:date="2012-05-16T15:13:00Z">
        <w:r>
          <w:t>1.</w:t>
        </w:r>
        <w:r w:rsidRPr="00F67EEE">
          <w:t>3</w:t>
        </w:r>
        <w:r>
          <w:t>.1</w:t>
        </w:r>
        <w:r w:rsidRPr="00F67EEE">
          <w:t xml:space="preserve">. </w:t>
        </w:r>
        <w:r w:rsidRPr="00F67EEE">
          <w:tab/>
        </w:r>
        <w:r>
          <w:t>Dual-fuel engine having a diesel mode</w:t>
        </w:r>
        <w:r w:rsidRPr="00F67EEE">
          <w:t xml:space="preserve">: </w:t>
        </w:r>
        <w:r>
          <w:t>YES/NO</w:t>
        </w:r>
        <w:r w:rsidRPr="00F67EEE">
          <w:t xml:space="preserve"> </w:t>
        </w:r>
        <w:r w:rsidRPr="003664ED">
          <w:rPr>
            <w:vertAlign w:val="superscript"/>
          </w:rPr>
          <w:t>(1)</w:t>
        </w:r>
      </w:ins>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Annex 1 Paragraph 30</w:t>
      </w:r>
      <w:r w:rsidRPr="003B39BF">
        <w:rPr>
          <w:i/>
        </w:rPr>
        <w:t>,</w:t>
      </w:r>
      <w:r w:rsidRPr="003B39BF">
        <w:t xml:space="preserve"> amend to read:</w:t>
      </w:r>
    </w:p>
    <w:p w:rsidR="004B1D07" w:rsidRPr="001059F4" w:rsidRDefault="004B1D07" w:rsidP="004B1D07">
      <w:pPr>
        <w:pStyle w:val="SingleTxtG"/>
        <w:tabs>
          <w:tab w:val="left" w:pos="3119"/>
        </w:tabs>
        <w:ind w:left="3119" w:hanging="992"/>
        <w:rPr>
          <w:ins w:id="34" w:author="Renaudin Jean-Francois" w:date="2012-05-16T15:13:00Z"/>
        </w:rPr>
      </w:pPr>
      <w:r w:rsidRPr="00F67EEE">
        <w:t xml:space="preserve">3.0. </w:t>
      </w:r>
      <w:r w:rsidRPr="00F67EEE">
        <w:tab/>
        <w:t>Fuel: diesel oil/petrol/LPG/</w:t>
      </w:r>
      <w:r>
        <w:t>C</w:t>
      </w:r>
      <w:r w:rsidRPr="00F67EEE">
        <w:t>NG</w:t>
      </w:r>
      <w:ins w:id="35" w:author="Renaudin Jean-Francois" w:date="2012-05-16T15:13:00Z">
        <w:r>
          <w:t>/LNG</w:t>
        </w:r>
        <w:r w:rsidRPr="00F67EEE">
          <w:t xml:space="preserve"> </w:t>
        </w:r>
        <w:r w:rsidRPr="003664ED">
          <w:rPr>
            <w:vertAlign w:val="superscript"/>
          </w:rPr>
          <w:t>(1)</w:t>
        </w:r>
        <w:r w:rsidRPr="00683F3A">
          <w:rPr>
            <w:vertAlign w:val="superscript"/>
          </w:rPr>
          <w:t xml:space="preserve"> </w:t>
        </w:r>
        <w:r w:rsidRPr="001059F4">
          <w:t xml:space="preserve"> </w:t>
        </w:r>
      </w:ins>
    </w:p>
    <w:p w:rsidR="004B1D07" w:rsidRPr="00B32EED" w:rsidRDefault="004B1D07" w:rsidP="004B1D07">
      <w:pPr>
        <w:pStyle w:val="SingleTxtG"/>
        <w:tabs>
          <w:tab w:val="left" w:pos="2100"/>
        </w:tabs>
        <w:ind w:left="2100" w:hanging="966"/>
      </w:pPr>
    </w:p>
    <w:p w:rsidR="004B1D07" w:rsidRPr="00B32EED" w:rsidRDefault="004B1D07" w:rsidP="004B1D07">
      <w:pPr>
        <w:pStyle w:val="SingleTxtG"/>
        <w:tabs>
          <w:tab w:val="left" w:pos="2100"/>
        </w:tabs>
        <w:ind w:left="2100" w:hanging="966"/>
        <w:rPr>
          <w:i/>
        </w:rPr>
      </w:pPr>
      <w:r>
        <w:rPr>
          <w:i/>
        </w:rPr>
        <w:t>Annex 1, i</w:t>
      </w:r>
      <w:r w:rsidRPr="00B32EED">
        <w:rPr>
          <w:i/>
        </w:rPr>
        <w:t xml:space="preserve">nsert a new paragraph </w:t>
      </w:r>
      <w:r>
        <w:rPr>
          <w:i/>
        </w:rPr>
        <w:t>3</w:t>
      </w:r>
      <w:r w:rsidRPr="00B32EED">
        <w:rPr>
          <w:i/>
        </w:rPr>
        <w:t>.</w:t>
      </w:r>
      <w:r>
        <w:rPr>
          <w:i/>
        </w:rPr>
        <w:t>0.1</w:t>
      </w:r>
      <w:r w:rsidRPr="00B32EED">
        <w:rPr>
          <w:i/>
        </w:rPr>
        <w:t>. to read</w:t>
      </w:r>
    </w:p>
    <w:p w:rsidR="004B1D07" w:rsidRPr="001059F4" w:rsidRDefault="004B1D07" w:rsidP="004B1D07">
      <w:pPr>
        <w:pStyle w:val="SingleTxtG"/>
        <w:tabs>
          <w:tab w:val="left" w:pos="3119"/>
        </w:tabs>
        <w:ind w:left="3119" w:hanging="992"/>
        <w:rPr>
          <w:ins w:id="36" w:author="Renaudin Jean-Francois" w:date="2012-05-16T15:13:00Z"/>
        </w:rPr>
      </w:pPr>
      <w:ins w:id="37" w:author="Renaudin Jean-Francois" w:date="2012-05-16T15:13:00Z">
        <w:r>
          <w:t>3.0.1.</w:t>
        </w:r>
        <w:r>
          <w:tab/>
          <w:t xml:space="preserve">When applicable, the additional character(s) in the approval marking required by Regulation No. 49, </w:t>
        </w:r>
        <w:r w:rsidRPr="00A3790A">
          <w:t>the purpose of which is to distinguish the type of engine for which the approval has been granted</w:t>
        </w:r>
        <w:r>
          <w:t xml:space="preserve"> (e.g. </w:t>
        </w:r>
        <w:proofErr w:type="spellStart"/>
        <w:r>
          <w:t>HL</w:t>
        </w:r>
        <w:r>
          <w:rPr>
            <w:vertAlign w:val="subscript"/>
          </w:rPr>
          <w:t>t</w:t>
        </w:r>
        <w:proofErr w:type="spellEnd"/>
        <w:r>
          <w:t>)</w:t>
        </w:r>
        <w:r w:rsidRPr="00C02BF9">
          <w:rPr>
            <w:vertAlign w:val="superscript"/>
          </w:rPr>
          <w:t xml:space="preserve"> </w:t>
        </w:r>
        <w:r w:rsidRPr="001059F4">
          <w:t xml:space="preserve"> </w:t>
        </w:r>
      </w:ins>
    </w:p>
    <w:p w:rsidR="004B1D07" w:rsidRPr="00B32EED" w:rsidRDefault="004B1D07" w:rsidP="004B1D07">
      <w:pPr>
        <w:pStyle w:val="SingleTxtG"/>
        <w:tabs>
          <w:tab w:val="left" w:pos="2100"/>
        </w:tabs>
        <w:ind w:left="2100" w:hanging="966"/>
      </w:pPr>
    </w:p>
    <w:p w:rsidR="004B1D07" w:rsidRPr="00B32EED" w:rsidRDefault="004B1D07" w:rsidP="004B1D07">
      <w:pPr>
        <w:pStyle w:val="SingleTxtG"/>
        <w:tabs>
          <w:tab w:val="left" w:pos="2100"/>
        </w:tabs>
        <w:ind w:left="2100" w:hanging="966"/>
        <w:rPr>
          <w:i/>
        </w:rPr>
      </w:pPr>
      <w:r>
        <w:rPr>
          <w:i/>
        </w:rPr>
        <w:t>Annex 1, i</w:t>
      </w:r>
      <w:r w:rsidRPr="00B32EED">
        <w:rPr>
          <w:i/>
        </w:rPr>
        <w:t xml:space="preserve">nsert a new paragraph </w:t>
      </w:r>
      <w:r>
        <w:rPr>
          <w:i/>
        </w:rPr>
        <w:t>3</w:t>
      </w:r>
      <w:r w:rsidRPr="00B32EED">
        <w:rPr>
          <w:i/>
        </w:rPr>
        <w:t>.</w:t>
      </w:r>
      <w:r>
        <w:rPr>
          <w:i/>
        </w:rPr>
        <w:t>4</w:t>
      </w:r>
      <w:r w:rsidRPr="00B32EED">
        <w:rPr>
          <w:i/>
        </w:rPr>
        <w:t>. to read</w:t>
      </w:r>
    </w:p>
    <w:p w:rsidR="004B1D07" w:rsidRDefault="004B1D07" w:rsidP="004B1D07">
      <w:pPr>
        <w:pStyle w:val="SingleTxtG"/>
        <w:tabs>
          <w:tab w:val="left" w:pos="3119"/>
        </w:tabs>
        <w:ind w:left="3119" w:hanging="992"/>
        <w:rPr>
          <w:ins w:id="38" w:author="Renaudin Jean-Francois" w:date="2012-05-16T15:13:00Z"/>
        </w:rPr>
      </w:pPr>
      <w:ins w:id="39" w:author="Renaudin Jean-Francois" w:date="2012-05-16T15:13:00Z">
        <w:r>
          <w:t>3.4</w:t>
        </w:r>
        <w:r w:rsidRPr="00F67EEE">
          <w:t xml:space="preserve">. </w:t>
        </w:r>
        <w:r w:rsidRPr="00F67EEE">
          <w:tab/>
        </w:r>
        <w:r>
          <w:t>Gas and dual-fuel engines</w:t>
        </w:r>
      </w:ins>
    </w:p>
    <w:p w:rsidR="004B1D07" w:rsidRDefault="004B1D07" w:rsidP="004B1D07">
      <w:pPr>
        <w:pStyle w:val="SingleTxtG"/>
        <w:tabs>
          <w:tab w:val="left" w:pos="3119"/>
        </w:tabs>
        <w:ind w:left="3119" w:hanging="992"/>
        <w:rPr>
          <w:ins w:id="40" w:author="Renaudin Jean-Francois" w:date="2012-05-16T15:13:00Z"/>
        </w:rPr>
      </w:pPr>
      <w:ins w:id="41" w:author="Renaudin Jean-Francois" w:date="2012-05-16T15:13:00Z">
        <w:r>
          <w:t>3.4.1.</w:t>
        </w:r>
        <w:r>
          <w:tab/>
          <w:t>Self-adaptive fuelling: YES/NO</w:t>
        </w:r>
        <w:r w:rsidRPr="00F67EEE">
          <w:t xml:space="preserve"> </w:t>
        </w:r>
        <w:r w:rsidRPr="003664ED">
          <w:rPr>
            <w:vertAlign w:val="superscript"/>
          </w:rPr>
          <w:t>(1)</w:t>
        </w:r>
        <w:r w:rsidRPr="00683F3A">
          <w:rPr>
            <w:vertAlign w:val="superscript"/>
          </w:rPr>
          <w:t xml:space="preserve"> </w:t>
        </w:r>
      </w:ins>
    </w:p>
    <w:p w:rsidR="004B1D07" w:rsidRPr="00010ADC" w:rsidRDefault="004B1D07" w:rsidP="004B1D07">
      <w:pPr>
        <w:pStyle w:val="SingleTxtG"/>
        <w:tabs>
          <w:tab w:val="left" w:pos="3119"/>
        </w:tabs>
        <w:ind w:left="3119" w:hanging="992"/>
        <w:rPr>
          <w:ins w:id="42" w:author="Renaudin Jean-Francois" w:date="2012-05-16T15:13:00Z"/>
        </w:rPr>
      </w:pPr>
      <w:ins w:id="43" w:author="Renaudin Jean-Francois" w:date="2012-05-16T15:13:00Z">
        <w:r>
          <w:t>3.4.2.</w:t>
        </w:r>
        <w:r>
          <w:tab/>
          <w:t xml:space="preserve">In case of an engine without self-adaptive fuelling: specific gas composition / range of gases for which the engine is calibrated </w:t>
        </w:r>
      </w:ins>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Annex 1 Paragraph 17.0</w:t>
      </w:r>
      <w:r w:rsidRPr="003B39BF">
        <w:rPr>
          <w:i/>
        </w:rPr>
        <w:t>,</w:t>
      </w:r>
      <w:r w:rsidRPr="003B39BF">
        <w:t xml:space="preserve"> amend to read:</w:t>
      </w:r>
    </w:p>
    <w:p w:rsidR="004B1D07" w:rsidRPr="001059F4" w:rsidRDefault="004B1D07" w:rsidP="004B1D07">
      <w:pPr>
        <w:pStyle w:val="SingleTxtG"/>
        <w:tabs>
          <w:tab w:val="left" w:pos="3119"/>
        </w:tabs>
        <w:ind w:left="3119" w:hanging="992"/>
        <w:rPr>
          <w:ins w:id="44" w:author="Renaudin Jean-Francois" w:date="2012-05-16T15:13:00Z"/>
        </w:rPr>
      </w:pPr>
      <w:r>
        <w:t>17</w:t>
      </w:r>
      <w:r w:rsidRPr="00F67EEE">
        <w:t xml:space="preserve">.0. </w:t>
      </w:r>
      <w:r w:rsidRPr="00F67EEE">
        <w:tab/>
      </w:r>
      <w:r w:rsidRPr="006124DB">
        <w:t xml:space="preserve">ADDITIONAL INFORMATION ON TEST CONDITIONS (for positive ignition </w:t>
      </w:r>
      <w:ins w:id="45" w:author="Renaudin Jean-Francois" w:date="2012-05-16T15:13:00Z">
        <w:r>
          <w:t xml:space="preserve">and dual-fuel </w:t>
        </w:r>
      </w:ins>
      <w:r w:rsidRPr="006124DB">
        <w:t>engines only)</w:t>
      </w:r>
      <w:r w:rsidRPr="00683F3A">
        <w:rPr>
          <w:vertAlign w:val="superscript"/>
        </w:rPr>
        <w:t xml:space="preserve"> </w:t>
      </w:r>
      <w:ins w:id="46" w:author="Renaudin Jean-Francois" w:date="2012-05-16T15:13:00Z">
        <w:r w:rsidRPr="00C02BF9">
          <w:rPr>
            <w:vertAlign w:val="superscript"/>
          </w:rPr>
          <w:t xml:space="preserve"> </w:t>
        </w:r>
        <w:r w:rsidRPr="001059F4">
          <w:t xml:space="preserve"> </w:t>
        </w:r>
      </w:ins>
    </w:p>
    <w:p w:rsidR="004B1D07" w:rsidRPr="00B32EED" w:rsidRDefault="004B1D07" w:rsidP="004B1D07">
      <w:pPr>
        <w:pStyle w:val="SingleTxtG"/>
        <w:tabs>
          <w:tab w:val="left" w:pos="2100"/>
        </w:tabs>
        <w:ind w:left="2100" w:hanging="966"/>
      </w:pPr>
    </w:p>
    <w:p w:rsidR="004B1D07" w:rsidRPr="00B32EED" w:rsidRDefault="004B1D07" w:rsidP="004B1D07">
      <w:pPr>
        <w:pStyle w:val="SingleTxtG"/>
        <w:tabs>
          <w:tab w:val="left" w:pos="2100"/>
        </w:tabs>
        <w:ind w:left="2100" w:hanging="966"/>
        <w:rPr>
          <w:i/>
        </w:rPr>
      </w:pPr>
      <w:r>
        <w:rPr>
          <w:i/>
        </w:rPr>
        <w:t>Annex 1, i</w:t>
      </w:r>
      <w:r w:rsidRPr="00B32EED">
        <w:rPr>
          <w:i/>
        </w:rPr>
        <w:t xml:space="preserve">nsert a new paragraph </w:t>
      </w:r>
      <w:r>
        <w:rPr>
          <w:i/>
        </w:rPr>
        <w:t>17</w:t>
      </w:r>
      <w:r w:rsidRPr="00B32EED">
        <w:rPr>
          <w:i/>
        </w:rPr>
        <w:t>.</w:t>
      </w:r>
      <w:r>
        <w:rPr>
          <w:i/>
        </w:rPr>
        <w:t>5</w:t>
      </w:r>
      <w:r w:rsidRPr="00B32EED">
        <w:rPr>
          <w:i/>
        </w:rPr>
        <w:t>. to read</w:t>
      </w:r>
    </w:p>
    <w:p w:rsidR="004B1D07" w:rsidRPr="00060B6B" w:rsidRDefault="004B1D07" w:rsidP="004B1D07">
      <w:pPr>
        <w:pStyle w:val="SingleTxtG"/>
        <w:tabs>
          <w:tab w:val="left" w:pos="3119"/>
        </w:tabs>
        <w:ind w:left="3119" w:hanging="992"/>
        <w:rPr>
          <w:ins w:id="47" w:author="Renaudin Jean-Francois" w:date="2012-05-16T15:13:00Z"/>
        </w:rPr>
      </w:pPr>
      <w:ins w:id="48" w:author="Renaudin Jean-Francois" w:date="2012-05-16T15:13:00Z">
        <w:r>
          <w:t>17.5</w:t>
        </w:r>
        <w:r w:rsidRPr="00F67EEE">
          <w:t xml:space="preserve">. </w:t>
        </w:r>
        <w:r w:rsidRPr="00F67EEE">
          <w:tab/>
        </w:r>
        <w:r>
          <w:t xml:space="preserve">Gas fuel used for the test: Reference fuel </w:t>
        </w:r>
        <w:r w:rsidRPr="00060B6B">
          <w:rPr>
            <w:vertAlign w:val="superscript"/>
          </w:rPr>
          <w:t>(2)</w:t>
        </w:r>
        <w:r>
          <w:t xml:space="preserve">  / other </w:t>
        </w:r>
        <w:r>
          <w:rPr>
            <w:vertAlign w:val="superscript"/>
          </w:rPr>
          <w:t>(1)</w:t>
        </w:r>
      </w:ins>
    </w:p>
    <w:p w:rsidR="004B1D07" w:rsidRPr="00010ADC" w:rsidRDefault="004B1D07" w:rsidP="004B1D07">
      <w:pPr>
        <w:pStyle w:val="SingleTxtG"/>
        <w:tabs>
          <w:tab w:val="left" w:pos="3119"/>
        </w:tabs>
        <w:ind w:left="3119" w:hanging="992"/>
        <w:rPr>
          <w:ins w:id="49" w:author="Renaudin Jean-Francois" w:date="2012-05-16T15:13:00Z"/>
        </w:rPr>
      </w:pPr>
      <w:ins w:id="50" w:author="Renaudin Jean-Francois" w:date="2012-05-16T15:13:00Z">
        <w:r>
          <w:t>17.5.1.</w:t>
        </w:r>
        <w:r>
          <w:tab/>
          <w:t>If the gas fuel used for the test is a reference fuel, label of that gas:</w:t>
        </w:r>
        <w:r w:rsidRPr="00162C2E">
          <w:t xml:space="preserve"> </w:t>
        </w:r>
      </w:ins>
    </w:p>
    <w:p w:rsidR="004B1D07" w:rsidRPr="001059F4" w:rsidRDefault="004B1D07" w:rsidP="004B1D07">
      <w:pPr>
        <w:pStyle w:val="SingleTxtG"/>
        <w:tabs>
          <w:tab w:val="left" w:pos="3119"/>
        </w:tabs>
        <w:ind w:left="3119" w:hanging="992"/>
        <w:rPr>
          <w:ins w:id="51" w:author="Renaudin Jean-Francois" w:date="2012-05-16T15:13:00Z"/>
        </w:rPr>
      </w:pPr>
      <w:ins w:id="52" w:author="Renaudin Jean-Francois" w:date="2012-05-16T15:13:00Z">
        <w:r>
          <w:t>17.5.2.</w:t>
        </w:r>
        <w:r>
          <w:tab/>
          <w:t>If the gas fuel used for the test is not a reference fuel, composition of that gas:</w:t>
        </w:r>
        <w:r w:rsidRPr="00162C2E">
          <w:t xml:space="preserve"> </w:t>
        </w:r>
        <w:r w:rsidRPr="006124DB">
          <w:t>)</w:t>
        </w:r>
        <w:r w:rsidRPr="00683F3A">
          <w:rPr>
            <w:vertAlign w:val="superscript"/>
          </w:rPr>
          <w:t xml:space="preserve"> </w:t>
        </w:r>
        <w:r w:rsidRPr="00C02BF9">
          <w:rPr>
            <w:vertAlign w:val="superscript"/>
          </w:rPr>
          <w:t xml:space="preserve"> </w:t>
        </w:r>
        <w:r w:rsidRPr="001059F4">
          <w:t xml:space="preserve"> </w:t>
        </w:r>
      </w:ins>
    </w:p>
    <w:p w:rsidR="004B1D07" w:rsidRPr="00B32EED" w:rsidRDefault="004B1D07" w:rsidP="004B1D07">
      <w:pPr>
        <w:pStyle w:val="SingleTxtG"/>
        <w:tabs>
          <w:tab w:val="left" w:pos="2100"/>
        </w:tabs>
        <w:ind w:left="2100" w:hanging="966"/>
      </w:pPr>
    </w:p>
    <w:p w:rsidR="004B1D07" w:rsidRPr="00B32EED" w:rsidRDefault="004B1D07" w:rsidP="004B1D07">
      <w:pPr>
        <w:pStyle w:val="SingleTxtG"/>
        <w:tabs>
          <w:tab w:val="left" w:pos="2100"/>
        </w:tabs>
        <w:ind w:left="2100" w:hanging="966"/>
        <w:rPr>
          <w:i/>
        </w:rPr>
      </w:pPr>
      <w:r>
        <w:rPr>
          <w:i/>
        </w:rPr>
        <w:t>Annex 1, i</w:t>
      </w:r>
      <w:r w:rsidRPr="00B32EED">
        <w:rPr>
          <w:i/>
        </w:rPr>
        <w:t xml:space="preserve">nsert a new </w:t>
      </w:r>
      <w:r>
        <w:rPr>
          <w:i/>
        </w:rPr>
        <w:t xml:space="preserve">foot-note </w:t>
      </w:r>
      <w:r w:rsidRPr="00060B6B">
        <w:rPr>
          <w:i/>
          <w:vertAlign w:val="superscript"/>
        </w:rPr>
        <w:t>(2)</w:t>
      </w:r>
      <w:r>
        <w:rPr>
          <w:i/>
        </w:rPr>
        <w:t xml:space="preserve"> after paragraph</w:t>
      </w:r>
      <w:r w:rsidRPr="00B32EED">
        <w:rPr>
          <w:i/>
        </w:rPr>
        <w:t xml:space="preserve"> </w:t>
      </w:r>
      <w:r>
        <w:rPr>
          <w:i/>
        </w:rPr>
        <w:t>17</w:t>
      </w:r>
      <w:r w:rsidRPr="00B32EED">
        <w:rPr>
          <w:i/>
        </w:rPr>
        <w:t>.</w:t>
      </w:r>
      <w:r>
        <w:rPr>
          <w:i/>
        </w:rPr>
        <w:t>5</w:t>
      </w:r>
      <w:r w:rsidRPr="00B32EED">
        <w:rPr>
          <w:i/>
        </w:rPr>
        <w:t>. to read</w:t>
      </w:r>
    </w:p>
    <w:p w:rsidR="004B1D07" w:rsidRPr="00010ADC" w:rsidRDefault="004B1D07" w:rsidP="004B1D07">
      <w:pPr>
        <w:pStyle w:val="SingleTxtG"/>
        <w:tabs>
          <w:tab w:val="left" w:pos="3119"/>
        </w:tabs>
        <w:ind w:left="3119" w:hanging="992"/>
        <w:rPr>
          <w:ins w:id="53" w:author="Renaudin Jean-Francois" w:date="2012-05-16T15:13:00Z"/>
        </w:rPr>
      </w:pPr>
      <w:ins w:id="54" w:author="Renaudin Jean-Francois" w:date="2012-05-16T15:13:00Z">
        <w:r>
          <w:rPr>
            <w:vertAlign w:val="superscript"/>
          </w:rPr>
          <w:t>(2)</w:t>
        </w:r>
        <w:r w:rsidRPr="00F67EEE">
          <w:t xml:space="preserve"> </w:t>
        </w:r>
        <w:r w:rsidRPr="00F67EEE">
          <w:tab/>
        </w:r>
        <w:r>
          <w:t>As specified in Annex 8 of this Regulation</w:t>
        </w:r>
      </w:ins>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Annex 3a Paragraph 11.2.</w:t>
      </w:r>
      <w:r w:rsidRPr="003B39BF">
        <w:t xml:space="preserve"> </w:t>
      </w:r>
      <w:r>
        <w:t xml:space="preserve">add a new line at the end of the paragraph </w:t>
      </w:r>
      <w:r w:rsidRPr="003B39BF">
        <w:t>to read:</w:t>
      </w:r>
    </w:p>
    <w:p w:rsidR="004B1D07" w:rsidRPr="00010ADC" w:rsidRDefault="004B1D07" w:rsidP="009312DF">
      <w:pPr>
        <w:pStyle w:val="SingleTxtG"/>
        <w:tabs>
          <w:tab w:val="left" w:pos="3119"/>
        </w:tabs>
        <w:ind w:left="3119"/>
        <w:rPr>
          <w:ins w:id="55" w:author="Renaudin Jean-Francois" w:date="2012-05-16T15:13:00Z"/>
        </w:rPr>
      </w:pPr>
      <w:ins w:id="56" w:author="Renaudin Jean-Francois" w:date="2012-05-16T15:13:00Z">
        <w:r>
          <w:t xml:space="preserve">Dual-fuel </w:t>
        </w:r>
        <w:r w:rsidRPr="006124DB">
          <w:t>engine</w:t>
        </w:r>
        <w:r>
          <w:t xml:space="preserve">: YES with a diesel mode / YES without a diesel mode / NO </w:t>
        </w:r>
        <w:r>
          <w:rPr>
            <w:vertAlign w:val="superscript"/>
          </w:rPr>
          <w:t>(1)</w:t>
        </w:r>
        <w:r w:rsidRPr="00683F3A">
          <w:rPr>
            <w:vertAlign w:val="superscript"/>
          </w:rPr>
          <w:t xml:space="preserve"> </w:t>
        </w:r>
        <w:r w:rsidRPr="00C02BF9">
          <w:rPr>
            <w:vertAlign w:val="superscript"/>
          </w:rPr>
          <w:t xml:space="preserve"> </w:t>
        </w:r>
      </w:ins>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Annex 3a Paragraph 11.3.</w:t>
      </w:r>
      <w:r w:rsidRPr="003B39BF">
        <w:t xml:space="preserve"> amend to read:</w:t>
      </w:r>
    </w:p>
    <w:p w:rsidR="004B1D07" w:rsidRPr="00010ADC" w:rsidRDefault="004B1D07" w:rsidP="004B1D07">
      <w:pPr>
        <w:pStyle w:val="SingleTxtG"/>
        <w:tabs>
          <w:tab w:val="left" w:pos="3119"/>
        </w:tabs>
        <w:ind w:left="3119" w:hanging="992"/>
        <w:rPr>
          <w:ins w:id="57" w:author="Renaudin Jean-Francois" w:date="2012-05-16T15:13:00Z"/>
        </w:rPr>
      </w:pPr>
      <w:r>
        <w:t>11.</w:t>
      </w:r>
      <w:r w:rsidRPr="00F67EEE">
        <w:t xml:space="preserve">3. </w:t>
      </w:r>
      <w:r w:rsidRPr="00F67EEE">
        <w:tab/>
      </w:r>
      <w:r w:rsidRPr="00162C2E">
        <w:t xml:space="preserve">Engine fuel requirements: leaded petrol / unleaded petrol / diesel fuel / </w:t>
      </w:r>
      <w:r>
        <w:t>C</w:t>
      </w:r>
      <w:r w:rsidRPr="00162C2E">
        <w:t xml:space="preserve">NG </w:t>
      </w:r>
      <w:ins w:id="58" w:author="Renaudin Jean-Francois" w:date="2012-05-16T15:13:00Z">
        <w:r w:rsidRPr="00162C2E">
          <w:t xml:space="preserve">/ </w:t>
        </w:r>
        <w:r>
          <w:t xml:space="preserve">LNG </w:t>
        </w:r>
      </w:ins>
      <w:r>
        <w:t xml:space="preserve">/ </w:t>
      </w:r>
      <w:r w:rsidRPr="00162C2E">
        <w:t xml:space="preserve">LPG: </w:t>
      </w:r>
      <w:r w:rsidRPr="00162C2E">
        <w:rPr>
          <w:vertAlign w:val="superscript"/>
        </w:rPr>
        <w:t>(1)</w:t>
      </w:r>
      <w:r w:rsidRPr="002B386E">
        <w:t xml:space="preserve"> </w:t>
      </w:r>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Annex 3b Paragraph 13.2.</w:t>
      </w:r>
      <w:r w:rsidRPr="003B39BF">
        <w:t xml:space="preserve"> </w:t>
      </w:r>
      <w:r>
        <w:t xml:space="preserve">add a new line at the end of the paragraph </w:t>
      </w:r>
      <w:r w:rsidRPr="003B39BF">
        <w:t>to read:</w:t>
      </w:r>
    </w:p>
    <w:p w:rsidR="004B1D07" w:rsidRPr="00010ADC" w:rsidRDefault="004B1D07" w:rsidP="009312DF">
      <w:pPr>
        <w:pStyle w:val="SingleTxtG"/>
        <w:tabs>
          <w:tab w:val="left" w:pos="3119"/>
        </w:tabs>
        <w:ind w:left="3119"/>
        <w:rPr>
          <w:ins w:id="59" w:author="Renaudin Jean-Francois" w:date="2012-05-16T15:13:00Z"/>
        </w:rPr>
      </w:pPr>
      <w:ins w:id="60" w:author="Renaudin Jean-Francois" w:date="2012-05-16T15:13:00Z">
        <w:r>
          <w:t xml:space="preserve">Dual-fuel </w:t>
        </w:r>
        <w:r w:rsidRPr="006124DB">
          <w:t>engine</w:t>
        </w:r>
        <w:r>
          <w:t xml:space="preserve">: YES with a diesel mode / YES without a diesel mode / NO </w:t>
        </w:r>
        <w:r>
          <w:rPr>
            <w:vertAlign w:val="superscript"/>
          </w:rPr>
          <w:t>(1)</w:t>
        </w:r>
        <w:r w:rsidRPr="00683F3A">
          <w:rPr>
            <w:vertAlign w:val="superscript"/>
          </w:rPr>
          <w:t xml:space="preserve"> </w:t>
        </w:r>
        <w:r w:rsidRPr="00C02BF9">
          <w:rPr>
            <w:vertAlign w:val="superscript"/>
          </w:rPr>
          <w:t xml:space="preserve"> </w:t>
        </w:r>
      </w:ins>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Annex 3b Paragraph 13.3.</w:t>
      </w:r>
      <w:r w:rsidRPr="003B39BF">
        <w:t xml:space="preserve"> amend to read:</w:t>
      </w:r>
    </w:p>
    <w:p w:rsidR="004B1D07" w:rsidRPr="00010ADC" w:rsidRDefault="004B1D07" w:rsidP="004B1D07">
      <w:pPr>
        <w:pStyle w:val="SingleTxtG"/>
        <w:tabs>
          <w:tab w:val="left" w:pos="3119"/>
        </w:tabs>
        <w:ind w:left="3119" w:hanging="992"/>
        <w:rPr>
          <w:ins w:id="61" w:author="Renaudin Jean-Francois" w:date="2012-05-16T15:13:00Z"/>
        </w:rPr>
      </w:pPr>
      <w:r>
        <w:t>13.</w:t>
      </w:r>
      <w:r w:rsidRPr="00F67EEE">
        <w:t xml:space="preserve">3. </w:t>
      </w:r>
      <w:r w:rsidRPr="00F67EEE">
        <w:tab/>
      </w:r>
      <w:r w:rsidRPr="00162C2E">
        <w:t xml:space="preserve">Engine fuel requirements: leaded petrol / unleaded petrol / diesel fuel / </w:t>
      </w:r>
      <w:r>
        <w:t>C</w:t>
      </w:r>
      <w:r w:rsidRPr="00162C2E">
        <w:t xml:space="preserve">NG </w:t>
      </w:r>
      <w:ins w:id="62" w:author="Renaudin Jean-Francois" w:date="2012-05-16T15:13:00Z">
        <w:r w:rsidRPr="00162C2E">
          <w:t xml:space="preserve">/ </w:t>
        </w:r>
        <w:r>
          <w:t xml:space="preserve">LNG </w:t>
        </w:r>
      </w:ins>
      <w:r>
        <w:t xml:space="preserve">/ </w:t>
      </w:r>
      <w:r w:rsidRPr="00162C2E">
        <w:t xml:space="preserve">LPG: </w:t>
      </w:r>
      <w:r w:rsidRPr="00162C2E">
        <w:rPr>
          <w:vertAlign w:val="superscript"/>
        </w:rPr>
        <w:t>(1)</w:t>
      </w:r>
      <w:r w:rsidRPr="002B386E">
        <w:t xml:space="preserve"> </w:t>
      </w:r>
      <w:r w:rsidRPr="0032034D">
        <w:t xml:space="preserve"> </w:t>
      </w:r>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Annex 5 – Appendix - Paragraph 2.2.</w:t>
      </w:r>
      <w:r w:rsidRPr="003B39BF">
        <w:t xml:space="preserve"> amend to read:</w:t>
      </w:r>
    </w:p>
    <w:p w:rsidR="004B1D07" w:rsidRPr="00010ADC" w:rsidRDefault="004B1D07" w:rsidP="004B1D07">
      <w:pPr>
        <w:pStyle w:val="SingleTxtG"/>
        <w:tabs>
          <w:tab w:val="left" w:pos="3119"/>
        </w:tabs>
        <w:ind w:left="3119" w:hanging="992"/>
        <w:rPr>
          <w:ins w:id="63" w:author="Renaudin Jean-Francois" w:date="2012-05-16T15:13:00Z"/>
        </w:rPr>
      </w:pPr>
      <w:r w:rsidRPr="00AA6334">
        <w:t xml:space="preserve">2.2. </w:t>
      </w:r>
      <w:r>
        <w:tab/>
      </w:r>
      <w:r w:rsidRPr="00AA6334">
        <w:t xml:space="preserve">For positive-ignition </w:t>
      </w:r>
      <w:ins w:id="64" w:author="Renaudin Jean-Francois" w:date="2012-05-16T15:13:00Z">
        <w:r>
          <w:t xml:space="preserve">and dual-fuel </w:t>
        </w:r>
        <w:r w:rsidRPr="00AA6334">
          <w:t>engines operating on gaseous fuel</w:t>
        </w:r>
      </w:ins>
    </w:p>
    <w:p w:rsidR="004B1D07" w:rsidRDefault="004B1D07" w:rsidP="004B1D07">
      <w:pPr>
        <w:pStyle w:val="SingleTxtG"/>
        <w:tabs>
          <w:tab w:val="left" w:pos="2100"/>
        </w:tabs>
        <w:ind w:left="2100" w:hanging="966"/>
        <w:rPr>
          <w:i/>
        </w:rPr>
      </w:pPr>
    </w:p>
    <w:p w:rsidR="004B1D07" w:rsidRPr="003B39BF" w:rsidRDefault="004B1D07" w:rsidP="004B1D07">
      <w:pPr>
        <w:pStyle w:val="SingleTxtG"/>
        <w:tabs>
          <w:tab w:val="left" w:pos="2100"/>
        </w:tabs>
        <w:ind w:left="2100" w:hanging="966"/>
      </w:pPr>
      <w:r>
        <w:rPr>
          <w:i/>
        </w:rPr>
        <w:t>Annex 5 – Appendix - Paragraph 2.4.</w:t>
      </w:r>
      <w:r w:rsidRPr="003B39BF">
        <w:t xml:space="preserve"> amend to read:</w:t>
      </w:r>
    </w:p>
    <w:p w:rsidR="004B1D07" w:rsidRPr="001059F4" w:rsidRDefault="004B1D07" w:rsidP="004B1D07">
      <w:pPr>
        <w:pStyle w:val="SingleTxtG"/>
        <w:tabs>
          <w:tab w:val="left" w:pos="3119"/>
        </w:tabs>
        <w:ind w:left="3119" w:hanging="992"/>
        <w:rPr>
          <w:ins w:id="65" w:author="Renaudin Jean-Francois" w:date="2012-05-16T15:13:00Z"/>
        </w:rPr>
      </w:pPr>
      <w:r w:rsidRPr="00AA6334">
        <w:t xml:space="preserve">2.4. </w:t>
      </w:r>
      <w:r>
        <w:tab/>
      </w:r>
      <w:r w:rsidRPr="00AA6334">
        <w:t xml:space="preserve">For compression-ignition </w:t>
      </w:r>
      <w:ins w:id="66" w:author="Renaudin Jean-Francois" w:date="2012-05-16T15:13:00Z">
        <w:r>
          <w:t xml:space="preserve">and dual-fuel </w:t>
        </w:r>
        <w:r w:rsidRPr="00AA6334">
          <w:t xml:space="preserve">engines operating on </w:t>
        </w:r>
        <w:r>
          <w:t>diesel</w:t>
        </w:r>
        <w:r w:rsidRPr="00AA6334">
          <w:t xml:space="preserve"> fuel</w:t>
        </w:r>
      </w:ins>
    </w:p>
    <w:p w:rsidR="004B1D07" w:rsidRPr="00F67EEE" w:rsidRDefault="004B1D07" w:rsidP="004B1D07">
      <w:pPr>
        <w:pStyle w:val="SingleTxtG"/>
        <w:tabs>
          <w:tab w:val="left" w:pos="3119"/>
        </w:tabs>
        <w:ind w:left="0"/>
      </w:pPr>
    </w:p>
    <w:p w:rsidR="004B1D07" w:rsidRDefault="004B1D07" w:rsidP="004B1D07">
      <w:pPr>
        <w:pStyle w:val="SingleTxtG"/>
        <w:tabs>
          <w:tab w:val="left" w:pos="2100"/>
        </w:tabs>
        <w:ind w:left="2100" w:hanging="966"/>
        <w:rPr>
          <w:lang w:val="en-US"/>
        </w:rPr>
      </w:pPr>
    </w:p>
    <w:p w:rsidR="009312DF" w:rsidRPr="00101C69" w:rsidRDefault="009312DF" w:rsidP="004B1D07">
      <w:pPr>
        <w:pStyle w:val="SingleTxtG"/>
        <w:tabs>
          <w:tab w:val="left" w:pos="2100"/>
        </w:tabs>
        <w:ind w:left="2100" w:hanging="966"/>
        <w:rPr>
          <w:lang w:val="en-US"/>
        </w:rPr>
      </w:pPr>
    </w:p>
    <w:p w:rsidR="004B1D07" w:rsidRPr="00486DCF" w:rsidRDefault="004B1D07" w:rsidP="004B1D07">
      <w:pPr>
        <w:spacing w:before="120"/>
        <w:rPr>
          <w:b/>
          <w:sz w:val="28"/>
          <w:szCs w:val="28"/>
        </w:rPr>
      </w:pPr>
      <w:r w:rsidRPr="00486DCF">
        <w:rPr>
          <w:b/>
          <w:sz w:val="28"/>
          <w:szCs w:val="28"/>
        </w:rPr>
        <w:tab/>
        <w:t>II.</w:t>
      </w:r>
      <w:r w:rsidRPr="00486DCF">
        <w:rPr>
          <w:b/>
          <w:sz w:val="28"/>
          <w:szCs w:val="28"/>
        </w:rPr>
        <w:tab/>
        <w:t>Justification</w:t>
      </w:r>
    </w:p>
    <w:p w:rsidR="004B1D07" w:rsidRDefault="004B1D07" w:rsidP="004B1D07">
      <w:pPr>
        <w:pStyle w:val="SingleTxtG"/>
      </w:pPr>
    </w:p>
    <w:p w:rsidR="004022C2" w:rsidRDefault="009312DF" w:rsidP="004B1D07">
      <w:pPr>
        <w:pStyle w:val="SingleTxtG"/>
        <w:rPr>
          <w:sz w:val="24"/>
          <w:szCs w:val="24"/>
          <w:lang w:val="pt-BR"/>
        </w:rPr>
      </w:pPr>
      <w:r>
        <w:rPr>
          <w:sz w:val="24"/>
        </w:rPr>
        <w:t xml:space="preserve">The principles for amending R85 in view of permitting the type approval of dual-fuel Heavy Duty engines and vehicles were </w:t>
      </w:r>
      <w:r w:rsidR="004022C2">
        <w:rPr>
          <w:sz w:val="24"/>
        </w:rPr>
        <w:t>presented to</w:t>
      </w:r>
      <w:r>
        <w:rPr>
          <w:sz w:val="24"/>
        </w:rPr>
        <w:t xml:space="preserve"> GRPE in its 62</w:t>
      </w:r>
      <w:r w:rsidRPr="009312DF">
        <w:rPr>
          <w:sz w:val="24"/>
          <w:vertAlign w:val="superscript"/>
        </w:rPr>
        <w:t>nd</w:t>
      </w:r>
      <w:r w:rsidR="004022C2">
        <w:rPr>
          <w:sz w:val="24"/>
        </w:rPr>
        <w:t xml:space="preserve"> session in June 2011 (I</w:t>
      </w:r>
      <w:r w:rsidRPr="00F728C8">
        <w:rPr>
          <w:sz w:val="24"/>
          <w:szCs w:val="24"/>
        </w:rPr>
        <w:t xml:space="preserve">nformal </w:t>
      </w:r>
      <w:r w:rsidRPr="00F728C8">
        <w:rPr>
          <w:sz w:val="24"/>
          <w:szCs w:val="24"/>
          <w:lang w:val="pt-BR"/>
        </w:rPr>
        <w:t xml:space="preserve">document </w:t>
      </w:r>
      <w:r w:rsidRPr="00F728C8">
        <w:rPr>
          <w:b/>
          <w:sz w:val="24"/>
          <w:szCs w:val="24"/>
          <w:lang w:val="pt-BR"/>
        </w:rPr>
        <w:t>GRPE</w:t>
      </w:r>
      <w:r>
        <w:rPr>
          <w:b/>
          <w:sz w:val="24"/>
          <w:szCs w:val="24"/>
          <w:lang w:val="pt-BR"/>
        </w:rPr>
        <w:t>-62</w:t>
      </w:r>
      <w:r w:rsidRPr="00F728C8">
        <w:rPr>
          <w:b/>
          <w:sz w:val="24"/>
          <w:szCs w:val="24"/>
          <w:lang w:val="pt-BR"/>
        </w:rPr>
        <w:t>-</w:t>
      </w:r>
      <w:r>
        <w:rPr>
          <w:b/>
          <w:sz w:val="24"/>
          <w:szCs w:val="24"/>
          <w:lang w:val="pt-BR"/>
        </w:rPr>
        <w:t>17</w:t>
      </w:r>
      <w:r w:rsidR="004022C2">
        <w:rPr>
          <w:sz w:val="24"/>
          <w:szCs w:val="24"/>
          <w:lang w:val="pt-BR"/>
        </w:rPr>
        <w:t>)</w:t>
      </w:r>
    </w:p>
    <w:p w:rsidR="004B1D07" w:rsidRPr="004022C2" w:rsidRDefault="004022C2" w:rsidP="004B1D07">
      <w:pPr>
        <w:pStyle w:val="SingleTxtG"/>
        <w:rPr>
          <w:sz w:val="24"/>
        </w:rPr>
      </w:pPr>
      <w:r w:rsidRPr="004022C2">
        <w:rPr>
          <w:sz w:val="24"/>
        </w:rPr>
        <w:t>The comments from the Polish delegation were taken into consideration</w:t>
      </w:r>
      <w:r w:rsidR="009312DF" w:rsidRPr="004022C2">
        <w:rPr>
          <w:sz w:val="24"/>
        </w:rPr>
        <w:t xml:space="preserve"> </w:t>
      </w:r>
      <w:r w:rsidRPr="004022C2">
        <w:rPr>
          <w:sz w:val="24"/>
        </w:rPr>
        <w:t xml:space="preserve">and the definitions aligned with those </w:t>
      </w:r>
      <w:r>
        <w:rPr>
          <w:sz w:val="24"/>
        </w:rPr>
        <w:t xml:space="preserve">proposed in the GFV proposal to amend Regulation </w:t>
      </w:r>
      <w:r w:rsidR="004B1D07" w:rsidRPr="004022C2">
        <w:rPr>
          <w:sz w:val="24"/>
        </w:rPr>
        <w:t>R49</w:t>
      </w:r>
      <w:r>
        <w:rPr>
          <w:sz w:val="24"/>
        </w:rPr>
        <w:t>.</w:t>
      </w:r>
    </w:p>
    <w:p w:rsidR="004B1D07" w:rsidRPr="004022C2" w:rsidRDefault="004022C2" w:rsidP="004B1D07">
      <w:pPr>
        <w:pStyle w:val="SingleTxtG"/>
        <w:rPr>
          <w:sz w:val="24"/>
        </w:rPr>
      </w:pPr>
      <w:r>
        <w:rPr>
          <w:sz w:val="24"/>
        </w:rPr>
        <w:t xml:space="preserve">Further, the </w:t>
      </w:r>
      <w:r w:rsidR="004B1D07" w:rsidRPr="004022C2">
        <w:rPr>
          <w:sz w:val="24"/>
        </w:rPr>
        <w:t>Annex</w:t>
      </w:r>
      <w:r w:rsidR="00DF3439">
        <w:rPr>
          <w:sz w:val="24"/>
        </w:rPr>
        <w:t>es</w:t>
      </w:r>
      <w:r w:rsidR="004B1D07" w:rsidRPr="004022C2">
        <w:rPr>
          <w:sz w:val="24"/>
        </w:rPr>
        <w:t xml:space="preserve"> to R85 </w:t>
      </w:r>
      <w:r>
        <w:rPr>
          <w:sz w:val="24"/>
        </w:rPr>
        <w:t>regarding the documentation provided to the type approval authority have been amended to include the information specific to dual-fuel engines and vehicles.</w:t>
      </w:r>
    </w:p>
    <w:p w:rsidR="0009074D" w:rsidRDefault="0009074D" w:rsidP="0009074D">
      <w:pPr>
        <w:pStyle w:val="SingleTxtG"/>
      </w:pPr>
    </w:p>
    <w:p w:rsidR="008A2882" w:rsidRPr="008A2882" w:rsidRDefault="008A2882" w:rsidP="008A2882">
      <w:pPr>
        <w:pStyle w:val="SingleTxtG"/>
        <w:tabs>
          <w:tab w:val="left" w:pos="2000"/>
        </w:tabs>
        <w:spacing w:before="240" w:after="0"/>
        <w:jc w:val="center"/>
        <w:rPr>
          <w:u w:val="single"/>
        </w:rPr>
      </w:pPr>
      <w:r>
        <w:rPr>
          <w:u w:val="single"/>
        </w:rPr>
        <w:tab/>
      </w:r>
      <w:r>
        <w:rPr>
          <w:u w:val="single"/>
        </w:rPr>
        <w:tab/>
      </w:r>
      <w:r>
        <w:rPr>
          <w:u w:val="single"/>
        </w:rPr>
        <w:tab/>
      </w:r>
    </w:p>
    <w:sectPr w:rsidR="008A2882" w:rsidRPr="008A2882" w:rsidSect="00EB4437">
      <w:headerReference w:type="even" r:id="rId9"/>
      <w:headerReference w:type="default" r:id="rId10"/>
      <w:footerReference w:type="even" r:id="rId11"/>
      <w:footerReference w:type="default" r:id="rId12"/>
      <w:footerReference w:type="first" r:id="rId13"/>
      <w:endnotePr>
        <w:numFmt w:val="decimal"/>
      </w:endnotePr>
      <w:pgSz w:w="11907" w:h="16840" w:code="9"/>
      <w:pgMar w:top="1134" w:right="1134" w:bottom="1134" w:left="1134" w:header="1134" w:footer="458"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D69" w:rsidRDefault="004A6D69"/>
  </w:endnote>
  <w:endnote w:type="continuationSeparator" w:id="0">
    <w:p w:rsidR="004A6D69" w:rsidRDefault="004A6D69"/>
  </w:endnote>
  <w:endnote w:type="continuationNotice" w:id="1">
    <w:p w:rsidR="004A6D69" w:rsidRDefault="004A6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EE"/>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w:charset w:val="EE"/>
    <w:family w:val="roman"/>
    <w:pitch w:val="variable"/>
    <w:sig w:usb0="00000007" w:usb1="00000000" w:usb2="00000000" w:usb3="00000000" w:csb0="00000093"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2DF" w:rsidRPr="00EB4437" w:rsidRDefault="009312DF" w:rsidP="00EB4437">
    <w:pPr>
      <w:pStyle w:val="Voettekst"/>
      <w:tabs>
        <w:tab w:val="right" w:pos="9356"/>
      </w:tabs>
      <w:rPr>
        <w:szCs w:val="16"/>
        <w:lang w:val="it-IT"/>
      </w:rPr>
    </w:pPr>
    <w:r>
      <w:fldChar w:fldCharType="begin"/>
    </w:r>
    <w:r w:rsidRPr="00F728C8">
      <w:rPr>
        <w:lang w:val="fr-FR"/>
      </w:rPr>
      <w:instrText xml:space="preserve"> FILENAME   \* MERGEFORMAT </w:instrText>
    </w:r>
    <w:r>
      <w:fldChar w:fldCharType="separate"/>
    </w:r>
    <w:r w:rsidR="00DF3439" w:rsidRPr="00DF3439">
      <w:rPr>
        <w:noProof/>
        <w:szCs w:val="16"/>
        <w:lang w:val="it-IT"/>
      </w:rPr>
      <w:t>120523 revised R85 v1 4.docx</w:t>
    </w:r>
    <w:r>
      <w:rPr>
        <w:noProof/>
        <w:lang w:val="fr-FR"/>
      </w:rPr>
      <w:fldChar w:fldCharType="end"/>
    </w:r>
    <w:r w:rsidRPr="000F6B52">
      <w:rPr>
        <w:szCs w:val="16"/>
        <w:lang w:val="it-IT"/>
      </w:rPr>
      <w:tab/>
      <w:t xml:space="preserve">page </w:t>
    </w:r>
    <w:r w:rsidRPr="000F6B52">
      <w:rPr>
        <w:szCs w:val="16"/>
        <w:lang w:val="it-IT"/>
      </w:rPr>
      <w:fldChar w:fldCharType="begin"/>
    </w:r>
    <w:r w:rsidRPr="000F6B52">
      <w:rPr>
        <w:szCs w:val="16"/>
        <w:lang w:val="it-IT"/>
      </w:rPr>
      <w:instrText xml:space="preserve"> PAGE  \* Arabic  \* MERGEFORMAT </w:instrText>
    </w:r>
    <w:r w:rsidRPr="000F6B52">
      <w:rPr>
        <w:szCs w:val="16"/>
        <w:lang w:val="it-IT"/>
      </w:rPr>
      <w:fldChar w:fldCharType="separate"/>
    </w:r>
    <w:r w:rsidR="009A6E3E">
      <w:rPr>
        <w:noProof/>
        <w:szCs w:val="16"/>
        <w:lang w:val="it-IT"/>
      </w:rPr>
      <w:t>4</w:t>
    </w:r>
    <w:r w:rsidRPr="000F6B52">
      <w:rPr>
        <w:szCs w:val="16"/>
        <w:lang w:val="it-IT"/>
      </w:rPr>
      <w:fldChar w:fldCharType="end"/>
    </w:r>
    <w:r w:rsidRPr="000F6B52">
      <w:rPr>
        <w:szCs w:val="16"/>
        <w:lang w:val="it-IT"/>
      </w:rPr>
      <w:t xml:space="preserve"> / </w:t>
    </w:r>
    <w:r>
      <w:fldChar w:fldCharType="begin"/>
    </w:r>
    <w:r w:rsidRPr="00F728C8">
      <w:rPr>
        <w:lang w:val="fr-FR"/>
      </w:rPr>
      <w:instrText xml:space="preserve"> NUMPAGES  \* Arabic  \* MERGEFORMAT </w:instrText>
    </w:r>
    <w:r>
      <w:fldChar w:fldCharType="separate"/>
    </w:r>
    <w:r w:rsidR="009A6E3E" w:rsidRPr="009A6E3E">
      <w:rPr>
        <w:noProof/>
        <w:szCs w:val="16"/>
        <w:lang w:val="it-IT"/>
      </w:rPr>
      <w:t>5</w:t>
    </w:r>
    <w:r>
      <w:rPr>
        <w:noProof/>
        <w:szCs w:val="16"/>
        <w:lang w:val="it-IT"/>
      </w:rPr>
      <w:fldChar w:fldCharType="end"/>
    </w:r>
    <w:r w:rsidRPr="00EB4437">
      <w:rPr>
        <w:sz w:val="18"/>
        <w:lang w:val="fr-F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2DF" w:rsidRPr="00EB4437" w:rsidRDefault="00DF3439" w:rsidP="00EB4437">
    <w:pPr>
      <w:pStyle w:val="Voettekst"/>
      <w:tabs>
        <w:tab w:val="right" w:pos="9356"/>
      </w:tabs>
      <w:rPr>
        <w:szCs w:val="16"/>
        <w:lang w:val="it-IT"/>
      </w:rPr>
    </w:pPr>
    <w:fldSimple w:instr=" FILENAME   \* MERGEFORMAT ">
      <w:r w:rsidRPr="00DF3439">
        <w:rPr>
          <w:noProof/>
          <w:szCs w:val="16"/>
          <w:lang w:val="it-IT"/>
        </w:rPr>
        <w:t>120523 revised R85 v1 4.docx</w:t>
      </w:r>
    </w:fldSimple>
    <w:r w:rsidR="009312DF" w:rsidRPr="000F6B52">
      <w:rPr>
        <w:szCs w:val="16"/>
        <w:lang w:val="it-IT"/>
      </w:rPr>
      <w:tab/>
      <w:t xml:space="preserve">page </w:t>
    </w:r>
    <w:r w:rsidR="009312DF" w:rsidRPr="000F6B52">
      <w:rPr>
        <w:szCs w:val="16"/>
        <w:lang w:val="it-IT"/>
      </w:rPr>
      <w:fldChar w:fldCharType="begin"/>
    </w:r>
    <w:r w:rsidR="009312DF" w:rsidRPr="000F6B52">
      <w:rPr>
        <w:szCs w:val="16"/>
        <w:lang w:val="it-IT"/>
      </w:rPr>
      <w:instrText xml:space="preserve"> PAGE  \* Arabic  \* MERGEFORMAT </w:instrText>
    </w:r>
    <w:r w:rsidR="009312DF" w:rsidRPr="000F6B52">
      <w:rPr>
        <w:szCs w:val="16"/>
        <w:lang w:val="it-IT"/>
      </w:rPr>
      <w:fldChar w:fldCharType="separate"/>
    </w:r>
    <w:r w:rsidR="009A6E3E">
      <w:rPr>
        <w:noProof/>
        <w:szCs w:val="16"/>
        <w:lang w:val="it-IT"/>
      </w:rPr>
      <w:t>5</w:t>
    </w:r>
    <w:r w:rsidR="009312DF" w:rsidRPr="000F6B52">
      <w:rPr>
        <w:szCs w:val="16"/>
        <w:lang w:val="it-IT"/>
      </w:rPr>
      <w:fldChar w:fldCharType="end"/>
    </w:r>
    <w:r w:rsidR="009312DF" w:rsidRPr="000F6B52">
      <w:rPr>
        <w:szCs w:val="16"/>
        <w:lang w:val="it-IT"/>
      </w:rPr>
      <w:t xml:space="preserve"> / </w:t>
    </w:r>
    <w:fldSimple w:instr=" NUMPAGES  \* Arabic  \* MERGEFORMAT ">
      <w:r w:rsidR="009A6E3E" w:rsidRPr="009A6E3E">
        <w:rPr>
          <w:noProof/>
          <w:szCs w:val="16"/>
          <w:lang w:val="it-IT"/>
        </w:rPr>
        <w:t>5</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2DF" w:rsidRPr="000F6B52" w:rsidRDefault="009312DF" w:rsidP="00EB4437">
    <w:pPr>
      <w:pStyle w:val="Voettekst"/>
      <w:tabs>
        <w:tab w:val="right" w:pos="9356"/>
      </w:tabs>
      <w:rPr>
        <w:szCs w:val="16"/>
        <w:lang w:val="it-IT"/>
      </w:rPr>
    </w:pPr>
    <w:r>
      <w:fldChar w:fldCharType="begin"/>
    </w:r>
    <w:r w:rsidRPr="00F728C8">
      <w:rPr>
        <w:lang w:val="fr-FR"/>
      </w:rPr>
      <w:instrText xml:space="preserve"> FILENAME   \* MERGEFORMAT </w:instrText>
    </w:r>
    <w:r>
      <w:fldChar w:fldCharType="separate"/>
    </w:r>
    <w:r w:rsidR="002369B5" w:rsidRPr="002369B5">
      <w:rPr>
        <w:noProof/>
        <w:szCs w:val="16"/>
        <w:lang w:val="it-IT"/>
      </w:rPr>
      <w:t>120516 revised R85 v1 4.docx</w:t>
    </w:r>
    <w:r>
      <w:rPr>
        <w:noProof/>
        <w:szCs w:val="16"/>
        <w:lang w:val="it-IT"/>
      </w:rPr>
      <w:fldChar w:fldCharType="end"/>
    </w:r>
    <w:r w:rsidRPr="000F6B52">
      <w:rPr>
        <w:szCs w:val="16"/>
        <w:lang w:val="it-IT"/>
      </w:rPr>
      <w:tab/>
      <w:t xml:space="preserve">page </w:t>
    </w:r>
    <w:r w:rsidRPr="000F6B52">
      <w:rPr>
        <w:szCs w:val="16"/>
        <w:lang w:val="it-IT"/>
      </w:rPr>
      <w:fldChar w:fldCharType="begin"/>
    </w:r>
    <w:r w:rsidRPr="000F6B52">
      <w:rPr>
        <w:szCs w:val="16"/>
        <w:lang w:val="it-IT"/>
      </w:rPr>
      <w:instrText xml:space="preserve"> PAGE  \* Arabic  \* MERGEFORMAT </w:instrText>
    </w:r>
    <w:r w:rsidRPr="000F6B52">
      <w:rPr>
        <w:szCs w:val="16"/>
        <w:lang w:val="it-IT"/>
      </w:rPr>
      <w:fldChar w:fldCharType="separate"/>
    </w:r>
    <w:r w:rsidR="009A6E3E">
      <w:rPr>
        <w:noProof/>
        <w:szCs w:val="16"/>
        <w:lang w:val="it-IT"/>
      </w:rPr>
      <w:t>1</w:t>
    </w:r>
    <w:r w:rsidRPr="000F6B52">
      <w:rPr>
        <w:szCs w:val="16"/>
        <w:lang w:val="it-IT"/>
      </w:rPr>
      <w:fldChar w:fldCharType="end"/>
    </w:r>
    <w:r w:rsidRPr="000F6B52">
      <w:rPr>
        <w:szCs w:val="16"/>
        <w:lang w:val="it-IT"/>
      </w:rPr>
      <w:t xml:space="preserve"> / </w:t>
    </w:r>
    <w:r>
      <w:fldChar w:fldCharType="begin"/>
    </w:r>
    <w:r w:rsidRPr="00F728C8">
      <w:rPr>
        <w:lang w:val="fr-FR"/>
      </w:rPr>
      <w:instrText xml:space="preserve"> NUMPAGES  \* Arabic  \* MERGEFORMAT </w:instrText>
    </w:r>
    <w:r>
      <w:fldChar w:fldCharType="separate"/>
    </w:r>
    <w:r w:rsidR="009A6E3E" w:rsidRPr="009A6E3E">
      <w:rPr>
        <w:noProof/>
        <w:szCs w:val="16"/>
        <w:lang w:val="it-IT"/>
      </w:rPr>
      <w:t>5</w:t>
    </w:r>
    <w:r>
      <w:rPr>
        <w:noProof/>
        <w:szCs w:val="16"/>
        <w:lang w:val="it-IT"/>
      </w:rPr>
      <w:fldChar w:fldCharType="end"/>
    </w:r>
  </w:p>
  <w:p w:rsidR="009312DF" w:rsidRPr="00EB4437" w:rsidRDefault="009312DF">
    <w:pPr>
      <w:pStyle w:val="Voettekst"/>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D69" w:rsidRPr="000B175B" w:rsidRDefault="004A6D69" w:rsidP="000B175B">
      <w:pPr>
        <w:tabs>
          <w:tab w:val="right" w:pos="2155"/>
        </w:tabs>
        <w:spacing w:after="80"/>
        <w:ind w:left="680"/>
        <w:rPr>
          <w:u w:val="single"/>
        </w:rPr>
      </w:pPr>
      <w:r>
        <w:rPr>
          <w:u w:val="single"/>
        </w:rPr>
        <w:tab/>
      </w:r>
    </w:p>
  </w:footnote>
  <w:footnote w:type="continuationSeparator" w:id="0">
    <w:p w:rsidR="004A6D69" w:rsidRPr="00FC68B7" w:rsidRDefault="004A6D69" w:rsidP="00FC68B7">
      <w:pPr>
        <w:tabs>
          <w:tab w:val="left" w:pos="2155"/>
        </w:tabs>
        <w:spacing w:after="80"/>
        <w:ind w:left="680"/>
        <w:rPr>
          <w:u w:val="single"/>
        </w:rPr>
      </w:pPr>
      <w:r>
        <w:rPr>
          <w:u w:val="single"/>
        </w:rPr>
        <w:tab/>
      </w:r>
    </w:p>
  </w:footnote>
  <w:footnote w:type="continuationNotice" w:id="1">
    <w:p w:rsidR="004A6D69" w:rsidRDefault="004A6D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2DF" w:rsidRPr="00D45CC9" w:rsidRDefault="009312DF">
    <w:pPr>
      <w:pStyle w:val="Koptekst"/>
    </w:pPr>
    <w:r>
      <w:t>ECE/TRANS/WP.29/GRPE…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2DF" w:rsidRPr="00D45CC9" w:rsidRDefault="009312DF" w:rsidP="00D45CC9">
    <w:pPr>
      <w:pStyle w:val="Koptekst"/>
      <w:jc w:val="right"/>
    </w:pPr>
    <w:r>
      <w:t>ECE/TRANS/WP.29/GRPE…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jstnummering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jstnummering3"/>
      <w:lvlText w:val="%1."/>
      <w:lvlJc w:val="left"/>
      <w:pPr>
        <w:tabs>
          <w:tab w:val="num" w:pos="926"/>
        </w:tabs>
        <w:ind w:left="926" w:hanging="360"/>
      </w:pPr>
    </w:lvl>
  </w:abstractNum>
  <w:abstractNum w:abstractNumId="3">
    <w:nsid w:val="FFFFFF7F"/>
    <w:multiLevelType w:val="singleLevel"/>
    <w:tmpl w:val="5B7AE49A"/>
    <w:lvl w:ilvl="0">
      <w:start w:val="1"/>
      <w:numFmt w:val="decimal"/>
      <w:pStyle w:val="Lijstnummering2"/>
      <w:lvlText w:val="%1."/>
      <w:lvlJc w:val="left"/>
      <w:pPr>
        <w:tabs>
          <w:tab w:val="num" w:pos="643"/>
        </w:tabs>
        <w:ind w:left="643" w:hanging="360"/>
      </w:pPr>
    </w:lvl>
  </w:abstractNum>
  <w:abstractNum w:abstractNumId="4">
    <w:nsid w:val="FFFFFF80"/>
    <w:multiLevelType w:val="singleLevel"/>
    <w:tmpl w:val="122A4B56"/>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jstnummering"/>
      <w:lvlText w:val="%1."/>
      <w:lvlJc w:val="left"/>
      <w:pPr>
        <w:tabs>
          <w:tab w:val="num" w:pos="360"/>
        </w:tabs>
        <w:ind w:left="360" w:hanging="360"/>
      </w:pPr>
    </w:lvl>
  </w:abstractNum>
  <w:abstractNum w:abstractNumId="9">
    <w:nsid w:val="FFFFFF89"/>
    <w:multiLevelType w:val="singleLevel"/>
    <w:tmpl w:val="8A541A70"/>
    <w:lvl w:ilvl="0">
      <w:start w:val="1"/>
      <w:numFmt w:val="bullet"/>
      <w:pStyle w:val="berschrift4n"/>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kelsectie"/>
    <w:lvl w:ilvl="0">
      <w:start w:val="1"/>
      <w:numFmt w:val="upperRoman"/>
      <w:pStyle w:val="ParaNo"/>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F364BA6"/>
    <w:multiLevelType w:val="multilevel"/>
    <w:tmpl w:val="9A2AD1CC"/>
    <w:name w:val="GRPE style 1"/>
    <w:styleLink w:val="GRPEstyle1"/>
    <w:lvl w:ilvl="0">
      <w:start w:val="1"/>
      <w:numFmt w:val="decimal"/>
      <w:lvlText w:val="%1."/>
      <w:lvlJc w:val="left"/>
      <w:pPr>
        <w:tabs>
          <w:tab w:val="num" w:pos="1134"/>
        </w:tabs>
        <w:ind w:left="1134" w:hanging="1134"/>
      </w:pPr>
      <w:rPr>
        <w:rFonts w:cs="Times New Roman" w:hint="default"/>
        <w:u w:val="none"/>
      </w:rPr>
    </w:lvl>
    <w:lvl w:ilvl="1">
      <w:start w:val="1"/>
      <w:numFmt w:val="decimal"/>
      <w:lvlText w:val="%1.%2."/>
      <w:lvlJc w:val="left"/>
      <w:pPr>
        <w:tabs>
          <w:tab w:val="num" w:pos="1134"/>
        </w:tabs>
        <w:ind w:left="1134" w:hanging="1134"/>
      </w:pPr>
      <w:rPr>
        <w:rFonts w:cs="Times New Roman" w:hint="default"/>
        <w:u w:val="none"/>
      </w:rPr>
    </w:lvl>
    <w:lvl w:ilvl="2">
      <w:start w:val="1"/>
      <w:numFmt w:val="decimal"/>
      <w:lvlText w:val="%1.%2.%3."/>
      <w:lvlJc w:val="left"/>
      <w:pPr>
        <w:tabs>
          <w:tab w:val="num" w:pos="1134"/>
        </w:tabs>
        <w:ind w:left="1134" w:hanging="1134"/>
      </w:pPr>
      <w:rPr>
        <w:rFonts w:cs="Times New Roman" w:hint="default"/>
        <w:u w:val="none"/>
      </w:rPr>
    </w:lvl>
    <w:lvl w:ilvl="3">
      <w:start w:val="1"/>
      <w:numFmt w:val="decimal"/>
      <w:lvlText w:val="%1.%2.%3.%4."/>
      <w:lvlJc w:val="left"/>
      <w:pPr>
        <w:tabs>
          <w:tab w:val="num" w:pos="1134"/>
        </w:tabs>
        <w:ind w:left="1134" w:hanging="1134"/>
      </w:pPr>
      <w:rPr>
        <w:rFonts w:cs="Times New Roman" w:hint="default"/>
        <w:u w:val="none"/>
      </w:rPr>
    </w:lvl>
    <w:lvl w:ilvl="4">
      <w:start w:val="1"/>
      <w:numFmt w:val="decimal"/>
      <w:lvlText w:val="%1.%2.%3.%4.%5."/>
      <w:lvlJc w:val="left"/>
      <w:pPr>
        <w:tabs>
          <w:tab w:val="num" w:pos="1134"/>
        </w:tabs>
        <w:ind w:left="1134" w:hanging="1134"/>
      </w:pPr>
      <w:rPr>
        <w:rFonts w:cs="Times New Roman" w:hint="default"/>
        <w:u w:val="none"/>
      </w:rPr>
    </w:lvl>
    <w:lvl w:ilvl="5">
      <w:start w:val="1"/>
      <w:numFmt w:val="decimal"/>
      <w:lvlText w:val="%1.%2.%3.%4.%5.%6."/>
      <w:lvlJc w:val="left"/>
      <w:pPr>
        <w:tabs>
          <w:tab w:val="num" w:pos="1134"/>
        </w:tabs>
        <w:ind w:left="1134" w:hanging="1134"/>
      </w:pPr>
      <w:rPr>
        <w:rFonts w:cs="Times New Roman" w:hint="default"/>
        <w:u w:val="none"/>
      </w:rPr>
    </w:lvl>
    <w:lvl w:ilvl="6">
      <w:start w:val="1"/>
      <w:numFmt w:val="decimal"/>
      <w:lvlText w:val="%1.%2.%3.%4.%5.%6.%7."/>
      <w:lvlJc w:val="left"/>
      <w:pPr>
        <w:tabs>
          <w:tab w:val="num" w:pos="1134"/>
        </w:tabs>
        <w:ind w:left="1134" w:hanging="1134"/>
      </w:pPr>
      <w:rPr>
        <w:rFonts w:cs="Times New Roman" w:hint="default"/>
        <w:u w:val="none"/>
      </w:rPr>
    </w:lvl>
    <w:lvl w:ilvl="7">
      <w:start w:val="1"/>
      <w:numFmt w:val="decimal"/>
      <w:lvlText w:val="%1.%2.%3.%4.%5.%6.%7.%8."/>
      <w:lvlJc w:val="left"/>
      <w:pPr>
        <w:tabs>
          <w:tab w:val="num" w:pos="1134"/>
        </w:tabs>
        <w:ind w:left="1134" w:hanging="1134"/>
      </w:pPr>
      <w:rPr>
        <w:rFonts w:cs="Times New Roman" w:hint="default"/>
        <w:u w:val="none"/>
      </w:rPr>
    </w:lvl>
    <w:lvl w:ilvl="8">
      <w:start w:val="1"/>
      <w:numFmt w:val="decimal"/>
      <w:lvlText w:val="%1.%2.%3.%4.%5.%6.%7.%8.%9."/>
      <w:lvlJc w:val="left"/>
      <w:pPr>
        <w:tabs>
          <w:tab w:val="num" w:pos="1134"/>
        </w:tabs>
        <w:ind w:left="1134" w:hanging="1134"/>
      </w:pPr>
      <w:rPr>
        <w:rFonts w:cs="Times New Roman" w:hint="default"/>
        <w:u w:val="none"/>
      </w:rPr>
    </w:lvl>
  </w:abstractNum>
  <w:abstractNum w:abstractNumId="12">
    <w:nsid w:val="129349CF"/>
    <w:multiLevelType w:val="multilevel"/>
    <w:tmpl w:val="71146AFA"/>
    <w:styleLink w:val="Listeencours1"/>
    <w:lvl w:ilvl="0">
      <w:start w:val="1"/>
      <w:numFmt w:val="decimal"/>
      <w:lvlText w:val="%1."/>
      <w:lvlJc w:val="left"/>
      <w:pPr>
        <w:tabs>
          <w:tab w:val="num" w:pos="1440"/>
        </w:tabs>
        <w:ind w:left="1440" w:hanging="10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BC64AB"/>
    <w:multiLevelType w:val="hybridMultilevel"/>
    <w:tmpl w:val="2E50F8FE"/>
    <w:lvl w:ilvl="0" w:tplc="FFFFFFFF">
      <w:start w:val="1"/>
      <w:numFmt w:val="upperRoman"/>
      <w:pStyle w:val="HChGTNR14ptboldindentionleft0cm"/>
      <w:lvlText w:val="%1."/>
      <w:lvlJc w:val="left"/>
      <w:pPr>
        <w:tabs>
          <w:tab w:val="num" w:pos="1420"/>
        </w:tabs>
        <w:ind w:left="1420" w:hanging="72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15">
    <w:nsid w:val="1F5078CF"/>
    <w:multiLevelType w:val="hybridMultilevel"/>
    <w:tmpl w:val="98BC13FC"/>
    <w:lvl w:ilvl="0" w:tplc="2FA2B25C">
      <w:start w:val="1"/>
      <w:numFmt w:val="decimal"/>
      <w:pStyle w:val="tableauchiffres"/>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color w:val="auto"/>
      </w:rPr>
    </w:lvl>
  </w:abstractNum>
  <w:abstractNum w:abstractNumId="17">
    <w:nsid w:val="24906EF8"/>
    <w:multiLevelType w:val="hybridMultilevel"/>
    <w:tmpl w:val="FE349C46"/>
    <w:lvl w:ilvl="0" w:tplc="DECE2B72">
      <w:start w:val="1"/>
      <w:numFmt w:val="lowerLetter"/>
      <w:pStyle w:val="SectionTitle"/>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AF76E7A"/>
    <w:multiLevelType w:val="singleLevel"/>
    <w:tmpl w:val="C74C5A32"/>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nsid w:val="2B3F49C6"/>
    <w:multiLevelType w:val="singleLevel"/>
    <w:tmpl w:val="E94C9216"/>
    <w:lvl w:ilvl="0">
      <w:start w:val="1"/>
      <w:numFmt w:val="lowerRoman"/>
      <w:pStyle w:val="berschrift1-3"/>
      <w:lvlText w:val="(%1)"/>
      <w:lvlJc w:val="right"/>
      <w:pPr>
        <w:tabs>
          <w:tab w:val="num" w:pos="2160"/>
        </w:tabs>
        <w:ind w:left="2160" w:hanging="516"/>
      </w:pPr>
    </w:lvl>
  </w:abstractNum>
  <w:abstractNum w:abstractNumId="2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1">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2">
    <w:nsid w:val="48842C30"/>
    <w:multiLevelType w:val="singleLevel"/>
    <w:tmpl w:val="4FA60B90"/>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4">
    <w:nsid w:val="54593082"/>
    <w:multiLevelType w:val="singleLevel"/>
    <w:tmpl w:val="EDE069AC"/>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6">
    <w:nsid w:val="5C626589"/>
    <w:multiLevelType w:val="multilevel"/>
    <w:tmpl w:val="6A2EBF0C"/>
    <w:styleLink w:val="CurrentList1"/>
    <w:lvl w:ilvl="0">
      <w:start w:val="1"/>
      <w:numFmt w:val="decimal"/>
      <w:lvlRestart w:val="0"/>
      <w:lvlText w:val="%1."/>
      <w:lvlJc w:val="left"/>
      <w:pPr>
        <w:tabs>
          <w:tab w:val="num" w:pos="850"/>
        </w:tabs>
        <w:ind w:left="850" w:hanging="850"/>
      </w:pPr>
      <w:rPr>
        <w:rFonts w:cs="Times New Roman" w:hint="default"/>
      </w:rPr>
    </w:lvl>
    <w:lvl w:ilvl="1">
      <w:start w:val="1"/>
      <w:numFmt w:val="decimal"/>
      <w:lvlText w:val="%1.%2."/>
      <w:lvlJc w:val="left"/>
      <w:pPr>
        <w:tabs>
          <w:tab w:val="num" w:pos="850"/>
        </w:tabs>
        <w:ind w:left="850" w:hanging="850"/>
      </w:pPr>
      <w:rPr>
        <w:rFonts w:cs="Times New Roman" w:hint="default"/>
      </w:rPr>
    </w:lvl>
    <w:lvl w:ilvl="2">
      <w:start w:val="1"/>
      <w:numFmt w:val="decimal"/>
      <w:lvlText w:val="%1.%2.%3."/>
      <w:lvlJc w:val="left"/>
      <w:pPr>
        <w:tabs>
          <w:tab w:val="num" w:pos="850"/>
        </w:tabs>
        <w:ind w:left="850" w:hanging="850"/>
      </w:pPr>
      <w:rPr>
        <w:rFonts w:cs="Times New Roman" w:hint="default"/>
      </w:rPr>
    </w:lvl>
    <w:lvl w:ilvl="3">
      <w:start w:val="4"/>
      <w:numFmt w:val="decimal"/>
      <w:lvlText w:val="%4.2.1."/>
      <w:lvlJc w:val="left"/>
      <w:pPr>
        <w:tabs>
          <w:tab w:val="num" w:pos="1210"/>
        </w:tabs>
        <w:ind w:left="121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5EF779A6"/>
    <w:multiLevelType w:val="singleLevel"/>
    <w:tmpl w:val="C4347D46"/>
    <w:lvl w:ilvl="0">
      <w:start w:val="1"/>
      <w:numFmt w:val="decimal"/>
      <w:lvlRestart w:val="0"/>
      <w:pStyle w:val="Considrant"/>
      <w:lvlText w:val="(%1)"/>
      <w:lvlJc w:val="left"/>
      <w:pPr>
        <w:tabs>
          <w:tab w:val="num" w:pos="709"/>
        </w:tabs>
        <w:ind w:left="709" w:hanging="709"/>
      </w:pPr>
      <w:rPr>
        <w:rFonts w:cs="Times New Roman"/>
      </w:rPr>
    </w:lvl>
  </w:abstractNum>
  <w:abstractNum w:abstractNumId="28">
    <w:nsid w:val="5F342530"/>
    <w:multiLevelType w:val="singleLevel"/>
    <w:tmpl w:val="D544470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9">
    <w:nsid w:val="5F9C40AA"/>
    <w:multiLevelType w:val="singleLevel"/>
    <w:tmpl w:val="B89CB5A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nsid w:val="606677AE"/>
    <w:multiLevelType w:val="multilevel"/>
    <w:tmpl w:val="0409001F"/>
    <w:styleLink w:val="111111"/>
    <w:lvl w:ilvl="0">
      <w:start w:val="1"/>
      <w:numFmt w:val="decimal"/>
      <w:pStyle w:val="GRPEtitre1"/>
      <w:lvlText w:val="%1."/>
      <w:lvlJc w:val="left"/>
      <w:pPr>
        <w:tabs>
          <w:tab w:val="num" w:pos="360"/>
        </w:tabs>
        <w:ind w:left="360" w:hanging="360"/>
      </w:pPr>
    </w:lvl>
    <w:lvl w:ilvl="1">
      <w:start w:val="1"/>
      <w:numFmt w:val="decimal"/>
      <w:pStyle w:val="GRPEtitre2"/>
      <w:lvlText w:val="%1.%2."/>
      <w:lvlJc w:val="left"/>
      <w:pPr>
        <w:tabs>
          <w:tab w:val="num" w:pos="792"/>
        </w:tabs>
        <w:ind w:left="792" w:hanging="432"/>
      </w:pPr>
    </w:lvl>
    <w:lvl w:ilvl="2">
      <w:start w:val="1"/>
      <w:numFmt w:val="decimal"/>
      <w:pStyle w:val="GRPEtitre3"/>
      <w:lvlText w:val="%1.%2.%3."/>
      <w:lvlJc w:val="left"/>
      <w:pPr>
        <w:tabs>
          <w:tab w:val="num" w:pos="1224"/>
        </w:tabs>
        <w:ind w:left="1224" w:hanging="504"/>
      </w:pPr>
    </w:lvl>
    <w:lvl w:ilvl="3">
      <w:start w:val="1"/>
      <w:numFmt w:val="decimal"/>
      <w:pStyle w:val="GRPEtitre4"/>
      <w:lvlText w:val="%1.%2.%3.%4."/>
      <w:lvlJc w:val="left"/>
      <w:pPr>
        <w:tabs>
          <w:tab w:val="num" w:pos="1728"/>
        </w:tabs>
        <w:ind w:left="1728" w:hanging="648"/>
      </w:pPr>
    </w:lvl>
    <w:lvl w:ilvl="4">
      <w:start w:val="1"/>
      <w:numFmt w:val="decimal"/>
      <w:pStyle w:val="GRPE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81E2619"/>
    <w:multiLevelType w:val="hybridMultilevel"/>
    <w:tmpl w:val="9CFA92C6"/>
    <w:lvl w:ilvl="0" w:tplc="E0E696E6">
      <w:start w:val="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4">
    <w:nsid w:val="6A6901C1"/>
    <w:multiLevelType w:val="singleLevel"/>
    <w:tmpl w:val="208841AE"/>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35">
    <w:nsid w:val="727135C1"/>
    <w:multiLevelType w:val="multilevel"/>
    <w:tmpl w:val="1A4EA210"/>
    <w:lvl w:ilvl="0">
      <w:start w:val="1"/>
      <w:numFmt w:val="lowerLetter"/>
      <w:pStyle w:val="GRPEliste1"/>
      <w:lvlText w:val="(%1)"/>
      <w:lvlJc w:val="left"/>
      <w:pPr>
        <w:tabs>
          <w:tab w:val="num" w:pos="1701"/>
        </w:tabs>
        <w:ind w:left="1701" w:hanging="567"/>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736F3AB0"/>
    <w:multiLevelType w:val="hybridMultilevel"/>
    <w:tmpl w:val="DBE21528"/>
    <w:lvl w:ilvl="0" w:tplc="FFFFFFFF">
      <w:start w:val="1"/>
      <w:numFmt w:val="bullet"/>
      <w:pStyle w:val="GRPEliste2"/>
      <w:lvlText w:val="-"/>
      <w:lvlJc w:val="left"/>
      <w:pPr>
        <w:ind w:left="1494" w:hanging="360"/>
      </w:pPr>
      <w:rPr>
        <w:rFonts w:ascii="Times New Roman" w:hAnsi="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39">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41">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0"/>
  </w:num>
  <w:num w:numId="12">
    <w:abstractNumId w:val="13"/>
  </w:num>
  <w:num w:numId="13">
    <w:abstractNumId w:val="10"/>
  </w:num>
  <w:num w:numId="14">
    <w:abstractNumId w:val="32"/>
  </w:num>
  <w:num w:numId="15">
    <w:abstractNumId w:val="37"/>
  </w:num>
  <w:num w:numId="16">
    <w:abstractNumId w:val="15"/>
  </w:num>
  <w:num w:numId="17">
    <w:abstractNumId w:val="19"/>
  </w:num>
  <w:num w:numId="18">
    <w:abstractNumId w:val="17"/>
  </w:num>
  <w:num w:numId="19">
    <w:abstractNumId w:val="33"/>
  </w:num>
  <w:num w:numId="20">
    <w:abstractNumId w:val="14"/>
  </w:num>
  <w:num w:numId="21">
    <w:abstractNumId w:val="35"/>
  </w:num>
  <w:num w:numId="22">
    <w:abstractNumId w:val="20"/>
  </w:num>
  <w:num w:numId="23">
    <w:abstractNumId w:val="23"/>
  </w:num>
  <w:num w:numId="24">
    <w:abstractNumId w:val="34"/>
  </w:num>
  <w:num w:numId="25">
    <w:abstractNumId w:val="21"/>
  </w:num>
  <w:num w:numId="26">
    <w:abstractNumId w:val="31"/>
  </w:num>
  <w:num w:numId="27">
    <w:abstractNumId w:val="25"/>
  </w:num>
  <w:num w:numId="28">
    <w:abstractNumId w:val="38"/>
  </w:num>
  <w:num w:numId="29">
    <w:abstractNumId w:val="41"/>
  </w:num>
  <w:num w:numId="30">
    <w:abstractNumId w:val="39"/>
  </w:num>
  <w:num w:numId="31">
    <w:abstractNumId w:val="27"/>
  </w:num>
  <w:num w:numId="32">
    <w:abstractNumId w:val="26"/>
  </w:num>
  <w:num w:numId="33">
    <w:abstractNumId w:val="16"/>
  </w:num>
  <w:num w:numId="34">
    <w:abstractNumId w:val="22"/>
  </w:num>
  <w:num w:numId="35">
    <w:abstractNumId w:val="18"/>
  </w:num>
  <w:num w:numId="36">
    <w:abstractNumId w:val="40"/>
  </w:num>
  <w:num w:numId="37">
    <w:abstractNumId w:val="24"/>
  </w:num>
  <w:num w:numId="38">
    <w:abstractNumId w:val="29"/>
  </w:num>
  <w:num w:numId="39">
    <w:abstractNumId w:val="28"/>
  </w:num>
  <w:num w:numId="40">
    <w:abstractNumId w:val="36"/>
  </w:num>
  <w:num w:numId="41">
    <w:abstractNumId w:val="12"/>
  </w:num>
  <w:num w:numId="42">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fr-CH"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CC9"/>
    <w:rsid w:val="00002EAF"/>
    <w:rsid w:val="0000416D"/>
    <w:rsid w:val="00010ADC"/>
    <w:rsid w:val="0001163B"/>
    <w:rsid w:val="00012908"/>
    <w:rsid w:val="000172CB"/>
    <w:rsid w:val="00020790"/>
    <w:rsid w:val="00020908"/>
    <w:rsid w:val="000246CC"/>
    <w:rsid w:val="00025AFC"/>
    <w:rsid w:val="000314AD"/>
    <w:rsid w:val="00031C23"/>
    <w:rsid w:val="00040591"/>
    <w:rsid w:val="000405D9"/>
    <w:rsid w:val="0004202F"/>
    <w:rsid w:val="000424F0"/>
    <w:rsid w:val="00045C38"/>
    <w:rsid w:val="00045DFD"/>
    <w:rsid w:val="00046B1F"/>
    <w:rsid w:val="000475DB"/>
    <w:rsid w:val="00050F6B"/>
    <w:rsid w:val="00052635"/>
    <w:rsid w:val="00052C63"/>
    <w:rsid w:val="00052F85"/>
    <w:rsid w:val="00054B69"/>
    <w:rsid w:val="00054D92"/>
    <w:rsid w:val="000577B6"/>
    <w:rsid w:val="00057E97"/>
    <w:rsid w:val="000646F4"/>
    <w:rsid w:val="00066D3B"/>
    <w:rsid w:val="00070A26"/>
    <w:rsid w:val="0007134E"/>
    <w:rsid w:val="00072C8C"/>
    <w:rsid w:val="000733B5"/>
    <w:rsid w:val="00073E4C"/>
    <w:rsid w:val="00081815"/>
    <w:rsid w:val="000840B6"/>
    <w:rsid w:val="00087B2E"/>
    <w:rsid w:val="0009074D"/>
    <w:rsid w:val="00091C16"/>
    <w:rsid w:val="000931C0"/>
    <w:rsid w:val="00097EF2"/>
    <w:rsid w:val="000A1F50"/>
    <w:rsid w:val="000A27AC"/>
    <w:rsid w:val="000A2FB0"/>
    <w:rsid w:val="000A35B7"/>
    <w:rsid w:val="000A5442"/>
    <w:rsid w:val="000B0595"/>
    <w:rsid w:val="000B175B"/>
    <w:rsid w:val="000B2F02"/>
    <w:rsid w:val="000B3A0F"/>
    <w:rsid w:val="000B4D21"/>
    <w:rsid w:val="000B4EF7"/>
    <w:rsid w:val="000B7539"/>
    <w:rsid w:val="000C1495"/>
    <w:rsid w:val="000C1AB3"/>
    <w:rsid w:val="000C1ACC"/>
    <w:rsid w:val="000C2C03"/>
    <w:rsid w:val="000C2D2E"/>
    <w:rsid w:val="000C376C"/>
    <w:rsid w:val="000C3F7F"/>
    <w:rsid w:val="000C3F89"/>
    <w:rsid w:val="000C66C8"/>
    <w:rsid w:val="000D0D90"/>
    <w:rsid w:val="000D64F9"/>
    <w:rsid w:val="000E0415"/>
    <w:rsid w:val="000E0854"/>
    <w:rsid w:val="000E1D94"/>
    <w:rsid w:val="000E4D42"/>
    <w:rsid w:val="000E5276"/>
    <w:rsid w:val="000F47F4"/>
    <w:rsid w:val="000F7F91"/>
    <w:rsid w:val="00101C69"/>
    <w:rsid w:val="001052FD"/>
    <w:rsid w:val="001067FA"/>
    <w:rsid w:val="00107257"/>
    <w:rsid w:val="001103AA"/>
    <w:rsid w:val="0011616E"/>
    <w:rsid w:val="0011666B"/>
    <w:rsid w:val="001215AD"/>
    <w:rsid w:val="00122970"/>
    <w:rsid w:val="001243AB"/>
    <w:rsid w:val="0012498C"/>
    <w:rsid w:val="00124B1B"/>
    <w:rsid w:val="001250C1"/>
    <w:rsid w:val="00131EAA"/>
    <w:rsid w:val="001418F0"/>
    <w:rsid w:val="00142E1A"/>
    <w:rsid w:val="00145974"/>
    <w:rsid w:val="001476A6"/>
    <w:rsid w:val="00151C46"/>
    <w:rsid w:val="00152AA2"/>
    <w:rsid w:val="001545A5"/>
    <w:rsid w:val="00157968"/>
    <w:rsid w:val="001640CD"/>
    <w:rsid w:val="00165F3A"/>
    <w:rsid w:val="0016700E"/>
    <w:rsid w:val="00173105"/>
    <w:rsid w:val="00174F20"/>
    <w:rsid w:val="00182290"/>
    <w:rsid w:val="00193FAC"/>
    <w:rsid w:val="00194420"/>
    <w:rsid w:val="00195D6F"/>
    <w:rsid w:val="00197992"/>
    <w:rsid w:val="001A3494"/>
    <w:rsid w:val="001A3955"/>
    <w:rsid w:val="001A5E0D"/>
    <w:rsid w:val="001A6671"/>
    <w:rsid w:val="001A78A6"/>
    <w:rsid w:val="001A7CE2"/>
    <w:rsid w:val="001B01B4"/>
    <w:rsid w:val="001B4B04"/>
    <w:rsid w:val="001C6663"/>
    <w:rsid w:val="001C73CA"/>
    <w:rsid w:val="001C7895"/>
    <w:rsid w:val="001C7B02"/>
    <w:rsid w:val="001D0C8C"/>
    <w:rsid w:val="001D1419"/>
    <w:rsid w:val="001D26DF"/>
    <w:rsid w:val="001D2E31"/>
    <w:rsid w:val="001D3A03"/>
    <w:rsid w:val="001D6001"/>
    <w:rsid w:val="001E3759"/>
    <w:rsid w:val="001E44EA"/>
    <w:rsid w:val="001E5922"/>
    <w:rsid w:val="001E7B67"/>
    <w:rsid w:val="001F0A89"/>
    <w:rsid w:val="001F21AD"/>
    <w:rsid w:val="00202DA8"/>
    <w:rsid w:val="0020452E"/>
    <w:rsid w:val="002077C3"/>
    <w:rsid w:val="00210443"/>
    <w:rsid w:val="00211E0B"/>
    <w:rsid w:val="00212BB8"/>
    <w:rsid w:val="0021442B"/>
    <w:rsid w:val="00214974"/>
    <w:rsid w:val="00214A53"/>
    <w:rsid w:val="0021639D"/>
    <w:rsid w:val="002177AC"/>
    <w:rsid w:val="00227CE6"/>
    <w:rsid w:val="0023123D"/>
    <w:rsid w:val="0023259E"/>
    <w:rsid w:val="00234138"/>
    <w:rsid w:val="002369B5"/>
    <w:rsid w:val="0024299B"/>
    <w:rsid w:val="002450A2"/>
    <w:rsid w:val="0024772E"/>
    <w:rsid w:val="00253A44"/>
    <w:rsid w:val="00254208"/>
    <w:rsid w:val="002549AF"/>
    <w:rsid w:val="00261683"/>
    <w:rsid w:val="00263E13"/>
    <w:rsid w:val="00264183"/>
    <w:rsid w:val="00264FD3"/>
    <w:rsid w:val="0026637B"/>
    <w:rsid w:val="00266D94"/>
    <w:rsid w:val="00267F5F"/>
    <w:rsid w:val="0027635E"/>
    <w:rsid w:val="0027778F"/>
    <w:rsid w:val="002806CE"/>
    <w:rsid w:val="00282FBC"/>
    <w:rsid w:val="00285DE8"/>
    <w:rsid w:val="00286A18"/>
    <w:rsid w:val="00286B4D"/>
    <w:rsid w:val="00287B01"/>
    <w:rsid w:val="00291F42"/>
    <w:rsid w:val="002A0FFD"/>
    <w:rsid w:val="002A4914"/>
    <w:rsid w:val="002A54F6"/>
    <w:rsid w:val="002A6964"/>
    <w:rsid w:val="002A77EE"/>
    <w:rsid w:val="002B4850"/>
    <w:rsid w:val="002B53DC"/>
    <w:rsid w:val="002C30EA"/>
    <w:rsid w:val="002C3E6E"/>
    <w:rsid w:val="002D174D"/>
    <w:rsid w:val="002D2433"/>
    <w:rsid w:val="002D4643"/>
    <w:rsid w:val="002E08D3"/>
    <w:rsid w:val="002E15DE"/>
    <w:rsid w:val="002E33A0"/>
    <w:rsid w:val="002E3B29"/>
    <w:rsid w:val="002E554D"/>
    <w:rsid w:val="002E7702"/>
    <w:rsid w:val="002F033D"/>
    <w:rsid w:val="002F0DA4"/>
    <w:rsid w:val="002F175C"/>
    <w:rsid w:val="002F2548"/>
    <w:rsid w:val="002F4155"/>
    <w:rsid w:val="002F6B3B"/>
    <w:rsid w:val="002F7DE0"/>
    <w:rsid w:val="003007CC"/>
    <w:rsid w:val="00302E18"/>
    <w:rsid w:val="0030555B"/>
    <w:rsid w:val="00307164"/>
    <w:rsid w:val="003072DF"/>
    <w:rsid w:val="003145E4"/>
    <w:rsid w:val="003229D8"/>
    <w:rsid w:val="00324864"/>
    <w:rsid w:val="00324E11"/>
    <w:rsid w:val="0032522E"/>
    <w:rsid w:val="00333790"/>
    <w:rsid w:val="00334573"/>
    <w:rsid w:val="00334FE9"/>
    <w:rsid w:val="0033630B"/>
    <w:rsid w:val="00337C05"/>
    <w:rsid w:val="00344CED"/>
    <w:rsid w:val="00345FA4"/>
    <w:rsid w:val="003460FC"/>
    <w:rsid w:val="00351C7D"/>
    <w:rsid w:val="00352709"/>
    <w:rsid w:val="00357B91"/>
    <w:rsid w:val="003619B5"/>
    <w:rsid w:val="00361AC3"/>
    <w:rsid w:val="00365763"/>
    <w:rsid w:val="003710C3"/>
    <w:rsid w:val="00371178"/>
    <w:rsid w:val="00376189"/>
    <w:rsid w:val="003831BA"/>
    <w:rsid w:val="0038490A"/>
    <w:rsid w:val="003857A5"/>
    <w:rsid w:val="00386A4B"/>
    <w:rsid w:val="0038705A"/>
    <w:rsid w:val="003900DB"/>
    <w:rsid w:val="00392E47"/>
    <w:rsid w:val="003933EA"/>
    <w:rsid w:val="003A0D28"/>
    <w:rsid w:val="003A4C25"/>
    <w:rsid w:val="003A5B22"/>
    <w:rsid w:val="003A6810"/>
    <w:rsid w:val="003B1BC5"/>
    <w:rsid w:val="003B2552"/>
    <w:rsid w:val="003B5254"/>
    <w:rsid w:val="003C01C3"/>
    <w:rsid w:val="003C104B"/>
    <w:rsid w:val="003C2CC4"/>
    <w:rsid w:val="003C534D"/>
    <w:rsid w:val="003C54CA"/>
    <w:rsid w:val="003C57E6"/>
    <w:rsid w:val="003C6F87"/>
    <w:rsid w:val="003D041D"/>
    <w:rsid w:val="003D0AC1"/>
    <w:rsid w:val="003D301C"/>
    <w:rsid w:val="003D4784"/>
    <w:rsid w:val="003D481B"/>
    <w:rsid w:val="003D4909"/>
    <w:rsid w:val="003D4B23"/>
    <w:rsid w:val="003D66B8"/>
    <w:rsid w:val="003D6B33"/>
    <w:rsid w:val="003D6E3C"/>
    <w:rsid w:val="003D79ED"/>
    <w:rsid w:val="003E10CF"/>
    <w:rsid w:val="003E130E"/>
    <w:rsid w:val="003E37E2"/>
    <w:rsid w:val="003E43C7"/>
    <w:rsid w:val="003E4BB1"/>
    <w:rsid w:val="003E7B4B"/>
    <w:rsid w:val="003F66FA"/>
    <w:rsid w:val="0040013F"/>
    <w:rsid w:val="00400A0E"/>
    <w:rsid w:val="00401E80"/>
    <w:rsid w:val="004022C2"/>
    <w:rsid w:val="00403443"/>
    <w:rsid w:val="004045DA"/>
    <w:rsid w:val="00405056"/>
    <w:rsid w:val="00405502"/>
    <w:rsid w:val="00405AFB"/>
    <w:rsid w:val="00407F84"/>
    <w:rsid w:val="00410462"/>
    <w:rsid w:val="00410C89"/>
    <w:rsid w:val="00411B4B"/>
    <w:rsid w:val="00412FE3"/>
    <w:rsid w:val="00414B03"/>
    <w:rsid w:val="00416D0A"/>
    <w:rsid w:val="00417092"/>
    <w:rsid w:val="0042039F"/>
    <w:rsid w:val="00421DAB"/>
    <w:rsid w:val="00422E03"/>
    <w:rsid w:val="00425DD1"/>
    <w:rsid w:val="00426B9B"/>
    <w:rsid w:val="004325CB"/>
    <w:rsid w:val="00441775"/>
    <w:rsid w:val="00442A83"/>
    <w:rsid w:val="004448AC"/>
    <w:rsid w:val="00447337"/>
    <w:rsid w:val="0045013F"/>
    <w:rsid w:val="00450B28"/>
    <w:rsid w:val="0045495B"/>
    <w:rsid w:val="004561E5"/>
    <w:rsid w:val="00460216"/>
    <w:rsid w:val="004641D6"/>
    <w:rsid w:val="004648CA"/>
    <w:rsid w:val="00470C76"/>
    <w:rsid w:val="004718E6"/>
    <w:rsid w:val="00471929"/>
    <w:rsid w:val="004728F7"/>
    <w:rsid w:val="00473EA1"/>
    <w:rsid w:val="0048107A"/>
    <w:rsid w:val="0048397A"/>
    <w:rsid w:val="00485CBB"/>
    <w:rsid w:val="004866B7"/>
    <w:rsid w:val="00486DCF"/>
    <w:rsid w:val="004918DF"/>
    <w:rsid w:val="00491F22"/>
    <w:rsid w:val="004933C9"/>
    <w:rsid w:val="004A2257"/>
    <w:rsid w:val="004A346C"/>
    <w:rsid w:val="004A41C6"/>
    <w:rsid w:val="004A5737"/>
    <w:rsid w:val="004A6D69"/>
    <w:rsid w:val="004B088E"/>
    <w:rsid w:val="004B1D07"/>
    <w:rsid w:val="004B2461"/>
    <w:rsid w:val="004B4149"/>
    <w:rsid w:val="004C2461"/>
    <w:rsid w:val="004C6840"/>
    <w:rsid w:val="004C727E"/>
    <w:rsid w:val="004C7462"/>
    <w:rsid w:val="004D00E2"/>
    <w:rsid w:val="004D18A6"/>
    <w:rsid w:val="004D33D1"/>
    <w:rsid w:val="004D6FFE"/>
    <w:rsid w:val="004D7196"/>
    <w:rsid w:val="004D7F55"/>
    <w:rsid w:val="004E2750"/>
    <w:rsid w:val="004E4DAA"/>
    <w:rsid w:val="004E54EE"/>
    <w:rsid w:val="004E77B2"/>
    <w:rsid w:val="004F15AB"/>
    <w:rsid w:val="005029B0"/>
    <w:rsid w:val="00504B2D"/>
    <w:rsid w:val="00504B3A"/>
    <w:rsid w:val="00504F48"/>
    <w:rsid w:val="00507910"/>
    <w:rsid w:val="005103E1"/>
    <w:rsid w:val="00511B89"/>
    <w:rsid w:val="00512205"/>
    <w:rsid w:val="005124E8"/>
    <w:rsid w:val="00515FB8"/>
    <w:rsid w:val="0052136D"/>
    <w:rsid w:val="00526A2D"/>
    <w:rsid w:val="0052775E"/>
    <w:rsid w:val="00527E80"/>
    <w:rsid w:val="00530340"/>
    <w:rsid w:val="005348D8"/>
    <w:rsid w:val="00535458"/>
    <w:rsid w:val="0053588E"/>
    <w:rsid w:val="00535AA8"/>
    <w:rsid w:val="00536F71"/>
    <w:rsid w:val="00540F14"/>
    <w:rsid w:val="005420F2"/>
    <w:rsid w:val="00543F29"/>
    <w:rsid w:val="00545350"/>
    <w:rsid w:val="00546D35"/>
    <w:rsid w:val="005545DB"/>
    <w:rsid w:val="00554BEE"/>
    <w:rsid w:val="00555946"/>
    <w:rsid w:val="00555F33"/>
    <w:rsid w:val="0055610D"/>
    <w:rsid w:val="0055672F"/>
    <w:rsid w:val="005610D2"/>
    <w:rsid w:val="0056209A"/>
    <w:rsid w:val="005628B6"/>
    <w:rsid w:val="0056329E"/>
    <w:rsid w:val="0056399C"/>
    <w:rsid w:val="005720B8"/>
    <w:rsid w:val="00573248"/>
    <w:rsid w:val="0057454D"/>
    <w:rsid w:val="00576A0F"/>
    <w:rsid w:val="005829DD"/>
    <w:rsid w:val="00584E9A"/>
    <w:rsid w:val="0058571F"/>
    <w:rsid w:val="005941EC"/>
    <w:rsid w:val="00595F66"/>
    <w:rsid w:val="00596C0C"/>
    <w:rsid w:val="0059724D"/>
    <w:rsid w:val="00597470"/>
    <w:rsid w:val="005A0C13"/>
    <w:rsid w:val="005A5A0D"/>
    <w:rsid w:val="005B320C"/>
    <w:rsid w:val="005B349C"/>
    <w:rsid w:val="005B3DB3"/>
    <w:rsid w:val="005B4E13"/>
    <w:rsid w:val="005B5980"/>
    <w:rsid w:val="005B5BCD"/>
    <w:rsid w:val="005B71CB"/>
    <w:rsid w:val="005C342F"/>
    <w:rsid w:val="005C37C7"/>
    <w:rsid w:val="005C4CF0"/>
    <w:rsid w:val="005C6A20"/>
    <w:rsid w:val="005C7745"/>
    <w:rsid w:val="005C7D1E"/>
    <w:rsid w:val="005C7D28"/>
    <w:rsid w:val="005D48B8"/>
    <w:rsid w:val="005E1B74"/>
    <w:rsid w:val="005E2DE2"/>
    <w:rsid w:val="005F04CC"/>
    <w:rsid w:val="005F45FB"/>
    <w:rsid w:val="005F649C"/>
    <w:rsid w:val="005F7B75"/>
    <w:rsid w:val="006001EE"/>
    <w:rsid w:val="00605042"/>
    <w:rsid w:val="00611FC4"/>
    <w:rsid w:val="00613932"/>
    <w:rsid w:val="006149C0"/>
    <w:rsid w:val="006176FB"/>
    <w:rsid w:val="00617B6A"/>
    <w:rsid w:val="00617E99"/>
    <w:rsid w:val="0062182D"/>
    <w:rsid w:val="00624418"/>
    <w:rsid w:val="006330EB"/>
    <w:rsid w:val="0063370A"/>
    <w:rsid w:val="0063375D"/>
    <w:rsid w:val="006337A0"/>
    <w:rsid w:val="00640B26"/>
    <w:rsid w:val="00640DB5"/>
    <w:rsid w:val="00646320"/>
    <w:rsid w:val="00646ABD"/>
    <w:rsid w:val="00652D0A"/>
    <w:rsid w:val="00653D09"/>
    <w:rsid w:val="006544BD"/>
    <w:rsid w:val="00655314"/>
    <w:rsid w:val="00656F75"/>
    <w:rsid w:val="00660883"/>
    <w:rsid w:val="006615F1"/>
    <w:rsid w:val="00662BB6"/>
    <w:rsid w:val="00664177"/>
    <w:rsid w:val="006650B2"/>
    <w:rsid w:val="00667AED"/>
    <w:rsid w:val="00671B51"/>
    <w:rsid w:val="0067362F"/>
    <w:rsid w:val="00674FEB"/>
    <w:rsid w:val="00675A46"/>
    <w:rsid w:val="0067646D"/>
    <w:rsid w:val="00676606"/>
    <w:rsid w:val="00680077"/>
    <w:rsid w:val="00680259"/>
    <w:rsid w:val="00681686"/>
    <w:rsid w:val="006836A4"/>
    <w:rsid w:val="00684C21"/>
    <w:rsid w:val="0068744D"/>
    <w:rsid w:val="00691EB1"/>
    <w:rsid w:val="006A2530"/>
    <w:rsid w:val="006B2073"/>
    <w:rsid w:val="006B3031"/>
    <w:rsid w:val="006B6276"/>
    <w:rsid w:val="006B7E43"/>
    <w:rsid w:val="006C3589"/>
    <w:rsid w:val="006C52EA"/>
    <w:rsid w:val="006C6475"/>
    <w:rsid w:val="006D058A"/>
    <w:rsid w:val="006D37AF"/>
    <w:rsid w:val="006D51D0"/>
    <w:rsid w:val="006D5FB9"/>
    <w:rsid w:val="006D658E"/>
    <w:rsid w:val="006D72EC"/>
    <w:rsid w:val="006E218A"/>
    <w:rsid w:val="006E564B"/>
    <w:rsid w:val="006E6C4C"/>
    <w:rsid w:val="006E7191"/>
    <w:rsid w:val="006F17C2"/>
    <w:rsid w:val="00703577"/>
    <w:rsid w:val="007041FF"/>
    <w:rsid w:val="00705894"/>
    <w:rsid w:val="00712CBC"/>
    <w:rsid w:val="00716EC0"/>
    <w:rsid w:val="00720E47"/>
    <w:rsid w:val="007232DF"/>
    <w:rsid w:val="00724FED"/>
    <w:rsid w:val="00725735"/>
    <w:rsid w:val="0072632A"/>
    <w:rsid w:val="007327D5"/>
    <w:rsid w:val="00743A5E"/>
    <w:rsid w:val="007440E0"/>
    <w:rsid w:val="00751218"/>
    <w:rsid w:val="00752917"/>
    <w:rsid w:val="00761C65"/>
    <w:rsid w:val="00761FBE"/>
    <w:rsid w:val="007629C8"/>
    <w:rsid w:val="00763765"/>
    <w:rsid w:val="00765C40"/>
    <w:rsid w:val="00770145"/>
    <w:rsid w:val="0077047D"/>
    <w:rsid w:val="007710C6"/>
    <w:rsid w:val="007722F5"/>
    <w:rsid w:val="00781C9E"/>
    <w:rsid w:val="00781E22"/>
    <w:rsid w:val="0078451C"/>
    <w:rsid w:val="00786137"/>
    <w:rsid w:val="00790AED"/>
    <w:rsid w:val="00795175"/>
    <w:rsid w:val="007959E3"/>
    <w:rsid w:val="007A546B"/>
    <w:rsid w:val="007A6E1E"/>
    <w:rsid w:val="007B4089"/>
    <w:rsid w:val="007B6BA5"/>
    <w:rsid w:val="007C0CB4"/>
    <w:rsid w:val="007C2E19"/>
    <w:rsid w:val="007C3390"/>
    <w:rsid w:val="007C4F4B"/>
    <w:rsid w:val="007C559B"/>
    <w:rsid w:val="007C58AB"/>
    <w:rsid w:val="007C792F"/>
    <w:rsid w:val="007D0F16"/>
    <w:rsid w:val="007D1316"/>
    <w:rsid w:val="007D1438"/>
    <w:rsid w:val="007D185F"/>
    <w:rsid w:val="007D36F9"/>
    <w:rsid w:val="007E01E9"/>
    <w:rsid w:val="007E1C3D"/>
    <w:rsid w:val="007E2B85"/>
    <w:rsid w:val="007E2DD5"/>
    <w:rsid w:val="007E63F3"/>
    <w:rsid w:val="007F0305"/>
    <w:rsid w:val="007F06AD"/>
    <w:rsid w:val="007F1AC3"/>
    <w:rsid w:val="007F26E5"/>
    <w:rsid w:val="007F3ECF"/>
    <w:rsid w:val="007F42F3"/>
    <w:rsid w:val="007F6611"/>
    <w:rsid w:val="007F710A"/>
    <w:rsid w:val="008007AB"/>
    <w:rsid w:val="00810B00"/>
    <w:rsid w:val="00811920"/>
    <w:rsid w:val="00813148"/>
    <w:rsid w:val="0081486D"/>
    <w:rsid w:val="00814F84"/>
    <w:rsid w:val="00815AD0"/>
    <w:rsid w:val="00815EDB"/>
    <w:rsid w:val="008164AE"/>
    <w:rsid w:val="00817A8C"/>
    <w:rsid w:val="00822DF2"/>
    <w:rsid w:val="008242D7"/>
    <w:rsid w:val="00824DB0"/>
    <w:rsid w:val="008257B1"/>
    <w:rsid w:val="0082699A"/>
    <w:rsid w:val="0082710E"/>
    <w:rsid w:val="0083035D"/>
    <w:rsid w:val="00832334"/>
    <w:rsid w:val="00835C31"/>
    <w:rsid w:val="00835E86"/>
    <w:rsid w:val="0084251F"/>
    <w:rsid w:val="00843767"/>
    <w:rsid w:val="008465C1"/>
    <w:rsid w:val="0085455F"/>
    <w:rsid w:val="00856B7D"/>
    <w:rsid w:val="00857885"/>
    <w:rsid w:val="0086017F"/>
    <w:rsid w:val="0086478A"/>
    <w:rsid w:val="00864A4B"/>
    <w:rsid w:val="008655E4"/>
    <w:rsid w:val="00865760"/>
    <w:rsid w:val="008679D9"/>
    <w:rsid w:val="00872DDD"/>
    <w:rsid w:val="00875D94"/>
    <w:rsid w:val="00882742"/>
    <w:rsid w:val="00882FF2"/>
    <w:rsid w:val="008878DE"/>
    <w:rsid w:val="00892101"/>
    <w:rsid w:val="00893D64"/>
    <w:rsid w:val="00896471"/>
    <w:rsid w:val="0089705E"/>
    <w:rsid w:val="008979B1"/>
    <w:rsid w:val="008A07D0"/>
    <w:rsid w:val="008A1ED5"/>
    <w:rsid w:val="008A2882"/>
    <w:rsid w:val="008A32B6"/>
    <w:rsid w:val="008A358E"/>
    <w:rsid w:val="008A396E"/>
    <w:rsid w:val="008A518B"/>
    <w:rsid w:val="008A6A2F"/>
    <w:rsid w:val="008A6B25"/>
    <w:rsid w:val="008A6C4F"/>
    <w:rsid w:val="008A703A"/>
    <w:rsid w:val="008B12EF"/>
    <w:rsid w:val="008B2335"/>
    <w:rsid w:val="008B2E36"/>
    <w:rsid w:val="008C05F1"/>
    <w:rsid w:val="008C1248"/>
    <w:rsid w:val="008C1B8D"/>
    <w:rsid w:val="008C3964"/>
    <w:rsid w:val="008D492C"/>
    <w:rsid w:val="008D5C3F"/>
    <w:rsid w:val="008E0678"/>
    <w:rsid w:val="008E624A"/>
    <w:rsid w:val="008E76A1"/>
    <w:rsid w:val="008F03ED"/>
    <w:rsid w:val="008F1A93"/>
    <w:rsid w:val="008F2266"/>
    <w:rsid w:val="008F31D2"/>
    <w:rsid w:val="008F32AC"/>
    <w:rsid w:val="008F374D"/>
    <w:rsid w:val="008F6FD1"/>
    <w:rsid w:val="0090004D"/>
    <w:rsid w:val="00904749"/>
    <w:rsid w:val="009052BA"/>
    <w:rsid w:val="009057DD"/>
    <w:rsid w:val="009126F0"/>
    <w:rsid w:val="00915241"/>
    <w:rsid w:val="00915EF6"/>
    <w:rsid w:val="0091697A"/>
    <w:rsid w:val="00916D6E"/>
    <w:rsid w:val="009223CA"/>
    <w:rsid w:val="009224CD"/>
    <w:rsid w:val="0093066D"/>
    <w:rsid w:val="009312DF"/>
    <w:rsid w:val="009349DC"/>
    <w:rsid w:val="00935E4E"/>
    <w:rsid w:val="00940077"/>
    <w:rsid w:val="00940F93"/>
    <w:rsid w:val="00941363"/>
    <w:rsid w:val="00943D87"/>
    <w:rsid w:val="009448C3"/>
    <w:rsid w:val="00945281"/>
    <w:rsid w:val="00950B06"/>
    <w:rsid w:val="009545E3"/>
    <w:rsid w:val="00955497"/>
    <w:rsid w:val="00957A10"/>
    <w:rsid w:val="00964F98"/>
    <w:rsid w:val="009673BE"/>
    <w:rsid w:val="009760F3"/>
    <w:rsid w:val="00976BCB"/>
    <w:rsid w:val="00976CFB"/>
    <w:rsid w:val="00986C25"/>
    <w:rsid w:val="00991218"/>
    <w:rsid w:val="009A0830"/>
    <w:rsid w:val="009A0E8D"/>
    <w:rsid w:val="009A4BBE"/>
    <w:rsid w:val="009A5BAA"/>
    <w:rsid w:val="009A6E3E"/>
    <w:rsid w:val="009B10F9"/>
    <w:rsid w:val="009B2503"/>
    <w:rsid w:val="009B26E7"/>
    <w:rsid w:val="009B3744"/>
    <w:rsid w:val="009B3C54"/>
    <w:rsid w:val="009B64BB"/>
    <w:rsid w:val="009C2788"/>
    <w:rsid w:val="009C5C64"/>
    <w:rsid w:val="009C671A"/>
    <w:rsid w:val="009C6D6A"/>
    <w:rsid w:val="009D33F9"/>
    <w:rsid w:val="009E5518"/>
    <w:rsid w:val="00A00103"/>
    <w:rsid w:val="00A0038D"/>
    <w:rsid w:val="00A00697"/>
    <w:rsid w:val="00A00A3F"/>
    <w:rsid w:val="00A00F03"/>
    <w:rsid w:val="00A01489"/>
    <w:rsid w:val="00A0151A"/>
    <w:rsid w:val="00A0500A"/>
    <w:rsid w:val="00A12EA0"/>
    <w:rsid w:val="00A162FB"/>
    <w:rsid w:val="00A22C69"/>
    <w:rsid w:val="00A2449C"/>
    <w:rsid w:val="00A25A60"/>
    <w:rsid w:val="00A26389"/>
    <w:rsid w:val="00A27368"/>
    <w:rsid w:val="00A3026E"/>
    <w:rsid w:val="00A30565"/>
    <w:rsid w:val="00A338F1"/>
    <w:rsid w:val="00A34FAC"/>
    <w:rsid w:val="00A35BE0"/>
    <w:rsid w:val="00A36977"/>
    <w:rsid w:val="00A40724"/>
    <w:rsid w:val="00A43072"/>
    <w:rsid w:val="00A44D4A"/>
    <w:rsid w:val="00A51BD4"/>
    <w:rsid w:val="00A56F66"/>
    <w:rsid w:val="00A6129C"/>
    <w:rsid w:val="00A61A8B"/>
    <w:rsid w:val="00A66837"/>
    <w:rsid w:val="00A66F7F"/>
    <w:rsid w:val="00A72787"/>
    <w:rsid w:val="00A72F22"/>
    <w:rsid w:val="00A7360F"/>
    <w:rsid w:val="00A748A6"/>
    <w:rsid w:val="00A754DF"/>
    <w:rsid w:val="00A7621D"/>
    <w:rsid w:val="00A769F4"/>
    <w:rsid w:val="00A776B4"/>
    <w:rsid w:val="00A81AA7"/>
    <w:rsid w:val="00A83BED"/>
    <w:rsid w:val="00A83FFC"/>
    <w:rsid w:val="00A84559"/>
    <w:rsid w:val="00A861D7"/>
    <w:rsid w:val="00A90F9F"/>
    <w:rsid w:val="00A94361"/>
    <w:rsid w:val="00AA293C"/>
    <w:rsid w:val="00AA5714"/>
    <w:rsid w:val="00AB1B74"/>
    <w:rsid w:val="00AB3ED5"/>
    <w:rsid w:val="00AB4CEB"/>
    <w:rsid w:val="00AB6C4E"/>
    <w:rsid w:val="00AB7440"/>
    <w:rsid w:val="00AC2919"/>
    <w:rsid w:val="00AD6952"/>
    <w:rsid w:val="00AE2A3C"/>
    <w:rsid w:val="00AF1296"/>
    <w:rsid w:val="00AF4B2C"/>
    <w:rsid w:val="00AF6F45"/>
    <w:rsid w:val="00AF7532"/>
    <w:rsid w:val="00B0282F"/>
    <w:rsid w:val="00B05B27"/>
    <w:rsid w:val="00B07909"/>
    <w:rsid w:val="00B11B30"/>
    <w:rsid w:val="00B147E3"/>
    <w:rsid w:val="00B2530E"/>
    <w:rsid w:val="00B25815"/>
    <w:rsid w:val="00B26FCC"/>
    <w:rsid w:val="00B30179"/>
    <w:rsid w:val="00B32EED"/>
    <w:rsid w:val="00B4037C"/>
    <w:rsid w:val="00B40607"/>
    <w:rsid w:val="00B421C1"/>
    <w:rsid w:val="00B44083"/>
    <w:rsid w:val="00B53C21"/>
    <w:rsid w:val="00B55208"/>
    <w:rsid w:val="00B55C71"/>
    <w:rsid w:val="00B569FB"/>
    <w:rsid w:val="00B56E4A"/>
    <w:rsid w:val="00B56E9C"/>
    <w:rsid w:val="00B575AC"/>
    <w:rsid w:val="00B64B1F"/>
    <w:rsid w:val="00B6553F"/>
    <w:rsid w:val="00B70BAB"/>
    <w:rsid w:val="00B75899"/>
    <w:rsid w:val="00B76760"/>
    <w:rsid w:val="00B77D05"/>
    <w:rsid w:val="00B81206"/>
    <w:rsid w:val="00B8152C"/>
    <w:rsid w:val="00B81E12"/>
    <w:rsid w:val="00B83910"/>
    <w:rsid w:val="00B92BB7"/>
    <w:rsid w:val="00BA2D2C"/>
    <w:rsid w:val="00BA391E"/>
    <w:rsid w:val="00BA7D69"/>
    <w:rsid w:val="00BB06ED"/>
    <w:rsid w:val="00BB0FAB"/>
    <w:rsid w:val="00BB1973"/>
    <w:rsid w:val="00BB4A54"/>
    <w:rsid w:val="00BB6B1D"/>
    <w:rsid w:val="00BC36B2"/>
    <w:rsid w:val="00BC3FA0"/>
    <w:rsid w:val="00BC6D2F"/>
    <w:rsid w:val="00BC74E9"/>
    <w:rsid w:val="00BD0C5A"/>
    <w:rsid w:val="00BD0DEF"/>
    <w:rsid w:val="00BD3E77"/>
    <w:rsid w:val="00BD7DF6"/>
    <w:rsid w:val="00BE5C4A"/>
    <w:rsid w:val="00BE6341"/>
    <w:rsid w:val="00BF2B54"/>
    <w:rsid w:val="00BF4FBB"/>
    <w:rsid w:val="00BF52B3"/>
    <w:rsid w:val="00BF538C"/>
    <w:rsid w:val="00BF68A8"/>
    <w:rsid w:val="00C02A34"/>
    <w:rsid w:val="00C04C4A"/>
    <w:rsid w:val="00C11A03"/>
    <w:rsid w:val="00C1420F"/>
    <w:rsid w:val="00C17010"/>
    <w:rsid w:val="00C17352"/>
    <w:rsid w:val="00C22C0C"/>
    <w:rsid w:val="00C3146E"/>
    <w:rsid w:val="00C3338B"/>
    <w:rsid w:val="00C340E3"/>
    <w:rsid w:val="00C4527F"/>
    <w:rsid w:val="00C452C9"/>
    <w:rsid w:val="00C463DD"/>
    <w:rsid w:val="00C4724C"/>
    <w:rsid w:val="00C50239"/>
    <w:rsid w:val="00C53616"/>
    <w:rsid w:val="00C575C2"/>
    <w:rsid w:val="00C61C0C"/>
    <w:rsid w:val="00C627E7"/>
    <w:rsid w:val="00C629A0"/>
    <w:rsid w:val="00C64629"/>
    <w:rsid w:val="00C64A45"/>
    <w:rsid w:val="00C74157"/>
    <w:rsid w:val="00C745C3"/>
    <w:rsid w:val="00C74B18"/>
    <w:rsid w:val="00C7592E"/>
    <w:rsid w:val="00C7656B"/>
    <w:rsid w:val="00C76E29"/>
    <w:rsid w:val="00C7726D"/>
    <w:rsid w:val="00C81988"/>
    <w:rsid w:val="00C82CCB"/>
    <w:rsid w:val="00C8661D"/>
    <w:rsid w:val="00C905A8"/>
    <w:rsid w:val="00C90948"/>
    <w:rsid w:val="00C90AFA"/>
    <w:rsid w:val="00C9617F"/>
    <w:rsid w:val="00C96DF2"/>
    <w:rsid w:val="00C973B2"/>
    <w:rsid w:val="00C97FFC"/>
    <w:rsid w:val="00CA11E4"/>
    <w:rsid w:val="00CA1852"/>
    <w:rsid w:val="00CA3C0F"/>
    <w:rsid w:val="00CA52B2"/>
    <w:rsid w:val="00CB3B10"/>
    <w:rsid w:val="00CB3E03"/>
    <w:rsid w:val="00CD3969"/>
    <w:rsid w:val="00CD4AA6"/>
    <w:rsid w:val="00CD5641"/>
    <w:rsid w:val="00CE2F5B"/>
    <w:rsid w:val="00CE4A8F"/>
    <w:rsid w:val="00CE622A"/>
    <w:rsid w:val="00CF39A5"/>
    <w:rsid w:val="00CF6B0A"/>
    <w:rsid w:val="00D020CD"/>
    <w:rsid w:val="00D03C6B"/>
    <w:rsid w:val="00D06E66"/>
    <w:rsid w:val="00D1082E"/>
    <w:rsid w:val="00D11610"/>
    <w:rsid w:val="00D13153"/>
    <w:rsid w:val="00D14394"/>
    <w:rsid w:val="00D2031B"/>
    <w:rsid w:val="00D20B99"/>
    <w:rsid w:val="00D248B6"/>
    <w:rsid w:val="00D25FE2"/>
    <w:rsid w:val="00D26E07"/>
    <w:rsid w:val="00D270CB"/>
    <w:rsid w:val="00D271CC"/>
    <w:rsid w:val="00D272A9"/>
    <w:rsid w:val="00D30EAF"/>
    <w:rsid w:val="00D418D8"/>
    <w:rsid w:val="00D41F06"/>
    <w:rsid w:val="00D43252"/>
    <w:rsid w:val="00D45CC9"/>
    <w:rsid w:val="00D47EEA"/>
    <w:rsid w:val="00D60EE2"/>
    <w:rsid w:val="00D633A6"/>
    <w:rsid w:val="00D648E3"/>
    <w:rsid w:val="00D7493F"/>
    <w:rsid w:val="00D75D92"/>
    <w:rsid w:val="00D773DF"/>
    <w:rsid w:val="00D80E9C"/>
    <w:rsid w:val="00D81D89"/>
    <w:rsid w:val="00D9503E"/>
    <w:rsid w:val="00D9524E"/>
    <w:rsid w:val="00D95303"/>
    <w:rsid w:val="00D96B1D"/>
    <w:rsid w:val="00D96CE0"/>
    <w:rsid w:val="00D978C6"/>
    <w:rsid w:val="00DA3C1C"/>
    <w:rsid w:val="00DA5EEE"/>
    <w:rsid w:val="00DA77C0"/>
    <w:rsid w:val="00DB2EC4"/>
    <w:rsid w:val="00DB4837"/>
    <w:rsid w:val="00DC124E"/>
    <w:rsid w:val="00DC57B4"/>
    <w:rsid w:val="00DC6290"/>
    <w:rsid w:val="00DC6D39"/>
    <w:rsid w:val="00DD7556"/>
    <w:rsid w:val="00DE5756"/>
    <w:rsid w:val="00DE5EE2"/>
    <w:rsid w:val="00DE6573"/>
    <w:rsid w:val="00DF3439"/>
    <w:rsid w:val="00DF3E3A"/>
    <w:rsid w:val="00DF52C2"/>
    <w:rsid w:val="00DF5A5B"/>
    <w:rsid w:val="00E03A50"/>
    <w:rsid w:val="00E0416D"/>
    <w:rsid w:val="00E046DF"/>
    <w:rsid w:val="00E22B0C"/>
    <w:rsid w:val="00E23E7F"/>
    <w:rsid w:val="00E27346"/>
    <w:rsid w:val="00E2788A"/>
    <w:rsid w:val="00E27D5F"/>
    <w:rsid w:val="00E30EC1"/>
    <w:rsid w:val="00E335D1"/>
    <w:rsid w:val="00E378E7"/>
    <w:rsid w:val="00E40A45"/>
    <w:rsid w:val="00E41BA6"/>
    <w:rsid w:val="00E429EF"/>
    <w:rsid w:val="00E47D44"/>
    <w:rsid w:val="00E560CA"/>
    <w:rsid w:val="00E60712"/>
    <w:rsid w:val="00E63200"/>
    <w:rsid w:val="00E6620B"/>
    <w:rsid w:val="00E71BC8"/>
    <w:rsid w:val="00E7260F"/>
    <w:rsid w:val="00E73F5D"/>
    <w:rsid w:val="00E7683D"/>
    <w:rsid w:val="00E77E4E"/>
    <w:rsid w:val="00E84946"/>
    <w:rsid w:val="00E87F7C"/>
    <w:rsid w:val="00E92007"/>
    <w:rsid w:val="00E96630"/>
    <w:rsid w:val="00E976C0"/>
    <w:rsid w:val="00EA03A9"/>
    <w:rsid w:val="00EA0D2A"/>
    <w:rsid w:val="00EA1DC3"/>
    <w:rsid w:val="00EA2A77"/>
    <w:rsid w:val="00EA3B29"/>
    <w:rsid w:val="00EA51AA"/>
    <w:rsid w:val="00EA53DC"/>
    <w:rsid w:val="00EA5A06"/>
    <w:rsid w:val="00EA7542"/>
    <w:rsid w:val="00EB4437"/>
    <w:rsid w:val="00EC36FF"/>
    <w:rsid w:val="00EC4FAD"/>
    <w:rsid w:val="00EC6158"/>
    <w:rsid w:val="00ED06FE"/>
    <w:rsid w:val="00ED6E43"/>
    <w:rsid w:val="00ED7A2A"/>
    <w:rsid w:val="00EE029E"/>
    <w:rsid w:val="00EE1DDB"/>
    <w:rsid w:val="00EE55B6"/>
    <w:rsid w:val="00EE5C3C"/>
    <w:rsid w:val="00EE5D52"/>
    <w:rsid w:val="00EF1D7F"/>
    <w:rsid w:val="00F0007E"/>
    <w:rsid w:val="00F03BB4"/>
    <w:rsid w:val="00F0556B"/>
    <w:rsid w:val="00F07504"/>
    <w:rsid w:val="00F146AE"/>
    <w:rsid w:val="00F16C36"/>
    <w:rsid w:val="00F20389"/>
    <w:rsid w:val="00F211BC"/>
    <w:rsid w:val="00F2161B"/>
    <w:rsid w:val="00F21AC2"/>
    <w:rsid w:val="00F229BE"/>
    <w:rsid w:val="00F23234"/>
    <w:rsid w:val="00F25563"/>
    <w:rsid w:val="00F27BF4"/>
    <w:rsid w:val="00F31E5F"/>
    <w:rsid w:val="00F361B9"/>
    <w:rsid w:val="00F41321"/>
    <w:rsid w:val="00F43391"/>
    <w:rsid w:val="00F45B57"/>
    <w:rsid w:val="00F45E51"/>
    <w:rsid w:val="00F54B13"/>
    <w:rsid w:val="00F56E27"/>
    <w:rsid w:val="00F6100A"/>
    <w:rsid w:val="00F63267"/>
    <w:rsid w:val="00F648DE"/>
    <w:rsid w:val="00F665FD"/>
    <w:rsid w:val="00F67A06"/>
    <w:rsid w:val="00F705A3"/>
    <w:rsid w:val="00F70B5F"/>
    <w:rsid w:val="00F71803"/>
    <w:rsid w:val="00F728C8"/>
    <w:rsid w:val="00F7343E"/>
    <w:rsid w:val="00F7575C"/>
    <w:rsid w:val="00F802DC"/>
    <w:rsid w:val="00F83F5E"/>
    <w:rsid w:val="00F9008C"/>
    <w:rsid w:val="00F90175"/>
    <w:rsid w:val="00F90F1F"/>
    <w:rsid w:val="00F93781"/>
    <w:rsid w:val="00F94019"/>
    <w:rsid w:val="00F953B4"/>
    <w:rsid w:val="00F96431"/>
    <w:rsid w:val="00F97A28"/>
    <w:rsid w:val="00FA2C2B"/>
    <w:rsid w:val="00FA6B59"/>
    <w:rsid w:val="00FB3903"/>
    <w:rsid w:val="00FB60A7"/>
    <w:rsid w:val="00FB613B"/>
    <w:rsid w:val="00FC120C"/>
    <w:rsid w:val="00FC65C8"/>
    <w:rsid w:val="00FC68B7"/>
    <w:rsid w:val="00FC6F80"/>
    <w:rsid w:val="00FC717C"/>
    <w:rsid w:val="00FD13BF"/>
    <w:rsid w:val="00FD24A4"/>
    <w:rsid w:val="00FD3F98"/>
    <w:rsid w:val="00FD57F1"/>
    <w:rsid w:val="00FD66C4"/>
    <w:rsid w:val="00FE106A"/>
    <w:rsid w:val="00FE7450"/>
    <w:rsid w:val="00FF145D"/>
    <w:rsid w:val="00FF3A20"/>
    <w:rsid w:val="00FF548D"/>
    <w:rsid w:val="00FF6015"/>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Standaard">
    <w:name w:val="Normal"/>
    <w:qFormat/>
    <w:rsid w:val="000646F4"/>
    <w:pPr>
      <w:suppressAutoHyphens/>
      <w:spacing w:line="240" w:lineRule="atLeast"/>
    </w:pPr>
    <w:rPr>
      <w:lang w:val="en-GB"/>
    </w:rPr>
  </w:style>
  <w:style w:type="paragraph" w:styleId="Kop1">
    <w:name w:val="heading 1"/>
    <w:aliases w:val="Table_G"/>
    <w:basedOn w:val="SingleTxtG"/>
    <w:next w:val="SingleTxtG"/>
    <w:link w:val="Kop1Char"/>
    <w:qFormat/>
    <w:rsid w:val="000646F4"/>
    <w:pPr>
      <w:spacing w:after="0" w:line="240" w:lineRule="auto"/>
      <w:ind w:right="0"/>
      <w:jc w:val="left"/>
      <w:outlineLvl w:val="0"/>
    </w:pPr>
  </w:style>
  <w:style w:type="paragraph" w:styleId="Kop2">
    <w:name w:val="heading 2"/>
    <w:aliases w:val="H2"/>
    <w:basedOn w:val="Standaard"/>
    <w:next w:val="Standaard"/>
    <w:qFormat/>
    <w:rsid w:val="000646F4"/>
    <w:pPr>
      <w:spacing w:line="240" w:lineRule="auto"/>
      <w:outlineLvl w:val="1"/>
    </w:pPr>
  </w:style>
  <w:style w:type="paragraph" w:styleId="Kop3">
    <w:name w:val="heading 3"/>
    <w:basedOn w:val="Standaard"/>
    <w:next w:val="Standaard"/>
    <w:qFormat/>
    <w:rsid w:val="000646F4"/>
    <w:pPr>
      <w:spacing w:line="240" w:lineRule="auto"/>
      <w:outlineLvl w:val="2"/>
    </w:pPr>
  </w:style>
  <w:style w:type="paragraph" w:styleId="Kop4">
    <w:name w:val="heading 4"/>
    <w:basedOn w:val="Standaard"/>
    <w:next w:val="Standaard"/>
    <w:qFormat/>
    <w:rsid w:val="000646F4"/>
    <w:pPr>
      <w:spacing w:line="240" w:lineRule="auto"/>
      <w:outlineLvl w:val="3"/>
    </w:pPr>
  </w:style>
  <w:style w:type="paragraph" w:styleId="Kop5">
    <w:name w:val="heading 5"/>
    <w:basedOn w:val="Standaard"/>
    <w:next w:val="Standaard"/>
    <w:qFormat/>
    <w:rsid w:val="000646F4"/>
    <w:pPr>
      <w:spacing w:line="240" w:lineRule="auto"/>
      <w:outlineLvl w:val="4"/>
    </w:pPr>
  </w:style>
  <w:style w:type="paragraph" w:styleId="Kop6">
    <w:name w:val="heading 6"/>
    <w:basedOn w:val="Standaard"/>
    <w:next w:val="Standaard"/>
    <w:qFormat/>
    <w:rsid w:val="000646F4"/>
    <w:pPr>
      <w:spacing w:line="240" w:lineRule="auto"/>
      <w:outlineLvl w:val="5"/>
    </w:pPr>
  </w:style>
  <w:style w:type="paragraph" w:styleId="Kop7">
    <w:name w:val="heading 7"/>
    <w:basedOn w:val="Standaard"/>
    <w:next w:val="Standaard"/>
    <w:qFormat/>
    <w:rsid w:val="000646F4"/>
    <w:pPr>
      <w:spacing w:line="240" w:lineRule="auto"/>
      <w:outlineLvl w:val="6"/>
    </w:pPr>
  </w:style>
  <w:style w:type="paragraph" w:styleId="Kop8">
    <w:name w:val="heading 8"/>
    <w:basedOn w:val="Standaard"/>
    <w:next w:val="Standaard"/>
    <w:qFormat/>
    <w:rsid w:val="000646F4"/>
    <w:pPr>
      <w:spacing w:line="240" w:lineRule="auto"/>
      <w:outlineLvl w:val="7"/>
    </w:pPr>
  </w:style>
  <w:style w:type="paragraph" w:styleId="Kop9">
    <w:name w:val="heading 9"/>
    <w:basedOn w:val="Standaard"/>
    <w:next w:val="Standaard"/>
    <w:qFormat/>
    <w:rsid w:val="000646F4"/>
    <w:pPr>
      <w:spacing w:line="240" w:lineRule="auto"/>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MG">
    <w:name w:val="_ H __M_G"/>
    <w:basedOn w:val="Standaard"/>
    <w:next w:val="Standaard"/>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Standaard"/>
    <w:next w:val="Standaard"/>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Standaardalinea-lettertype"/>
    <w:link w:val="SingleTxtG"/>
    <w:rsid w:val="005C7D1E"/>
    <w:rPr>
      <w:lang w:val="en-GB" w:eastAsia="en-US" w:bidi="ar-SA"/>
    </w:rPr>
  </w:style>
  <w:style w:type="paragraph" w:customStyle="1" w:styleId="SingleTxtG">
    <w:name w:val="_ Single Txt_G"/>
    <w:basedOn w:val="Standaard"/>
    <w:link w:val="SingleTxtGChar"/>
    <w:rsid w:val="000646F4"/>
    <w:pPr>
      <w:spacing w:after="120"/>
      <w:ind w:left="1134" w:right="1134"/>
      <w:jc w:val="both"/>
    </w:pPr>
  </w:style>
  <w:style w:type="character" w:styleId="Paginanummer">
    <w:name w:val="page number"/>
    <w:aliases w:val="7_G"/>
    <w:basedOn w:val="Standaardalinea-lettertype"/>
    <w:rsid w:val="000646F4"/>
    <w:rPr>
      <w:rFonts w:ascii="Times New Roman" w:hAnsi="Times New Roman"/>
      <w:b/>
      <w:sz w:val="18"/>
    </w:rPr>
  </w:style>
  <w:style w:type="paragraph" w:styleId="Tekstzonderopmaak">
    <w:name w:val="Plain Text"/>
    <w:basedOn w:val="Standaard"/>
    <w:semiHidden/>
    <w:rsid w:val="005545DB"/>
    <w:rPr>
      <w:rFonts w:cs="Courier New"/>
    </w:rPr>
  </w:style>
  <w:style w:type="paragraph" w:styleId="Plattetekst">
    <w:name w:val="Body Text"/>
    <w:basedOn w:val="Standaard"/>
    <w:next w:val="Standaard"/>
    <w:link w:val="PlattetekstChar"/>
    <w:semiHidden/>
    <w:rsid w:val="005545DB"/>
  </w:style>
  <w:style w:type="paragraph" w:styleId="Plattetekstinspringen">
    <w:name w:val="Body Text Indent"/>
    <w:basedOn w:val="Standaard"/>
    <w:link w:val="PlattetekstinspringenChar"/>
    <w:semiHidden/>
    <w:rsid w:val="005545DB"/>
    <w:pPr>
      <w:spacing w:after="120"/>
      <w:ind w:left="283"/>
    </w:pPr>
  </w:style>
  <w:style w:type="paragraph" w:styleId="Bloktekst">
    <w:name w:val="Block Text"/>
    <w:basedOn w:val="Standaard"/>
    <w:semiHidden/>
    <w:rsid w:val="005545DB"/>
    <w:pPr>
      <w:ind w:left="1440" w:right="1440"/>
    </w:pPr>
  </w:style>
  <w:style w:type="paragraph" w:customStyle="1" w:styleId="SMG">
    <w:name w:val="__S_M_G"/>
    <w:basedOn w:val="Standaard"/>
    <w:next w:val="Standaard"/>
    <w:rsid w:val="000646F4"/>
    <w:pPr>
      <w:keepNext/>
      <w:keepLines/>
      <w:spacing w:before="240" w:after="240" w:line="420" w:lineRule="exact"/>
      <w:ind w:left="1134" w:right="1134"/>
    </w:pPr>
    <w:rPr>
      <w:b/>
      <w:sz w:val="40"/>
    </w:rPr>
  </w:style>
  <w:style w:type="paragraph" w:customStyle="1" w:styleId="SLG">
    <w:name w:val="__S_L_G"/>
    <w:basedOn w:val="Standaard"/>
    <w:next w:val="Standaard"/>
    <w:rsid w:val="000646F4"/>
    <w:pPr>
      <w:keepNext/>
      <w:keepLines/>
      <w:spacing w:before="240" w:after="240" w:line="580" w:lineRule="exact"/>
      <w:ind w:left="1134" w:right="1134"/>
    </w:pPr>
    <w:rPr>
      <w:b/>
      <w:sz w:val="56"/>
    </w:rPr>
  </w:style>
  <w:style w:type="paragraph" w:customStyle="1" w:styleId="SSG">
    <w:name w:val="__S_S_G"/>
    <w:basedOn w:val="Standaard"/>
    <w:next w:val="Standaard"/>
    <w:rsid w:val="000646F4"/>
    <w:pPr>
      <w:keepNext/>
      <w:keepLines/>
      <w:spacing w:before="240" w:after="240" w:line="300" w:lineRule="exact"/>
      <w:ind w:left="1134" w:right="1134"/>
    </w:pPr>
    <w:rPr>
      <w:b/>
      <w:sz w:val="28"/>
    </w:rPr>
  </w:style>
  <w:style w:type="character" w:styleId="Eindnootmarkering">
    <w:name w:val="endnote reference"/>
    <w:aliases w:val="1_G"/>
    <w:basedOn w:val="Voetnootmarkering"/>
    <w:rsid w:val="000646F4"/>
    <w:rPr>
      <w:rFonts w:ascii="Times New Roman" w:hAnsi="Times New Roman"/>
      <w:sz w:val="18"/>
      <w:vertAlign w:val="superscript"/>
    </w:rPr>
  </w:style>
  <w:style w:type="character" w:styleId="Voetnootmarkering">
    <w:name w:val="footnote reference"/>
    <w:aliases w:val="4_G,(Footnote Reference),-E Fußnotenzeichen,BVI fnr, BVI fnr,Footnote symbol,Footnote,Footnote Reference Superscript,SUPERS"/>
    <w:basedOn w:val="Standaardalinea-lettertype"/>
    <w:rsid w:val="000646F4"/>
    <w:rPr>
      <w:rFonts w:ascii="Times New Roman" w:hAnsi="Times New Roman"/>
      <w:sz w:val="18"/>
      <w:vertAlign w:val="superscript"/>
    </w:rPr>
  </w:style>
  <w:style w:type="paragraph" w:styleId="Voetnoottekst">
    <w:name w:val="footnote text"/>
    <w:aliases w:val="5_G,PP,Footnote Text Char"/>
    <w:basedOn w:val="Standaard"/>
    <w:link w:val="VoetnoottekstChar"/>
    <w:rsid w:val="000646F4"/>
    <w:pPr>
      <w:tabs>
        <w:tab w:val="right" w:pos="1021"/>
      </w:tabs>
      <w:spacing w:line="220" w:lineRule="exact"/>
      <w:ind w:left="1134" w:right="1134" w:hanging="1134"/>
    </w:pPr>
    <w:rPr>
      <w:sz w:val="18"/>
    </w:rPr>
  </w:style>
  <w:style w:type="paragraph" w:customStyle="1" w:styleId="XLargeG">
    <w:name w:val="__XLarge_G"/>
    <w:basedOn w:val="Standaard"/>
    <w:next w:val="Standaard"/>
    <w:rsid w:val="000646F4"/>
    <w:pPr>
      <w:keepNext/>
      <w:keepLines/>
      <w:spacing w:before="240" w:after="240" w:line="420" w:lineRule="exact"/>
      <w:ind w:left="1134" w:right="1134"/>
    </w:pPr>
    <w:rPr>
      <w:b/>
      <w:sz w:val="40"/>
    </w:rPr>
  </w:style>
  <w:style w:type="paragraph" w:customStyle="1" w:styleId="Bullet1G">
    <w:name w:val="_Bullet 1_G"/>
    <w:basedOn w:val="Standaard"/>
    <w:rsid w:val="000646F4"/>
    <w:pPr>
      <w:numPr>
        <w:numId w:val="14"/>
      </w:numPr>
      <w:spacing w:after="120"/>
      <w:ind w:right="1134"/>
      <w:jc w:val="both"/>
    </w:pPr>
  </w:style>
  <w:style w:type="paragraph" w:styleId="Eindnoottekst">
    <w:name w:val="endnote text"/>
    <w:aliases w:val="2_G"/>
    <w:basedOn w:val="Voetnoottekst"/>
    <w:rsid w:val="000646F4"/>
  </w:style>
  <w:style w:type="character" w:styleId="Verwijzingopmerking">
    <w:name w:val="annotation reference"/>
    <w:basedOn w:val="Standaardalinea-lettertype"/>
    <w:uiPriority w:val="99"/>
    <w:semiHidden/>
    <w:rsid w:val="005545DB"/>
    <w:rPr>
      <w:sz w:val="6"/>
    </w:rPr>
  </w:style>
  <w:style w:type="paragraph" w:styleId="Tekstopmerking">
    <w:name w:val="annotation text"/>
    <w:basedOn w:val="Standaard"/>
    <w:link w:val="TekstopmerkingChar"/>
    <w:uiPriority w:val="99"/>
    <w:semiHidden/>
    <w:rsid w:val="005545DB"/>
  </w:style>
  <w:style w:type="character" w:styleId="Regelnummer">
    <w:name w:val="line number"/>
    <w:basedOn w:val="Standaardalinea-lettertype"/>
    <w:semiHidden/>
    <w:rsid w:val="005545DB"/>
    <w:rPr>
      <w:sz w:val="14"/>
    </w:rPr>
  </w:style>
  <w:style w:type="paragraph" w:customStyle="1" w:styleId="Bullet2G">
    <w:name w:val="_Bullet 2_G"/>
    <w:basedOn w:val="Standaard"/>
    <w:rsid w:val="000646F4"/>
    <w:pPr>
      <w:numPr>
        <w:numId w:val="15"/>
      </w:numPr>
      <w:spacing w:after="120"/>
      <w:ind w:right="1134"/>
      <w:jc w:val="both"/>
    </w:pPr>
  </w:style>
  <w:style w:type="paragraph" w:customStyle="1" w:styleId="H1G">
    <w:name w:val="_ H_1_G"/>
    <w:basedOn w:val="Standaard"/>
    <w:next w:val="Standaard"/>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Standaard"/>
    <w:next w:val="Standaard"/>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Standaard"/>
    <w:next w:val="Standaard"/>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Standaard"/>
    <w:next w:val="Standaard"/>
    <w:rsid w:val="000646F4"/>
    <w:pPr>
      <w:keepNext/>
      <w:keepLines/>
      <w:tabs>
        <w:tab w:val="right" w:pos="851"/>
      </w:tabs>
      <w:spacing w:before="240" w:after="120" w:line="240" w:lineRule="exact"/>
      <w:ind w:left="1134" w:right="1134" w:hanging="1134"/>
    </w:pPr>
  </w:style>
  <w:style w:type="numbering" w:styleId="111111">
    <w:name w:val="Outline List 2"/>
    <w:aliases w:val="1.1.1"/>
    <w:basedOn w:val="Geenlijst"/>
    <w:semiHidden/>
    <w:rsid w:val="008A6C4F"/>
    <w:pPr>
      <w:numPr>
        <w:numId w:val="11"/>
      </w:numPr>
    </w:pPr>
  </w:style>
  <w:style w:type="numbering" w:styleId="1ai">
    <w:name w:val="Outline List 1"/>
    <w:basedOn w:val="Geenlijst"/>
    <w:semiHidden/>
    <w:rsid w:val="008A6C4F"/>
    <w:pPr>
      <w:numPr>
        <w:numId w:val="12"/>
      </w:numPr>
    </w:pPr>
  </w:style>
  <w:style w:type="numbering" w:styleId="Artikelsectie">
    <w:name w:val="Outline List 3"/>
    <w:basedOn w:val="Geenlijst"/>
    <w:semiHidden/>
    <w:rsid w:val="008A6C4F"/>
    <w:pPr>
      <w:numPr>
        <w:numId w:val="13"/>
      </w:numPr>
    </w:pPr>
  </w:style>
  <w:style w:type="paragraph" w:styleId="Plattetekst2">
    <w:name w:val="Body Text 2"/>
    <w:aliases w:val=" double line spacing"/>
    <w:basedOn w:val="Standaard"/>
    <w:link w:val="Plattetekst2Char"/>
    <w:semiHidden/>
    <w:rsid w:val="008A6C4F"/>
    <w:pPr>
      <w:spacing w:after="120" w:line="480" w:lineRule="auto"/>
    </w:pPr>
  </w:style>
  <w:style w:type="paragraph" w:styleId="Plattetekst3">
    <w:name w:val="Body Text 3"/>
    <w:basedOn w:val="Standaard"/>
    <w:link w:val="Plattetekst3Char"/>
    <w:semiHidden/>
    <w:rsid w:val="008A6C4F"/>
    <w:pPr>
      <w:spacing w:after="120"/>
    </w:pPr>
    <w:rPr>
      <w:sz w:val="16"/>
      <w:szCs w:val="16"/>
    </w:rPr>
  </w:style>
  <w:style w:type="paragraph" w:styleId="Platteteksteersteinspringing">
    <w:name w:val="Body Text First Indent"/>
    <w:basedOn w:val="Plattetekst"/>
    <w:link w:val="PlatteteksteersteinspringingChar"/>
    <w:semiHidden/>
    <w:rsid w:val="008A6C4F"/>
    <w:pPr>
      <w:spacing w:after="120"/>
      <w:ind w:firstLine="210"/>
    </w:pPr>
  </w:style>
  <w:style w:type="paragraph" w:styleId="Platteteksteersteinspringing2">
    <w:name w:val="Body Text First Indent 2"/>
    <w:basedOn w:val="Plattetekstinspringen"/>
    <w:link w:val="Platteteksteersteinspringing2Char"/>
    <w:semiHidden/>
    <w:rsid w:val="008A6C4F"/>
    <w:pPr>
      <w:ind w:firstLine="210"/>
    </w:pPr>
  </w:style>
  <w:style w:type="paragraph" w:styleId="Plattetekstinspringen2">
    <w:name w:val="Body Text Indent 2"/>
    <w:basedOn w:val="Standaard"/>
    <w:semiHidden/>
    <w:rsid w:val="008A6C4F"/>
    <w:pPr>
      <w:spacing w:after="120" w:line="480" w:lineRule="auto"/>
      <w:ind w:left="283"/>
    </w:pPr>
  </w:style>
  <w:style w:type="paragraph" w:styleId="Plattetekstinspringen3">
    <w:name w:val="Body Text Indent 3"/>
    <w:basedOn w:val="Standaard"/>
    <w:link w:val="Plattetekstinspringen3Char"/>
    <w:semiHidden/>
    <w:rsid w:val="008A6C4F"/>
    <w:pPr>
      <w:spacing w:after="120"/>
      <w:ind w:left="283"/>
    </w:pPr>
    <w:rPr>
      <w:sz w:val="16"/>
      <w:szCs w:val="16"/>
    </w:rPr>
  </w:style>
  <w:style w:type="paragraph" w:styleId="Afsluiting">
    <w:name w:val="Closing"/>
    <w:basedOn w:val="Standaard"/>
    <w:link w:val="AfsluitingChar"/>
    <w:semiHidden/>
    <w:rsid w:val="008A6C4F"/>
    <w:pPr>
      <w:ind w:left="4252"/>
    </w:pPr>
  </w:style>
  <w:style w:type="paragraph" w:styleId="Datum">
    <w:name w:val="Date"/>
    <w:basedOn w:val="Standaard"/>
    <w:next w:val="Standaard"/>
    <w:link w:val="DatumChar"/>
    <w:semiHidden/>
    <w:rsid w:val="008A6C4F"/>
  </w:style>
  <w:style w:type="paragraph" w:styleId="E-mailhandtekening">
    <w:name w:val="E-mail Signature"/>
    <w:basedOn w:val="Standaard"/>
    <w:semiHidden/>
    <w:rsid w:val="008A6C4F"/>
  </w:style>
  <w:style w:type="character" w:styleId="Nadruk">
    <w:name w:val="Emphasis"/>
    <w:basedOn w:val="Standaardalinea-lettertype"/>
    <w:qFormat/>
    <w:rsid w:val="008A6C4F"/>
    <w:rPr>
      <w:i/>
      <w:iCs/>
    </w:rPr>
  </w:style>
  <w:style w:type="paragraph" w:styleId="Afzender">
    <w:name w:val="envelope return"/>
    <w:basedOn w:val="Standaard"/>
    <w:semiHidden/>
    <w:rsid w:val="008A6C4F"/>
    <w:rPr>
      <w:rFonts w:ascii="Arial" w:hAnsi="Arial" w:cs="Arial"/>
    </w:rPr>
  </w:style>
  <w:style w:type="character" w:styleId="GevolgdeHyperlink">
    <w:name w:val="FollowedHyperlink"/>
    <w:basedOn w:val="Standaardalinea-lettertype"/>
    <w:semiHidden/>
    <w:rsid w:val="000646F4"/>
    <w:rPr>
      <w:color w:val="auto"/>
      <w:u w:val="none"/>
    </w:rPr>
  </w:style>
  <w:style w:type="character" w:styleId="HTML-acroniem">
    <w:name w:val="HTML Acronym"/>
    <w:basedOn w:val="Standaardalinea-lettertype"/>
    <w:semiHidden/>
    <w:rsid w:val="008A6C4F"/>
  </w:style>
  <w:style w:type="paragraph" w:styleId="HTML-adres">
    <w:name w:val="HTML Address"/>
    <w:basedOn w:val="Standaard"/>
    <w:semiHidden/>
    <w:rsid w:val="008A6C4F"/>
    <w:rPr>
      <w:i/>
      <w:iCs/>
    </w:rPr>
  </w:style>
  <w:style w:type="character" w:styleId="HTML-citaat">
    <w:name w:val="HTML Cite"/>
    <w:basedOn w:val="Standaardalinea-lettertype"/>
    <w:semiHidden/>
    <w:rsid w:val="008A6C4F"/>
    <w:rPr>
      <w:i/>
      <w:iCs/>
    </w:rPr>
  </w:style>
  <w:style w:type="character" w:styleId="HTMLCode">
    <w:name w:val="HTML Code"/>
    <w:basedOn w:val="Standaardalinea-lettertype"/>
    <w:semiHidden/>
    <w:rsid w:val="008A6C4F"/>
    <w:rPr>
      <w:rFonts w:ascii="Courier New" w:hAnsi="Courier New" w:cs="Courier New"/>
      <w:sz w:val="20"/>
      <w:szCs w:val="20"/>
    </w:rPr>
  </w:style>
  <w:style w:type="character" w:styleId="HTMLDefinition">
    <w:name w:val="HTML Definition"/>
    <w:basedOn w:val="Standaardalinea-lettertype"/>
    <w:semiHidden/>
    <w:rsid w:val="008A6C4F"/>
    <w:rPr>
      <w:i/>
      <w:iCs/>
    </w:rPr>
  </w:style>
  <w:style w:type="character" w:styleId="HTML-toetsenbord">
    <w:name w:val="HTML Keyboard"/>
    <w:basedOn w:val="Standaardalinea-lettertype"/>
    <w:semiHidden/>
    <w:rsid w:val="008A6C4F"/>
    <w:rPr>
      <w:rFonts w:ascii="Courier New" w:hAnsi="Courier New" w:cs="Courier New"/>
      <w:sz w:val="20"/>
      <w:szCs w:val="20"/>
    </w:rPr>
  </w:style>
  <w:style w:type="paragraph" w:styleId="HTML-voorafopgemaakt">
    <w:name w:val="HTML Preformatted"/>
    <w:basedOn w:val="Standaard"/>
    <w:semiHidden/>
    <w:rsid w:val="008A6C4F"/>
    <w:rPr>
      <w:rFonts w:ascii="Courier New" w:hAnsi="Courier New" w:cs="Courier New"/>
    </w:rPr>
  </w:style>
  <w:style w:type="character" w:styleId="HTML-voorbeeld">
    <w:name w:val="HTML Sample"/>
    <w:basedOn w:val="Standaardalinea-lettertype"/>
    <w:semiHidden/>
    <w:rsid w:val="008A6C4F"/>
    <w:rPr>
      <w:rFonts w:ascii="Courier New" w:hAnsi="Courier New" w:cs="Courier New"/>
    </w:rPr>
  </w:style>
  <w:style w:type="character" w:styleId="HTML-schrijfmachine">
    <w:name w:val="HTML Typewriter"/>
    <w:basedOn w:val="Standaardalinea-lettertype"/>
    <w:semiHidden/>
    <w:rsid w:val="008A6C4F"/>
    <w:rPr>
      <w:rFonts w:ascii="Courier New" w:hAnsi="Courier New" w:cs="Courier New"/>
      <w:sz w:val="20"/>
      <w:szCs w:val="20"/>
    </w:rPr>
  </w:style>
  <w:style w:type="character" w:styleId="HTMLVariable">
    <w:name w:val="HTML Variable"/>
    <w:basedOn w:val="Standaardalinea-lettertype"/>
    <w:semiHidden/>
    <w:rsid w:val="008A6C4F"/>
    <w:rPr>
      <w:i/>
      <w:iCs/>
    </w:rPr>
  </w:style>
  <w:style w:type="character" w:styleId="Hyperlink">
    <w:name w:val="Hyperlink"/>
    <w:basedOn w:val="Standaardalinea-lettertype"/>
    <w:semiHidden/>
    <w:rsid w:val="000646F4"/>
    <w:rPr>
      <w:color w:val="auto"/>
      <w:u w:val="none"/>
    </w:rPr>
  </w:style>
  <w:style w:type="paragraph" w:styleId="Lijst">
    <w:name w:val="List"/>
    <w:basedOn w:val="Standaard"/>
    <w:semiHidden/>
    <w:rsid w:val="008A6C4F"/>
    <w:pPr>
      <w:ind w:left="283" w:hanging="283"/>
    </w:pPr>
  </w:style>
  <w:style w:type="paragraph" w:styleId="Lijst2">
    <w:name w:val="List 2"/>
    <w:basedOn w:val="Standaard"/>
    <w:semiHidden/>
    <w:rsid w:val="008A6C4F"/>
    <w:pPr>
      <w:ind w:left="566" w:hanging="283"/>
    </w:pPr>
  </w:style>
  <w:style w:type="paragraph" w:styleId="Lijst3">
    <w:name w:val="List 3"/>
    <w:basedOn w:val="Standaard"/>
    <w:semiHidden/>
    <w:rsid w:val="008A6C4F"/>
    <w:pPr>
      <w:ind w:left="849" w:hanging="283"/>
    </w:pPr>
  </w:style>
  <w:style w:type="paragraph" w:styleId="Lijst4">
    <w:name w:val="List 4"/>
    <w:basedOn w:val="Standaard"/>
    <w:semiHidden/>
    <w:rsid w:val="008A6C4F"/>
    <w:pPr>
      <w:ind w:left="1132" w:hanging="283"/>
    </w:pPr>
  </w:style>
  <w:style w:type="paragraph" w:styleId="Lijst5">
    <w:name w:val="List 5"/>
    <w:basedOn w:val="Standaard"/>
    <w:semiHidden/>
    <w:rsid w:val="008A6C4F"/>
    <w:pPr>
      <w:ind w:left="1415" w:hanging="283"/>
    </w:pPr>
  </w:style>
  <w:style w:type="paragraph" w:styleId="Lijstopsomteken">
    <w:name w:val="List Bullet"/>
    <w:basedOn w:val="Standaard"/>
    <w:semiHidden/>
    <w:rsid w:val="008A6C4F"/>
    <w:pPr>
      <w:tabs>
        <w:tab w:val="num" w:pos="360"/>
      </w:tabs>
      <w:ind w:left="360" w:hanging="360"/>
    </w:pPr>
  </w:style>
  <w:style w:type="paragraph" w:styleId="Lijstopsomteken2">
    <w:name w:val="List Bullet 2"/>
    <w:basedOn w:val="Standaard"/>
    <w:semiHidden/>
    <w:rsid w:val="008A6C4F"/>
    <w:pPr>
      <w:numPr>
        <w:numId w:val="7"/>
      </w:numPr>
    </w:pPr>
  </w:style>
  <w:style w:type="paragraph" w:styleId="Lijstopsomteken3">
    <w:name w:val="List Bullet 3"/>
    <w:basedOn w:val="Standaard"/>
    <w:semiHidden/>
    <w:rsid w:val="008A6C4F"/>
    <w:pPr>
      <w:numPr>
        <w:numId w:val="8"/>
      </w:numPr>
    </w:pPr>
  </w:style>
  <w:style w:type="paragraph" w:styleId="Lijstopsomteken4">
    <w:name w:val="List Bullet 4"/>
    <w:basedOn w:val="Standaard"/>
    <w:semiHidden/>
    <w:rsid w:val="008A6C4F"/>
    <w:pPr>
      <w:numPr>
        <w:numId w:val="9"/>
      </w:numPr>
    </w:pPr>
  </w:style>
  <w:style w:type="paragraph" w:styleId="Lijstopsomteken5">
    <w:name w:val="List Bullet 5"/>
    <w:basedOn w:val="Standaard"/>
    <w:semiHidden/>
    <w:rsid w:val="008A6C4F"/>
    <w:pPr>
      <w:numPr>
        <w:numId w:val="10"/>
      </w:numPr>
    </w:pPr>
  </w:style>
  <w:style w:type="paragraph" w:styleId="Lijstvoortzetting">
    <w:name w:val="List Continue"/>
    <w:aliases w:val="list-1"/>
    <w:basedOn w:val="Standaard"/>
    <w:semiHidden/>
    <w:rsid w:val="008A6C4F"/>
    <w:pPr>
      <w:spacing w:after="120"/>
      <w:ind w:left="283"/>
    </w:pPr>
  </w:style>
  <w:style w:type="paragraph" w:styleId="Lijstvoortzetting2">
    <w:name w:val="List Continue 2"/>
    <w:basedOn w:val="Standaard"/>
    <w:semiHidden/>
    <w:rsid w:val="008A6C4F"/>
    <w:pPr>
      <w:spacing w:after="120"/>
      <w:ind w:left="566"/>
    </w:pPr>
  </w:style>
  <w:style w:type="paragraph" w:styleId="Lijstvoortzetting3">
    <w:name w:val="List Continue 3"/>
    <w:basedOn w:val="Standaard"/>
    <w:semiHidden/>
    <w:rsid w:val="008A6C4F"/>
    <w:pPr>
      <w:spacing w:after="120"/>
      <w:ind w:left="849"/>
    </w:pPr>
  </w:style>
  <w:style w:type="paragraph" w:styleId="Lijstvoortzetting4">
    <w:name w:val="List Continue 4"/>
    <w:basedOn w:val="Standaard"/>
    <w:semiHidden/>
    <w:rsid w:val="008A6C4F"/>
    <w:pPr>
      <w:spacing w:after="120"/>
      <w:ind w:left="1132"/>
    </w:pPr>
  </w:style>
  <w:style w:type="paragraph" w:styleId="Lijstvoortzetting5">
    <w:name w:val="List Continue 5"/>
    <w:basedOn w:val="Standaard"/>
    <w:semiHidden/>
    <w:rsid w:val="008A6C4F"/>
    <w:pPr>
      <w:spacing w:after="120"/>
      <w:ind w:left="1415"/>
    </w:pPr>
  </w:style>
  <w:style w:type="paragraph" w:styleId="Lijstnummering">
    <w:name w:val="List Number"/>
    <w:basedOn w:val="Standaard"/>
    <w:semiHidden/>
    <w:rsid w:val="008A6C4F"/>
    <w:pPr>
      <w:numPr>
        <w:numId w:val="5"/>
      </w:numPr>
    </w:pPr>
  </w:style>
  <w:style w:type="paragraph" w:styleId="Lijstnummering2">
    <w:name w:val="List Number 2"/>
    <w:basedOn w:val="Standaard"/>
    <w:semiHidden/>
    <w:rsid w:val="008A6C4F"/>
    <w:pPr>
      <w:numPr>
        <w:numId w:val="4"/>
      </w:numPr>
    </w:pPr>
  </w:style>
  <w:style w:type="paragraph" w:styleId="Lijstnummering3">
    <w:name w:val="List Number 3"/>
    <w:basedOn w:val="Standaard"/>
    <w:semiHidden/>
    <w:rsid w:val="008A6C4F"/>
    <w:pPr>
      <w:numPr>
        <w:numId w:val="3"/>
      </w:numPr>
    </w:pPr>
  </w:style>
  <w:style w:type="paragraph" w:styleId="Lijstnummering4">
    <w:name w:val="List Number 4"/>
    <w:basedOn w:val="Standaard"/>
    <w:semiHidden/>
    <w:rsid w:val="008A6C4F"/>
    <w:pPr>
      <w:numPr>
        <w:numId w:val="1"/>
      </w:numPr>
    </w:pPr>
  </w:style>
  <w:style w:type="paragraph" w:styleId="Lijstnummering5">
    <w:name w:val="List Number 5"/>
    <w:basedOn w:val="Standaard"/>
    <w:semiHidden/>
    <w:rsid w:val="008A6C4F"/>
    <w:pPr>
      <w:numPr>
        <w:numId w:val="2"/>
      </w:numPr>
    </w:pPr>
  </w:style>
  <w:style w:type="paragraph" w:styleId="Berichtkop">
    <w:name w:val="Message Header"/>
    <w:basedOn w:val="Standaard"/>
    <w:link w:val="Berichtkop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Standaard"/>
    <w:link w:val="NormaalwebChar"/>
    <w:semiHidden/>
    <w:rsid w:val="008A6C4F"/>
    <w:rPr>
      <w:sz w:val="24"/>
      <w:szCs w:val="24"/>
    </w:rPr>
  </w:style>
  <w:style w:type="paragraph" w:styleId="Standaardinspringing">
    <w:name w:val="Normal Indent"/>
    <w:basedOn w:val="Standaard"/>
    <w:semiHidden/>
    <w:rsid w:val="008A6C4F"/>
    <w:pPr>
      <w:ind w:left="567"/>
    </w:pPr>
  </w:style>
  <w:style w:type="paragraph" w:styleId="Notitiekop">
    <w:name w:val="Note Heading"/>
    <w:basedOn w:val="Standaard"/>
    <w:next w:val="Standaard"/>
    <w:link w:val="NotitiekopChar"/>
    <w:semiHidden/>
    <w:rsid w:val="008A6C4F"/>
  </w:style>
  <w:style w:type="paragraph" w:styleId="Aanhef">
    <w:name w:val="Salutation"/>
    <w:basedOn w:val="Standaard"/>
    <w:next w:val="Standaard"/>
    <w:link w:val="AanhefChar"/>
    <w:semiHidden/>
    <w:rsid w:val="008A6C4F"/>
  </w:style>
  <w:style w:type="paragraph" w:styleId="Handtekening">
    <w:name w:val="Signature"/>
    <w:basedOn w:val="Standaard"/>
    <w:link w:val="HandtekeningChar"/>
    <w:semiHidden/>
    <w:rsid w:val="008A6C4F"/>
    <w:pPr>
      <w:ind w:left="4252"/>
    </w:pPr>
  </w:style>
  <w:style w:type="character" w:styleId="Zwaar">
    <w:name w:val="Strong"/>
    <w:basedOn w:val="Standaardalinea-lettertype"/>
    <w:qFormat/>
    <w:rsid w:val="008A6C4F"/>
    <w:rPr>
      <w:b/>
      <w:bCs/>
    </w:rPr>
  </w:style>
  <w:style w:type="paragraph" w:styleId="Ondertitel">
    <w:name w:val="Subtitle"/>
    <w:basedOn w:val="Standaard"/>
    <w:qFormat/>
    <w:rsid w:val="008A6C4F"/>
    <w:pPr>
      <w:spacing w:after="60"/>
      <w:jc w:val="center"/>
      <w:outlineLvl w:val="1"/>
    </w:pPr>
    <w:rPr>
      <w:rFonts w:ascii="Arial" w:hAnsi="Arial" w:cs="Arial"/>
      <w:sz w:val="24"/>
      <w:szCs w:val="24"/>
    </w:rPr>
  </w:style>
  <w:style w:type="table" w:styleId="3D-effectenvoortabel1">
    <w:name w:val="Table 3D effects 1"/>
    <w:basedOn w:val="Standaardtabe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raster1">
    <w:name w:val="Table Grid 1"/>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link w:val="TitelChar"/>
    <w:qFormat/>
    <w:rsid w:val="008A6C4F"/>
    <w:pPr>
      <w:spacing w:before="240" w:after="60"/>
      <w:jc w:val="center"/>
      <w:outlineLvl w:val="0"/>
    </w:pPr>
    <w:rPr>
      <w:rFonts w:ascii="Arial" w:hAnsi="Arial" w:cs="Arial"/>
      <w:b/>
      <w:bCs/>
      <w:kern w:val="28"/>
      <w:sz w:val="32"/>
      <w:szCs w:val="32"/>
    </w:rPr>
  </w:style>
  <w:style w:type="paragraph" w:styleId="Adresenvelop">
    <w:name w:val="envelope address"/>
    <w:basedOn w:val="Standaard"/>
    <w:semiHidden/>
    <w:rsid w:val="008A6C4F"/>
    <w:pPr>
      <w:framePr w:w="7920" w:h="1980" w:hRule="exact" w:hSpace="180" w:wrap="auto" w:hAnchor="page" w:xAlign="center" w:yAlign="bottom"/>
      <w:ind w:left="2880"/>
    </w:pPr>
    <w:rPr>
      <w:rFonts w:ascii="Arial" w:hAnsi="Arial" w:cs="Arial"/>
      <w:sz w:val="24"/>
      <w:szCs w:val="24"/>
    </w:rPr>
  </w:style>
  <w:style w:type="paragraph" w:styleId="Voettekst">
    <w:name w:val="footer"/>
    <w:aliases w:val="3_G"/>
    <w:basedOn w:val="Standaard"/>
    <w:link w:val="VoettekstChar"/>
    <w:rsid w:val="000646F4"/>
    <w:pPr>
      <w:spacing w:line="240" w:lineRule="auto"/>
    </w:pPr>
    <w:rPr>
      <w:sz w:val="16"/>
    </w:rPr>
  </w:style>
  <w:style w:type="paragraph" w:styleId="Koptekst">
    <w:name w:val="header"/>
    <w:aliases w:val="6_G"/>
    <w:basedOn w:val="Standaard"/>
    <w:rsid w:val="000646F4"/>
    <w:pPr>
      <w:pBdr>
        <w:bottom w:val="single" w:sz="4" w:space="4" w:color="auto"/>
      </w:pBdr>
      <w:spacing w:line="240" w:lineRule="auto"/>
    </w:pPr>
    <w:rPr>
      <w:b/>
      <w:sz w:val="18"/>
    </w:rPr>
  </w:style>
  <w:style w:type="paragraph" w:customStyle="1" w:styleId="Rom2">
    <w:name w:val="Rom2"/>
    <w:basedOn w:val="Standaard"/>
    <w:rsid w:val="00410462"/>
    <w:pPr>
      <w:tabs>
        <w:tab w:val="num" w:pos="2160"/>
      </w:tabs>
      <w:suppressAutoHyphens w:val="0"/>
      <w:spacing w:after="240" w:line="240" w:lineRule="auto"/>
      <w:ind w:left="2160" w:hanging="516"/>
    </w:pPr>
    <w:rPr>
      <w:sz w:val="24"/>
    </w:rPr>
  </w:style>
  <w:style w:type="paragraph" w:customStyle="1" w:styleId="NormalLeft">
    <w:name w:val="Normal Left"/>
    <w:basedOn w:val="Standaard"/>
    <w:rsid w:val="00DF5A5B"/>
    <w:pPr>
      <w:suppressAutoHyphens w:val="0"/>
      <w:spacing w:before="120" w:after="120" w:line="240" w:lineRule="auto"/>
    </w:pPr>
    <w:rPr>
      <w:sz w:val="24"/>
      <w:lang w:eastAsia="ko-KR"/>
    </w:rPr>
  </w:style>
  <w:style w:type="character" w:customStyle="1" w:styleId="VoettekstChar">
    <w:name w:val="Voettekst Char"/>
    <w:aliases w:val="3_G Char"/>
    <w:basedOn w:val="Standaardalinea-lettertype"/>
    <w:link w:val="Voettekst"/>
    <w:rsid w:val="00DA77C0"/>
    <w:rPr>
      <w:sz w:val="16"/>
      <w:lang w:val="en-GB" w:eastAsia="en-US" w:bidi="ar-SA"/>
    </w:rPr>
  </w:style>
  <w:style w:type="paragraph" w:styleId="Lijstalinea">
    <w:name w:val="List Paragraph"/>
    <w:basedOn w:val="Standaard"/>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Kop1Char">
    <w:name w:val="Kop 1 Char"/>
    <w:aliases w:val="Table_G Char"/>
    <w:basedOn w:val="SingleTxtGChar"/>
    <w:link w:val="Kop1"/>
    <w:rsid w:val="00790AED"/>
    <w:rPr>
      <w:lang w:val="en-GB" w:eastAsia="en-US" w:bidi="ar-SA"/>
    </w:rPr>
  </w:style>
  <w:style w:type="character" w:customStyle="1" w:styleId="NormaalwebChar">
    <w:name w:val="Normaal (web) Char"/>
    <w:basedOn w:val="Standaardalinea-lettertype"/>
    <w:link w:val="Normaalweb"/>
    <w:rsid w:val="00653D09"/>
    <w:rPr>
      <w:sz w:val="24"/>
      <w:szCs w:val="24"/>
      <w:lang w:val="en-GB" w:eastAsia="en-US" w:bidi="ar-SA"/>
    </w:rPr>
  </w:style>
  <w:style w:type="character" w:customStyle="1" w:styleId="CharChar11">
    <w:name w:val="Char Char11"/>
    <w:basedOn w:val="Standaardalinea-lettertype"/>
    <w:rsid w:val="00EA5A06"/>
    <w:rPr>
      <w:sz w:val="24"/>
      <w:szCs w:val="24"/>
      <w:lang w:val="it-IT" w:eastAsia="it-IT" w:bidi="ar-SA"/>
    </w:rPr>
  </w:style>
  <w:style w:type="character" w:customStyle="1" w:styleId="HChGChar">
    <w:name w:val="_ H _Ch_G Char"/>
    <w:basedOn w:val="Standaardalinea-lettertype"/>
    <w:link w:val="HChG"/>
    <w:rsid w:val="005124E8"/>
    <w:rPr>
      <w:b/>
      <w:sz w:val="28"/>
      <w:lang w:val="en-GB" w:eastAsia="en-US" w:bidi="ar-SA"/>
    </w:rPr>
  </w:style>
  <w:style w:type="paragraph" w:customStyle="1" w:styleId="Text1">
    <w:name w:val="Text 1"/>
    <w:basedOn w:val="Standaard"/>
    <w:rsid w:val="00ED06FE"/>
    <w:pPr>
      <w:widowControl w:val="0"/>
      <w:suppressAutoHyphens w:val="0"/>
      <w:adjustRightInd w:val="0"/>
      <w:spacing w:before="120" w:after="120" w:line="360" w:lineRule="atLeast"/>
      <w:ind w:left="851"/>
      <w:jc w:val="both"/>
      <w:textAlignment w:val="baseline"/>
    </w:pPr>
    <w:rPr>
      <w:sz w:val="24"/>
    </w:rPr>
  </w:style>
  <w:style w:type="character" w:customStyle="1" w:styleId="VoetnoottekstChar">
    <w:name w:val="Voetnoottekst Char"/>
    <w:aliases w:val="5_G Char,PP Char,Footnote Text Char Char"/>
    <w:basedOn w:val="Standaardalinea-lettertype"/>
    <w:link w:val="Voetnoottekst"/>
    <w:semiHidden/>
    <w:locked/>
    <w:rsid w:val="00F0556B"/>
    <w:rPr>
      <w:sz w:val="18"/>
      <w:lang w:val="en-GB" w:eastAsia="en-US" w:bidi="ar-SA"/>
    </w:rPr>
  </w:style>
  <w:style w:type="character" w:customStyle="1" w:styleId="H23GChar">
    <w:name w:val="_ H_2/3_G Char"/>
    <w:basedOn w:val="Standaardalinea-lettertype"/>
    <w:link w:val="H23G"/>
    <w:rsid w:val="00F0556B"/>
    <w:rPr>
      <w:b/>
      <w:lang w:val="en-GB" w:eastAsia="en-US" w:bidi="ar-SA"/>
    </w:rPr>
  </w:style>
  <w:style w:type="paragraph" w:customStyle="1" w:styleId="GTRnormal">
    <w:name w:val="GTR normal"/>
    <w:basedOn w:val="Standaard"/>
    <w:rsid w:val="00F0556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Standaard"/>
    <w:rsid w:val="00F0556B"/>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Standaard"/>
    <w:rsid w:val="00F0556B"/>
    <w:pPr>
      <w:tabs>
        <w:tab w:val="left" w:pos="1701"/>
      </w:tabs>
      <w:suppressAutoHyphens w:val="0"/>
      <w:overflowPunct w:val="0"/>
      <w:autoSpaceDE w:val="0"/>
      <w:autoSpaceDN w:val="0"/>
      <w:adjustRightInd w:val="0"/>
      <w:spacing w:line="240" w:lineRule="auto"/>
      <w:ind w:left="851" w:right="589"/>
      <w:textAlignment w:val="baseline"/>
    </w:pPr>
    <w:rPr>
      <w:sz w:val="22"/>
    </w:rPr>
  </w:style>
  <w:style w:type="paragraph" w:customStyle="1" w:styleId="GTRnormalCarCarCar1">
    <w:name w:val="GTR normal Car Car Car1"/>
    <w:basedOn w:val="Standaard"/>
    <w:rsid w:val="00763765"/>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para">
    <w:name w:val="para"/>
    <w:basedOn w:val="SingleTxtG"/>
    <w:link w:val="paraChar"/>
    <w:uiPriority w:val="99"/>
    <w:rsid w:val="0055672F"/>
    <w:pPr>
      <w:ind w:left="2268" w:hanging="1134"/>
    </w:pPr>
    <w:rPr>
      <w:lang w:val="fr-CH"/>
    </w:rPr>
  </w:style>
  <w:style w:type="character" w:customStyle="1" w:styleId="paraChar">
    <w:name w:val="para Char"/>
    <w:basedOn w:val="SingleTxtGChar"/>
    <w:link w:val="para"/>
    <w:uiPriority w:val="99"/>
    <w:rsid w:val="0055672F"/>
    <w:rPr>
      <w:lang w:val="fr-CH" w:eastAsia="en-US" w:bidi="ar-SA"/>
    </w:rPr>
  </w:style>
  <w:style w:type="paragraph" w:styleId="Onderwerpvanopmerking">
    <w:name w:val="annotation subject"/>
    <w:basedOn w:val="Tekstopmerking"/>
    <w:next w:val="Tekstopmerking"/>
    <w:semiHidden/>
    <w:rsid w:val="008D5C3F"/>
    <w:rPr>
      <w:b/>
      <w:bCs/>
    </w:rPr>
  </w:style>
  <w:style w:type="paragraph" w:styleId="Ballontekst">
    <w:name w:val="Balloon Text"/>
    <w:basedOn w:val="Standaard"/>
    <w:semiHidden/>
    <w:rsid w:val="008D5C3F"/>
    <w:rPr>
      <w:rFonts w:ascii="Tahoma" w:hAnsi="Tahoma" w:cs="Tahoma"/>
      <w:sz w:val="16"/>
      <w:szCs w:val="16"/>
    </w:rPr>
  </w:style>
  <w:style w:type="character" w:customStyle="1" w:styleId="TekstopmerkingChar">
    <w:name w:val="Tekst opmerking Char"/>
    <w:basedOn w:val="Standaardalinea-lettertype"/>
    <w:link w:val="Tekstopmerking"/>
    <w:semiHidden/>
    <w:rsid w:val="004C6840"/>
    <w:rPr>
      <w:lang w:val="en-GB" w:eastAsia="en-US" w:bidi="ar-SA"/>
    </w:rPr>
  </w:style>
  <w:style w:type="character" w:customStyle="1" w:styleId="FooterChar1">
    <w:name w:val="Footer Char1"/>
    <w:aliases w:val="3_G Char1"/>
    <w:semiHidden/>
    <w:rsid w:val="00EB4437"/>
    <w:rPr>
      <w:sz w:val="16"/>
      <w:lang w:val="en-GB" w:eastAsia="en-US" w:bidi="ar-SA"/>
    </w:rPr>
  </w:style>
  <w:style w:type="character" w:customStyle="1" w:styleId="DocumentstructuurChar">
    <w:name w:val="Documentstructuur Char"/>
    <w:link w:val="Documentstructuur"/>
    <w:rsid w:val="00FB3903"/>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FB3903"/>
    <w:pPr>
      <w:numPr>
        <w:numId w:val="20"/>
      </w:numPr>
    </w:pPr>
  </w:style>
  <w:style w:type="paragraph" w:customStyle="1" w:styleId="HChG0">
    <w:name w:val="_H_Ch_G"/>
    <w:basedOn w:val="HChGTNR14ptboldindentionleft0cm"/>
    <w:rsid w:val="00FB3903"/>
    <w:rPr>
      <w:lang w:eastAsia="de-DE"/>
    </w:rPr>
  </w:style>
  <w:style w:type="character" w:customStyle="1" w:styleId="SingleTxtGCar">
    <w:name w:val="_ Single Txt_G Car"/>
    <w:locked/>
    <w:rsid w:val="00FB3903"/>
    <w:rPr>
      <w:lang w:val="en-GB"/>
    </w:rPr>
  </w:style>
  <w:style w:type="paragraph" w:customStyle="1" w:styleId="GRPEfootnote">
    <w:name w:val="GRPE footnote"/>
    <w:basedOn w:val="Standaard"/>
    <w:rsid w:val="00FB3903"/>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FB3903"/>
    <w:pPr>
      <w:numPr>
        <w:numId w:val="21"/>
      </w:numPr>
    </w:pPr>
  </w:style>
  <w:style w:type="paragraph" w:customStyle="1" w:styleId="GRPEnormal1">
    <w:name w:val="GRPE normal 1"/>
    <w:basedOn w:val="Standaard"/>
    <w:uiPriority w:val="99"/>
    <w:rsid w:val="00FB3903"/>
    <w:pPr>
      <w:tabs>
        <w:tab w:val="left" w:pos="1701"/>
      </w:tabs>
      <w:suppressAutoHyphens w:val="0"/>
      <w:spacing w:line="240" w:lineRule="auto"/>
      <w:ind w:left="1134"/>
      <w:jc w:val="both"/>
    </w:pPr>
    <w:rPr>
      <w:sz w:val="24"/>
      <w:szCs w:val="24"/>
    </w:rPr>
  </w:style>
  <w:style w:type="paragraph" w:customStyle="1" w:styleId="GRPEfauxtitre1">
    <w:name w:val="GRPE faux titre 1"/>
    <w:basedOn w:val="Standaard"/>
    <w:next w:val="GRPEnormal1"/>
    <w:rsid w:val="00FB3903"/>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Standaard"/>
    <w:rsid w:val="00FB3903"/>
    <w:pPr>
      <w:suppressAutoHyphens w:val="0"/>
      <w:spacing w:before="120" w:after="120" w:line="240" w:lineRule="auto"/>
      <w:ind w:left="850" w:hanging="850"/>
      <w:jc w:val="both"/>
    </w:pPr>
    <w:rPr>
      <w:sz w:val="24"/>
      <w:lang w:eastAsia="en-GB"/>
    </w:rPr>
  </w:style>
  <w:style w:type="paragraph" w:customStyle="1" w:styleId="remjfr">
    <w:name w:val="rem_jfr"/>
    <w:basedOn w:val="Standaard"/>
    <w:next w:val="Standaard"/>
    <w:semiHidden/>
    <w:rsid w:val="00FB390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Standaard"/>
    <w:next w:val="Text1"/>
    <w:rsid w:val="00FB3903"/>
    <w:pPr>
      <w:suppressAutoHyphens w:val="0"/>
      <w:spacing w:before="120" w:after="120" w:line="240" w:lineRule="auto"/>
      <w:ind w:left="851" w:hanging="851"/>
      <w:jc w:val="both"/>
    </w:pPr>
    <w:rPr>
      <w:sz w:val="24"/>
    </w:rPr>
  </w:style>
  <w:style w:type="paragraph" w:customStyle="1" w:styleId="Point1">
    <w:name w:val="Point 1"/>
    <w:basedOn w:val="Standaard"/>
    <w:rsid w:val="00FB3903"/>
    <w:pPr>
      <w:suppressAutoHyphens w:val="0"/>
      <w:spacing w:before="120" w:after="120" w:line="240" w:lineRule="auto"/>
      <w:ind w:left="1417" w:hanging="567"/>
      <w:jc w:val="both"/>
    </w:pPr>
    <w:rPr>
      <w:sz w:val="24"/>
      <w:lang w:eastAsia="en-GB"/>
    </w:rPr>
  </w:style>
  <w:style w:type="paragraph" w:customStyle="1" w:styleId="a">
    <w:name w:val="a)"/>
    <w:basedOn w:val="Standaard"/>
    <w:rsid w:val="00FB3903"/>
    <w:pPr>
      <w:tabs>
        <w:tab w:val="decimal" w:pos="567"/>
      </w:tabs>
      <w:spacing w:after="120"/>
      <w:ind w:left="2835" w:right="1134" w:hanging="567"/>
      <w:jc w:val="both"/>
    </w:pPr>
    <w:rPr>
      <w:lang w:val="fr-CH"/>
    </w:rPr>
  </w:style>
  <w:style w:type="paragraph" w:customStyle="1" w:styleId="Titrearticle">
    <w:name w:val="Titre article"/>
    <w:basedOn w:val="Standaard"/>
    <w:next w:val="Standaard"/>
    <w:rsid w:val="00FB3903"/>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FB3903"/>
    <w:pPr>
      <w:ind w:left="2304" w:right="1138" w:hanging="1166"/>
    </w:pPr>
    <w:rPr>
      <w:bCs/>
    </w:rPr>
  </w:style>
  <w:style w:type="paragraph" w:customStyle="1" w:styleId="StyleH23GLeft075Hanging082">
    <w:name w:val="Style _ H_2/3_G + Left:  0.75&quot; Hanging:  0.82&quot;"/>
    <w:basedOn w:val="H23G"/>
    <w:autoRedefine/>
    <w:rsid w:val="00FB3903"/>
    <w:pPr>
      <w:ind w:left="2304" w:right="1138" w:hanging="1166"/>
    </w:pPr>
    <w:rPr>
      <w:bCs/>
    </w:rPr>
  </w:style>
  <w:style w:type="paragraph" w:customStyle="1" w:styleId="StyleH23GLeft0781">
    <w:name w:val="Style _ H_2/3_G + Left:  0.78&quot;1"/>
    <w:basedOn w:val="H23G"/>
    <w:rsid w:val="00FB3903"/>
    <w:pPr>
      <w:ind w:left="2304" w:right="1138" w:hanging="1166"/>
    </w:pPr>
    <w:rPr>
      <w:bCs/>
    </w:rPr>
  </w:style>
  <w:style w:type="paragraph" w:customStyle="1" w:styleId="ParaNo">
    <w:name w:val="ParaNo."/>
    <w:basedOn w:val="Standaard"/>
    <w:rsid w:val="00FB3903"/>
    <w:pPr>
      <w:numPr>
        <w:numId w:val="13"/>
      </w:numPr>
      <w:suppressAutoHyphens w:val="0"/>
      <w:spacing w:line="240" w:lineRule="auto"/>
    </w:pPr>
    <w:rPr>
      <w:sz w:val="24"/>
      <w:lang w:val="fr-FR"/>
    </w:rPr>
  </w:style>
  <w:style w:type="paragraph" w:customStyle="1" w:styleId="Rom1">
    <w:name w:val="Rom1"/>
    <w:basedOn w:val="Standaard"/>
    <w:rsid w:val="00FB3903"/>
    <w:pPr>
      <w:tabs>
        <w:tab w:val="num" w:pos="1701"/>
      </w:tabs>
      <w:suppressAutoHyphens w:val="0"/>
      <w:spacing w:line="240" w:lineRule="auto"/>
      <w:ind w:left="1145" w:hanging="465"/>
    </w:pPr>
    <w:rPr>
      <w:sz w:val="24"/>
      <w:lang w:val="fr-FR"/>
    </w:rPr>
  </w:style>
  <w:style w:type="paragraph" w:customStyle="1" w:styleId="Heading51">
    <w:name w:val="Heading 5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Footer1">
    <w:name w:val="Footer1"/>
    <w:rsid w:val="00FB3903"/>
    <w:pPr>
      <w:tabs>
        <w:tab w:val="center" w:pos="4680"/>
        <w:tab w:val="right" w:pos="9000"/>
        <w:tab w:val="left" w:pos="9360"/>
      </w:tabs>
      <w:suppressAutoHyphens/>
    </w:pPr>
    <w:rPr>
      <w:rFonts w:ascii="Book Antiqua" w:hAnsi="Book Antiqua"/>
    </w:rPr>
  </w:style>
  <w:style w:type="paragraph" w:customStyle="1" w:styleId="Document1">
    <w:name w:val="Document 1"/>
    <w:semiHidden/>
    <w:rsid w:val="00FB3903"/>
    <w:pPr>
      <w:keepNext/>
      <w:keepLines/>
      <w:widowControl w:val="0"/>
      <w:tabs>
        <w:tab w:val="left" w:pos="-720"/>
      </w:tabs>
      <w:suppressAutoHyphens/>
    </w:pPr>
    <w:rPr>
      <w:rFonts w:ascii="Courier" w:hAnsi="Courier"/>
      <w:snapToGrid w:val="0"/>
      <w:lang w:eastAsia="it-IT"/>
    </w:rPr>
  </w:style>
  <w:style w:type="paragraph" w:customStyle="1" w:styleId="Aufzhlung3">
    <w:name w:val="Aufzählung 3"/>
    <w:basedOn w:val="Aufzhlung2"/>
    <w:rsid w:val="00FB3903"/>
    <w:pPr>
      <w:tabs>
        <w:tab w:val="clear" w:pos="480"/>
        <w:tab w:val="num" w:pos="1381"/>
        <w:tab w:val="left" w:pos="1701"/>
      </w:tabs>
      <w:ind w:left="1378" w:hanging="357"/>
    </w:pPr>
  </w:style>
  <w:style w:type="paragraph" w:customStyle="1" w:styleId="Aufzhlung2">
    <w:name w:val="Aufzählung 2"/>
    <w:basedOn w:val="Aufzhlung1"/>
    <w:rsid w:val="00FB3903"/>
    <w:pPr>
      <w:tabs>
        <w:tab w:val="clear" w:pos="1021"/>
        <w:tab w:val="clear" w:pos="1381"/>
        <w:tab w:val="num" w:pos="480"/>
        <w:tab w:val="num" w:pos="927"/>
        <w:tab w:val="left" w:pos="1134"/>
      </w:tabs>
      <w:ind w:left="480" w:hanging="480"/>
    </w:pPr>
  </w:style>
  <w:style w:type="paragraph" w:customStyle="1" w:styleId="Aufzhlung1">
    <w:name w:val="Aufzählung 1"/>
    <w:basedOn w:val="Plattetekst"/>
    <w:rsid w:val="00FB3903"/>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NormalCentered">
    <w:name w:val="Normal Centered"/>
    <w:basedOn w:val="Standaard"/>
    <w:semiHidden/>
    <w:rsid w:val="00FB3903"/>
    <w:pPr>
      <w:tabs>
        <w:tab w:val="num" w:pos="2160"/>
      </w:tabs>
      <w:suppressAutoHyphens w:val="0"/>
      <w:spacing w:before="120" w:after="120" w:line="240" w:lineRule="auto"/>
      <w:ind w:left="2160" w:hanging="516"/>
      <w:jc w:val="center"/>
    </w:pPr>
    <w:rPr>
      <w:sz w:val="24"/>
    </w:rPr>
  </w:style>
  <w:style w:type="paragraph" w:customStyle="1" w:styleId="berschrift2-3">
    <w:name w:val="Überschrift2-3"/>
    <w:basedOn w:val="berschrift1-3"/>
    <w:next w:val="Plattetekst"/>
    <w:rsid w:val="00FB3903"/>
    <w:pPr>
      <w:numPr>
        <w:ilvl w:val="1"/>
        <w:numId w:val="6"/>
      </w:numPr>
      <w:tabs>
        <w:tab w:val="num" w:pos="1413"/>
      </w:tabs>
      <w:ind w:left="1413" w:hanging="432"/>
    </w:pPr>
  </w:style>
  <w:style w:type="paragraph" w:customStyle="1" w:styleId="berschrift1-3">
    <w:name w:val="Überschrift1-3"/>
    <w:basedOn w:val="berschrift1-2"/>
    <w:rsid w:val="00FB3903"/>
    <w:pPr>
      <w:numPr>
        <w:ilvl w:val="2"/>
        <w:numId w:val="17"/>
      </w:numPr>
      <w:tabs>
        <w:tab w:val="num" w:pos="1800"/>
      </w:tabs>
      <w:ind w:left="1800" w:hanging="360"/>
    </w:pPr>
  </w:style>
  <w:style w:type="paragraph" w:customStyle="1" w:styleId="berschrift1-2">
    <w:name w:val="Überschrift1-2"/>
    <w:basedOn w:val="Kop1"/>
    <w:rsid w:val="00FB3903"/>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Standaard"/>
    <w:autoRedefine/>
    <w:rsid w:val="00FB3903"/>
    <w:pPr>
      <w:widowControl w:val="0"/>
      <w:numPr>
        <w:ilvl w:val="2"/>
        <w:numId w:val="6"/>
      </w:numPr>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FB3903"/>
    <w:rPr>
      <w:sz w:val="20"/>
      <w:vertAlign w:val="superscript"/>
    </w:rPr>
  </w:style>
  <w:style w:type="paragraph" w:customStyle="1" w:styleId="Document5">
    <w:name w:val="Document[5]"/>
    <w:basedOn w:val="Standaard"/>
    <w:rsid w:val="00FB3903"/>
    <w:pPr>
      <w:widowControl w:val="0"/>
      <w:tabs>
        <w:tab w:val="num" w:pos="643"/>
      </w:tabs>
      <w:suppressAutoHyphens w:val="0"/>
      <w:spacing w:line="240" w:lineRule="auto"/>
    </w:pPr>
    <w:rPr>
      <w:sz w:val="24"/>
      <w:lang w:val="en-US"/>
    </w:rPr>
  </w:style>
  <w:style w:type="paragraph" w:customStyle="1" w:styleId="NumPar2">
    <w:name w:val="NumPar 2"/>
    <w:basedOn w:val="Standaard"/>
    <w:next w:val="Text2"/>
    <w:rsid w:val="00FB3903"/>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2">
    <w:name w:val="Text 2"/>
    <w:basedOn w:val="Standaard"/>
    <w:semiHidden/>
    <w:rsid w:val="00FB3903"/>
    <w:pPr>
      <w:suppressAutoHyphens w:val="0"/>
      <w:spacing w:before="120" w:after="120" w:line="240" w:lineRule="auto"/>
      <w:ind w:left="850"/>
      <w:jc w:val="both"/>
    </w:pPr>
    <w:rPr>
      <w:sz w:val="24"/>
      <w:lang w:eastAsia="en-GB"/>
    </w:rPr>
  </w:style>
  <w:style w:type="paragraph" w:customStyle="1" w:styleId="Text3">
    <w:name w:val="Text 3"/>
    <w:basedOn w:val="Standaard"/>
    <w:semiHidden/>
    <w:rsid w:val="00FB3903"/>
    <w:pPr>
      <w:suppressAutoHyphens w:val="0"/>
      <w:spacing w:before="120" w:after="120" w:line="240" w:lineRule="auto"/>
      <w:ind w:left="850"/>
      <w:jc w:val="both"/>
    </w:pPr>
    <w:rPr>
      <w:sz w:val="24"/>
      <w:lang w:eastAsia="en-GB"/>
    </w:rPr>
  </w:style>
  <w:style w:type="paragraph" w:customStyle="1" w:styleId="Tiret1">
    <w:name w:val="Tiret 1"/>
    <w:basedOn w:val="Point1"/>
    <w:semiHidden/>
    <w:rsid w:val="00FB3903"/>
    <w:pPr>
      <w:tabs>
        <w:tab w:val="num" w:pos="709"/>
      </w:tabs>
      <w:ind w:left="709" w:hanging="709"/>
    </w:pPr>
  </w:style>
  <w:style w:type="paragraph" w:customStyle="1" w:styleId="Tiret2">
    <w:name w:val="Tiret 2"/>
    <w:basedOn w:val="Point2"/>
    <w:semiHidden/>
    <w:rsid w:val="00FB3903"/>
    <w:pPr>
      <w:tabs>
        <w:tab w:val="num" w:pos="1984"/>
      </w:tabs>
    </w:pPr>
  </w:style>
  <w:style w:type="paragraph" w:customStyle="1" w:styleId="Point2">
    <w:name w:val="Point 2"/>
    <w:basedOn w:val="Standaard"/>
    <w:rsid w:val="00FB3903"/>
    <w:pPr>
      <w:suppressAutoHyphens w:val="0"/>
      <w:spacing w:before="120" w:after="120" w:line="240" w:lineRule="auto"/>
      <w:ind w:left="1984" w:hanging="567"/>
      <w:jc w:val="both"/>
    </w:pPr>
    <w:rPr>
      <w:sz w:val="24"/>
      <w:lang w:eastAsia="en-GB"/>
    </w:rPr>
  </w:style>
  <w:style w:type="paragraph" w:customStyle="1" w:styleId="ManualHeading3">
    <w:name w:val="Manual Heading 3"/>
    <w:basedOn w:val="Standaard"/>
    <w:next w:val="Text3"/>
    <w:semiHidden/>
    <w:rsid w:val="00FB3903"/>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Applicationdirecte">
    <w:name w:val="Application directe"/>
    <w:basedOn w:val="Standaard"/>
    <w:next w:val="Fait"/>
    <w:semiHidden/>
    <w:rsid w:val="00FB3903"/>
    <w:pPr>
      <w:suppressAutoHyphens w:val="0"/>
      <w:spacing w:before="480" w:after="120" w:line="240" w:lineRule="auto"/>
      <w:jc w:val="both"/>
    </w:pPr>
    <w:rPr>
      <w:sz w:val="24"/>
      <w:lang w:eastAsia="en-GB"/>
    </w:rPr>
  </w:style>
  <w:style w:type="paragraph" w:customStyle="1" w:styleId="Fait">
    <w:name w:val="Fait à"/>
    <w:basedOn w:val="Standaard"/>
    <w:next w:val="Institutionquisigne"/>
    <w:rsid w:val="00FB3903"/>
    <w:pPr>
      <w:keepNext/>
      <w:suppressAutoHyphens w:val="0"/>
      <w:spacing w:before="120" w:line="240" w:lineRule="auto"/>
      <w:jc w:val="both"/>
    </w:pPr>
    <w:rPr>
      <w:sz w:val="24"/>
      <w:lang w:eastAsia="en-GB"/>
    </w:rPr>
  </w:style>
  <w:style w:type="paragraph" w:customStyle="1" w:styleId="Institutionquisigne">
    <w:name w:val="Institution qui signe"/>
    <w:basedOn w:val="Standaard"/>
    <w:next w:val="Personnequisigne"/>
    <w:rsid w:val="00FB3903"/>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Standaard"/>
    <w:next w:val="Institutionquisigne"/>
    <w:rsid w:val="00FB3903"/>
    <w:pPr>
      <w:tabs>
        <w:tab w:val="left" w:pos="4252"/>
      </w:tabs>
      <w:suppressAutoHyphens w:val="0"/>
      <w:spacing w:line="240" w:lineRule="auto"/>
    </w:pPr>
    <w:rPr>
      <w:i/>
      <w:sz w:val="24"/>
      <w:lang w:eastAsia="en-GB"/>
    </w:rPr>
  </w:style>
  <w:style w:type="character" w:customStyle="1" w:styleId="technicalcommitteestandardslist-content">
    <w:name w:val="technicalcommitteestandardslist-content"/>
    <w:basedOn w:val="Standaardalinea-lettertype"/>
    <w:semiHidden/>
    <w:rsid w:val="00FB3903"/>
  </w:style>
  <w:style w:type="paragraph" w:customStyle="1" w:styleId="ManualHeading1">
    <w:name w:val="Manual Heading 1"/>
    <w:basedOn w:val="Standaard"/>
    <w:next w:val="Text1"/>
    <w:semiHidden/>
    <w:rsid w:val="00FB3903"/>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Standaard"/>
    <w:next w:val="Text2"/>
    <w:semiHidden/>
    <w:rsid w:val="00FB3903"/>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FB3903"/>
    <w:pPr>
      <w:widowControl w:val="0"/>
      <w:tabs>
        <w:tab w:val="left" w:pos="5088"/>
        <w:tab w:val="left" w:pos="5376"/>
        <w:tab w:val="left" w:pos="6096"/>
        <w:tab w:val="left" w:pos="6816"/>
        <w:tab w:val="left" w:pos="7536"/>
        <w:tab w:val="left" w:pos="8256"/>
        <w:tab w:val="left" w:pos="8976"/>
      </w:tabs>
      <w:suppressAutoHyphens/>
    </w:pPr>
    <w:rPr>
      <w:snapToGrid w:val="0"/>
    </w:rPr>
  </w:style>
  <w:style w:type="paragraph" w:customStyle="1" w:styleId="NormalRight">
    <w:name w:val="Normal Right"/>
    <w:basedOn w:val="Standaard"/>
    <w:semiHidden/>
    <w:rsid w:val="00FB3903"/>
    <w:pPr>
      <w:suppressAutoHyphens w:val="0"/>
      <w:spacing w:before="120" w:after="120" w:line="240" w:lineRule="auto"/>
      <w:jc w:val="right"/>
    </w:pPr>
    <w:rPr>
      <w:sz w:val="24"/>
      <w:lang w:eastAsia="en-GB"/>
    </w:rPr>
  </w:style>
  <w:style w:type="paragraph" w:customStyle="1" w:styleId="PointDouble0">
    <w:name w:val="PointDouble 0"/>
    <w:basedOn w:val="Standaard"/>
    <w:semiHidden/>
    <w:rsid w:val="00FB3903"/>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Standaard"/>
    <w:semiHidden/>
    <w:rsid w:val="00FB3903"/>
    <w:pPr>
      <w:widowControl w:val="0"/>
      <w:tabs>
        <w:tab w:val="left" w:pos="737"/>
      </w:tabs>
      <w:suppressAutoHyphens w:val="0"/>
      <w:spacing w:line="277" w:lineRule="atLeast"/>
      <w:ind w:left="703" w:hanging="737"/>
    </w:pPr>
    <w:rPr>
      <w:snapToGrid w:val="0"/>
      <w:sz w:val="24"/>
    </w:rPr>
  </w:style>
  <w:style w:type="paragraph" w:customStyle="1" w:styleId="SectionTitle">
    <w:name w:val="SectionTitle"/>
    <w:basedOn w:val="Standaard"/>
    <w:next w:val="Kop1"/>
    <w:semiHidden/>
    <w:rsid w:val="00FB3903"/>
    <w:pPr>
      <w:keepNext/>
      <w:numPr>
        <w:numId w:val="18"/>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Standaard"/>
    <w:semiHidden/>
    <w:rsid w:val="00FB3903"/>
    <w:pPr>
      <w:suppressAutoHyphens w:val="0"/>
      <w:spacing w:before="120" w:after="120" w:line="240" w:lineRule="auto"/>
      <w:ind w:left="1417"/>
      <w:jc w:val="both"/>
    </w:pPr>
    <w:rPr>
      <w:sz w:val="24"/>
      <w:lang w:eastAsia="en-GB"/>
    </w:rPr>
  </w:style>
  <w:style w:type="paragraph" w:customStyle="1" w:styleId="GTRtitre4">
    <w:name w:val="GTR titre4"/>
    <w:basedOn w:val="Standaard"/>
    <w:next w:val="GTRnormalCarCarCar1"/>
    <w:rsid w:val="00FB390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FB3903"/>
    <w:pPr>
      <w:ind w:left="3402"/>
    </w:pPr>
    <w:rPr>
      <w:lang w:val="fr-FR"/>
    </w:rPr>
  </w:style>
  <w:style w:type="paragraph" w:customStyle="1" w:styleId="tableautexte">
    <w:name w:val="tableau texte"/>
    <w:basedOn w:val="StyletableautexteBefore2lineAfter6line1"/>
    <w:rsid w:val="00FB3903"/>
  </w:style>
  <w:style w:type="paragraph" w:customStyle="1" w:styleId="StyletableautexteBefore2lineAfter6line1">
    <w:name w:val="Style tableau texte + Before:  2 line After:  6 line1"/>
    <w:basedOn w:val="Standaard"/>
    <w:rsid w:val="00FB3903"/>
    <w:pPr>
      <w:suppressAutoHyphens w:val="0"/>
      <w:spacing w:before="40" w:after="120" w:line="240" w:lineRule="exact"/>
    </w:pPr>
    <w:rPr>
      <w:lang w:eastAsia="ko-KR"/>
    </w:rPr>
  </w:style>
  <w:style w:type="paragraph" w:customStyle="1" w:styleId="tableen-tte">
    <w:name w:val="table en-tête"/>
    <w:basedOn w:val="Text1"/>
    <w:autoRedefine/>
    <w:rsid w:val="00FB3903"/>
    <w:pPr>
      <w:widowControl/>
      <w:tabs>
        <w:tab w:val="right" w:pos="744"/>
      </w:tabs>
      <w:adjustRightInd/>
      <w:spacing w:before="80" w:after="80" w:line="200" w:lineRule="exact"/>
      <w:ind w:left="0"/>
      <w:jc w:val="left"/>
      <w:textAlignment w:val="auto"/>
    </w:pPr>
    <w:rPr>
      <w:i/>
      <w:sz w:val="16"/>
      <w:szCs w:val="16"/>
    </w:rPr>
  </w:style>
  <w:style w:type="paragraph" w:customStyle="1" w:styleId="tableauchiffres">
    <w:name w:val="tableau chiffres"/>
    <w:basedOn w:val="NormalLeft"/>
    <w:rsid w:val="00FB3903"/>
    <w:pPr>
      <w:numPr>
        <w:numId w:val="16"/>
      </w:numPr>
      <w:spacing w:beforeLines="40" w:afterLines="80" w:line="240" w:lineRule="atLeast"/>
      <w:ind w:left="0" w:firstLine="0"/>
      <w:jc w:val="center"/>
    </w:pPr>
    <w:rPr>
      <w:sz w:val="18"/>
      <w:szCs w:val="18"/>
    </w:rPr>
  </w:style>
  <w:style w:type="paragraph" w:customStyle="1" w:styleId="Style1">
    <w:name w:val="Style1"/>
    <w:basedOn w:val="Standaard"/>
    <w:rsid w:val="00FB3903"/>
    <w:pPr>
      <w:suppressAutoHyphens w:val="0"/>
      <w:spacing w:before="40" w:after="120" w:line="240" w:lineRule="auto"/>
    </w:pPr>
    <w:rPr>
      <w:lang w:eastAsia="ko-KR"/>
    </w:rPr>
  </w:style>
  <w:style w:type="paragraph" w:customStyle="1" w:styleId="StyletableautexteBefore2lineAfter6line">
    <w:name w:val="Style tableau texte + Before:  2 line After:  6 line"/>
    <w:basedOn w:val="tableautexte"/>
    <w:rsid w:val="00FB3903"/>
  </w:style>
  <w:style w:type="paragraph" w:customStyle="1" w:styleId="StyletableauchiffresBefore2lineAfter2line">
    <w:name w:val="Style tableau chiffres + Before:  2 line After:  2 line"/>
    <w:basedOn w:val="Standaard"/>
    <w:rsid w:val="00FB3903"/>
    <w:pPr>
      <w:suppressAutoHyphens w:val="0"/>
      <w:spacing w:before="40" w:after="80"/>
      <w:jc w:val="center"/>
    </w:pPr>
    <w:rPr>
      <w:sz w:val="18"/>
      <w:lang w:eastAsia="ko-KR"/>
    </w:rPr>
  </w:style>
  <w:style w:type="paragraph" w:customStyle="1" w:styleId="TermNum">
    <w:name w:val="TermNum"/>
    <w:basedOn w:val="Standaard"/>
    <w:next w:val="Terms"/>
    <w:semiHidden/>
    <w:rsid w:val="00FB3903"/>
    <w:pPr>
      <w:keepNext/>
      <w:suppressAutoHyphens w:val="0"/>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Terms">
    <w:name w:val="Term(s)"/>
    <w:basedOn w:val="Standaard"/>
    <w:next w:val="Definition"/>
    <w:semiHidden/>
    <w:rsid w:val="00FB3903"/>
    <w:pPr>
      <w:keepNext/>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Definition">
    <w:name w:val="Definition"/>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styleId="Bijschrift">
    <w:name w:val="caption"/>
    <w:basedOn w:val="Standaard"/>
    <w:next w:val="Standaard"/>
    <w:qFormat/>
    <w:rsid w:val="00FB3903"/>
    <w:pPr>
      <w:suppressAutoHyphens w:val="0"/>
      <w:spacing w:before="120" w:after="120" w:line="240" w:lineRule="auto"/>
      <w:jc w:val="both"/>
    </w:pPr>
    <w:rPr>
      <w:rFonts w:ascii="Arial" w:eastAsia="MS Mincho" w:hAnsi="Arial"/>
      <w:b/>
      <w:bCs/>
      <w:sz w:val="22"/>
      <w:lang w:eastAsia="de-DE"/>
    </w:rPr>
  </w:style>
  <w:style w:type="paragraph" w:customStyle="1" w:styleId="Formula">
    <w:name w:val="Formula"/>
    <w:basedOn w:val="Standaard"/>
    <w:next w:val="Standaard"/>
    <w:semiHidden/>
    <w:rsid w:val="00FB3903"/>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character" w:customStyle="1" w:styleId="TableFootNoteXref">
    <w:name w:val="TableFootNoteXref"/>
    <w:semiHidden/>
    <w:rsid w:val="00FB3903"/>
    <w:rPr>
      <w:position w:val="6"/>
      <w:sz w:val="16"/>
    </w:rPr>
  </w:style>
  <w:style w:type="paragraph" w:styleId="Index1">
    <w:name w:val="index 1"/>
    <w:basedOn w:val="Standaard"/>
    <w:next w:val="Standaard"/>
    <w:autoRedefine/>
    <w:rsid w:val="00FB3903"/>
    <w:pPr>
      <w:ind w:left="200" w:hanging="200"/>
    </w:pPr>
  </w:style>
  <w:style w:type="paragraph" w:styleId="Indexkop">
    <w:name w:val="index heading"/>
    <w:basedOn w:val="Standaard"/>
    <w:next w:val="Index1"/>
    <w:rsid w:val="00FB390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customStyle="1" w:styleId="ANNEX">
    <w:name w:val="ANNEX"/>
    <w:basedOn w:val="Standaard"/>
    <w:next w:val="Standaard"/>
    <w:semiHidden/>
    <w:rsid w:val="00FB3903"/>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Special">
    <w:name w:val="Special"/>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Lc5">
    <w:name w:val="zzLc5"/>
    <w:basedOn w:val="Standaard"/>
    <w:next w:val="Standaard"/>
    <w:semiHidden/>
    <w:rsid w:val="00FB3903"/>
    <w:pPr>
      <w:suppressAutoHyphens w:val="0"/>
      <w:spacing w:after="240" w:line="230" w:lineRule="atLeast"/>
    </w:pPr>
    <w:rPr>
      <w:rFonts w:ascii="Arial" w:hAnsi="Arial"/>
    </w:rPr>
  </w:style>
  <w:style w:type="paragraph" w:customStyle="1" w:styleId="BodyText31">
    <w:name w:val="Body Text 31"/>
    <w:basedOn w:val="Standaard"/>
    <w:semiHidden/>
    <w:rsid w:val="00FB3903"/>
    <w:pPr>
      <w:suppressAutoHyphens w:val="0"/>
      <w:spacing w:before="60" w:after="60" w:line="190" w:lineRule="auto"/>
      <w:jc w:val="both"/>
    </w:pPr>
    <w:rPr>
      <w:rFonts w:ascii="Arial" w:hAnsi="Arial"/>
      <w:sz w:val="16"/>
    </w:rPr>
  </w:style>
  <w:style w:type="character" w:customStyle="1" w:styleId="Subscript">
    <w:name w:val="Subscript"/>
    <w:semiHidden/>
    <w:rsid w:val="00FB3903"/>
    <w:rPr>
      <w:rFonts w:ascii="Arial" w:hAnsi="Arial"/>
      <w:noProof w:val="0"/>
      <w:position w:val="-5"/>
      <w:sz w:val="16"/>
      <w:lang w:val="en-GB"/>
    </w:rPr>
  </w:style>
  <w:style w:type="paragraph" w:customStyle="1" w:styleId="Figuretitle">
    <w:name w:val="Figure title"/>
    <w:basedOn w:val="Standaard"/>
    <w:next w:val="Standaard"/>
    <w:semiHidden/>
    <w:rsid w:val="00FB3903"/>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styleId="Inhopg1">
    <w:name w:val="toc 1"/>
    <w:next w:val="Standaard"/>
    <w:rsid w:val="00FB3903"/>
    <w:pPr>
      <w:suppressAutoHyphens/>
      <w:spacing w:before="240" w:after="120" w:line="240" w:lineRule="atLeast"/>
    </w:pPr>
    <w:rPr>
      <w:bCs/>
      <w:lang w:val="en-GB"/>
    </w:rPr>
  </w:style>
  <w:style w:type="paragraph" w:customStyle="1" w:styleId="TableHeading">
    <w:name w:val="Table Heading"/>
    <w:basedOn w:val="Standaard"/>
    <w:rsid w:val="00FB3903"/>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Standaard"/>
    <w:rsid w:val="00FB3903"/>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el"/>
    <w:semiHidden/>
    <w:rsid w:val="00FB390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FB3903"/>
    <w:rPr>
      <w:rFonts w:ascii="Arial" w:hAnsi="Arial"/>
      <w:b/>
      <w:sz w:val="22"/>
      <w:lang w:val="en-GB"/>
    </w:rPr>
  </w:style>
  <w:style w:type="paragraph" w:customStyle="1" w:styleId="Frontpagetitle">
    <w:name w:val="Front page title"/>
    <w:semiHidden/>
    <w:rsid w:val="00FB3903"/>
    <w:pPr>
      <w:spacing w:line="264" w:lineRule="auto"/>
      <w:jc w:val="center"/>
    </w:pPr>
    <w:rPr>
      <w:rFonts w:ascii="Arial" w:hAnsi="Arial"/>
      <w:b/>
      <w:sz w:val="24"/>
      <w:lang w:val="en-GB"/>
    </w:rPr>
  </w:style>
  <w:style w:type="paragraph" w:customStyle="1" w:styleId="Frontpagelarger">
    <w:name w:val="Front page larger"/>
    <w:basedOn w:val="Frontpage"/>
    <w:semiHidden/>
    <w:rsid w:val="00FB3903"/>
    <w:pPr>
      <w:tabs>
        <w:tab w:val="num" w:pos="926"/>
      </w:tabs>
    </w:pPr>
    <w:rPr>
      <w:sz w:val="24"/>
    </w:rPr>
  </w:style>
  <w:style w:type="paragraph" w:customStyle="1" w:styleId="Frontpagetext">
    <w:name w:val="Front page text"/>
    <w:basedOn w:val="Frontpage"/>
    <w:semiHidden/>
    <w:rsid w:val="00FB3903"/>
    <w:pPr>
      <w:tabs>
        <w:tab w:val="num" w:pos="1209"/>
      </w:tabs>
      <w:spacing w:line="264" w:lineRule="auto"/>
    </w:pPr>
    <w:rPr>
      <w:b w:val="0"/>
    </w:rPr>
  </w:style>
  <w:style w:type="paragraph" w:customStyle="1" w:styleId="Level2">
    <w:name w:val="Level 2"/>
    <w:basedOn w:val="Standaard"/>
    <w:semiHidden/>
    <w:rsid w:val="00FB390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Standaard"/>
    <w:semiHidden/>
    <w:rsid w:val="00FB390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Standaard"/>
    <w:semiHidden/>
    <w:rsid w:val="00FB3903"/>
    <w:pPr>
      <w:keepNext/>
      <w:tabs>
        <w:tab w:val="num" w:pos="643"/>
      </w:tabs>
      <w:spacing w:before="300" w:after="220"/>
      <w:ind w:left="643" w:hanging="360"/>
      <w:outlineLvl w:val="0"/>
    </w:pPr>
    <w:rPr>
      <w:sz w:val="24"/>
      <w:lang w:val="en-GB"/>
    </w:rPr>
  </w:style>
  <w:style w:type="paragraph" w:customStyle="1" w:styleId="Appendix">
    <w:name w:val="Appendix"/>
    <w:semiHidden/>
    <w:rsid w:val="00FB3903"/>
    <w:pPr>
      <w:pageBreakBefore/>
      <w:jc w:val="center"/>
      <w:outlineLvl w:val="0"/>
    </w:pPr>
    <w:rPr>
      <w:rFonts w:ascii="Courier New" w:hAnsi="Courier New"/>
      <w:b/>
      <w:sz w:val="24"/>
      <w:lang w:val="en-GB"/>
    </w:rPr>
  </w:style>
  <w:style w:type="paragraph" w:customStyle="1" w:styleId="HeaderA2">
    <w:name w:val="Header A2"/>
    <w:basedOn w:val="HeaderA1"/>
    <w:semiHidden/>
    <w:rsid w:val="00FB3903"/>
    <w:pPr>
      <w:numPr>
        <w:ilvl w:val="1"/>
      </w:numPr>
      <w:tabs>
        <w:tab w:val="num" w:pos="643"/>
      </w:tabs>
      <w:ind w:left="643" w:hanging="360"/>
    </w:pPr>
  </w:style>
  <w:style w:type="paragraph" w:customStyle="1" w:styleId="HeaderA3">
    <w:name w:val="Header A3"/>
    <w:basedOn w:val="HeaderA2"/>
    <w:next w:val="Standaard"/>
    <w:semiHidden/>
    <w:rsid w:val="00FB3903"/>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FB3903"/>
    <w:pPr>
      <w:numPr>
        <w:ilvl w:val="3"/>
      </w:numPr>
      <w:tabs>
        <w:tab w:val="num" w:pos="643"/>
      </w:tabs>
      <w:ind w:left="643" w:hanging="360"/>
    </w:pPr>
  </w:style>
  <w:style w:type="paragraph" w:customStyle="1" w:styleId="HeaderA5">
    <w:name w:val="Header A5"/>
    <w:basedOn w:val="HeaderA4"/>
    <w:semiHidden/>
    <w:rsid w:val="00FB3903"/>
    <w:pPr>
      <w:numPr>
        <w:ilvl w:val="4"/>
      </w:numPr>
      <w:tabs>
        <w:tab w:val="num" w:pos="643"/>
      </w:tabs>
      <w:ind w:left="643" w:hanging="360"/>
    </w:pPr>
  </w:style>
  <w:style w:type="character" w:customStyle="1" w:styleId="hilite1">
    <w:name w:val="hilite1"/>
    <w:semiHidden/>
    <w:rsid w:val="00FB3903"/>
    <w:rPr>
      <w:b/>
      <w:bCs/>
      <w:color w:val="CC0000"/>
    </w:rPr>
  </w:style>
  <w:style w:type="paragraph" w:customStyle="1" w:styleId="FootnoteTex">
    <w:name w:val="Footnote Tex"/>
    <w:basedOn w:val="Standaard"/>
    <w:rsid w:val="00FB390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paragraph" w:customStyle="1" w:styleId="GTRtitre30">
    <w:name w:val="GTR titre3"/>
    <w:basedOn w:val="Standaard"/>
    <w:next w:val="GTRnormalCarCarCar1"/>
    <w:semiHidden/>
    <w:rsid w:val="00FB390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FB3903"/>
    <w:pPr>
      <w:numPr>
        <w:ilvl w:val="0"/>
      </w:numPr>
      <w:tabs>
        <w:tab w:val="num" w:pos="1494"/>
      </w:tabs>
      <w:spacing w:after="240"/>
      <w:ind w:left="1494" w:hanging="360"/>
    </w:pPr>
    <w:rPr>
      <w:color w:val="000000"/>
      <w:szCs w:val="20"/>
    </w:rPr>
  </w:style>
  <w:style w:type="paragraph" w:customStyle="1" w:styleId="normaljfr">
    <w:name w:val="normal_jfr"/>
    <w:basedOn w:val="Standaard"/>
    <w:semiHidden/>
    <w:rsid w:val="00FB3903"/>
    <w:pPr>
      <w:tabs>
        <w:tab w:val="left" w:pos="1701"/>
      </w:tabs>
      <w:suppressAutoHyphens w:val="0"/>
      <w:spacing w:line="240" w:lineRule="auto"/>
      <w:ind w:left="851" w:right="589"/>
    </w:pPr>
    <w:rPr>
      <w:sz w:val="22"/>
      <w:lang w:val="fr-FR"/>
    </w:rPr>
  </w:style>
  <w:style w:type="paragraph" w:customStyle="1" w:styleId="Notebasdepagejfr">
    <w:name w:val="Note bas de page_jfr"/>
    <w:basedOn w:val="Voetnoottekst"/>
    <w:semiHidden/>
    <w:rsid w:val="00FB390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FB3903"/>
    <w:pPr>
      <w:ind w:left="1134" w:hanging="283"/>
    </w:pPr>
    <w:rPr>
      <w:b/>
    </w:rPr>
  </w:style>
  <w:style w:type="paragraph" w:customStyle="1" w:styleId="normal2jfr">
    <w:name w:val="normal2_jfr"/>
    <w:basedOn w:val="normaljfr"/>
    <w:semiHidden/>
    <w:rsid w:val="00FB3903"/>
    <w:pPr>
      <w:ind w:left="1134" w:hanging="283"/>
    </w:pPr>
  </w:style>
  <w:style w:type="paragraph" w:customStyle="1" w:styleId="notejfr">
    <w:name w:val="note_jfr"/>
    <w:basedOn w:val="normaljfr"/>
    <w:next w:val="normaljfr"/>
    <w:semiHidden/>
    <w:rsid w:val="00FB3903"/>
    <w:pPr>
      <w:tabs>
        <w:tab w:val="clear" w:pos="1701"/>
      </w:tabs>
      <w:ind w:left="1843" w:hanging="992"/>
    </w:pPr>
    <w:rPr>
      <w:i/>
    </w:rPr>
  </w:style>
  <w:style w:type="paragraph" w:customStyle="1" w:styleId="t2jfr">
    <w:name w:val="t2_jfr"/>
    <w:basedOn w:val="Standaard"/>
    <w:next w:val="normaljfr"/>
    <w:semiHidden/>
    <w:rsid w:val="00FB3903"/>
    <w:pPr>
      <w:suppressAutoHyphens w:val="0"/>
      <w:spacing w:line="240" w:lineRule="auto"/>
      <w:ind w:left="567" w:right="731"/>
    </w:pPr>
    <w:rPr>
      <w:i/>
      <w:sz w:val="22"/>
      <w:u w:val="single"/>
      <w:lang w:val="fr-FR"/>
    </w:rPr>
  </w:style>
  <w:style w:type="paragraph" w:customStyle="1" w:styleId="t1jfr">
    <w:name w:val="t1_jfr"/>
    <w:basedOn w:val="Standaard"/>
    <w:next w:val="normaljfr"/>
    <w:semiHidden/>
    <w:rsid w:val="00FB390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FB3903"/>
    <w:pPr>
      <w:ind w:left="1418"/>
    </w:pPr>
    <w:rPr>
      <w:lang w:val="en-GB"/>
    </w:rPr>
  </w:style>
  <w:style w:type="paragraph" w:customStyle="1" w:styleId="normal2ajfr">
    <w:name w:val="normal2a_jfr"/>
    <w:basedOn w:val="normal2jfr"/>
    <w:semiHidden/>
    <w:rsid w:val="00FB3903"/>
    <w:rPr>
      <w:lang w:val="en-GB"/>
    </w:rPr>
  </w:style>
  <w:style w:type="paragraph" w:customStyle="1" w:styleId="t1ajfr">
    <w:name w:val="t1a_jfr"/>
    <w:basedOn w:val="Kop1"/>
    <w:next w:val="normal1ajfr"/>
    <w:semiHidden/>
    <w:rsid w:val="00FB3903"/>
    <w:pPr>
      <w:keepNext/>
      <w:suppressAutoHyphens w:val="0"/>
      <w:spacing w:before="240" w:after="60"/>
      <w:ind w:left="0" w:right="448"/>
      <w:jc w:val="both"/>
      <w:outlineLvl w:val="9"/>
    </w:pPr>
    <w:rPr>
      <w:b/>
      <w:kern w:val="28"/>
      <w:sz w:val="24"/>
      <w:u w:val="single"/>
    </w:rPr>
  </w:style>
  <w:style w:type="paragraph" w:customStyle="1" w:styleId="t2ajfr">
    <w:name w:val="t2a_jfr"/>
    <w:basedOn w:val="Kop2"/>
    <w:next w:val="normal1ajfr"/>
    <w:semiHidden/>
    <w:rsid w:val="00FB3903"/>
    <w:pPr>
      <w:keepNext/>
      <w:suppressAutoHyphens w:val="0"/>
      <w:ind w:left="567"/>
      <w:outlineLvl w:val="9"/>
    </w:pPr>
    <w:rPr>
      <w:i/>
      <w:sz w:val="24"/>
      <w:u w:val="single"/>
    </w:rPr>
  </w:style>
  <w:style w:type="paragraph" w:customStyle="1" w:styleId="t3ajfr">
    <w:name w:val="t3a_jfr"/>
    <w:basedOn w:val="t2ajfr"/>
    <w:next w:val="normal1ajfr"/>
    <w:semiHidden/>
    <w:rsid w:val="00FB3903"/>
    <w:pPr>
      <w:ind w:left="851"/>
    </w:pPr>
    <w:rPr>
      <w:i w:val="0"/>
    </w:rPr>
  </w:style>
  <w:style w:type="paragraph" w:customStyle="1" w:styleId="t3jfr">
    <w:name w:val="t3_jfr"/>
    <w:basedOn w:val="t3ajfr"/>
    <w:next w:val="normaljfr"/>
    <w:semiHidden/>
    <w:rsid w:val="00FB3903"/>
    <w:rPr>
      <w:lang w:val="fr-FR"/>
    </w:rPr>
  </w:style>
  <w:style w:type="paragraph" w:customStyle="1" w:styleId="GTRnormal3">
    <w:name w:val="GTR normal 3"/>
    <w:basedOn w:val="GTRnormalCarCarCar1"/>
    <w:rsid w:val="00FB3903"/>
    <w:pPr>
      <w:spacing w:after="240"/>
      <w:ind w:left="1418"/>
    </w:pPr>
    <w:rPr>
      <w:szCs w:val="20"/>
    </w:rPr>
  </w:style>
  <w:style w:type="paragraph" w:customStyle="1" w:styleId="GTRnormal2Car">
    <w:name w:val="GTR normal 2 Car"/>
    <w:basedOn w:val="GTRnormalCarCarCar1"/>
    <w:rsid w:val="00FB3903"/>
    <w:pPr>
      <w:numPr>
        <w:ilvl w:val="0"/>
      </w:numPr>
      <w:tabs>
        <w:tab w:val="num" w:pos="595"/>
      </w:tabs>
      <w:spacing w:after="240"/>
      <w:ind w:left="595" w:hanging="420"/>
    </w:pPr>
    <w:rPr>
      <w:color w:val="000000"/>
      <w:szCs w:val="20"/>
    </w:rPr>
  </w:style>
  <w:style w:type="paragraph" w:customStyle="1" w:styleId="GTRappendix">
    <w:name w:val="GTR appendix"/>
    <w:basedOn w:val="Standaard"/>
    <w:next w:val="GTRnormal"/>
    <w:rsid w:val="00FB3903"/>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FB3903"/>
    <w:pPr>
      <w:widowControl w:val="0"/>
      <w:autoSpaceDE w:val="0"/>
      <w:autoSpaceDN w:val="0"/>
      <w:adjustRightInd w:val="0"/>
    </w:pPr>
    <w:rPr>
      <w:sz w:val="24"/>
      <w:szCs w:val="24"/>
    </w:rPr>
  </w:style>
  <w:style w:type="paragraph" w:customStyle="1" w:styleId="Heading61">
    <w:name w:val="Heading 6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Annex5">
    <w:name w:val="Annex5"/>
    <w:basedOn w:val="Standaard"/>
    <w:semiHidden/>
    <w:rsid w:val="00FB390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FB3903"/>
    <w:pPr>
      <w:jc w:val="both"/>
    </w:pPr>
    <w:rPr>
      <w:rFonts w:ascii="Arial" w:eastAsia="MS Mincho" w:hAnsi="Arial"/>
      <w:color w:val="000000"/>
    </w:rPr>
  </w:style>
  <w:style w:type="paragraph" w:customStyle="1" w:styleId="Zakltextodsazeny">
    <w:name w:val="Zakl text odsazeny"/>
    <w:basedOn w:val="Standaard"/>
    <w:semiHidden/>
    <w:rsid w:val="00FB3903"/>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PointDouble1">
    <w:name w:val="PointDouble 1"/>
    <w:basedOn w:val="Standaard"/>
    <w:semiHidden/>
    <w:rsid w:val="00FB3903"/>
    <w:pPr>
      <w:tabs>
        <w:tab w:val="left" w:pos="1418"/>
      </w:tabs>
      <w:suppressAutoHyphens w:val="0"/>
      <w:spacing w:before="120" w:after="120" w:line="240" w:lineRule="auto"/>
      <w:ind w:left="1985" w:hanging="1134"/>
      <w:jc w:val="both"/>
    </w:pPr>
    <w:rPr>
      <w:sz w:val="24"/>
    </w:rPr>
  </w:style>
  <w:style w:type="paragraph" w:customStyle="1" w:styleId="Tiret3">
    <w:name w:val="Tiret 3"/>
    <w:basedOn w:val="Standaard"/>
    <w:semiHidden/>
    <w:rsid w:val="00FB3903"/>
    <w:pPr>
      <w:suppressAutoHyphens w:val="0"/>
      <w:spacing w:before="120" w:after="120" w:line="240" w:lineRule="auto"/>
      <w:ind w:left="2552" w:hanging="567"/>
      <w:jc w:val="both"/>
    </w:pPr>
    <w:rPr>
      <w:sz w:val="24"/>
    </w:rPr>
  </w:style>
  <w:style w:type="paragraph" w:customStyle="1" w:styleId="berschrift5n">
    <w:name w:val="Überschrift 5n"/>
    <w:basedOn w:val="Standaard"/>
    <w:next w:val="Standaard"/>
    <w:semiHidden/>
    <w:rsid w:val="00FB390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Kop4"/>
    <w:next w:val="Standaard"/>
    <w:semiHidden/>
    <w:rsid w:val="00FB3903"/>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Kop1"/>
    <w:semiHidden/>
    <w:rsid w:val="00FB3903"/>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Standaard"/>
    <w:semiHidden/>
    <w:rsid w:val="00FB3903"/>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Standaard"/>
    <w:semiHidden/>
    <w:rsid w:val="00FB390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Plattetekst"/>
    <w:semiHidden/>
    <w:rsid w:val="00FB3903"/>
    <w:pPr>
      <w:suppressAutoHyphens w:val="0"/>
      <w:spacing w:before="120" w:after="120" w:line="240" w:lineRule="auto"/>
      <w:ind w:left="340"/>
      <w:jc w:val="both"/>
    </w:pPr>
    <w:rPr>
      <w:rFonts w:ascii="Arial" w:eastAsia="MS Mincho" w:hAnsi="Arial"/>
    </w:rPr>
  </w:style>
  <w:style w:type="paragraph" w:customStyle="1" w:styleId="Standard2">
    <w:name w:val="Standard 2"/>
    <w:basedOn w:val="Plattetekst"/>
    <w:semiHidden/>
    <w:rsid w:val="00FB3903"/>
    <w:pPr>
      <w:suppressAutoHyphens w:val="0"/>
      <w:spacing w:before="120" w:after="120" w:line="240" w:lineRule="auto"/>
      <w:ind w:left="567"/>
      <w:jc w:val="both"/>
    </w:pPr>
    <w:rPr>
      <w:rFonts w:ascii="Arial" w:eastAsia="MS Mincho" w:hAnsi="Arial"/>
    </w:rPr>
  </w:style>
  <w:style w:type="paragraph" w:customStyle="1" w:styleId="Standard3">
    <w:name w:val="Standard 3"/>
    <w:basedOn w:val="Plattetekst"/>
    <w:semiHidden/>
    <w:rsid w:val="00FB3903"/>
    <w:pPr>
      <w:suppressAutoHyphens w:val="0"/>
      <w:spacing w:before="120" w:after="120" w:line="240" w:lineRule="auto"/>
      <w:ind w:left="737"/>
      <w:jc w:val="both"/>
    </w:pPr>
    <w:rPr>
      <w:rFonts w:ascii="Arial" w:eastAsia="MS Mincho" w:hAnsi="Arial"/>
    </w:rPr>
  </w:style>
  <w:style w:type="paragraph" w:customStyle="1" w:styleId="Note4">
    <w:name w:val="Note 4"/>
    <w:basedOn w:val="Standaard"/>
    <w:autoRedefine/>
    <w:rsid w:val="00FB3903"/>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Standaard"/>
    <w:rsid w:val="00FB3903"/>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Standaard"/>
    <w:autoRedefine/>
    <w:rsid w:val="00FB3903"/>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Standaard"/>
    <w:semiHidden/>
    <w:rsid w:val="00FB390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FB3903"/>
    <w:pPr>
      <w:ind w:left="1701"/>
    </w:pPr>
  </w:style>
  <w:style w:type="paragraph" w:customStyle="1" w:styleId="Table">
    <w:name w:val="Table"/>
    <w:basedOn w:val="Bijschrift"/>
    <w:semiHidden/>
    <w:rsid w:val="00FB3903"/>
    <w:pPr>
      <w:tabs>
        <w:tab w:val="left" w:pos="993"/>
      </w:tabs>
      <w:spacing w:after="240"/>
      <w:jc w:val="center"/>
    </w:pPr>
  </w:style>
  <w:style w:type="paragraph" w:customStyle="1" w:styleId="standard6">
    <w:name w:val="standard 6"/>
    <w:basedOn w:val="Standaard"/>
    <w:semiHidden/>
    <w:rsid w:val="00FB3903"/>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FB3903"/>
    <w:pPr>
      <w:tabs>
        <w:tab w:val="clear" w:pos="1140"/>
        <w:tab w:val="clear" w:pos="1491"/>
        <w:tab w:val="num" w:pos="360"/>
      </w:tabs>
      <w:ind w:left="360" w:hanging="360"/>
    </w:pPr>
  </w:style>
  <w:style w:type="paragraph" w:customStyle="1" w:styleId="Note6">
    <w:name w:val="Note 6"/>
    <w:basedOn w:val="Note5"/>
    <w:semiHidden/>
    <w:rsid w:val="00FB3903"/>
    <w:pPr>
      <w:tabs>
        <w:tab w:val="clear" w:pos="1418"/>
        <w:tab w:val="left" w:pos="1985"/>
      </w:tabs>
      <w:ind w:left="1985"/>
    </w:pPr>
  </w:style>
  <w:style w:type="paragraph" w:customStyle="1" w:styleId="title1">
    <w:name w:val="title1"/>
    <w:basedOn w:val="main"/>
    <w:semiHidden/>
    <w:rsid w:val="00FB3903"/>
    <w:rPr>
      <w:b/>
      <w:sz w:val="28"/>
    </w:rPr>
  </w:style>
  <w:style w:type="paragraph" w:customStyle="1" w:styleId="main">
    <w:name w:val="main"/>
    <w:basedOn w:val="Standaard"/>
    <w:rsid w:val="00FB390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Kop2"/>
    <w:semiHidden/>
    <w:rsid w:val="00FB3903"/>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Standaard"/>
    <w:next w:val="Standaard"/>
    <w:rsid w:val="00FB3903"/>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Kop3"/>
    <w:next w:val="Standaard"/>
    <w:semiHidden/>
    <w:rsid w:val="00FB3903"/>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Standaard"/>
    <w:next w:val="Standaard"/>
    <w:semiHidden/>
    <w:rsid w:val="00FB3903"/>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zzHelp">
    <w:name w:val="zzHelp"/>
    <w:basedOn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Standaard"/>
    <w:semiHidden/>
    <w:rsid w:val="00FB390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Plattetekst"/>
    <w:autoRedefine/>
    <w:semiHidden/>
    <w:rsid w:val="00FB3903"/>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Standaard"/>
    <w:semiHidden/>
    <w:rsid w:val="00FB3903"/>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FB3903"/>
    <w:pPr>
      <w:tabs>
        <w:tab w:val="num" w:pos="1140"/>
      </w:tabs>
      <w:ind w:left="1140" w:hanging="1140"/>
    </w:pPr>
    <w:rPr>
      <w:rFonts w:ascii="Arial" w:eastAsia="MS Mincho" w:hAnsi="Arial"/>
      <w:lang w:val="en-GB"/>
    </w:rPr>
  </w:style>
  <w:style w:type="paragraph" w:customStyle="1" w:styleId="EuropeanDirective3">
    <w:name w:val="European Directive 3"/>
    <w:basedOn w:val="Standaard"/>
    <w:semiHidden/>
    <w:rsid w:val="00FB3903"/>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Standaard"/>
    <w:semiHidden/>
    <w:rsid w:val="00FB3903"/>
    <w:pPr>
      <w:widowControl w:val="0"/>
      <w:tabs>
        <w:tab w:val="left" w:pos="204"/>
      </w:tabs>
      <w:suppressAutoHyphens w:val="0"/>
      <w:spacing w:after="120"/>
      <w:jc w:val="both"/>
    </w:pPr>
    <w:rPr>
      <w:rFonts w:eastAsia="MS Mincho"/>
      <w:lang w:val="fr-FR"/>
    </w:rPr>
  </w:style>
  <w:style w:type="paragraph" w:customStyle="1" w:styleId="a2">
    <w:name w:val="a2"/>
    <w:basedOn w:val="Kop2"/>
    <w:next w:val="Standaard"/>
    <w:semiHidden/>
    <w:rsid w:val="00FB3903"/>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Kop6"/>
    <w:next w:val="Standaard"/>
    <w:semiHidden/>
    <w:rsid w:val="00FB3903"/>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Kop4"/>
    <w:next w:val="Standaard"/>
    <w:semiHidden/>
    <w:rsid w:val="00FB3903"/>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Kop5"/>
    <w:next w:val="Standaard"/>
    <w:semiHidden/>
    <w:rsid w:val="00FB3903"/>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Bibliography1">
    <w:name w:val="Bibliography1"/>
    <w:basedOn w:val="Standaard"/>
    <w:semiHidden/>
    <w:rsid w:val="00FB3903"/>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paragraph" w:customStyle="1" w:styleId="Example">
    <w:name w:val="Example"/>
    <w:basedOn w:val="Standaard"/>
    <w:next w:val="Standaard"/>
    <w:semiHidden/>
    <w:rsid w:val="00FB3903"/>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Standaard"/>
    <w:rsid w:val="00FB3903"/>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oreword">
    <w:name w:val="Foreword"/>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Standaard"/>
    <w:next w:val="Standaard"/>
    <w:semiHidden/>
    <w:rsid w:val="00FB3903"/>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Note">
    <w:name w:val="Note"/>
    <w:basedOn w:val="Standaard"/>
    <w:next w:val="Standaard"/>
    <w:rsid w:val="00FB3903"/>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p2">
    <w:name w:val="p2"/>
    <w:basedOn w:val="Standaard"/>
    <w:next w:val="Standaard"/>
    <w:semiHidden/>
    <w:rsid w:val="00FB3903"/>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Standaard"/>
    <w:next w:val="Standaard"/>
    <w:semiHidden/>
    <w:rsid w:val="00FB3903"/>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Standaard"/>
    <w:next w:val="Standaard"/>
    <w:semiHidden/>
    <w:rsid w:val="00FB3903"/>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Standaard"/>
    <w:rsid w:val="00FB3903"/>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Standaard"/>
    <w:next w:val="Bibliography1"/>
    <w:semiHidden/>
    <w:rsid w:val="00FB3903"/>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Inhopg1"/>
    <w:semiHidden/>
    <w:rsid w:val="00FB3903"/>
  </w:style>
  <w:style w:type="paragraph" w:customStyle="1" w:styleId="zzCopyright">
    <w:name w:val="zzCopyright"/>
    <w:basedOn w:val="Standaard"/>
    <w:next w:val="Standaard"/>
    <w:semiHidden/>
    <w:rsid w:val="00FB390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Standaard"/>
    <w:semiHidden/>
    <w:rsid w:val="00FB3903"/>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Standaard"/>
    <w:semiHidden/>
    <w:rsid w:val="00FB3903"/>
    <w:rPr>
      <w:color w:val="0000FF"/>
    </w:rPr>
  </w:style>
  <w:style w:type="paragraph" w:customStyle="1" w:styleId="zzIndex">
    <w:name w:val="zzIndex"/>
    <w:basedOn w:val="zzBiblio"/>
    <w:next w:val="Standaard"/>
    <w:semiHidden/>
    <w:rsid w:val="00FB3903"/>
  </w:style>
  <w:style w:type="paragraph" w:customStyle="1" w:styleId="zzSTDTitle">
    <w:name w:val="zzSTDTitle"/>
    <w:basedOn w:val="Standaard"/>
    <w:next w:val="Standaard"/>
    <w:semiHidden/>
    <w:rsid w:val="00FB3903"/>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paragraph" w:customStyle="1" w:styleId="table45">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Standaard"/>
    <w:next w:val="Standaard"/>
    <w:rsid w:val="00FB3903"/>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FB3903"/>
    <w:pPr>
      <w:autoSpaceDE w:val="0"/>
      <w:autoSpaceDN w:val="0"/>
      <w:adjustRightInd w:val="0"/>
    </w:pPr>
    <w:rPr>
      <w:color w:val="000000"/>
      <w:sz w:val="24"/>
      <w:szCs w:val="24"/>
      <w:lang w:val="sv-SE" w:eastAsia="sv-SE"/>
    </w:rPr>
  </w:style>
  <w:style w:type="paragraph" w:customStyle="1" w:styleId="PointTriple1">
    <w:name w:val="PointTriple 1"/>
    <w:basedOn w:val="Standaard"/>
    <w:rsid w:val="00FB3903"/>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Standaard"/>
    <w:rsid w:val="00FB3903"/>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Standaard"/>
    <w:rsid w:val="00FB3903"/>
    <w:pPr>
      <w:tabs>
        <w:tab w:val="left" w:pos="1984"/>
        <w:tab w:val="left" w:pos="2551"/>
      </w:tabs>
      <w:suppressAutoHyphens w:val="0"/>
      <w:spacing w:before="120" w:after="120" w:line="240" w:lineRule="auto"/>
      <w:ind w:left="3118" w:hanging="1701"/>
      <w:jc w:val="both"/>
    </w:pPr>
    <w:rPr>
      <w:sz w:val="24"/>
      <w:lang w:eastAsia="en-GB"/>
    </w:rPr>
  </w:style>
  <w:style w:type="character" w:customStyle="1" w:styleId="ManualNumPar1Char">
    <w:name w:val="Manual NumPar 1 Char"/>
    <w:rsid w:val="00FB3903"/>
    <w:rPr>
      <w:sz w:val="24"/>
      <w:lang w:val="en-GB" w:eastAsia="en-GB" w:bidi="ar-SA"/>
    </w:rPr>
  </w:style>
  <w:style w:type="character" w:customStyle="1" w:styleId="CharChar4">
    <w:name w:val="Char Char4"/>
    <w:semiHidden/>
    <w:rsid w:val="00FB3903"/>
    <w:rPr>
      <w:sz w:val="18"/>
      <w:lang w:val="en-GB" w:eastAsia="en-US" w:bidi="ar-SA"/>
    </w:rPr>
  </w:style>
  <w:style w:type="paragraph" w:styleId="Inhopg2">
    <w:name w:val="toc 2"/>
    <w:basedOn w:val="Standaard"/>
    <w:next w:val="Standaard"/>
    <w:autoRedefine/>
    <w:rsid w:val="00FB3903"/>
    <w:pPr>
      <w:spacing w:before="120"/>
      <w:ind w:left="200"/>
    </w:pPr>
    <w:rPr>
      <w:i/>
      <w:iCs/>
    </w:rPr>
  </w:style>
  <w:style w:type="paragraph" w:styleId="Inhopg3">
    <w:name w:val="toc 3"/>
    <w:basedOn w:val="Standaard"/>
    <w:next w:val="Standaard"/>
    <w:autoRedefine/>
    <w:rsid w:val="00FB3903"/>
    <w:pPr>
      <w:ind w:left="400"/>
    </w:pPr>
  </w:style>
  <w:style w:type="paragraph" w:styleId="Inhopg4">
    <w:name w:val="toc 4"/>
    <w:basedOn w:val="Standaard"/>
    <w:next w:val="Standaard"/>
    <w:autoRedefine/>
    <w:rsid w:val="00FB3903"/>
    <w:pPr>
      <w:ind w:left="600"/>
    </w:pPr>
  </w:style>
  <w:style w:type="paragraph" w:styleId="Inhopg5">
    <w:name w:val="toc 5"/>
    <w:basedOn w:val="Standaard"/>
    <w:next w:val="Standaard"/>
    <w:autoRedefine/>
    <w:rsid w:val="00FB3903"/>
    <w:pPr>
      <w:ind w:left="800"/>
    </w:pPr>
  </w:style>
  <w:style w:type="paragraph" w:styleId="Inhopg6">
    <w:name w:val="toc 6"/>
    <w:basedOn w:val="Standaard"/>
    <w:next w:val="Standaard"/>
    <w:autoRedefine/>
    <w:rsid w:val="00FB3903"/>
    <w:pPr>
      <w:ind w:left="1000"/>
    </w:pPr>
  </w:style>
  <w:style w:type="paragraph" w:styleId="Inhopg7">
    <w:name w:val="toc 7"/>
    <w:basedOn w:val="Standaard"/>
    <w:next w:val="Standaard"/>
    <w:autoRedefine/>
    <w:rsid w:val="00FB3903"/>
    <w:pPr>
      <w:ind w:left="1200"/>
    </w:pPr>
  </w:style>
  <w:style w:type="paragraph" w:styleId="Inhopg8">
    <w:name w:val="toc 8"/>
    <w:basedOn w:val="Standaard"/>
    <w:next w:val="Standaard"/>
    <w:autoRedefine/>
    <w:rsid w:val="00FB3903"/>
    <w:pPr>
      <w:ind w:left="1400"/>
    </w:pPr>
  </w:style>
  <w:style w:type="paragraph" w:styleId="Inhopg9">
    <w:name w:val="toc 9"/>
    <w:basedOn w:val="Standaard"/>
    <w:next w:val="Standaard"/>
    <w:autoRedefine/>
    <w:rsid w:val="00FB3903"/>
    <w:pPr>
      <w:ind w:left="1600"/>
    </w:pPr>
  </w:style>
  <w:style w:type="character" w:customStyle="1" w:styleId="H1GChar">
    <w:name w:val="_ H_1_G Char"/>
    <w:link w:val="H1G"/>
    <w:rsid w:val="00FB3903"/>
    <w:rPr>
      <w:b/>
      <w:sz w:val="24"/>
      <w:lang w:val="en-GB"/>
    </w:rPr>
  </w:style>
  <w:style w:type="paragraph" w:customStyle="1" w:styleId="StyleHeading1TableGBoldAfter6pt">
    <w:name w:val="Style Heading 1Table_G + Bold After:  6 pt"/>
    <w:basedOn w:val="Kop1"/>
    <w:rsid w:val="00FB3903"/>
    <w:pPr>
      <w:ind w:left="1138"/>
    </w:pPr>
    <w:rPr>
      <w:b/>
      <w:bCs/>
    </w:rPr>
  </w:style>
  <w:style w:type="paragraph" w:customStyle="1" w:styleId="Tiret0">
    <w:name w:val="Tiret 0"/>
    <w:basedOn w:val="Point0"/>
    <w:rsid w:val="00FB3903"/>
    <w:pPr>
      <w:numPr>
        <w:numId w:val="22"/>
      </w:numPr>
    </w:pPr>
    <w:rPr>
      <w:szCs w:val="24"/>
      <w:lang w:eastAsia="de-DE"/>
    </w:rPr>
  </w:style>
  <w:style w:type="character" w:customStyle="1" w:styleId="PlattetekstChar">
    <w:name w:val="Platte tekst Char"/>
    <w:link w:val="Plattetekst"/>
    <w:semiHidden/>
    <w:rsid w:val="00FB3903"/>
    <w:rPr>
      <w:lang w:val="en-GB"/>
    </w:rPr>
  </w:style>
  <w:style w:type="character" w:customStyle="1" w:styleId="Plattetekst3Char">
    <w:name w:val="Platte tekst 3 Char"/>
    <w:link w:val="Plattetekst3"/>
    <w:semiHidden/>
    <w:rsid w:val="00FB3903"/>
    <w:rPr>
      <w:sz w:val="16"/>
      <w:szCs w:val="16"/>
      <w:lang w:val="en-GB"/>
    </w:rPr>
  </w:style>
  <w:style w:type="character" w:customStyle="1" w:styleId="Plattetekst2Char">
    <w:name w:val="Platte tekst 2 Char"/>
    <w:aliases w:val=" double line spacing Char"/>
    <w:link w:val="Plattetekst2"/>
    <w:semiHidden/>
    <w:rsid w:val="00FB3903"/>
    <w:rPr>
      <w:lang w:val="en-GB"/>
    </w:rPr>
  </w:style>
  <w:style w:type="paragraph" w:customStyle="1" w:styleId="CM4">
    <w:name w:val="CM4"/>
    <w:basedOn w:val="Standaard"/>
    <w:next w:val="Standaard"/>
    <w:rsid w:val="00FB3903"/>
    <w:pPr>
      <w:suppressAutoHyphens w:val="0"/>
      <w:autoSpaceDE w:val="0"/>
      <w:autoSpaceDN w:val="0"/>
      <w:adjustRightInd w:val="0"/>
      <w:spacing w:line="240" w:lineRule="auto"/>
    </w:pPr>
    <w:rPr>
      <w:rFonts w:ascii="EUAlbertina" w:hAnsi="EUAlbertina"/>
      <w:sz w:val="24"/>
      <w:szCs w:val="24"/>
      <w:lang w:eastAsia="en-GB"/>
    </w:rPr>
  </w:style>
  <w:style w:type="paragraph" w:styleId="Revisie">
    <w:name w:val="Revision"/>
    <w:hidden/>
    <w:semiHidden/>
    <w:rsid w:val="00FB3903"/>
    <w:rPr>
      <w:lang w:val="en-GB"/>
    </w:rPr>
  </w:style>
  <w:style w:type="character" w:customStyle="1" w:styleId="CommentTextChar1">
    <w:name w:val="Comment Text Char1"/>
    <w:semiHidden/>
    <w:rsid w:val="00FB3903"/>
    <w:rPr>
      <w:lang w:val="en-GB" w:eastAsia="en-US" w:bidi="ar-SA"/>
    </w:rPr>
  </w:style>
  <w:style w:type="paragraph" w:customStyle="1" w:styleId="ListNumber2Level2">
    <w:name w:val="List Number 2 (Level 2)"/>
    <w:basedOn w:val="Text2"/>
    <w:rsid w:val="00FB3903"/>
    <w:pPr>
      <w:tabs>
        <w:tab w:val="num" w:pos="2268"/>
      </w:tabs>
      <w:ind w:left="2268" w:hanging="708"/>
    </w:pPr>
    <w:rPr>
      <w:szCs w:val="24"/>
      <w:lang w:eastAsia="de-DE"/>
    </w:rPr>
  </w:style>
  <w:style w:type="paragraph" w:customStyle="1" w:styleId="ListNumber2Level3">
    <w:name w:val="List Number 2 (Level 3)"/>
    <w:basedOn w:val="Text2"/>
    <w:rsid w:val="00FB3903"/>
    <w:pPr>
      <w:tabs>
        <w:tab w:val="num" w:pos="2977"/>
      </w:tabs>
      <w:ind w:left="2977" w:hanging="709"/>
    </w:pPr>
    <w:rPr>
      <w:szCs w:val="24"/>
      <w:lang w:eastAsia="de-DE"/>
    </w:rPr>
  </w:style>
  <w:style w:type="paragraph" w:customStyle="1" w:styleId="ListNumber2Level4">
    <w:name w:val="List Number 2 (Level 4)"/>
    <w:basedOn w:val="Text2"/>
    <w:rsid w:val="00FB3903"/>
    <w:pPr>
      <w:tabs>
        <w:tab w:val="num" w:pos="3686"/>
      </w:tabs>
      <w:ind w:left="3686" w:hanging="709"/>
    </w:pPr>
    <w:rPr>
      <w:szCs w:val="24"/>
      <w:lang w:eastAsia="de-DE"/>
    </w:rPr>
  </w:style>
  <w:style w:type="paragraph" w:customStyle="1" w:styleId="HeaderLandscape">
    <w:name w:val="HeaderLandscape"/>
    <w:basedOn w:val="Standaard"/>
    <w:rsid w:val="00FB3903"/>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Standaard"/>
    <w:rsid w:val="00FB3903"/>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Standaard"/>
    <w:rsid w:val="00FB3903"/>
    <w:pPr>
      <w:suppressAutoHyphens w:val="0"/>
      <w:spacing w:before="120" w:after="120" w:line="240" w:lineRule="auto"/>
      <w:ind w:left="850"/>
      <w:jc w:val="both"/>
    </w:pPr>
    <w:rPr>
      <w:sz w:val="24"/>
      <w:szCs w:val="24"/>
      <w:lang w:eastAsia="de-DE"/>
    </w:rPr>
  </w:style>
  <w:style w:type="paragraph" w:customStyle="1" w:styleId="Point3">
    <w:name w:val="Point 3"/>
    <w:basedOn w:val="Standaard"/>
    <w:rsid w:val="00FB3903"/>
    <w:pPr>
      <w:suppressAutoHyphens w:val="0"/>
      <w:spacing w:before="120" w:after="120" w:line="240" w:lineRule="auto"/>
      <w:ind w:left="2551" w:hanging="567"/>
      <w:jc w:val="both"/>
    </w:pPr>
    <w:rPr>
      <w:sz w:val="24"/>
      <w:szCs w:val="24"/>
      <w:lang w:eastAsia="de-DE"/>
    </w:rPr>
  </w:style>
  <w:style w:type="paragraph" w:customStyle="1" w:styleId="Point4">
    <w:name w:val="Point 4"/>
    <w:basedOn w:val="Standaard"/>
    <w:rsid w:val="00FB3903"/>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FB3903"/>
    <w:pPr>
      <w:numPr>
        <w:numId w:val="23"/>
      </w:numPr>
    </w:pPr>
  </w:style>
  <w:style w:type="paragraph" w:customStyle="1" w:styleId="PointDouble3">
    <w:name w:val="PointDouble 3"/>
    <w:basedOn w:val="Standaard"/>
    <w:rsid w:val="00FB3903"/>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Standaard"/>
    <w:rsid w:val="00FB3903"/>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Standaard"/>
    <w:rsid w:val="00FB3903"/>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Standaard"/>
    <w:rsid w:val="00FB3903"/>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Standaard"/>
    <w:rsid w:val="00FB3903"/>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Standaard"/>
    <w:next w:val="Text1"/>
    <w:rsid w:val="00FB3903"/>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Standaard"/>
    <w:next w:val="Text3"/>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Standaard"/>
    <w:next w:val="Text4"/>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Standaard"/>
    <w:next w:val="Text2"/>
    <w:rsid w:val="00FB3903"/>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Standaard"/>
    <w:next w:val="Text3"/>
    <w:rsid w:val="00FB3903"/>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Standaard"/>
    <w:next w:val="Text4"/>
    <w:rsid w:val="00FB3903"/>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Standaard"/>
    <w:rsid w:val="00FB3903"/>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Standaard"/>
    <w:next w:val="Text4"/>
    <w:rsid w:val="00FB3903"/>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Standaard"/>
    <w:next w:val="Standaard"/>
    <w:rsid w:val="00FB3903"/>
    <w:pPr>
      <w:keepNext/>
      <w:suppressAutoHyphens w:val="0"/>
      <w:spacing w:before="120" w:after="360" w:line="240" w:lineRule="auto"/>
      <w:jc w:val="center"/>
    </w:pPr>
    <w:rPr>
      <w:b/>
      <w:sz w:val="32"/>
      <w:szCs w:val="24"/>
      <w:lang w:eastAsia="de-DE"/>
    </w:rPr>
  </w:style>
  <w:style w:type="paragraph" w:customStyle="1" w:styleId="PartTitle">
    <w:name w:val="PartTitle"/>
    <w:basedOn w:val="Standaard"/>
    <w:next w:val="ChapterTitle"/>
    <w:rsid w:val="00FB3903"/>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Standaard"/>
    <w:rsid w:val="00FB3903"/>
    <w:pPr>
      <w:numPr>
        <w:numId w:val="24"/>
      </w:numPr>
      <w:suppressAutoHyphens w:val="0"/>
      <w:spacing w:before="120" w:after="120" w:line="240" w:lineRule="auto"/>
      <w:jc w:val="both"/>
    </w:pPr>
    <w:rPr>
      <w:sz w:val="24"/>
      <w:szCs w:val="24"/>
      <w:lang w:eastAsia="de-DE"/>
    </w:rPr>
  </w:style>
  <w:style w:type="paragraph" w:customStyle="1" w:styleId="ListDash">
    <w:name w:val="List Dash"/>
    <w:basedOn w:val="Standaard"/>
    <w:rsid w:val="00FB3903"/>
    <w:pPr>
      <w:numPr>
        <w:numId w:val="25"/>
      </w:numPr>
      <w:suppressAutoHyphens w:val="0"/>
      <w:spacing w:before="120" w:after="120" w:line="240" w:lineRule="auto"/>
      <w:jc w:val="both"/>
    </w:pPr>
    <w:rPr>
      <w:sz w:val="24"/>
      <w:szCs w:val="24"/>
      <w:lang w:eastAsia="de-DE"/>
    </w:rPr>
  </w:style>
  <w:style w:type="paragraph" w:customStyle="1" w:styleId="ListDash1">
    <w:name w:val="List Dash 1"/>
    <w:basedOn w:val="Standaard"/>
    <w:rsid w:val="00FB3903"/>
    <w:pPr>
      <w:numPr>
        <w:numId w:val="26"/>
      </w:numPr>
      <w:suppressAutoHyphens w:val="0"/>
      <w:spacing w:before="120" w:after="120" w:line="240" w:lineRule="auto"/>
      <w:jc w:val="both"/>
    </w:pPr>
    <w:rPr>
      <w:sz w:val="24"/>
      <w:szCs w:val="24"/>
      <w:lang w:eastAsia="de-DE"/>
    </w:rPr>
  </w:style>
  <w:style w:type="paragraph" w:customStyle="1" w:styleId="ListDash2">
    <w:name w:val="List Dash 2"/>
    <w:basedOn w:val="Standaard"/>
    <w:rsid w:val="00FB3903"/>
    <w:pPr>
      <w:numPr>
        <w:numId w:val="27"/>
      </w:numPr>
      <w:suppressAutoHyphens w:val="0"/>
      <w:spacing w:before="120" w:after="120" w:line="240" w:lineRule="auto"/>
      <w:jc w:val="both"/>
    </w:pPr>
    <w:rPr>
      <w:sz w:val="24"/>
      <w:szCs w:val="24"/>
      <w:lang w:eastAsia="de-DE"/>
    </w:rPr>
  </w:style>
  <w:style w:type="paragraph" w:customStyle="1" w:styleId="ListDash3">
    <w:name w:val="List Dash 3"/>
    <w:basedOn w:val="Standaard"/>
    <w:rsid w:val="00FB3903"/>
    <w:pPr>
      <w:numPr>
        <w:numId w:val="28"/>
      </w:numPr>
      <w:suppressAutoHyphens w:val="0"/>
      <w:spacing w:before="120" w:after="120" w:line="240" w:lineRule="auto"/>
      <w:jc w:val="both"/>
    </w:pPr>
    <w:rPr>
      <w:sz w:val="24"/>
      <w:szCs w:val="24"/>
      <w:lang w:eastAsia="de-DE"/>
    </w:rPr>
  </w:style>
  <w:style w:type="paragraph" w:customStyle="1" w:styleId="ListDash4">
    <w:name w:val="List Dash 4"/>
    <w:basedOn w:val="Standaard"/>
    <w:rsid w:val="00FB3903"/>
    <w:pPr>
      <w:numPr>
        <w:numId w:val="29"/>
      </w:numPr>
      <w:suppressAutoHyphens w:val="0"/>
      <w:spacing w:before="120" w:after="120" w:line="240" w:lineRule="auto"/>
      <w:jc w:val="both"/>
    </w:pPr>
    <w:rPr>
      <w:sz w:val="24"/>
      <w:szCs w:val="24"/>
      <w:lang w:eastAsia="de-DE"/>
    </w:rPr>
  </w:style>
  <w:style w:type="paragraph" w:customStyle="1" w:styleId="ListNumber1">
    <w:name w:val="List Number 1"/>
    <w:basedOn w:val="Text1"/>
    <w:rsid w:val="00FB3903"/>
    <w:pPr>
      <w:widowControl/>
      <w:numPr>
        <w:numId w:val="30"/>
      </w:numPr>
      <w:tabs>
        <w:tab w:val="clear" w:pos="1560"/>
      </w:tabs>
      <w:adjustRightInd/>
      <w:spacing w:before="0" w:after="0" w:line="240" w:lineRule="auto"/>
      <w:ind w:left="0" w:firstLine="0"/>
      <w:jc w:val="center"/>
      <w:textAlignment w:val="auto"/>
    </w:pPr>
    <w:rPr>
      <w:rFonts w:ascii="Univers" w:hAnsi="Univers"/>
      <w:b/>
      <w:caps/>
    </w:rPr>
  </w:style>
  <w:style w:type="paragraph" w:customStyle="1" w:styleId="ListNumberLevel2">
    <w:name w:val="List Number (Level 2)"/>
    <w:basedOn w:val="Standaard"/>
    <w:rsid w:val="00FB3903"/>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FB3903"/>
    <w:pPr>
      <w:widowControl/>
      <w:numPr>
        <w:ilvl w:val="1"/>
        <w:numId w:val="30"/>
      </w:numPr>
      <w:tabs>
        <w:tab w:val="clear" w:pos="2268"/>
      </w:tabs>
      <w:adjustRightInd/>
      <w:spacing w:before="0" w:after="0" w:line="240" w:lineRule="auto"/>
      <w:ind w:left="0" w:firstLine="0"/>
      <w:jc w:val="center"/>
      <w:textAlignment w:val="auto"/>
    </w:pPr>
    <w:rPr>
      <w:rFonts w:ascii="Univers" w:hAnsi="Univers"/>
      <w:b/>
      <w:caps/>
    </w:rPr>
  </w:style>
  <w:style w:type="paragraph" w:customStyle="1" w:styleId="ListNumber3Level2">
    <w:name w:val="List Number 3 (Level 2)"/>
    <w:basedOn w:val="Text3"/>
    <w:rsid w:val="00FB3903"/>
    <w:pPr>
      <w:spacing w:before="0"/>
      <w:ind w:left="283"/>
      <w:jc w:val="left"/>
    </w:pPr>
    <w:rPr>
      <w:szCs w:val="24"/>
      <w:lang w:eastAsia="en-US"/>
    </w:rPr>
  </w:style>
  <w:style w:type="paragraph" w:customStyle="1" w:styleId="ListNumber4Level2">
    <w:name w:val="List Number 4 (Level 2)"/>
    <w:basedOn w:val="Text4"/>
    <w:rsid w:val="00FB3903"/>
    <w:pPr>
      <w:tabs>
        <w:tab w:val="num" w:pos="2268"/>
      </w:tabs>
      <w:ind w:left="2268" w:hanging="708"/>
    </w:pPr>
  </w:style>
  <w:style w:type="paragraph" w:customStyle="1" w:styleId="ListNumberLevel3">
    <w:name w:val="List Number (Level 3)"/>
    <w:basedOn w:val="Standaard"/>
    <w:rsid w:val="00FB3903"/>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FB3903"/>
    <w:pPr>
      <w:widowControl/>
      <w:numPr>
        <w:ilvl w:val="2"/>
        <w:numId w:val="30"/>
      </w:numPr>
      <w:tabs>
        <w:tab w:val="clear" w:pos="2977"/>
      </w:tabs>
      <w:adjustRightInd/>
      <w:spacing w:before="0" w:after="0" w:line="240" w:lineRule="auto"/>
      <w:ind w:left="0" w:firstLine="0"/>
      <w:jc w:val="center"/>
      <w:textAlignment w:val="auto"/>
    </w:pPr>
    <w:rPr>
      <w:rFonts w:ascii="Univers" w:hAnsi="Univers"/>
      <w:b/>
      <w:caps/>
    </w:rPr>
  </w:style>
  <w:style w:type="paragraph" w:customStyle="1" w:styleId="ListNumber3Level3">
    <w:name w:val="List Number 3 (Level 3)"/>
    <w:basedOn w:val="Text3"/>
    <w:rsid w:val="00FB3903"/>
    <w:pPr>
      <w:spacing w:before="0"/>
      <w:ind w:left="283"/>
      <w:jc w:val="left"/>
    </w:pPr>
    <w:rPr>
      <w:szCs w:val="24"/>
      <w:lang w:eastAsia="en-US"/>
    </w:rPr>
  </w:style>
  <w:style w:type="paragraph" w:customStyle="1" w:styleId="ListNumber4Level3">
    <w:name w:val="List Number 4 (Level 3)"/>
    <w:basedOn w:val="Text4"/>
    <w:rsid w:val="00FB3903"/>
    <w:pPr>
      <w:tabs>
        <w:tab w:val="num" w:pos="2977"/>
      </w:tabs>
      <w:ind w:left="2977" w:hanging="709"/>
    </w:pPr>
  </w:style>
  <w:style w:type="paragraph" w:customStyle="1" w:styleId="ListNumberLevel4">
    <w:name w:val="List Number (Level 4)"/>
    <w:basedOn w:val="Standaard"/>
    <w:rsid w:val="00FB3903"/>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FB3903"/>
    <w:pPr>
      <w:widowControl/>
      <w:numPr>
        <w:ilvl w:val="3"/>
        <w:numId w:val="30"/>
      </w:numPr>
      <w:tabs>
        <w:tab w:val="clear" w:pos="3686"/>
      </w:tabs>
      <w:adjustRightInd/>
      <w:spacing w:before="0" w:after="0" w:line="240" w:lineRule="auto"/>
      <w:ind w:left="0" w:firstLine="0"/>
      <w:jc w:val="center"/>
      <w:textAlignment w:val="auto"/>
    </w:pPr>
    <w:rPr>
      <w:rFonts w:ascii="Univers" w:hAnsi="Univers"/>
      <w:b/>
      <w:caps/>
    </w:rPr>
  </w:style>
  <w:style w:type="paragraph" w:customStyle="1" w:styleId="ListNumber3Level4">
    <w:name w:val="List Number 3 (Level 4)"/>
    <w:basedOn w:val="Text3"/>
    <w:rsid w:val="00FB3903"/>
    <w:pPr>
      <w:spacing w:before="0"/>
      <w:ind w:left="283"/>
      <w:jc w:val="left"/>
    </w:pPr>
    <w:rPr>
      <w:szCs w:val="24"/>
      <w:lang w:eastAsia="en-US"/>
    </w:rPr>
  </w:style>
  <w:style w:type="paragraph" w:customStyle="1" w:styleId="ListNumber4Level4">
    <w:name w:val="List Number 4 (Level 4)"/>
    <w:basedOn w:val="Text4"/>
    <w:rsid w:val="00FB3903"/>
    <w:pPr>
      <w:tabs>
        <w:tab w:val="num" w:pos="3686"/>
      </w:tabs>
      <w:ind w:left="3686" w:hanging="709"/>
    </w:pPr>
  </w:style>
  <w:style w:type="paragraph" w:customStyle="1" w:styleId="TableTitle0">
    <w:name w:val="Table Title"/>
    <w:basedOn w:val="Standaard"/>
    <w:next w:val="Standaard"/>
    <w:rsid w:val="00FB3903"/>
    <w:pPr>
      <w:suppressAutoHyphens w:val="0"/>
      <w:spacing w:before="120" w:after="120" w:line="240" w:lineRule="auto"/>
      <w:jc w:val="center"/>
    </w:pPr>
    <w:rPr>
      <w:b/>
      <w:sz w:val="24"/>
      <w:szCs w:val="24"/>
      <w:lang w:eastAsia="de-DE"/>
    </w:rPr>
  </w:style>
  <w:style w:type="character" w:customStyle="1" w:styleId="Marker">
    <w:name w:val="Marker"/>
    <w:rsid w:val="00FB3903"/>
    <w:rPr>
      <w:rFonts w:cs="Times New Roman"/>
      <w:color w:val="0000FF"/>
    </w:rPr>
  </w:style>
  <w:style w:type="character" w:customStyle="1" w:styleId="Marker1">
    <w:name w:val="Marker1"/>
    <w:rsid w:val="00FB3903"/>
    <w:rPr>
      <w:rFonts w:cs="Times New Roman"/>
      <w:color w:val="008000"/>
    </w:rPr>
  </w:style>
  <w:style w:type="character" w:customStyle="1" w:styleId="Marker2">
    <w:name w:val="Marker2"/>
    <w:rsid w:val="00FB3903"/>
    <w:rPr>
      <w:rFonts w:cs="Times New Roman"/>
      <w:color w:val="FF0000"/>
    </w:rPr>
  </w:style>
  <w:style w:type="paragraph" w:styleId="Kopvaninhoudsopgave">
    <w:name w:val="TOC Heading"/>
    <w:basedOn w:val="Standaard"/>
    <w:next w:val="Standaard"/>
    <w:qFormat/>
    <w:rsid w:val="00FB3903"/>
    <w:pPr>
      <w:suppressAutoHyphens w:val="0"/>
      <w:spacing w:before="120" w:after="240" w:line="240" w:lineRule="auto"/>
      <w:jc w:val="center"/>
    </w:pPr>
    <w:rPr>
      <w:b/>
      <w:sz w:val="28"/>
      <w:szCs w:val="24"/>
      <w:lang w:eastAsia="de-DE"/>
    </w:rPr>
  </w:style>
  <w:style w:type="paragraph" w:customStyle="1" w:styleId="Annexetitreacte">
    <w:name w:val="Annexe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Standaard"/>
    <w:next w:val="Standaard"/>
    <w:rsid w:val="00FB3903"/>
    <w:pPr>
      <w:keepNext/>
      <w:suppressAutoHyphens w:val="0"/>
      <w:spacing w:before="480" w:after="120" w:line="240" w:lineRule="auto"/>
      <w:jc w:val="both"/>
    </w:pPr>
    <w:rPr>
      <w:sz w:val="24"/>
      <w:szCs w:val="24"/>
      <w:u w:val="single"/>
      <w:lang w:eastAsia="de-DE"/>
    </w:rPr>
  </w:style>
  <w:style w:type="paragraph" w:customStyle="1" w:styleId="Confidence">
    <w:name w:val="Confidence"/>
    <w:basedOn w:val="Standaard"/>
    <w:next w:val="Standaard"/>
    <w:rsid w:val="00FB3903"/>
    <w:pPr>
      <w:suppressAutoHyphens w:val="0"/>
      <w:spacing w:before="360" w:after="120" w:line="240" w:lineRule="auto"/>
      <w:jc w:val="center"/>
    </w:pPr>
    <w:rPr>
      <w:sz w:val="24"/>
      <w:szCs w:val="24"/>
      <w:lang w:eastAsia="de-DE"/>
    </w:rPr>
  </w:style>
  <w:style w:type="paragraph" w:customStyle="1" w:styleId="Confidentialit">
    <w:name w:val="Confidentialité"/>
    <w:basedOn w:val="Standaard"/>
    <w:next w:val="Statut"/>
    <w:rsid w:val="00FB3903"/>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Standaard"/>
    <w:rsid w:val="00FB3903"/>
    <w:pPr>
      <w:numPr>
        <w:numId w:val="31"/>
      </w:numPr>
      <w:suppressAutoHyphens w:val="0"/>
      <w:spacing w:before="120" w:after="120" w:line="240" w:lineRule="auto"/>
      <w:jc w:val="both"/>
    </w:pPr>
    <w:rPr>
      <w:sz w:val="24"/>
      <w:szCs w:val="24"/>
      <w:lang w:eastAsia="de-DE"/>
    </w:rPr>
  </w:style>
  <w:style w:type="paragraph" w:customStyle="1" w:styleId="Corrigendum">
    <w:name w:val="Corrigendum"/>
    <w:basedOn w:val="Standaard"/>
    <w:next w:val="Standaard"/>
    <w:rsid w:val="00FB3903"/>
    <w:pPr>
      <w:suppressAutoHyphens w:val="0"/>
      <w:spacing w:after="240" w:line="240" w:lineRule="auto"/>
    </w:pPr>
    <w:rPr>
      <w:sz w:val="24"/>
      <w:szCs w:val="24"/>
      <w:lang w:eastAsia="de-DE"/>
    </w:rPr>
  </w:style>
  <w:style w:type="paragraph" w:customStyle="1" w:styleId="Datedadoption">
    <w:name w:val="Date d'adoption"/>
    <w:basedOn w:val="Standaard"/>
    <w:next w:val="Titreobjet"/>
    <w:rsid w:val="00FB3903"/>
    <w:pPr>
      <w:suppressAutoHyphens w:val="0"/>
      <w:spacing w:before="360" w:line="240" w:lineRule="auto"/>
      <w:jc w:val="center"/>
    </w:pPr>
    <w:rPr>
      <w:b/>
      <w:sz w:val="24"/>
      <w:szCs w:val="24"/>
      <w:lang w:eastAsia="de-DE"/>
    </w:rPr>
  </w:style>
  <w:style w:type="paragraph" w:customStyle="1" w:styleId="Emission">
    <w:name w:val="Emission"/>
    <w:basedOn w:val="Standaard"/>
    <w:next w:val="Rfrenceinstitutionelle"/>
    <w:rsid w:val="00FB3903"/>
    <w:pPr>
      <w:suppressAutoHyphens w:val="0"/>
      <w:spacing w:line="240" w:lineRule="auto"/>
      <w:ind w:left="5103"/>
    </w:pPr>
    <w:rPr>
      <w:sz w:val="24"/>
      <w:szCs w:val="24"/>
      <w:lang w:eastAsia="de-DE"/>
    </w:rPr>
  </w:style>
  <w:style w:type="paragraph" w:customStyle="1" w:styleId="Exposdesmotifstitre">
    <w:name w:val="Exposé des motifs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Standaard"/>
    <w:next w:val="Titrearticle"/>
    <w:rsid w:val="00FB3903"/>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Standaard"/>
    <w:next w:val="Standaard"/>
    <w:rsid w:val="00FB3903"/>
    <w:pPr>
      <w:keepNext/>
      <w:suppressAutoHyphens w:val="0"/>
      <w:spacing w:before="600" w:after="120" w:line="240" w:lineRule="auto"/>
      <w:jc w:val="both"/>
    </w:pPr>
    <w:rPr>
      <w:sz w:val="24"/>
      <w:szCs w:val="24"/>
      <w:lang w:eastAsia="de-DE"/>
    </w:rPr>
  </w:style>
  <w:style w:type="paragraph" w:customStyle="1" w:styleId="Langue">
    <w:name w:val="Langue"/>
    <w:basedOn w:val="Standaard"/>
    <w:next w:val="Rfrenceinterne"/>
    <w:rsid w:val="00FB3903"/>
    <w:pPr>
      <w:suppressAutoHyphens w:val="0"/>
      <w:spacing w:after="600" w:line="240" w:lineRule="auto"/>
      <w:jc w:val="center"/>
    </w:pPr>
    <w:rPr>
      <w:b/>
      <w:caps/>
      <w:sz w:val="24"/>
      <w:szCs w:val="24"/>
      <w:lang w:eastAsia="de-DE"/>
    </w:rPr>
  </w:style>
  <w:style w:type="paragraph" w:customStyle="1" w:styleId="Langueoriginale">
    <w:name w:val="Langue originale"/>
    <w:basedOn w:val="Standaard"/>
    <w:next w:val="Phrasefinale"/>
    <w:rsid w:val="00FB3903"/>
    <w:pPr>
      <w:suppressAutoHyphens w:val="0"/>
      <w:spacing w:before="360" w:after="120" w:line="240" w:lineRule="auto"/>
      <w:jc w:val="center"/>
    </w:pPr>
    <w:rPr>
      <w:caps/>
      <w:sz w:val="24"/>
      <w:szCs w:val="24"/>
      <w:lang w:eastAsia="de-DE"/>
    </w:rPr>
  </w:style>
  <w:style w:type="paragraph" w:customStyle="1" w:styleId="ManualConsidrant">
    <w:name w:val="Manual Considérant"/>
    <w:basedOn w:val="Standaard"/>
    <w:rsid w:val="00FB3903"/>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Standaard"/>
    <w:next w:val="Emission"/>
    <w:rsid w:val="00FB3903"/>
    <w:pPr>
      <w:suppressAutoHyphens w:val="0"/>
      <w:spacing w:line="240" w:lineRule="auto"/>
    </w:pPr>
    <w:rPr>
      <w:rFonts w:ascii="Arial" w:hAnsi="Arial" w:cs="Arial"/>
      <w:sz w:val="24"/>
      <w:szCs w:val="24"/>
      <w:lang w:eastAsia="de-DE"/>
    </w:rPr>
  </w:style>
  <w:style w:type="paragraph" w:customStyle="1" w:styleId="Phrasefinale">
    <w:name w:val="Phrase finale"/>
    <w:basedOn w:val="Standaard"/>
    <w:next w:val="Standaard"/>
    <w:rsid w:val="00FB3903"/>
    <w:pPr>
      <w:suppressAutoHyphens w:val="0"/>
      <w:spacing w:before="360" w:line="240" w:lineRule="auto"/>
      <w:jc w:val="center"/>
    </w:pPr>
    <w:rPr>
      <w:sz w:val="24"/>
      <w:szCs w:val="24"/>
      <w:lang w:eastAsia="de-DE"/>
    </w:rPr>
  </w:style>
  <w:style w:type="paragraph" w:customStyle="1" w:styleId="Prliminairetitre">
    <w:name w:val="Préliminaire titre"/>
    <w:basedOn w:val="Standaard"/>
    <w:next w:val="Standaard"/>
    <w:rsid w:val="00FB3903"/>
    <w:pPr>
      <w:suppressAutoHyphens w:val="0"/>
      <w:spacing w:before="360" w:after="360" w:line="240" w:lineRule="auto"/>
      <w:jc w:val="center"/>
    </w:pPr>
    <w:rPr>
      <w:b/>
      <w:sz w:val="24"/>
      <w:szCs w:val="24"/>
      <w:lang w:eastAsia="de-DE"/>
    </w:rPr>
  </w:style>
  <w:style w:type="paragraph" w:customStyle="1" w:styleId="Prliminairetype">
    <w:name w:val="Préliminaire type"/>
    <w:basedOn w:val="Standaard"/>
    <w:next w:val="Standaard"/>
    <w:rsid w:val="00FB3903"/>
    <w:pPr>
      <w:suppressAutoHyphens w:val="0"/>
      <w:spacing w:before="360" w:line="240" w:lineRule="auto"/>
      <w:jc w:val="center"/>
    </w:pPr>
    <w:rPr>
      <w:b/>
      <w:sz w:val="24"/>
      <w:szCs w:val="24"/>
      <w:lang w:eastAsia="de-DE"/>
    </w:rPr>
  </w:style>
  <w:style w:type="paragraph" w:customStyle="1" w:styleId="Rfrenceinstitutionelle">
    <w:name w:val="Référence institutionelle"/>
    <w:basedOn w:val="Standaard"/>
    <w:next w:val="Statut"/>
    <w:rsid w:val="00FB3903"/>
    <w:pPr>
      <w:suppressAutoHyphens w:val="0"/>
      <w:spacing w:after="240" w:line="240" w:lineRule="auto"/>
      <w:ind w:left="5103"/>
    </w:pPr>
    <w:rPr>
      <w:sz w:val="24"/>
      <w:szCs w:val="24"/>
      <w:lang w:eastAsia="de-DE"/>
    </w:rPr>
  </w:style>
  <w:style w:type="paragraph" w:customStyle="1" w:styleId="Rfrenceinterinstitutionelle">
    <w:name w:val="Référence interinstitutionelle"/>
    <w:basedOn w:val="Standaard"/>
    <w:next w:val="Statut"/>
    <w:rsid w:val="00FB3903"/>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Standaard"/>
    <w:next w:val="Standaard"/>
    <w:rsid w:val="00FB3903"/>
    <w:pPr>
      <w:suppressAutoHyphens w:val="0"/>
      <w:spacing w:line="240" w:lineRule="auto"/>
      <w:ind w:left="5103"/>
    </w:pPr>
    <w:rPr>
      <w:sz w:val="24"/>
      <w:szCs w:val="24"/>
      <w:lang w:eastAsia="de-DE"/>
    </w:rPr>
  </w:style>
  <w:style w:type="paragraph" w:customStyle="1" w:styleId="Rfrenceinterne">
    <w:name w:val="Référence interne"/>
    <w:basedOn w:val="Standaard"/>
    <w:next w:val="Nomdelinstitution"/>
    <w:rsid w:val="00FB3903"/>
    <w:pPr>
      <w:suppressAutoHyphens w:val="0"/>
      <w:spacing w:after="600" w:line="240" w:lineRule="auto"/>
      <w:jc w:val="center"/>
    </w:pPr>
    <w:rPr>
      <w:b/>
      <w:sz w:val="24"/>
      <w:szCs w:val="24"/>
      <w:lang w:eastAsia="de-DE"/>
    </w:rPr>
  </w:style>
  <w:style w:type="paragraph" w:customStyle="1" w:styleId="Sous-titreobjet">
    <w:name w:val="Sous-titre objet"/>
    <w:basedOn w:val="Standaard"/>
    <w:rsid w:val="00FB3903"/>
    <w:pPr>
      <w:suppressAutoHyphens w:val="0"/>
      <w:spacing w:line="240" w:lineRule="auto"/>
      <w:jc w:val="center"/>
    </w:pPr>
    <w:rPr>
      <w:b/>
      <w:sz w:val="24"/>
      <w:szCs w:val="24"/>
      <w:lang w:eastAsia="de-DE"/>
    </w:rPr>
  </w:style>
  <w:style w:type="paragraph" w:customStyle="1" w:styleId="Sous-titreobjetprliminaire">
    <w:name w:val="Sous-titre objet (préliminaire)"/>
    <w:basedOn w:val="Standaard"/>
    <w:rsid w:val="00FB3903"/>
    <w:pPr>
      <w:suppressAutoHyphens w:val="0"/>
      <w:spacing w:line="240" w:lineRule="auto"/>
      <w:jc w:val="center"/>
    </w:pPr>
    <w:rPr>
      <w:b/>
      <w:sz w:val="24"/>
      <w:szCs w:val="24"/>
      <w:lang w:eastAsia="de-DE"/>
    </w:rPr>
  </w:style>
  <w:style w:type="paragraph" w:customStyle="1" w:styleId="Statut">
    <w:name w:val="Statut"/>
    <w:basedOn w:val="Standaard"/>
    <w:next w:val="Typedudocument"/>
    <w:rsid w:val="00FB3903"/>
    <w:pPr>
      <w:suppressAutoHyphens w:val="0"/>
      <w:spacing w:before="360" w:line="240" w:lineRule="auto"/>
      <w:jc w:val="center"/>
    </w:pPr>
    <w:rPr>
      <w:sz w:val="24"/>
      <w:szCs w:val="24"/>
      <w:lang w:eastAsia="de-DE"/>
    </w:rPr>
  </w:style>
  <w:style w:type="paragraph" w:customStyle="1" w:styleId="Statutprliminaire">
    <w:name w:val="Statut (préliminaire)"/>
    <w:basedOn w:val="Standaard"/>
    <w:next w:val="Standaard"/>
    <w:rsid w:val="00FB3903"/>
    <w:pPr>
      <w:suppressAutoHyphens w:val="0"/>
      <w:spacing w:before="360" w:line="240" w:lineRule="auto"/>
      <w:jc w:val="center"/>
    </w:pPr>
    <w:rPr>
      <w:sz w:val="24"/>
      <w:szCs w:val="24"/>
      <w:lang w:eastAsia="de-DE"/>
    </w:rPr>
  </w:style>
  <w:style w:type="paragraph" w:customStyle="1" w:styleId="Titreobjet">
    <w:name w:val="Titre objet"/>
    <w:basedOn w:val="Standaard"/>
    <w:next w:val="Sous-titreobjet"/>
    <w:rsid w:val="00FB3903"/>
    <w:pPr>
      <w:suppressAutoHyphens w:val="0"/>
      <w:spacing w:before="360" w:after="360" w:line="240" w:lineRule="auto"/>
      <w:jc w:val="center"/>
    </w:pPr>
    <w:rPr>
      <w:b/>
      <w:sz w:val="24"/>
      <w:szCs w:val="24"/>
      <w:lang w:eastAsia="de-DE"/>
    </w:rPr>
  </w:style>
  <w:style w:type="paragraph" w:customStyle="1" w:styleId="Titreobjetprliminaire">
    <w:name w:val="Titre objet (préliminaire)"/>
    <w:basedOn w:val="Standaard"/>
    <w:next w:val="Standaard"/>
    <w:rsid w:val="00FB3903"/>
    <w:pPr>
      <w:suppressAutoHyphens w:val="0"/>
      <w:spacing w:before="360" w:after="360" w:line="240" w:lineRule="auto"/>
      <w:jc w:val="center"/>
    </w:pPr>
    <w:rPr>
      <w:b/>
      <w:sz w:val="24"/>
      <w:szCs w:val="24"/>
      <w:lang w:eastAsia="de-DE"/>
    </w:rPr>
  </w:style>
  <w:style w:type="paragraph" w:customStyle="1" w:styleId="Typedudocument">
    <w:name w:val="Type du document"/>
    <w:basedOn w:val="Standaard"/>
    <w:next w:val="Datedadoption"/>
    <w:rsid w:val="00FB3903"/>
    <w:pPr>
      <w:suppressAutoHyphens w:val="0"/>
      <w:spacing w:before="360" w:line="240" w:lineRule="auto"/>
      <w:jc w:val="center"/>
    </w:pPr>
    <w:rPr>
      <w:b/>
      <w:sz w:val="24"/>
      <w:szCs w:val="24"/>
      <w:lang w:eastAsia="de-DE"/>
    </w:rPr>
  </w:style>
  <w:style w:type="paragraph" w:customStyle="1" w:styleId="Typedudocumentprliminaire">
    <w:name w:val="Type du document (préliminaire)"/>
    <w:basedOn w:val="Standaard"/>
    <w:next w:val="Standaard"/>
    <w:rsid w:val="00FB3903"/>
    <w:pPr>
      <w:suppressAutoHyphens w:val="0"/>
      <w:spacing w:before="360" w:line="240" w:lineRule="auto"/>
      <w:jc w:val="center"/>
    </w:pPr>
    <w:rPr>
      <w:b/>
      <w:sz w:val="24"/>
      <w:szCs w:val="24"/>
      <w:lang w:eastAsia="de-DE"/>
    </w:rPr>
  </w:style>
  <w:style w:type="character" w:customStyle="1" w:styleId="Added">
    <w:name w:val="Added"/>
    <w:rsid w:val="00FB3903"/>
    <w:rPr>
      <w:rFonts w:cs="Times New Roman"/>
      <w:b/>
      <w:u w:val="single"/>
    </w:rPr>
  </w:style>
  <w:style w:type="character" w:customStyle="1" w:styleId="Deleted">
    <w:name w:val="Deleted"/>
    <w:rsid w:val="00FB3903"/>
    <w:rPr>
      <w:rFonts w:cs="Times New Roman"/>
      <w:strike/>
    </w:rPr>
  </w:style>
  <w:style w:type="paragraph" w:customStyle="1" w:styleId="Address">
    <w:name w:val="Address"/>
    <w:basedOn w:val="Standaard"/>
    <w:next w:val="Standaard"/>
    <w:rsid w:val="00FB3903"/>
    <w:pPr>
      <w:keepLines/>
      <w:suppressAutoHyphens w:val="0"/>
      <w:spacing w:before="120" w:after="120" w:line="360" w:lineRule="auto"/>
      <w:ind w:left="3402"/>
    </w:pPr>
    <w:rPr>
      <w:sz w:val="24"/>
      <w:szCs w:val="24"/>
      <w:lang w:eastAsia="de-DE"/>
    </w:rPr>
  </w:style>
  <w:style w:type="paragraph" w:customStyle="1" w:styleId="Fichefinancirestandardtitre">
    <w:name w:val="Fiche financière (standard)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Objetexterne">
    <w:name w:val="Objet externe"/>
    <w:basedOn w:val="Standaard"/>
    <w:next w:val="Standaard"/>
    <w:rsid w:val="00FB3903"/>
    <w:pPr>
      <w:suppressAutoHyphens w:val="0"/>
      <w:spacing w:before="120" w:after="120" w:line="240" w:lineRule="auto"/>
      <w:jc w:val="both"/>
    </w:pPr>
    <w:rPr>
      <w:i/>
      <w:caps/>
      <w:sz w:val="24"/>
      <w:szCs w:val="24"/>
      <w:lang w:eastAsia="de-DE"/>
    </w:rPr>
  </w:style>
  <w:style w:type="character" w:customStyle="1" w:styleId="manualnumpar1char0">
    <w:name w:val="manualnumpar1char"/>
    <w:rsid w:val="00FB3903"/>
    <w:rPr>
      <w:rFonts w:cs="Times New Roman"/>
    </w:rPr>
  </w:style>
  <w:style w:type="paragraph" w:customStyle="1" w:styleId="FichedimpactPMEtitre">
    <w:name w:val="Fiche d'impact PME titre"/>
    <w:basedOn w:val="Standaard"/>
    <w:next w:val="Standaard"/>
    <w:rsid w:val="00FB3903"/>
    <w:pPr>
      <w:suppressAutoHyphens w:val="0"/>
      <w:spacing w:before="120" w:after="120" w:line="240" w:lineRule="auto"/>
      <w:jc w:val="center"/>
    </w:pPr>
    <w:rPr>
      <w:b/>
      <w:sz w:val="24"/>
      <w:lang w:eastAsia="en-GB"/>
    </w:rPr>
  </w:style>
  <w:style w:type="paragraph" w:customStyle="1" w:styleId="Fichefinanciretextetable">
    <w:name w:val="Fiche financière texte (table)"/>
    <w:basedOn w:val="Standaard"/>
    <w:rsid w:val="00FB3903"/>
    <w:pPr>
      <w:suppressAutoHyphens w:val="0"/>
      <w:spacing w:line="240" w:lineRule="auto"/>
    </w:pPr>
    <w:rPr>
      <w:lang w:eastAsia="en-GB"/>
    </w:rPr>
  </w:style>
  <w:style w:type="paragraph" w:customStyle="1" w:styleId="Fichefinanciretitre">
    <w:name w:val="Fiche financière titre"/>
    <w:basedOn w:val="Standaard"/>
    <w:next w:val="Standaard"/>
    <w:rsid w:val="00FB3903"/>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Standaard"/>
    <w:next w:val="Standaard"/>
    <w:rsid w:val="00FB3903"/>
    <w:pPr>
      <w:suppressAutoHyphens w:val="0"/>
      <w:spacing w:before="120" w:after="120" w:line="240" w:lineRule="auto"/>
      <w:jc w:val="center"/>
    </w:pPr>
    <w:rPr>
      <w:b/>
      <w:sz w:val="40"/>
      <w:lang w:eastAsia="en-GB"/>
    </w:rPr>
  </w:style>
  <w:style w:type="paragraph" w:customStyle="1" w:styleId="Fichefinanciretitreacte">
    <w:name w:val="Fiche financière titre (acte)"/>
    <w:basedOn w:val="Standaard"/>
    <w:next w:val="Standaard"/>
    <w:rsid w:val="00FB3903"/>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Standaard"/>
    <w:rsid w:val="00FB3903"/>
    <w:pPr>
      <w:suppressAutoHyphens w:val="0"/>
      <w:spacing w:before="120" w:after="120" w:line="240" w:lineRule="auto"/>
      <w:jc w:val="center"/>
    </w:pPr>
    <w:rPr>
      <w:b/>
      <w:sz w:val="40"/>
      <w:lang w:eastAsia="en-GB"/>
    </w:rPr>
  </w:style>
  <w:style w:type="paragraph" w:styleId="Kopbronvermelding">
    <w:name w:val="toa heading"/>
    <w:basedOn w:val="Standaard"/>
    <w:next w:val="Standaard"/>
    <w:rsid w:val="00FB3903"/>
    <w:pPr>
      <w:suppressAutoHyphens w:val="0"/>
      <w:spacing w:before="120" w:after="120" w:line="240" w:lineRule="auto"/>
      <w:jc w:val="both"/>
    </w:pPr>
    <w:rPr>
      <w:rFonts w:ascii="Arial" w:hAnsi="Arial"/>
      <w:b/>
      <w:sz w:val="24"/>
      <w:lang w:eastAsia="en-GB"/>
    </w:rPr>
  </w:style>
  <w:style w:type="paragraph" w:customStyle="1" w:styleId="CRSeparator">
    <w:name w:val="CR Separator"/>
    <w:basedOn w:val="Standaard"/>
    <w:next w:val="CRReference"/>
    <w:rsid w:val="00FB3903"/>
    <w:pPr>
      <w:keepNext/>
      <w:pBdr>
        <w:top w:val="single" w:sz="4" w:space="1" w:color="auto"/>
      </w:pBdr>
      <w:suppressAutoHyphens w:val="0"/>
      <w:spacing w:before="240" w:line="240" w:lineRule="auto"/>
      <w:ind w:right="40"/>
      <w:jc w:val="both"/>
    </w:pPr>
    <w:rPr>
      <w:sz w:val="24"/>
      <w:lang w:val="fr-FR"/>
    </w:rPr>
  </w:style>
  <w:style w:type="paragraph" w:customStyle="1" w:styleId="CRReference">
    <w:name w:val="CR Reference"/>
    <w:basedOn w:val="Standaard"/>
    <w:rsid w:val="00FB390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character" w:customStyle="1" w:styleId="CRMarker">
    <w:name w:val="CR Marker"/>
    <w:rsid w:val="00FB3903"/>
    <w:rPr>
      <w:rFonts w:ascii="Wingdings" w:hAnsi="Wingdings" w:cs="Times New Roman"/>
    </w:rPr>
  </w:style>
  <w:style w:type="character" w:customStyle="1" w:styleId="CRRefNum">
    <w:name w:val="CR RefNum"/>
    <w:rsid w:val="00FB3903"/>
    <w:rPr>
      <w:rFonts w:cs="Times New Roman"/>
      <w:vertAlign w:val="subscript"/>
    </w:rPr>
  </w:style>
  <w:style w:type="paragraph" w:customStyle="1" w:styleId="CRParaDeleted">
    <w:name w:val="CR ParaDeleted"/>
    <w:basedOn w:val="Standaard"/>
    <w:next w:val="Standaard"/>
    <w:rsid w:val="00FB3903"/>
    <w:pPr>
      <w:suppressAutoHyphens w:val="0"/>
      <w:spacing w:before="120" w:after="120" w:line="240" w:lineRule="auto"/>
      <w:jc w:val="both"/>
    </w:pPr>
    <w:rPr>
      <w:sz w:val="24"/>
      <w:lang w:val="fr-FR"/>
    </w:rPr>
  </w:style>
  <w:style w:type="character" w:customStyle="1" w:styleId="CRDeleted">
    <w:name w:val="CR Deleted"/>
    <w:rsid w:val="00FB3903"/>
    <w:rPr>
      <w:rFonts w:cs="Times New Roman"/>
      <w:i/>
      <w:dstrike/>
    </w:rPr>
  </w:style>
  <w:style w:type="paragraph" w:styleId="Documentstructuur">
    <w:name w:val="Document Map"/>
    <w:basedOn w:val="Standaard"/>
    <w:link w:val="DocumentstructuurChar"/>
    <w:rsid w:val="00FB3903"/>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Standaardalinea-lettertype"/>
    <w:rsid w:val="00FB3903"/>
    <w:rPr>
      <w:rFonts w:ascii="Tahoma" w:hAnsi="Tahoma" w:cs="Tahoma"/>
      <w:sz w:val="16"/>
      <w:szCs w:val="16"/>
      <w:lang w:val="en-GB"/>
    </w:rPr>
  </w:style>
  <w:style w:type="paragraph" w:customStyle="1" w:styleId="NormalWeb1">
    <w:name w:val="Normal (Web)1"/>
    <w:basedOn w:val="Standaard"/>
    <w:rsid w:val="00FB3903"/>
    <w:pPr>
      <w:suppressAutoHyphens w:val="0"/>
      <w:spacing w:before="100" w:beforeAutospacing="1" w:after="100" w:afterAutospacing="1" w:line="240" w:lineRule="auto"/>
    </w:pPr>
    <w:rPr>
      <w:rFonts w:ascii="Verdana" w:hAnsi="Verdana"/>
      <w:sz w:val="24"/>
      <w:szCs w:val="24"/>
      <w:lang w:eastAsia="en-GB"/>
    </w:rPr>
  </w:style>
  <w:style w:type="character" w:customStyle="1" w:styleId="Hyperlink1">
    <w:name w:val="Hyperlink1"/>
    <w:rsid w:val="00FB3903"/>
    <w:rPr>
      <w:rFonts w:cs="Times New Roman"/>
      <w:b/>
      <w:bCs/>
      <w:color w:val="auto"/>
      <w:u w:val="none"/>
      <w:effect w:val="none"/>
    </w:rPr>
  </w:style>
  <w:style w:type="paragraph" w:customStyle="1" w:styleId="WW-BodyText2">
    <w:name w:val="WW-Body Text 2"/>
    <w:basedOn w:val="Standaard"/>
    <w:rsid w:val="00FB3903"/>
    <w:pPr>
      <w:spacing w:line="480" w:lineRule="auto"/>
    </w:pPr>
    <w:rPr>
      <w:rFonts w:ascii="Arial" w:hAnsi="Arial"/>
      <w:color w:val="FF0000"/>
      <w:sz w:val="24"/>
      <w:lang w:val="en-AU" w:eastAsia="de-DE"/>
    </w:rPr>
  </w:style>
  <w:style w:type="paragraph" w:customStyle="1" w:styleId="LOOadd">
    <w:name w:val="LOOadd"/>
    <w:basedOn w:val="Standaard"/>
    <w:rsid w:val="00FB3903"/>
    <w:pPr>
      <w:suppressAutoHyphens w:val="0"/>
      <w:spacing w:line="240" w:lineRule="auto"/>
    </w:pPr>
    <w:rPr>
      <w:color w:val="993300"/>
      <w:sz w:val="24"/>
      <w:szCs w:val="24"/>
      <w:u w:val="words"/>
      <w:lang w:val="sv-SE" w:eastAsia="en-GB"/>
    </w:rPr>
  </w:style>
  <w:style w:type="paragraph" w:customStyle="1" w:styleId="LOOaddscentr">
    <w:name w:val="LOOadd scentr"/>
    <w:basedOn w:val="Standaard"/>
    <w:rsid w:val="00FB390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FB3903"/>
    <w:rPr>
      <w:sz w:val="18"/>
      <w:szCs w:val="18"/>
    </w:rPr>
  </w:style>
  <w:style w:type="paragraph" w:customStyle="1" w:styleId="Tabellhuvud">
    <w:name w:val="Tabellhuvud"/>
    <w:basedOn w:val="Standaard"/>
    <w:rsid w:val="00FB3903"/>
    <w:pPr>
      <w:suppressAutoHyphens w:val="0"/>
      <w:spacing w:before="120" w:after="60" w:line="240" w:lineRule="auto"/>
      <w:jc w:val="center"/>
    </w:pPr>
    <w:rPr>
      <w:rFonts w:ascii="Palatino" w:hAnsi="Palatino"/>
      <w:noProof/>
      <w:lang w:eastAsia="sv-SE"/>
    </w:rPr>
  </w:style>
  <w:style w:type="paragraph" w:customStyle="1" w:styleId="Type">
    <w:name w:val="Type"/>
    <w:basedOn w:val="Standaard"/>
    <w:rsid w:val="00FB3903"/>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Standaard"/>
    <w:rsid w:val="00FB3903"/>
    <w:pPr>
      <w:suppressAutoHyphens w:val="0"/>
      <w:spacing w:before="60" w:after="60" w:line="240" w:lineRule="auto"/>
    </w:pPr>
    <w:rPr>
      <w:rFonts w:ascii="Palatino" w:hAnsi="Palatino"/>
      <w:color w:val="CC0000"/>
      <w:lang w:eastAsia="sv-SE"/>
    </w:rPr>
  </w:style>
  <w:style w:type="paragraph" w:customStyle="1" w:styleId="point00">
    <w:name w:val="point0"/>
    <w:basedOn w:val="Standaard"/>
    <w:rsid w:val="00FB3903"/>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Standaard"/>
    <w:next w:val="Standaard"/>
    <w:rsid w:val="00FB3903"/>
    <w:pPr>
      <w:suppressAutoHyphens w:val="0"/>
      <w:spacing w:before="1200" w:after="120" w:line="240" w:lineRule="auto"/>
      <w:ind w:left="1440" w:hanging="1440"/>
    </w:pPr>
    <w:rPr>
      <w:sz w:val="24"/>
    </w:rPr>
  </w:style>
  <w:style w:type="character" w:customStyle="1" w:styleId="DatumChar">
    <w:name w:val="Datum Char"/>
    <w:link w:val="Datum"/>
    <w:semiHidden/>
    <w:rsid w:val="00FB3903"/>
    <w:rPr>
      <w:lang w:val="en-GB"/>
    </w:rPr>
  </w:style>
  <w:style w:type="character" w:customStyle="1" w:styleId="italic">
    <w:name w:val="italic"/>
    <w:rsid w:val="00FB3903"/>
    <w:rPr>
      <w:rFonts w:cs="Times New Roman"/>
    </w:rPr>
  </w:style>
  <w:style w:type="paragraph" w:customStyle="1" w:styleId="Par-dash">
    <w:name w:val="Par-dash"/>
    <w:basedOn w:val="Standaard"/>
    <w:next w:val="Standaard"/>
    <w:rsid w:val="00FB3903"/>
    <w:pPr>
      <w:widowControl w:val="0"/>
      <w:numPr>
        <w:numId w:val="33"/>
      </w:numPr>
      <w:suppressAutoHyphens w:val="0"/>
      <w:spacing w:line="360" w:lineRule="auto"/>
    </w:pPr>
    <w:rPr>
      <w:sz w:val="24"/>
      <w:lang w:eastAsia="en-GB"/>
    </w:rPr>
  </w:style>
  <w:style w:type="paragraph" w:customStyle="1" w:styleId="AddressTL">
    <w:name w:val="AddressTL"/>
    <w:basedOn w:val="Standaard"/>
    <w:next w:val="Standaard"/>
    <w:rsid w:val="00FB3903"/>
    <w:pPr>
      <w:suppressAutoHyphens w:val="0"/>
      <w:spacing w:after="720" w:line="240" w:lineRule="auto"/>
    </w:pPr>
    <w:rPr>
      <w:sz w:val="24"/>
    </w:rPr>
  </w:style>
  <w:style w:type="paragraph" w:customStyle="1" w:styleId="AddressTR">
    <w:name w:val="AddressTR"/>
    <w:basedOn w:val="Standaard"/>
    <w:next w:val="Standaard"/>
    <w:rsid w:val="00FB3903"/>
    <w:pPr>
      <w:suppressAutoHyphens w:val="0"/>
      <w:spacing w:after="720" w:line="240" w:lineRule="auto"/>
      <w:ind w:left="5103"/>
    </w:pPr>
    <w:rPr>
      <w:sz w:val="24"/>
    </w:rPr>
  </w:style>
  <w:style w:type="character" w:customStyle="1" w:styleId="PlatteteksteersteinspringingChar">
    <w:name w:val="Platte tekst eerste inspringing Char"/>
    <w:basedOn w:val="PlattetekstChar"/>
    <w:link w:val="Platteteksteersteinspringing"/>
    <w:semiHidden/>
    <w:rsid w:val="00FB3903"/>
    <w:rPr>
      <w:lang w:val="en-GB"/>
    </w:rPr>
  </w:style>
  <w:style w:type="character" w:customStyle="1" w:styleId="PlattetekstinspringenChar">
    <w:name w:val="Platte tekst inspringen Char"/>
    <w:link w:val="Plattetekstinspringen"/>
    <w:semiHidden/>
    <w:rsid w:val="00FB3903"/>
    <w:rPr>
      <w:lang w:val="en-GB"/>
    </w:rPr>
  </w:style>
  <w:style w:type="character" w:customStyle="1" w:styleId="Platteteksteersteinspringing2Char">
    <w:name w:val="Platte tekst eerste inspringing 2 Char"/>
    <w:basedOn w:val="PlattetekstinspringenChar"/>
    <w:link w:val="Platteteksteersteinspringing2"/>
    <w:semiHidden/>
    <w:rsid w:val="00FB3903"/>
    <w:rPr>
      <w:lang w:val="en-GB"/>
    </w:rPr>
  </w:style>
  <w:style w:type="character" w:customStyle="1" w:styleId="Plattetekstinspringen3Char">
    <w:name w:val="Platte tekst inspringen 3 Char"/>
    <w:link w:val="Plattetekstinspringen3"/>
    <w:semiHidden/>
    <w:rsid w:val="00FB3903"/>
    <w:rPr>
      <w:sz w:val="16"/>
      <w:szCs w:val="16"/>
      <w:lang w:val="en-GB"/>
    </w:rPr>
  </w:style>
  <w:style w:type="character" w:customStyle="1" w:styleId="AfsluitingChar">
    <w:name w:val="Afsluiting Char"/>
    <w:link w:val="Afsluiting"/>
    <w:semiHidden/>
    <w:rsid w:val="00FB3903"/>
    <w:rPr>
      <w:lang w:val="en-GB"/>
    </w:rPr>
  </w:style>
  <w:style w:type="character" w:customStyle="1" w:styleId="HandtekeningChar">
    <w:name w:val="Handtekening Char"/>
    <w:link w:val="Handtekening"/>
    <w:semiHidden/>
    <w:rsid w:val="00FB3903"/>
    <w:rPr>
      <w:lang w:val="en-GB"/>
    </w:rPr>
  </w:style>
  <w:style w:type="paragraph" w:customStyle="1" w:styleId="Enclosures">
    <w:name w:val="Enclosures"/>
    <w:basedOn w:val="Standaard"/>
    <w:next w:val="Participants"/>
    <w:rsid w:val="00FB3903"/>
    <w:pPr>
      <w:keepNext/>
      <w:keepLines/>
      <w:tabs>
        <w:tab w:val="left" w:pos="5670"/>
      </w:tabs>
      <w:suppressAutoHyphens w:val="0"/>
      <w:spacing w:before="480" w:line="240" w:lineRule="auto"/>
      <w:ind w:left="1985" w:hanging="1985"/>
    </w:pPr>
    <w:rPr>
      <w:sz w:val="24"/>
    </w:rPr>
  </w:style>
  <w:style w:type="paragraph" w:customStyle="1" w:styleId="Participants">
    <w:name w:val="Participants"/>
    <w:basedOn w:val="Standaard"/>
    <w:next w:val="Copies"/>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pies">
    <w:name w:val="Copies"/>
    <w:basedOn w:val="Standaard"/>
    <w:next w:val="Standaard"/>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DoubSign">
    <w:name w:val="DoubSign"/>
    <w:basedOn w:val="Standaard"/>
    <w:next w:val="Contact"/>
    <w:rsid w:val="00FB3903"/>
    <w:pPr>
      <w:tabs>
        <w:tab w:val="left" w:pos="5103"/>
      </w:tabs>
      <w:suppressAutoHyphens w:val="0"/>
      <w:spacing w:before="1200" w:line="240" w:lineRule="auto"/>
    </w:pPr>
    <w:rPr>
      <w:sz w:val="24"/>
    </w:rPr>
  </w:style>
  <w:style w:type="paragraph" w:styleId="Index2">
    <w:name w:val="index 2"/>
    <w:basedOn w:val="Standaard"/>
    <w:next w:val="Standaard"/>
    <w:autoRedefine/>
    <w:rsid w:val="00FB3903"/>
    <w:pPr>
      <w:suppressAutoHyphens w:val="0"/>
      <w:spacing w:after="240" w:line="240" w:lineRule="auto"/>
      <w:ind w:left="480" w:hanging="240"/>
      <w:jc w:val="both"/>
    </w:pPr>
    <w:rPr>
      <w:sz w:val="24"/>
    </w:rPr>
  </w:style>
  <w:style w:type="paragraph" w:styleId="Index3">
    <w:name w:val="index 3"/>
    <w:basedOn w:val="Standaard"/>
    <w:next w:val="Standaard"/>
    <w:autoRedefine/>
    <w:rsid w:val="00FB3903"/>
    <w:pPr>
      <w:suppressAutoHyphens w:val="0"/>
      <w:spacing w:after="240" w:line="240" w:lineRule="auto"/>
      <w:ind w:left="720" w:hanging="240"/>
      <w:jc w:val="both"/>
    </w:pPr>
    <w:rPr>
      <w:sz w:val="24"/>
    </w:rPr>
  </w:style>
  <w:style w:type="paragraph" w:styleId="Index4">
    <w:name w:val="index 4"/>
    <w:basedOn w:val="Standaard"/>
    <w:next w:val="Standaard"/>
    <w:autoRedefine/>
    <w:rsid w:val="00FB3903"/>
    <w:pPr>
      <w:suppressAutoHyphens w:val="0"/>
      <w:spacing w:after="240" w:line="240" w:lineRule="auto"/>
      <w:ind w:left="960" w:hanging="240"/>
      <w:jc w:val="both"/>
    </w:pPr>
    <w:rPr>
      <w:sz w:val="24"/>
    </w:rPr>
  </w:style>
  <w:style w:type="paragraph" w:styleId="Index5">
    <w:name w:val="index 5"/>
    <w:basedOn w:val="Standaard"/>
    <w:next w:val="Standaard"/>
    <w:autoRedefine/>
    <w:rsid w:val="00FB3903"/>
    <w:pPr>
      <w:suppressAutoHyphens w:val="0"/>
      <w:spacing w:after="240" w:line="240" w:lineRule="auto"/>
      <w:ind w:left="1200" w:hanging="240"/>
      <w:jc w:val="both"/>
    </w:pPr>
    <w:rPr>
      <w:sz w:val="24"/>
    </w:rPr>
  </w:style>
  <w:style w:type="paragraph" w:styleId="Index6">
    <w:name w:val="index 6"/>
    <w:basedOn w:val="Standaard"/>
    <w:next w:val="Standaard"/>
    <w:autoRedefine/>
    <w:rsid w:val="00FB3903"/>
    <w:pPr>
      <w:suppressAutoHyphens w:val="0"/>
      <w:spacing w:after="240" w:line="240" w:lineRule="auto"/>
      <w:ind w:left="1440" w:hanging="240"/>
      <w:jc w:val="both"/>
    </w:pPr>
    <w:rPr>
      <w:sz w:val="24"/>
    </w:rPr>
  </w:style>
  <w:style w:type="paragraph" w:styleId="Index7">
    <w:name w:val="index 7"/>
    <w:basedOn w:val="Standaard"/>
    <w:next w:val="Standaard"/>
    <w:autoRedefine/>
    <w:rsid w:val="00FB3903"/>
    <w:pPr>
      <w:suppressAutoHyphens w:val="0"/>
      <w:spacing w:after="240" w:line="240" w:lineRule="auto"/>
      <w:ind w:left="1680" w:hanging="240"/>
      <w:jc w:val="both"/>
    </w:pPr>
    <w:rPr>
      <w:sz w:val="24"/>
    </w:rPr>
  </w:style>
  <w:style w:type="paragraph" w:styleId="Index8">
    <w:name w:val="index 8"/>
    <w:basedOn w:val="Standaard"/>
    <w:next w:val="Standaard"/>
    <w:autoRedefine/>
    <w:rsid w:val="00FB3903"/>
    <w:pPr>
      <w:suppressAutoHyphens w:val="0"/>
      <w:spacing w:after="240" w:line="240" w:lineRule="auto"/>
      <w:ind w:left="1920" w:hanging="240"/>
      <w:jc w:val="both"/>
    </w:pPr>
    <w:rPr>
      <w:sz w:val="24"/>
    </w:rPr>
  </w:style>
  <w:style w:type="paragraph" w:styleId="Index9">
    <w:name w:val="index 9"/>
    <w:basedOn w:val="Standaard"/>
    <w:next w:val="Standaard"/>
    <w:autoRedefine/>
    <w:rsid w:val="00FB3903"/>
    <w:pPr>
      <w:suppressAutoHyphens w:val="0"/>
      <w:spacing w:after="240" w:line="240" w:lineRule="auto"/>
      <w:ind w:left="2160" w:hanging="240"/>
      <w:jc w:val="both"/>
    </w:pPr>
    <w:rPr>
      <w:sz w:val="24"/>
    </w:rPr>
  </w:style>
  <w:style w:type="paragraph" w:styleId="Macrotekst">
    <w:name w:val="macro"/>
    <w:link w:val="MacrotekstChar"/>
    <w:rsid w:val="00FB39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character" w:customStyle="1" w:styleId="MacrotekstChar">
    <w:name w:val="Macrotekst Char"/>
    <w:basedOn w:val="Standaardalinea-lettertype"/>
    <w:link w:val="Macrotekst"/>
    <w:rsid w:val="00FB3903"/>
    <w:rPr>
      <w:rFonts w:ascii="Courier New" w:hAnsi="Courier New"/>
      <w:lang w:val="en-GB"/>
    </w:rPr>
  </w:style>
  <w:style w:type="character" w:customStyle="1" w:styleId="BerichtkopChar">
    <w:name w:val="Berichtkop Char"/>
    <w:link w:val="Berichtkop"/>
    <w:semiHidden/>
    <w:rsid w:val="00FB3903"/>
    <w:rPr>
      <w:rFonts w:ascii="Arial" w:hAnsi="Arial" w:cs="Arial"/>
      <w:sz w:val="24"/>
      <w:szCs w:val="24"/>
      <w:shd w:val="pct20" w:color="auto" w:fill="auto"/>
      <w:lang w:val="en-GB"/>
    </w:rPr>
  </w:style>
  <w:style w:type="character" w:customStyle="1" w:styleId="NotitiekopChar">
    <w:name w:val="Notitiekop Char"/>
    <w:link w:val="Notitiekop"/>
    <w:semiHidden/>
    <w:rsid w:val="00FB3903"/>
    <w:rPr>
      <w:lang w:val="en-GB"/>
    </w:rPr>
  </w:style>
  <w:style w:type="paragraph" w:customStyle="1" w:styleId="NoteHead">
    <w:name w:val="NoteHead"/>
    <w:basedOn w:val="Standaard"/>
    <w:next w:val="Subject"/>
    <w:rsid w:val="00FB3903"/>
    <w:pPr>
      <w:suppressAutoHyphens w:val="0"/>
      <w:spacing w:before="720" w:after="720" w:line="240" w:lineRule="auto"/>
      <w:jc w:val="center"/>
    </w:pPr>
    <w:rPr>
      <w:b/>
      <w:smallCaps/>
      <w:sz w:val="24"/>
    </w:rPr>
  </w:style>
  <w:style w:type="paragraph" w:customStyle="1" w:styleId="Subject">
    <w:name w:val="Subject"/>
    <w:basedOn w:val="Standaard"/>
    <w:next w:val="Standaard"/>
    <w:rsid w:val="00FB3903"/>
    <w:pPr>
      <w:suppressAutoHyphens w:val="0"/>
      <w:spacing w:after="480" w:line="240" w:lineRule="auto"/>
      <w:ind w:left="1531" w:hanging="1531"/>
    </w:pPr>
    <w:rPr>
      <w:b/>
      <w:sz w:val="24"/>
    </w:rPr>
  </w:style>
  <w:style w:type="paragraph" w:customStyle="1" w:styleId="NoteList">
    <w:name w:val="NoteList"/>
    <w:basedOn w:val="Standaard"/>
    <w:next w:val="Subject"/>
    <w:rsid w:val="00FB3903"/>
    <w:pPr>
      <w:tabs>
        <w:tab w:val="left" w:pos="5823"/>
      </w:tabs>
      <w:suppressAutoHyphens w:val="0"/>
      <w:spacing w:before="720" w:after="720" w:line="240" w:lineRule="auto"/>
      <w:ind w:left="5104" w:hanging="3119"/>
    </w:pPr>
    <w:rPr>
      <w:b/>
      <w:smallCaps/>
      <w:sz w:val="24"/>
    </w:rPr>
  </w:style>
  <w:style w:type="character" w:customStyle="1" w:styleId="AanhefChar">
    <w:name w:val="Aanhef Char"/>
    <w:link w:val="Aanhef"/>
    <w:semiHidden/>
    <w:rsid w:val="00FB3903"/>
    <w:rPr>
      <w:lang w:val="en-GB"/>
    </w:rPr>
  </w:style>
  <w:style w:type="paragraph" w:styleId="Bronvermelding">
    <w:name w:val="table of authorities"/>
    <w:basedOn w:val="Standaard"/>
    <w:next w:val="Standaard"/>
    <w:rsid w:val="00FB3903"/>
    <w:pPr>
      <w:suppressAutoHyphens w:val="0"/>
      <w:spacing w:after="240" w:line="240" w:lineRule="auto"/>
      <w:ind w:left="240" w:hanging="240"/>
      <w:jc w:val="both"/>
    </w:pPr>
    <w:rPr>
      <w:sz w:val="24"/>
    </w:rPr>
  </w:style>
  <w:style w:type="paragraph" w:styleId="Lijstmetafbeeldingen">
    <w:name w:val="table of figures"/>
    <w:basedOn w:val="Standaard"/>
    <w:next w:val="Standaard"/>
    <w:rsid w:val="00FB3903"/>
    <w:pPr>
      <w:suppressAutoHyphens w:val="0"/>
      <w:spacing w:after="240" w:line="240" w:lineRule="auto"/>
      <w:ind w:left="480" w:hanging="480"/>
      <w:jc w:val="both"/>
    </w:pPr>
    <w:rPr>
      <w:sz w:val="24"/>
    </w:rPr>
  </w:style>
  <w:style w:type="character" w:customStyle="1" w:styleId="TitelChar">
    <w:name w:val="Titel Char"/>
    <w:link w:val="Titel"/>
    <w:rsid w:val="00FB3903"/>
    <w:rPr>
      <w:rFonts w:ascii="Arial" w:hAnsi="Arial" w:cs="Arial"/>
      <w:b/>
      <w:bCs/>
      <w:kern w:val="28"/>
      <w:sz w:val="32"/>
      <w:szCs w:val="32"/>
      <w:lang w:val="en-GB"/>
    </w:rPr>
  </w:style>
  <w:style w:type="paragraph" w:customStyle="1" w:styleId="YReferences">
    <w:name w:val="YReferences"/>
    <w:basedOn w:val="Standaard"/>
    <w:next w:val="Standaard"/>
    <w:rsid w:val="00FB3903"/>
    <w:pPr>
      <w:suppressAutoHyphens w:val="0"/>
      <w:spacing w:after="480" w:line="240" w:lineRule="auto"/>
      <w:ind w:left="1531" w:hanging="1531"/>
      <w:jc w:val="both"/>
    </w:pPr>
    <w:rPr>
      <w:sz w:val="24"/>
    </w:rPr>
  </w:style>
  <w:style w:type="paragraph" w:customStyle="1" w:styleId="Contact">
    <w:name w:val="Contact"/>
    <w:basedOn w:val="Standaard"/>
    <w:next w:val="Enclosures"/>
    <w:rsid w:val="00FB3903"/>
    <w:pPr>
      <w:suppressAutoHyphens w:val="0"/>
      <w:spacing w:before="480" w:line="240" w:lineRule="auto"/>
      <w:ind w:left="567" w:hanging="567"/>
    </w:pPr>
    <w:rPr>
      <w:sz w:val="24"/>
    </w:rPr>
  </w:style>
  <w:style w:type="paragraph" w:customStyle="1" w:styleId="DisclaimerNotice">
    <w:name w:val="Disclaimer Notice"/>
    <w:basedOn w:val="Standaard"/>
    <w:next w:val="AddressTR"/>
    <w:rsid w:val="00FB3903"/>
    <w:pPr>
      <w:suppressAutoHyphens w:val="0"/>
      <w:spacing w:after="240" w:line="240" w:lineRule="auto"/>
      <w:ind w:left="5103"/>
    </w:pPr>
    <w:rPr>
      <w:i/>
    </w:rPr>
  </w:style>
  <w:style w:type="paragraph" w:customStyle="1" w:styleId="Disclaimer">
    <w:name w:val="Disclaimer"/>
    <w:basedOn w:val="Standaard"/>
    <w:rsid w:val="00FB3903"/>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Standaard"/>
    <w:next w:val="Standaard"/>
    <w:rsid w:val="00FB3903"/>
    <w:pPr>
      <w:suppressAutoHyphens w:val="0"/>
      <w:spacing w:line="240" w:lineRule="auto"/>
      <w:jc w:val="both"/>
    </w:pPr>
    <w:rPr>
      <w:rFonts w:ascii="Arial" w:hAnsi="Arial"/>
      <w:b/>
      <w:sz w:val="16"/>
    </w:rPr>
  </w:style>
  <w:style w:type="paragraph" w:customStyle="1" w:styleId="ZCom">
    <w:name w:val="Z_Com"/>
    <w:basedOn w:val="Standaard"/>
    <w:next w:val="ZDGName"/>
    <w:rsid w:val="00FB3903"/>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ZDGName">
    <w:name w:val="Z_DGName"/>
    <w:basedOn w:val="Standaard"/>
    <w:rsid w:val="00FB3903"/>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manualnumpar10">
    <w:name w:val="manualnumpar1"/>
    <w:basedOn w:val="Standaard"/>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Standaard"/>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FB3903"/>
    <w:rPr>
      <w:szCs w:val="24"/>
      <w:lang w:val="en-US" w:eastAsia="en-US"/>
    </w:rPr>
  </w:style>
  <w:style w:type="paragraph" w:customStyle="1" w:styleId="NormalArial">
    <w:name w:val="Normal Arial"/>
    <w:basedOn w:val="Standaard"/>
    <w:rsid w:val="00FB3903"/>
    <w:pPr>
      <w:suppressAutoHyphens w:val="0"/>
      <w:spacing w:line="240" w:lineRule="auto"/>
    </w:pPr>
    <w:rPr>
      <w:sz w:val="24"/>
      <w:szCs w:val="24"/>
      <w:lang w:val="en-IE"/>
    </w:rPr>
  </w:style>
  <w:style w:type="character" w:customStyle="1" w:styleId="adresse">
    <w:name w:val="adresse"/>
    <w:rsid w:val="00FB3903"/>
    <w:rPr>
      <w:rFonts w:cs="Times New Roman"/>
    </w:rPr>
  </w:style>
  <w:style w:type="numbering" w:customStyle="1" w:styleId="CurrentList1">
    <w:name w:val="Current List1"/>
    <w:rsid w:val="00FB3903"/>
    <w:pPr>
      <w:numPr>
        <w:numId w:val="32"/>
      </w:numPr>
    </w:pPr>
  </w:style>
  <w:style w:type="character" w:customStyle="1" w:styleId="title3">
    <w:name w:val="title3"/>
    <w:semiHidden/>
    <w:rsid w:val="00FB3903"/>
    <w:rPr>
      <w:b/>
      <w:sz w:val="21"/>
    </w:rPr>
  </w:style>
  <w:style w:type="character" w:customStyle="1" w:styleId="title20">
    <w:name w:val="title2"/>
    <w:semiHidden/>
    <w:rsid w:val="00FB3903"/>
    <w:rPr>
      <w:b/>
      <w:sz w:val="24"/>
    </w:rPr>
  </w:style>
  <w:style w:type="character" w:customStyle="1" w:styleId="Defterms">
    <w:name w:val="Defterms"/>
    <w:semiHidden/>
    <w:rsid w:val="00FB3903"/>
    <w:rPr>
      <w:color w:val="auto"/>
    </w:rPr>
  </w:style>
  <w:style w:type="character" w:customStyle="1" w:styleId="ExtXref">
    <w:name w:val="ExtXref"/>
    <w:semiHidden/>
    <w:rsid w:val="00FB3903"/>
    <w:rPr>
      <w:color w:val="auto"/>
    </w:rPr>
  </w:style>
  <w:style w:type="character" w:customStyle="1" w:styleId="Typewriter">
    <w:name w:val="Typewriter"/>
    <w:semiHidden/>
    <w:rsid w:val="00FB3903"/>
    <w:rPr>
      <w:rFonts w:ascii="Courier New" w:hAnsi="Courier New"/>
      <w:sz w:val="20"/>
    </w:rPr>
  </w:style>
  <w:style w:type="character" w:customStyle="1" w:styleId="TextkrperChar">
    <w:name w:val="Textkörper Char"/>
    <w:semiHidden/>
    <w:rsid w:val="00FB3903"/>
    <w:rPr>
      <w:rFonts w:ascii="Courier" w:hAnsi="Courier"/>
      <w:lang w:val="en-GB" w:eastAsia="en-US" w:bidi="ar-SA"/>
    </w:rPr>
  </w:style>
  <w:style w:type="paragraph" w:customStyle="1" w:styleId="table450">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character" w:customStyle="1" w:styleId="Text1Char">
    <w:name w:val="Text 1 Char"/>
    <w:semiHidden/>
    <w:rsid w:val="00FB3903"/>
    <w:rPr>
      <w:sz w:val="24"/>
      <w:lang w:val="en-GB" w:eastAsia="en-US" w:bidi="ar-SA"/>
    </w:rPr>
  </w:style>
  <w:style w:type="paragraph" w:customStyle="1" w:styleId="Bullet4">
    <w:name w:val="Bullet 4"/>
    <w:basedOn w:val="Standaard"/>
    <w:rsid w:val="00FB3903"/>
    <w:pPr>
      <w:numPr>
        <w:numId w:val="34"/>
      </w:numPr>
      <w:suppressAutoHyphens w:val="0"/>
      <w:spacing w:before="120" w:after="120" w:line="240" w:lineRule="auto"/>
      <w:jc w:val="both"/>
    </w:pPr>
    <w:rPr>
      <w:sz w:val="24"/>
      <w:szCs w:val="24"/>
    </w:rPr>
  </w:style>
  <w:style w:type="paragraph" w:customStyle="1" w:styleId="Annexetitre">
    <w:name w:val="Annexe titre"/>
    <w:basedOn w:val="Standaard"/>
    <w:next w:val="Standaard"/>
    <w:rsid w:val="00FB3903"/>
    <w:pPr>
      <w:suppressAutoHyphens w:val="0"/>
      <w:spacing w:before="120" w:after="120" w:line="240" w:lineRule="auto"/>
      <w:jc w:val="center"/>
    </w:pPr>
    <w:rPr>
      <w:b/>
      <w:sz w:val="24"/>
      <w:szCs w:val="24"/>
      <w:u w:val="single"/>
    </w:rPr>
  </w:style>
  <w:style w:type="paragraph" w:customStyle="1" w:styleId="Bullet1">
    <w:name w:val="Bullet 1"/>
    <w:basedOn w:val="Standaard"/>
    <w:rsid w:val="00FB3903"/>
    <w:pPr>
      <w:numPr>
        <w:numId w:val="35"/>
      </w:numPr>
      <w:suppressAutoHyphens w:val="0"/>
      <w:spacing w:before="120" w:after="120" w:line="240" w:lineRule="auto"/>
      <w:jc w:val="both"/>
    </w:pPr>
    <w:rPr>
      <w:sz w:val="24"/>
      <w:szCs w:val="24"/>
    </w:rPr>
  </w:style>
  <w:style w:type="paragraph" w:customStyle="1" w:styleId="GTRtitre2">
    <w:name w:val="GTR titre2"/>
    <w:basedOn w:val="GTRtitre1"/>
    <w:next w:val="GTRnormalCarCarCar1"/>
    <w:rsid w:val="00FB3903"/>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FB3903"/>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FB3903"/>
    <w:rPr>
      <w:rFonts w:ascii="Courier New" w:hAnsi="Courier New" w:cs="Courier New"/>
      <w:color w:val="000000"/>
      <w:szCs w:val="24"/>
      <w:lang w:val="en-GB" w:eastAsia="en-US" w:bidi="ar-SA"/>
    </w:rPr>
  </w:style>
  <w:style w:type="character" w:customStyle="1" w:styleId="GTRnormalCarCarCar1Car">
    <w:name w:val="GTR normal Car Car Car1 Car"/>
    <w:rsid w:val="00FB3903"/>
    <w:rPr>
      <w:rFonts w:ascii="Courier New" w:hAnsi="Courier New" w:cs="Courier New"/>
      <w:szCs w:val="24"/>
      <w:lang w:val="en-GB" w:eastAsia="en-US" w:bidi="ar-SA"/>
    </w:rPr>
  </w:style>
  <w:style w:type="paragraph" w:customStyle="1" w:styleId="GTRtitre5">
    <w:name w:val="GTR titre5"/>
    <w:basedOn w:val="GTRtitre4"/>
    <w:next w:val="GTRnormal3"/>
    <w:rsid w:val="00FB3903"/>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FB3903"/>
    <w:pPr>
      <w:tabs>
        <w:tab w:val="clear" w:pos="360"/>
      </w:tabs>
      <w:ind w:left="0" w:firstLine="0"/>
    </w:pPr>
  </w:style>
  <w:style w:type="paragraph" w:customStyle="1" w:styleId="GTRtitre6">
    <w:name w:val="GTR titre6"/>
    <w:basedOn w:val="GTRtitre5"/>
    <w:next w:val="GTRnormal3"/>
    <w:rsid w:val="00FB3903"/>
  </w:style>
  <w:style w:type="paragraph" w:customStyle="1" w:styleId="GTRfootnote">
    <w:name w:val="GTR footnote"/>
    <w:basedOn w:val="Voetnoottekst"/>
    <w:rsid w:val="00FB390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Standaard"/>
    <w:rsid w:val="00FB3903"/>
    <w:pPr>
      <w:numPr>
        <w:numId w:val="36"/>
      </w:numPr>
      <w:suppressAutoHyphens w:val="0"/>
      <w:spacing w:before="120" w:after="120" w:line="240" w:lineRule="auto"/>
      <w:jc w:val="both"/>
    </w:pPr>
    <w:rPr>
      <w:sz w:val="24"/>
      <w:szCs w:val="24"/>
    </w:rPr>
  </w:style>
  <w:style w:type="paragraph" w:customStyle="1" w:styleId="Point1number">
    <w:name w:val="Point 1 (number)"/>
    <w:basedOn w:val="Standaard"/>
    <w:rsid w:val="00FB3903"/>
    <w:pPr>
      <w:numPr>
        <w:ilvl w:val="2"/>
        <w:numId w:val="36"/>
      </w:numPr>
      <w:suppressAutoHyphens w:val="0"/>
      <w:spacing w:before="120" w:after="120" w:line="240" w:lineRule="auto"/>
      <w:jc w:val="both"/>
    </w:pPr>
    <w:rPr>
      <w:sz w:val="24"/>
      <w:szCs w:val="24"/>
    </w:rPr>
  </w:style>
  <w:style w:type="paragraph" w:customStyle="1" w:styleId="Point2number">
    <w:name w:val="Point 2 (number)"/>
    <w:basedOn w:val="Standaard"/>
    <w:rsid w:val="00FB3903"/>
    <w:pPr>
      <w:numPr>
        <w:ilvl w:val="4"/>
        <w:numId w:val="36"/>
      </w:numPr>
      <w:suppressAutoHyphens w:val="0"/>
      <w:spacing w:before="120" w:after="120" w:line="240" w:lineRule="auto"/>
      <w:jc w:val="both"/>
    </w:pPr>
    <w:rPr>
      <w:sz w:val="24"/>
      <w:szCs w:val="24"/>
    </w:rPr>
  </w:style>
  <w:style w:type="paragraph" w:customStyle="1" w:styleId="Point3number">
    <w:name w:val="Point 3 (number)"/>
    <w:basedOn w:val="Standaard"/>
    <w:rsid w:val="00FB3903"/>
    <w:pPr>
      <w:numPr>
        <w:ilvl w:val="6"/>
        <w:numId w:val="36"/>
      </w:numPr>
      <w:suppressAutoHyphens w:val="0"/>
      <w:spacing w:before="120" w:after="120" w:line="240" w:lineRule="auto"/>
      <w:jc w:val="both"/>
    </w:pPr>
    <w:rPr>
      <w:sz w:val="24"/>
      <w:szCs w:val="24"/>
    </w:rPr>
  </w:style>
  <w:style w:type="paragraph" w:customStyle="1" w:styleId="Point0letter">
    <w:name w:val="Point 0 (letter)"/>
    <w:basedOn w:val="Standaard"/>
    <w:rsid w:val="00FB3903"/>
    <w:pPr>
      <w:numPr>
        <w:ilvl w:val="1"/>
        <w:numId w:val="36"/>
      </w:numPr>
      <w:suppressAutoHyphens w:val="0"/>
      <w:spacing w:before="120" w:after="120" w:line="240" w:lineRule="auto"/>
      <w:jc w:val="both"/>
    </w:pPr>
    <w:rPr>
      <w:sz w:val="24"/>
      <w:szCs w:val="24"/>
    </w:rPr>
  </w:style>
  <w:style w:type="paragraph" w:customStyle="1" w:styleId="Point1letter">
    <w:name w:val="Point 1 (letter)"/>
    <w:basedOn w:val="Standaard"/>
    <w:rsid w:val="00FB3903"/>
    <w:pPr>
      <w:numPr>
        <w:ilvl w:val="3"/>
        <w:numId w:val="36"/>
      </w:numPr>
      <w:suppressAutoHyphens w:val="0"/>
      <w:spacing w:before="120" w:after="120" w:line="240" w:lineRule="auto"/>
      <w:jc w:val="both"/>
    </w:pPr>
    <w:rPr>
      <w:sz w:val="24"/>
      <w:szCs w:val="24"/>
    </w:rPr>
  </w:style>
  <w:style w:type="paragraph" w:customStyle="1" w:styleId="Point2letter">
    <w:name w:val="Point 2 (letter)"/>
    <w:basedOn w:val="Standaard"/>
    <w:rsid w:val="00FB3903"/>
    <w:pPr>
      <w:numPr>
        <w:ilvl w:val="5"/>
        <w:numId w:val="36"/>
      </w:numPr>
      <w:suppressAutoHyphens w:val="0"/>
      <w:spacing w:before="120" w:after="120" w:line="240" w:lineRule="auto"/>
      <w:jc w:val="both"/>
    </w:pPr>
    <w:rPr>
      <w:sz w:val="24"/>
      <w:szCs w:val="24"/>
    </w:rPr>
  </w:style>
  <w:style w:type="paragraph" w:customStyle="1" w:styleId="Point3letter">
    <w:name w:val="Point 3 (letter)"/>
    <w:basedOn w:val="Standaard"/>
    <w:rsid w:val="00FB3903"/>
    <w:pPr>
      <w:numPr>
        <w:ilvl w:val="7"/>
        <w:numId w:val="36"/>
      </w:numPr>
      <w:suppressAutoHyphens w:val="0"/>
      <w:spacing w:before="120" w:after="120" w:line="240" w:lineRule="auto"/>
      <w:jc w:val="both"/>
    </w:pPr>
    <w:rPr>
      <w:sz w:val="24"/>
      <w:szCs w:val="24"/>
    </w:rPr>
  </w:style>
  <w:style w:type="paragraph" w:customStyle="1" w:styleId="Point4letter">
    <w:name w:val="Point 4 (letter)"/>
    <w:basedOn w:val="Standaard"/>
    <w:rsid w:val="00FB3903"/>
    <w:pPr>
      <w:numPr>
        <w:ilvl w:val="8"/>
        <w:numId w:val="36"/>
      </w:numPr>
      <w:suppressAutoHyphens w:val="0"/>
      <w:spacing w:before="120" w:after="120" w:line="240" w:lineRule="auto"/>
      <w:jc w:val="both"/>
    </w:pPr>
    <w:rPr>
      <w:sz w:val="24"/>
      <w:szCs w:val="24"/>
    </w:rPr>
  </w:style>
  <w:style w:type="paragraph" w:customStyle="1" w:styleId="Bullet0">
    <w:name w:val="Bullet 0"/>
    <w:basedOn w:val="Standaard"/>
    <w:rsid w:val="00FB3903"/>
    <w:pPr>
      <w:numPr>
        <w:numId w:val="37"/>
      </w:numPr>
      <w:suppressAutoHyphens w:val="0"/>
      <w:spacing w:before="120" w:after="120" w:line="240" w:lineRule="auto"/>
      <w:jc w:val="both"/>
    </w:pPr>
    <w:rPr>
      <w:sz w:val="24"/>
      <w:szCs w:val="24"/>
    </w:rPr>
  </w:style>
  <w:style w:type="paragraph" w:customStyle="1" w:styleId="Bullet2">
    <w:name w:val="Bullet 2"/>
    <w:basedOn w:val="Standaard"/>
    <w:rsid w:val="00FB3903"/>
    <w:pPr>
      <w:numPr>
        <w:numId w:val="38"/>
      </w:numPr>
      <w:suppressAutoHyphens w:val="0"/>
      <w:spacing w:before="120" w:after="120" w:line="240" w:lineRule="auto"/>
      <w:jc w:val="both"/>
    </w:pPr>
    <w:rPr>
      <w:sz w:val="24"/>
      <w:szCs w:val="24"/>
    </w:rPr>
  </w:style>
  <w:style w:type="paragraph" w:customStyle="1" w:styleId="Bullet3">
    <w:name w:val="Bullet 3"/>
    <w:basedOn w:val="Standaard"/>
    <w:rsid w:val="00FB3903"/>
    <w:pPr>
      <w:numPr>
        <w:numId w:val="39"/>
      </w:numPr>
      <w:suppressAutoHyphens w:val="0"/>
      <w:spacing w:before="120" w:after="120" w:line="240" w:lineRule="auto"/>
      <w:jc w:val="both"/>
    </w:pPr>
    <w:rPr>
      <w:sz w:val="24"/>
      <w:szCs w:val="24"/>
    </w:rPr>
  </w:style>
  <w:style w:type="paragraph" w:customStyle="1" w:styleId="Annexetitrefichefinancire">
    <w:name w:val="Annexe titre (fiche financière)"/>
    <w:basedOn w:val="Standaard"/>
    <w:next w:val="Standaard"/>
    <w:rsid w:val="00FB3903"/>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Standaard"/>
    <w:next w:val="Confidentialit"/>
    <w:rsid w:val="00FB3903"/>
    <w:pPr>
      <w:suppressAutoHyphens w:val="0"/>
      <w:spacing w:after="240" w:line="240" w:lineRule="auto"/>
      <w:ind w:left="5103"/>
    </w:pPr>
    <w:rPr>
      <w:sz w:val="24"/>
      <w:szCs w:val="24"/>
    </w:rPr>
  </w:style>
  <w:style w:type="paragraph" w:customStyle="1" w:styleId="Rfrenceinterinstitutionnelle">
    <w:name w:val="Référence interinstitutionnelle"/>
    <w:basedOn w:val="Standaard"/>
    <w:next w:val="Statut"/>
    <w:rsid w:val="00FB3903"/>
    <w:pPr>
      <w:suppressAutoHyphens w:val="0"/>
      <w:spacing w:line="240" w:lineRule="auto"/>
      <w:ind w:left="5103"/>
    </w:pPr>
    <w:rPr>
      <w:sz w:val="24"/>
      <w:szCs w:val="24"/>
    </w:rPr>
  </w:style>
  <w:style w:type="paragraph" w:customStyle="1" w:styleId="Pagedecouverture">
    <w:name w:val="Page de couverture"/>
    <w:basedOn w:val="Standaard"/>
    <w:next w:val="Standaard"/>
    <w:rsid w:val="00FB3903"/>
    <w:pPr>
      <w:suppressAutoHyphens w:val="0"/>
      <w:spacing w:before="120" w:after="120" w:line="240" w:lineRule="auto"/>
      <w:jc w:val="both"/>
    </w:pPr>
    <w:rPr>
      <w:sz w:val="24"/>
      <w:szCs w:val="24"/>
    </w:rPr>
  </w:style>
  <w:style w:type="paragraph" w:customStyle="1" w:styleId="Supertitre">
    <w:name w:val="Supertitre"/>
    <w:basedOn w:val="Standaard"/>
    <w:next w:val="Standaard"/>
    <w:rsid w:val="00FB3903"/>
    <w:pPr>
      <w:suppressAutoHyphens w:val="0"/>
      <w:spacing w:after="600" w:line="240" w:lineRule="auto"/>
      <w:jc w:val="center"/>
    </w:pPr>
    <w:rPr>
      <w:b/>
      <w:sz w:val="24"/>
      <w:szCs w:val="24"/>
    </w:rPr>
  </w:style>
  <w:style w:type="paragraph" w:customStyle="1" w:styleId="Languesfaisantfoi">
    <w:name w:val="Langues faisant foi"/>
    <w:basedOn w:val="Standaard"/>
    <w:next w:val="Standaard"/>
    <w:rsid w:val="00FB3903"/>
    <w:pPr>
      <w:suppressAutoHyphens w:val="0"/>
      <w:spacing w:before="360" w:line="240" w:lineRule="auto"/>
      <w:jc w:val="center"/>
    </w:pPr>
    <w:rPr>
      <w:sz w:val="24"/>
      <w:szCs w:val="24"/>
    </w:rPr>
  </w:style>
  <w:style w:type="paragraph" w:customStyle="1" w:styleId="Rfrencecroise">
    <w:name w:val="Référence croisée"/>
    <w:basedOn w:val="Standaard"/>
    <w:rsid w:val="00FB3903"/>
    <w:pPr>
      <w:suppressAutoHyphens w:val="0"/>
      <w:spacing w:line="240" w:lineRule="auto"/>
      <w:jc w:val="center"/>
    </w:pPr>
    <w:rPr>
      <w:sz w:val="24"/>
      <w:szCs w:val="24"/>
    </w:rPr>
  </w:style>
  <w:style w:type="paragraph" w:customStyle="1" w:styleId="DatedadoptionPagedecouverture">
    <w:name w:val="Date d'adoption (Page de couverture)"/>
    <w:basedOn w:val="Datedadoption"/>
    <w:next w:val="TitreobjetPagedecouverture"/>
    <w:rsid w:val="00FB3903"/>
    <w:rPr>
      <w:lang w:eastAsia="en-US"/>
    </w:rPr>
  </w:style>
  <w:style w:type="paragraph" w:customStyle="1" w:styleId="RfrenceinterinstitutionnellePagedecouverture">
    <w:name w:val="Référence interinstitutionnelle (Page de couverture)"/>
    <w:basedOn w:val="Rfrenceinterinstitutionnelle"/>
    <w:next w:val="Confidentialit"/>
    <w:rsid w:val="00FB3903"/>
  </w:style>
  <w:style w:type="paragraph" w:customStyle="1" w:styleId="Sous-titreobjetPagedecouverture">
    <w:name w:val="Sous-titre objet (Page de couverture)"/>
    <w:basedOn w:val="Sous-titreobjet"/>
    <w:rsid w:val="00FB3903"/>
    <w:rPr>
      <w:lang w:eastAsia="en-US"/>
    </w:rPr>
  </w:style>
  <w:style w:type="paragraph" w:customStyle="1" w:styleId="StatutPagedecouverture">
    <w:name w:val="Statut (Page de couverture)"/>
    <w:basedOn w:val="Statut"/>
    <w:next w:val="TypedudocumentPagedecouverture"/>
    <w:rsid w:val="00FB3903"/>
    <w:rPr>
      <w:lang w:eastAsia="en-US"/>
    </w:rPr>
  </w:style>
  <w:style w:type="paragraph" w:customStyle="1" w:styleId="TitreobjetPagedecouverture">
    <w:name w:val="Titre objet (Page de couverture)"/>
    <w:basedOn w:val="Titreobjet"/>
    <w:next w:val="Sous-titreobjetPagedecouverture"/>
    <w:rsid w:val="00FB3903"/>
    <w:rPr>
      <w:lang w:eastAsia="en-US"/>
    </w:rPr>
  </w:style>
  <w:style w:type="paragraph" w:customStyle="1" w:styleId="TypedudocumentPagedecouverture">
    <w:name w:val="Type du document (Page de couverture)"/>
    <w:basedOn w:val="Typedudocument"/>
    <w:next w:val="TitreobjetPagedecouverture"/>
    <w:rsid w:val="00FB3903"/>
    <w:rPr>
      <w:lang w:eastAsia="en-US"/>
    </w:rPr>
  </w:style>
  <w:style w:type="paragraph" w:customStyle="1" w:styleId="Volume">
    <w:name w:val="Volume"/>
    <w:basedOn w:val="Standaard"/>
    <w:next w:val="Confidentialit"/>
    <w:rsid w:val="00FB3903"/>
    <w:pPr>
      <w:suppressAutoHyphens w:val="0"/>
      <w:spacing w:after="240" w:line="240" w:lineRule="auto"/>
      <w:ind w:left="5103"/>
    </w:pPr>
    <w:rPr>
      <w:sz w:val="24"/>
      <w:szCs w:val="24"/>
    </w:rPr>
  </w:style>
  <w:style w:type="paragraph" w:customStyle="1" w:styleId="IntrtEEE">
    <w:name w:val="Intérêt EEE"/>
    <w:basedOn w:val="Languesfaisantfoi"/>
    <w:next w:val="Standaard"/>
    <w:rsid w:val="00FB3903"/>
    <w:pPr>
      <w:spacing w:after="240"/>
    </w:pPr>
  </w:style>
  <w:style w:type="paragraph" w:customStyle="1" w:styleId="Accompagnant">
    <w:name w:val="Accompagnant"/>
    <w:basedOn w:val="Standaard"/>
    <w:next w:val="Typeacteprincipal"/>
    <w:rsid w:val="00FB3903"/>
    <w:pPr>
      <w:suppressAutoHyphens w:val="0"/>
      <w:spacing w:after="240" w:line="240" w:lineRule="auto"/>
      <w:jc w:val="center"/>
    </w:pPr>
    <w:rPr>
      <w:b/>
      <w:i/>
      <w:sz w:val="24"/>
      <w:szCs w:val="24"/>
    </w:rPr>
  </w:style>
  <w:style w:type="paragraph" w:customStyle="1" w:styleId="Typeacteprincipal">
    <w:name w:val="Type acte principal"/>
    <w:basedOn w:val="Standaard"/>
    <w:next w:val="Objetacteprincipal"/>
    <w:rsid w:val="00FB3903"/>
    <w:pPr>
      <w:suppressAutoHyphens w:val="0"/>
      <w:spacing w:after="240" w:line="240" w:lineRule="auto"/>
      <w:jc w:val="center"/>
    </w:pPr>
    <w:rPr>
      <w:b/>
      <w:sz w:val="24"/>
      <w:szCs w:val="24"/>
    </w:rPr>
  </w:style>
  <w:style w:type="paragraph" w:customStyle="1" w:styleId="Objetacteprincipal">
    <w:name w:val="Objet acte principal"/>
    <w:basedOn w:val="Standaard"/>
    <w:next w:val="Titrearticle"/>
    <w:rsid w:val="00FB3903"/>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FB3903"/>
  </w:style>
  <w:style w:type="paragraph" w:customStyle="1" w:styleId="AccompagnantPagedecouverture">
    <w:name w:val="Accompagnant (Page de couverture)"/>
    <w:basedOn w:val="Accompagnant"/>
    <w:next w:val="TypeacteprincipalPagedecouverture"/>
    <w:rsid w:val="00FB3903"/>
  </w:style>
  <w:style w:type="paragraph" w:customStyle="1" w:styleId="TypeacteprincipalPagedecouverture">
    <w:name w:val="Type acte principal (Page de couverture)"/>
    <w:basedOn w:val="Typeacteprincipal"/>
    <w:next w:val="ObjetacteprincipalPagedecouverture"/>
    <w:rsid w:val="00FB3903"/>
  </w:style>
  <w:style w:type="paragraph" w:customStyle="1" w:styleId="ObjetacteprincipalPagedecouverture">
    <w:name w:val="Objet acte principal (Page de couverture)"/>
    <w:basedOn w:val="Objetacteprincipal"/>
    <w:next w:val="Rfrencecroise"/>
    <w:rsid w:val="00FB3903"/>
  </w:style>
  <w:style w:type="paragraph" w:customStyle="1" w:styleId="LanguesfaisantfoiPagedecouverture">
    <w:name w:val="Langues faisant foi (Page de couverture)"/>
    <w:basedOn w:val="Standaard"/>
    <w:next w:val="Standaard"/>
    <w:rsid w:val="00FB3903"/>
    <w:pPr>
      <w:suppressAutoHyphens w:val="0"/>
      <w:spacing w:before="360" w:line="240" w:lineRule="auto"/>
      <w:jc w:val="center"/>
    </w:pPr>
    <w:rPr>
      <w:sz w:val="24"/>
      <w:szCs w:val="24"/>
    </w:rPr>
  </w:style>
  <w:style w:type="paragraph" w:customStyle="1" w:styleId="CM12">
    <w:name w:val="CM1+2"/>
    <w:basedOn w:val="Default"/>
    <w:next w:val="Default"/>
    <w:rsid w:val="00FB3903"/>
    <w:rPr>
      <w:rFonts w:ascii="EUAlbertina" w:hAnsi="EUAlbertina"/>
      <w:color w:val="auto"/>
      <w:lang w:val="en-GB" w:eastAsia="en-GB"/>
    </w:rPr>
  </w:style>
  <w:style w:type="paragraph" w:customStyle="1" w:styleId="CM32">
    <w:name w:val="CM3+2"/>
    <w:basedOn w:val="Default"/>
    <w:next w:val="Default"/>
    <w:rsid w:val="00FB3903"/>
    <w:rPr>
      <w:rFonts w:ascii="EUAlbertina" w:hAnsi="EUAlbertina"/>
      <w:color w:val="auto"/>
      <w:lang w:val="en-GB" w:eastAsia="en-GB"/>
    </w:rPr>
  </w:style>
  <w:style w:type="paragraph" w:customStyle="1" w:styleId="CM15">
    <w:name w:val="CM1+5"/>
    <w:basedOn w:val="Default"/>
    <w:next w:val="Default"/>
    <w:rsid w:val="00FB3903"/>
    <w:rPr>
      <w:rFonts w:ascii="EUAlbertina" w:hAnsi="EUAlbertina"/>
      <w:color w:val="auto"/>
      <w:lang w:val="en-GB" w:eastAsia="en-GB"/>
    </w:rPr>
  </w:style>
  <w:style w:type="paragraph" w:customStyle="1" w:styleId="CM35">
    <w:name w:val="CM3+5"/>
    <w:basedOn w:val="Default"/>
    <w:next w:val="Default"/>
    <w:rsid w:val="00FB3903"/>
    <w:rPr>
      <w:rFonts w:ascii="EUAlbertina" w:hAnsi="EUAlbertina"/>
      <w:color w:val="auto"/>
      <w:lang w:val="en-GB" w:eastAsia="en-GB"/>
    </w:rPr>
  </w:style>
  <w:style w:type="paragraph" w:customStyle="1" w:styleId="CM11">
    <w:name w:val="CM1+1"/>
    <w:basedOn w:val="Default"/>
    <w:next w:val="Default"/>
    <w:rsid w:val="00FB3903"/>
    <w:rPr>
      <w:rFonts w:ascii="EUAlbertina" w:hAnsi="EUAlbertina"/>
      <w:color w:val="auto"/>
      <w:lang w:val="en-GB" w:eastAsia="en-GB"/>
    </w:rPr>
  </w:style>
  <w:style w:type="paragraph" w:customStyle="1" w:styleId="CM31">
    <w:name w:val="CM3+1"/>
    <w:basedOn w:val="Default"/>
    <w:next w:val="Default"/>
    <w:rsid w:val="00FB3903"/>
    <w:rPr>
      <w:rFonts w:ascii="EUAlbertina" w:hAnsi="EUAlbertina"/>
      <w:color w:val="auto"/>
      <w:lang w:val="en-GB" w:eastAsia="en-GB"/>
    </w:rPr>
  </w:style>
  <w:style w:type="paragraph" w:customStyle="1" w:styleId="CM16">
    <w:name w:val="CM1+6"/>
    <w:basedOn w:val="Default"/>
    <w:next w:val="Default"/>
    <w:rsid w:val="00FB3903"/>
    <w:rPr>
      <w:rFonts w:ascii="EUAlbertina" w:hAnsi="EUAlbertina"/>
      <w:color w:val="auto"/>
      <w:lang w:val="en-GB" w:eastAsia="en-GB"/>
    </w:rPr>
  </w:style>
  <w:style w:type="paragraph" w:customStyle="1" w:styleId="CM36">
    <w:name w:val="CM3+6"/>
    <w:basedOn w:val="Default"/>
    <w:next w:val="Default"/>
    <w:rsid w:val="00FB3903"/>
    <w:rPr>
      <w:rFonts w:ascii="EUAlbertina" w:hAnsi="EUAlbertina"/>
      <w:color w:val="auto"/>
      <w:lang w:val="en-GB" w:eastAsia="en-GB"/>
    </w:rPr>
  </w:style>
  <w:style w:type="paragraph" w:customStyle="1" w:styleId="NormalUnderline">
    <w:name w:val="Normal + Underline"/>
    <w:aliases w:val="Strikethrough,Centered"/>
    <w:basedOn w:val="Standaard"/>
    <w:rsid w:val="00FB3903"/>
    <w:pPr>
      <w:jc w:val="center"/>
    </w:pPr>
    <w:rPr>
      <w:strike/>
      <w:u w:val="single"/>
      <w:lang w:val="en-US"/>
    </w:rPr>
  </w:style>
  <w:style w:type="paragraph" w:customStyle="1" w:styleId="GRPEnormal2">
    <w:name w:val="GRPE normal 2"/>
    <w:basedOn w:val="Standaard"/>
    <w:autoRedefine/>
    <w:rsid w:val="00FB390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Standaard"/>
    <w:rsid w:val="00FB3903"/>
    <w:pPr>
      <w:numPr>
        <w:numId w:val="40"/>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Standaard"/>
    <w:rsid w:val="00FB3903"/>
  </w:style>
  <w:style w:type="paragraph" w:customStyle="1" w:styleId="Body">
    <w:name w:val="Body"/>
    <w:basedOn w:val="Standaard"/>
    <w:rsid w:val="00FB3903"/>
    <w:pPr>
      <w:suppressAutoHyphens w:val="0"/>
      <w:spacing w:line="260" w:lineRule="atLeast"/>
    </w:pPr>
    <w:rPr>
      <w:sz w:val="21"/>
      <w:lang w:val="nl-NL"/>
    </w:rPr>
  </w:style>
  <w:style w:type="character" w:customStyle="1" w:styleId="GRPEtitre1Char">
    <w:name w:val="GRPE titre 1 Char"/>
    <w:link w:val="GRPEtitre1"/>
    <w:locked/>
    <w:rsid w:val="00FB3903"/>
    <w:rPr>
      <w:caps/>
      <w:sz w:val="24"/>
      <w:szCs w:val="24"/>
      <w:lang w:val="en-GB" w:eastAsia="ja-JP"/>
    </w:rPr>
  </w:style>
  <w:style w:type="character" w:customStyle="1" w:styleId="GRPEtitre2Char">
    <w:name w:val="GRPE titre 2 Char"/>
    <w:link w:val="GRPEtitre2"/>
    <w:locked/>
    <w:rsid w:val="00FB3903"/>
    <w:rPr>
      <w:sz w:val="24"/>
      <w:szCs w:val="24"/>
      <w:u w:val="single"/>
      <w:lang w:eastAsia="ja-JP"/>
    </w:rPr>
  </w:style>
  <w:style w:type="paragraph" w:customStyle="1" w:styleId="Voettekst1">
    <w:name w:val="Voettekst1"/>
    <w:rsid w:val="00FB3903"/>
    <w:pPr>
      <w:tabs>
        <w:tab w:val="center" w:pos="4680"/>
        <w:tab w:val="right" w:pos="9000"/>
        <w:tab w:val="left" w:pos="9360"/>
      </w:tabs>
      <w:suppressAutoHyphens/>
    </w:pPr>
    <w:rPr>
      <w:rFonts w:ascii="Book Antiqua" w:hAnsi="Book Antiqua"/>
    </w:rPr>
  </w:style>
  <w:style w:type="character" w:customStyle="1" w:styleId="GRPEtitre4Char">
    <w:name w:val="GRPE titre 4 Char"/>
    <w:link w:val="GRPEtitre4"/>
    <w:locked/>
    <w:rsid w:val="00FB3903"/>
    <w:rPr>
      <w:sz w:val="24"/>
      <w:szCs w:val="24"/>
      <w:lang w:eastAsia="ja-JP"/>
    </w:rPr>
  </w:style>
  <w:style w:type="character" w:customStyle="1" w:styleId="GRPEtitre5Char">
    <w:name w:val="GRPE titre 5 Char"/>
    <w:basedOn w:val="GRPEtitre4Char"/>
    <w:link w:val="GRPEtitre5"/>
    <w:locked/>
    <w:rsid w:val="00FB3903"/>
    <w:rPr>
      <w:sz w:val="24"/>
      <w:szCs w:val="24"/>
      <w:lang w:eastAsia="ja-JP"/>
    </w:rPr>
  </w:style>
  <w:style w:type="paragraph" w:customStyle="1" w:styleId="GRPEtitre1">
    <w:name w:val="GRPE titre 1"/>
    <w:basedOn w:val="Standaard"/>
    <w:next w:val="GRPEnormal1"/>
    <w:link w:val="GRPEtitre1Char"/>
    <w:uiPriority w:val="99"/>
    <w:rsid w:val="00FB3903"/>
    <w:pPr>
      <w:numPr>
        <w:numId w:val="11"/>
      </w:numPr>
      <w:suppressAutoHyphens w:val="0"/>
      <w:spacing w:line="240" w:lineRule="auto"/>
      <w:jc w:val="both"/>
      <w:outlineLvl w:val="0"/>
    </w:pPr>
    <w:rPr>
      <w:caps/>
      <w:sz w:val="24"/>
      <w:szCs w:val="24"/>
      <w:lang w:eastAsia="ja-JP"/>
    </w:rPr>
  </w:style>
  <w:style w:type="paragraph" w:customStyle="1" w:styleId="GRPEtitre2">
    <w:name w:val="GRPE titre 2"/>
    <w:basedOn w:val="GRPEtitre1"/>
    <w:next w:val="GRPEnormal1"/>
    <w:link w:val="GRPEtitre2Char"/>
    <w:rsid w:val="00FB3903"/>
    <w:pPr>
      <w:numPr>
        <w:ilvl w:val="1"/>
      </w:numPr>
      <w:tabs>
        <w:tab w:val="num" w:pos="1080"/>
      </w:tabs>
      <w:outlineLvl w:val="1"/>
    </w:pPr>
    <w:rPr>
      <w:caps w:val="0"/>
      <w:u w:val="single"/>
      <w:lang w:val="en-US"/>
    </w:rPr>
  </w:style>
  <w:style w:type="paragraph" w:customStyle="1" w:styleId="GRPEtitre3">
    <w:name w:val="GRPE titre 3"/>
    <w:basedOn w:val="GRPEtitre2"/>
    <w:next w:val="GRPEnormal1"/>
    <w:autoRedefine/>
    <w:rsid w:val="00FB3903"/>
    <w:pPr>
      <w:numPr>
        <w:ilvl w:val="2"/>
      </w:numPr>
      <w:tabs>
        <w:tab w:val="num" w:pos="720"/>
        <w:tab w:val="num" w:pos="1080"/>
      </w:tabs>
      <w:ind w:left="720" w:hanging="432"/>
    </w:pPr>
    <w:rPr>
      <w:noProof/>
      <w:u w:val="none"/>
    </w:rPr>
  </w:style>
  <w:style w:type="paragraph" w:customStyle="1" w:styleId="GRPEtitre4">
    <w:name w:val="GRPE titre 4"/>
    <w:basedOn w:val="GRPEtitre2"/>
    <w:next w:val="GRPEnormal1"/>
    <w:link w:val="GRPEtitre4Char"/>
    <w:rsid w:val="00FB3903"/>
    <w:pPr>
      <w:numPr>
        <w:ilvl w:val="3"/>
      </w:numPr>
      <w:tabs>
        <w:tab w:val="num" w:pos="864"/>
        <w:tab w:val="num" w:pos="1080"/>
      </w:tabs>
      <w:ind w:left="864" w:hanging="144"/>
    </w:pPr>
    <w:rPr>
      <w:u w:val="none"/>
    </w:rPr>
  </w:style>
  <w:style w:type="paragraph" w:customStyle="1" w:styleId="GRPEtitre5">
    <w:name w:val="GRPE titre 5"/>
    <w:basedOn w:val="GRPEtitre4"/>
    <w:next w:val="GRPEnormal1"/>
    <w:link w:val="GRPEtitre5Char"/>
    <w:autoRedefine/>
    <w:rsid w:val="00FB3903"/>
    <w:pPr>
      <w:numPr>
        <w:ilvl w:val="4"/>
      </w:numPr>
      <w:tabs>
        <w:tab w:val="num" w:pos="1008"/>
        <w:tab w:val="num" w:pos="1080"/>
      </w:tabs>
      <w:ind w:left="1008" w:hanging="432"/>
    </w:pPr>
  </w:style>
  <w:style w:type="paragraph" w:customStyle="1" w:styleId="GRPEapptitre1">
    <w:name w:val="GRPE app titre 1"/>
    <w:basedOn w:val="Standaard"/>
    <w:next w:val="GRPEnormal1"/>
    <w:autoRedefine/>
    <w:rsid w:val="00FB3903"/>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Standaard"/>
    <w:rsid w:val="00FB390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Standaard"/>
    <w:next w:val="GRPEfauxtitre1"/>
    <w:rsid w:val="00FB3903"/>
    <w:pPr>
      <w:suppressAutoHyphens w:val="0"/>
      <w:spacing w:line="240" w:lineRule="auto"/>
      <w:jc w:val="center"/>
    </w:pPr>
    <w:rPr>
      <w:rFonts w:ascii="Times New Roman Gras" w:eastAsia="MS Mincho" w:hAnsi="Times New Roman Gras"/>
      <w:b/>
      <w:sz w:val="24"/>
      <w:szCs w:val="24"/>
    </w:rPr>
  </w:style>
  <w:style w:type="numbering" w:customStyle="1" w:styleId="GRPEstyle1">
    <w:name w:val="GRPE style 1"/>
    <w:rsid w:val="00FB3903"/>
    <w:pPr>
      <w:numPr>
        <w:numId w:val="42"/>
      </w:numPr>
    </w:pPr>
  </w:style>
  <w:style w:type="numbering" w:customStyle="1" w:styleId="Listeencours1">
    <w:name w:val="Liste en cours1"/>
    <w:rsid w:val="00FB3903"/>
    <w:pPr>
      <w:numPr>
        <w:numId w:val="4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Standaard">
    <w:name w:val="Normal"/>
    <w:qFormat/>
    <w:rsid w:val="000646F4"/>
    <w:pPr>
      <w:suppressAutoHyphens/>
      <w:spacing w:line="240" w:lineRule="atLeast"/>
    </w:pPr>
    <w:rPr>
      <w:lang w:val="en-GB"/>
    </w:rPr>
  </w:style>
  <w:style w:type="paragraph" w:styleId="Kop1">
    <w:name w:val="heading 1"/>
    <w:aliases w:val="Table_G"/>
    <w:basedOn w:val="SingleTxtG"/>
    <w:next w:val="SingleTxtG"/>
    <w:link w:val="Kop1Char"/>
    <w:qFormat/>
    <w:rsid w:val="000646F4"/>
    <w:pPr>
      <w:spacing w:after="0" w:line="240" w:lineRule="auto"/>
      <w:ind w:right="0"/>
      <w:jc w:val="left"/>
      <w:outlineLvl w:val="0"/>
    </w:pPr>
  </w:style>
  <w:style w:type="paragraph" w:styleId="Kop2">
    <w:name w:val="heading 2"/>
    <w:aliases w:val="H2"/>
    <w:basedOn w:val="Standaard"/>
    <w:next w:val="Standaard"/>
    <w:qFormat/>
    <w:rsid w:val="000646F4"/>
    <w:pPr>
      <w:spacing w:line="240" w:lineRule="auto"/>
      <w:outlineLvl w:val="1"/>
    </w:pPr>
  </w:style>
  <w:style w:type="paragraph" w:styleId="Kop3">
    <w:name w:val="heading 3"/>
    <w:basedOn w:val="Standaard"/>
    <w:next w:val="Standaard"/>
    <w:qFormat/>
    <w:rsid w:val="000646F4"/>
    <w:pPr>
      <w:spacing w:line="240" w:lineRule="auto"/>
      <w:outlineLvl w:val="2"/>
    </w:pPr>
  </w:style>
  <w:style w:type="paragraph" w:styleId="Kop4">
    <w:name w:val="heading 4"/>
    <w:basedOn w:val="Standaard"/>
    <w:next w:val="Standaard"/>
    <w:qFormat/>
    <w:rsid w:val="000646F4"/>
    <w:pPr>
      <w:spacing w:line="240" w:lineRule="auto"/>
      <w:outlineLvl w:val="3"/>
    </w:pPr>
  </w:style>
  <w:style w:type="paragraph" w:styleId="Kop5">
    <w:name w:val="heading 5"/>
    <w:basedOn w:val="Standaard"/>
    <w:next w:val="Standaard"/>
    <w:qFormat/>
    <w:rsid w:val="000646F4"/>
    <w:pPr>
      <w:spacing w:line="240" w:lineRule="auto"/>
      <w:outlineLvl w:val="4"/>
    </w:pPr>
  </w:style>
  <w:style w:type="paragraph" w:styleId="Kop6">
    <w:name w:val="heading 6"/>
    <w:basedOn w:val="Standaard"/>
    <w:next w:val="Standaard"/>
    <w:qFormat/>
    <w:rsid w:val="000646F4"/>
    <w:pPr>
      <w:spacing w:line="240" w:lineRule="auto"/>
      <w:outlineLvl w:val="5"/>
    </w:pPr>
  </w:style>
  <w:style w:type="paragraph" w:styleId="Kop7">
    <w:name w:val="heading 7"/>
    <w:basedOn w:val="Standaard"/>
    <w:next w:val="Standaard"/>
    <w:qFormat/>
    <w:rsid w:val="000646F4"/>
    <w:pPr>
      <w:spacing w:line="240" w:lineRule="auto"/>
      <w:outlineLvl w:val="6"/>
    </w:pPr>
  </w:style>
  <w:style w:type="paragraph" w:styleId="Kop8">
    <w:name w:val="heading 8"/>
    <w:basedOn w:val="Standaard"/>
    <w:next w:val="Standaard"/>
    <w:qFormat/>
    <w:rsid w:val="000646F4"/>
    <w:pPr>
      <w:spacing w:line="240" w:lineRule="auto"/>
      <w:outlineLvl w:val="7"/>
    </w:pPr>
  </w:style>
  <w:style w:type="paragraph" w:styleId="Kop9">
    <w:name w:val="heading 9"/>
    <w:basedOn w:val="Standaard"/>
    <w:next w:val="Standaard"/>
    <w:qFormat/>
    <w:rsid w:val="000646F4"/>
    <w:pPr>
      <w:spacing w:line="240" w:lineRule="auto"/>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MG">
    <w:name w:val="_ H __M_G"/>
    <w:basedOn w:val="Standaard"/>
    <w:next w:val="Standaard"/>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Standaard"/>
    <w:next w:val="Standaard"/>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basedOn w:val="Standaardalinea-lettertype"/>
    <w:link w:val="SingleTxtG"/>
    <w:rsid w:val="005C7D1E"/>
    <w:rPr>
      <w:lang w:val="en-GB" w:eastAsia="en-US" w:bidi="ar-SA"/>
    </w:rPr>
  </w:style>
  <w:style w:type="paragraph" w:customStyle="1" w:styleId="SingleTxtG">
    <w:name w:val="_ Single Txt_G"/>
    <w:basedOn w:val="Standaard"/>
    <w:link w:val="SingleTxtGChar"/>
    <w:rsid w:val="000646F4"/>
    <w:pPr>
      <w:spacing w:after="120"/>
      <w:ind w:left="1134" w:right="1134"/>
      <w:jc w:val="both"/>
    </w:pPr>
  </w:style>
  <w:style w:type="character" w:styleId="Paginanummer">
    <w:name w:val="page number"/>
    <w:aliases w:val="7_G"/>
    <w:basedOn w:val="Standaardalinea-lettertype"/>
    <w:rsid w:val="000646F4"/>
    <w:rPr>
      <w:rFonts w:ascii="Times New Roman" w:hAnsi="Times New Roman"/>
      <w:b/>
      <w:sz w:val="18"/>
    </w:rPr>
  </w:style>
  <w:style w:type="paragraph" w:styleId="Tekstzonderopmaak">
    <w:name w:val="Plain Text"/>
    <w:basedOn w:val="Standaard"/>
    <w:semiHidden/>
    <w:rsid w:val="005545DB"/>
    <w:rPr>
      <w:rFonts w:cs="Courier New"/>
    </w:rPr>
  </w:style>
  <w:style w:type="paragraph" w:styleId="Plattetekst">
    <w:name w:val="Body Text"/>
    <w:basedOn w:val="Standaard"/>
    <w:next w:val="Standaard"/>
    <w:link w:val="PlattetekstChar"/>
    <w:semiHidden/>
    <w:rsid w:val="005545DB"/>
  </w:style>
  <w:style w:type="paragraph" w:styleId="Plattetekstinspringen">
    <w:name w:val="Body Text Indent"/>
    <w:basedOn w:val="Standaard"/>
    <w:link w:val="PlattetekstinspringenChar"/>
    <w:semiHidden/>
    <w:rsid w:val="005545DB"/>
    <w:pPr>
      <w:spacing w:after="120"/>
      <w:ind w:left="283"/>
    </w:pPr>
  </w:style>
  <w:style w:type="paragraph" w:styleId="Bloktekst">
    <w:name w:val="Block Text"/>
    <w:basedOn w:val="Standaard"/>
    <w:semiHidden/>
    <w:rsid w:val="005545DB"/>
    <w:pPr>
      <w:ind w:left="1440" w:right="1440"/>
    </w:pPr>
  </w:style>
  <w:style w:type="paragraph" w:customStyle="1" w:styleId="SMG">
    <w:name w:val="__S_M_G"/>
    <w:basedOn w:val="Standaard"/>
    <w:next w:val="Standaard"/>
    <w:rsid w:val="000646F4"/>
    <w:pPr>
      <w:keepNext/>
      <w:keepLines/>
      <w:spacing w:before="240" w:after="240" w:line="420" w:lineRule="exact"/>
      <w:ind w:left="1134" w:right="1134"/>
    </w:pPr>
    <w:rPr>
      <w:b/>
      <w:sz w:val="40"/>
    </w:rPr>
  </w:style>
  <w:style w:type="paragraph" w:customStyle="1" w:styleId="SLG">
    <w:name w:val="__S_L_G"/>
    <w:basedOn w:val="Standaard"/>
    <w:next w:val="Standaard"/>
    <w:rsid w:val="000646F4"/>
    <w:pPr>
      <w:keepNext/>
      <w:keepLines/>
      <w:spacing w:before="240" w:after="240" w:line="580" w:lineRule="exact"/>
      <w:ind w:left="1134" w:right="1134"/>
    </w:pPr>
    <w:rPr>
      <w:b/>
      <w:sz w:val="56"/>
    </w:rPr>
  </w:style>
  <w:style w:type="paragraph" w:customStyle="1" w:styleId="SSG">
    <w:name w:val="__S_S_G"/>
    <w:basedOn w:val="Standaard"/>
    <w:next w:val="Standaard"/>
    <w:rsid w:val="000646F4"/>
    <w:pPr>
      <w:keepNext/>
      <w:keepLines/>
      <w:spacing w:before="240" w:after="240" w:line="300" w:lineRule="exact"/>
      <w:ind w:left="1134" w:right="1134"/>
    </w:pPr>
    <w:rPr>
      <w:b/>
      <w:sz w:val="28"/>
    </w:rPr>
  </w:style>
  <w:style w:type="character" w:styleId="Eindnootmarkering">
    <w:name w:val="endnote reference"/>
    <w:aliases w:val="1_G"/>
    <w:basedOn w:val="Voetnootmarkering"/>
    <w:rsid w:val="000646F4"/>
    <w:rPr>
      <w:rFonts w:ascii="Times New Roman" w:hAnsi="Times New Roman"/>
      <w:sz w:val="18"/>
      <w:vertAlign w:val="superscript"/>
    </w:rPr>
  </w:style>
  <w:style w:type="character" w:styleId="Voetnootmarkering">
    <w:name w:val="footnote reference"/>
    <w:aliases w:val="4_G,(Footnote Reference),-E Fußnotenzeichen,BVI fnr, BVI fnr,Footnote symbol,Footnote,Footnote Reference Superscript,SUPERS"/>
    <w:basedOn w:val="Standaardalinea-lettertype"/>
    <w:rsid w:val="000646F4"/>
    <w:rPr>
      <w:rFonts w:ascii="Times New Roman" w:hAnsi="Times New Roman"/>
      <w:sz w:val="18"/>
      <w:vertAlign w:val="superscript"/>
    </w:rPr>
  </w:style>
  <w:style w:type="paragraph" w:styleId="Voetnoottekst">
    <w:name w:val="footnote text"/>
    <w:aliases w:val="5_G,PP,Footnote Text Char"/>
    <w:basedOn w:val="Standaard"/>
    <w:link w:val="VoetnoottekstChar"/>
    <w:rsid w:val="000646F4"/>
    <w:pPr>
      <w:tabs>
        <w:tab w:val="right" w:pos="1021"/>
      </w:tabs>
      <w:spacing w:line="220" w:lineRule="exact"/>
      <w:ind w:left="1134" w:right="1134" w:hanging="1134"/>
    </w:pPr>
    <w:rPr>
      <w:sz w:val="18"/>
    </w:rPr>
  </w:style>
  <w:style w:type="paragraph" w:customStyle="1" w:styleId="XLargeG">
    <w:name w:val="__XLarge_G"/>
    <w:basedOn w:val="Standaard"/>
    <w:next w:val="Standaard"/>
    <w:rsid w:val="000646F4"/>
    <w:pPr>
      <w:keepNext/>
      <w:keepLines/>
      <w:spacing w:before="240" w:after="240" w:line="420" w:lineRule="exact"/>
      <w:ind w:left="1134" w:right="1134"/>
    </w:pPr>
    <w:rPr>
      <w:b/>
      <w:sz w:val="40"/>
    </w:rPr>
  </w:style>
  <w:style w:type="paragraph" w:customStyle="1" w:styleId="Bullet1G">
    <w:name w:val="_Bullet 1_G"/>
    <w:basedOn w:val="Standaard"/>
    <w:rsid w:val="000646F4"/>
    <w:pPr>
      <w:numPr>
        <w:numId w:val="14"/>
      </w:numPr>
      <w:spacing w:after="120"/>
      <w:ind w:right="1134"/>
      <w:jc w:val="both"/>
    </w:pPr>
  </w:style>
  <w:style w:type="paragraph" w:styleId="Eindnoottekst">
    <w:name w:val="endnote text"/>
    <w:aliases w:val="2_G"/>
    <w:basedOn w:val="Voetnoottekst"/>
    <w:rsid w:val="000646F4"/>
  </w:style>
  <w:style w:type="character" w:styleId="Verwijzingopmerking">
    <w:name w:val="annotation reference"/>
    <w:basedOn w:val="Standaardalinea-lettertype"/>
    <w:uiPriority w:val="99"/>
    <w:semiHidden/>
    <w:rsid w:val="005545DB"/>
    <w:rPr>
      <w:sz w:val="6"/>
    </w:rPr>
  </w:style>
  <w:style w:type="paragraph" w:styleId="Tekstopmerking">
    <w:name w:val="annotation text"/>
    <w:basedOn w:val="Standaard"/>
    <w:link w:val="TekstopmerkingChar"/>
    <w:uiPriority w:val="99"/>
    <w:semiHidden/>
    <w:rsid w:val="005545DB"/>
  </w:style>
  <w:style w:type="character" w:styleId="Regelnummer">
    <w:name w:val="line number"/>
    <w:basedOn w:val="Standaardalinea-lettertype"/>
    <w:semiHidden/>
    <w:rsid w:val="005545DB"/>
    <w:rPr>
      <w:sz w:val="14"/>
    </w:rPr>
  </w:style>
  <w:style w:type="paragraph" w:customStyle="1" w:styleId="Bullet2G">
    <w:name w:val="_Bullet 2_G"/>
    <w:basedOn w:val="Standaard"/>
    <w:rsid w:val="000646F4"/>
    <w:pPr>
      <w:numPr>
        <w:numId w:val="15"/>
      </w:numPr>
      <w:spacing w:after="120"/>
      <w:ind w:right="1134"/>
      <w:jc w:val="both"/>
    </w:pPr>
  </w:style>
  <w:style w:type="paragraph" w:customStyle="1" w:styleId="H1G">
    <w:name w:val="_ H_1_G"/>
    <w:basedOn w:val="Standaard"/>
    <w:next w:val="Standaard"/>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Standaard"/>
    <w:next w:val="Standaard"/>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Standaard"/>
    <w:next w:val="Standaard"/>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Standaard"/>
    <w:next w:val="Standaard"/>
    <w:rsid w:val="000646F4"/>
    <w:pPr>
      <w:keepNext/>
      <w:keepLines/>
      <w:tabs>
        <w:tab w:val="right" w:pos="851"/>
      </w:tabs>
      <w:spacing w:before="240" w:after="120" w:line="240" w:lineRule="exact"/>
      <w:ind w:left="1134" w:right="1134" w:hanging="1134"/>
    </w:pPr>
  </w:style>
  <w:style w:type="numbering" w:styleId="111111">
    <w:name w:val="Outline List 2"/>
    <w:aliases w:val="1.1.1"/>
    <w:basedOn w:val="Geenlijst"/>
    <w:semiHidden/>
    <w:rsid w:val="008A6C4F"/>
    <w:pPr>
      <w:numPr>
        <w:numId w:val="11"/>
      </w:numPr>
    </w:pPr>
  </w:style>
  <w:style w:type="numbering" w:styleId="1ai">
    <w:name w:val="Outline List 1"/>
    <w:basedOn w:val="Geenlijst"/>
    <w:semiHidden/>
    <w:rsid w:val="008A6C4F"/>
    <w:pPr>
      <w:numPr>
        <w:numId w:val="12"/>
      </w:numPr>
    </w:pPr>
  </w:style>
  <w:style w:type="numbering" w:styleId="Artikelsectie">
    <w:name w:val="Outline List 3"/>
    <w:basedOn w:val="Geenlijst"/>
    <w:semiHidden/>
    <w:rsid w:val="008A6C4F"/>
    <w:pPr>
      <w:numPr>
        <w:numId w:val="13"/>
      </w:numPr>
    </w:pPr>
  </w:style>
  <w:style w:type="paragraph" w:styleId="Plattetekst2">
    <w:name w:val="Body Text 2"/>
    <w:aliases w:val=" double line spacing"/>
    <w:basedOn w:val="Standaard"/>
    <w:link w:val="Plattetekst2Char"/>
    <w:semiHidden/>
    <w:rsid w:val="008A6C4F"/>
    <w:pPr>
      <w:spacing w:after="120" w:line="480" w:lineRule="auto"/>
    </w:pPr>
  </w:style>
  <w:style w:type="paragraph" w:styleId="Plattetekst3">
    <w:name w:val="Body Text 3"/>
    <w:basedOn w:val="Standaard"/>
    <w:link w:val="Plattetekst3Char"/>
    <w:semiHidden/>
    <w:rsid w:val="008A6C4F"/>
    <w:pPr>
      <w:spacing w:after="120"/>
    </w:pPr>
    <w:rPr>
      <w:sz w:val="16"/>
      <w:szCs w:val="16"/>
    </w:rPr>
  </w:style>
  <w:style w:type="paragraph" w:styleId="Platteteksteersteinspringing">
    <w:name w:val="Body Text First Indent"/>
    <w:basedOn w:val="Plattetekst"/>
    <w:link w:val="PlatteteksteersteinspringingChar"/>
    <w:semiHidden/>
    <w:rsid w:val="008A6C4F"/>
    <w:pPr>
      <w:spacing w:after="120"/>
      <w:ind w:firstLine="210"/>
    </w:pPr>
  </w:style>
  <w:style w:type="paragraph" w:styleId="Platteteksteersteinspringing2">
    <w:name w:val="Body Text First Indent 2"/>
    <w:basedOn w:val="Plattetekstinspringen"/>
    <w:link w:val="Platteteksteersteinspringing2Char"/>
    <w:semiHidden/>
    <w:rsid w:val="008A6C4F"/>
    <w:pPr>
      <w:ind w:firstLine="210"/>
    </w:pPr>
  </w:style>
  <w:style w:type="paragraph" w:styleId="Plattetekstinspringen2">
    <w:name w:val="Body Text Indent 2"/>
    <w:basedOn w:val="Standaard"/>
    <w:semiHidden/>
    <w:rsid w:val="008A6C4F"/>
    <w:pPr>
      <w:spacing w:after="120" w:line="480" w:lineRule="auto"/>
      <w:ind w:left="283"/>
    </w:pPr>
  </w:style>
  <w:style w:type="paragraph" w:styleId="Plattetekstinspringen3">
    <w:name w:val="Body Text Indent 3"/>
    <w:basedOn w:val="Standaard"/>
    <w:link w:val="Plattetekstinspringen3Char"/>
    <w:semiHidden/>
    <w:rsid w:val="008A6C4F"/>
    <w:pPr>
      <w:spacing w:after="120"/>
      <w:ind w:left="283"/>
    </w:pPr>
    <w:rPr>
      <w:sz w:val="16"/>
      <w:szCs w:val="16"/>
    </w:rPr>
  </w:style>
  <w:style w:type="paragraph" w:styleId="Afsluiting">
    <w:name w:val="Closing"/>
    <w:basedOn w:val="Standaard"/>
    <w:link w:val="AfsluitingChar"/>
    <w:semiHidden/>
    <w:rsid w:val="008A6C4F"/>
    <w:pPr>
      <w:ind w:left="4252"/>
    </w:pPr>
  </w:style>
  <w:style w:type="paragraph" w:styleId="Datum">
    <w:name w:val="Date"/>
    <w:basedOn w:val="Standaard"/>
    <w:next w:val="Standaard"/>
    <w:link w:val="DatumChar"/>
    <w:semiHidden/>
    <w:rsid w:val="008A6C4F"/>
  </w:style>
  <w:style w:type="paragraph" w:styleId="E-mailhandtekening">
    <w:name w:val="E-mail Signature"/>
    <w:basedOn w:val="Standaard"/>
    <w:semiHidden/>
    <w:rsid w:val="008A6C4F"/>
  </w:style>
  <w:style w:type="character" w:styleId="Nadruk">
    <w:name w:val="Emphasis"/>
    <w:basedOn w:val="Standaardalinea-lettertype"/>
    <w:qFormat/>
    <w:rsid w:val="008A6C4F"/>
    <w:rPr>
      <w:i/>
      <w:iCs/>
    </w:rPr>
  </w:style>
  <w:style w:type="paragraph" w:styleId="Afzender">
    <w:name w:val="envelope return"/>
    <w:basedOn w:val="Standaard"/>
    <w:semiHidden/>
    <w:rsid w:val="008A6C4F"/>
    <w:rPr>
      <w:rFonts w:ascii="Arial" w:hAnsi="Arial" w:cs="Arial"/>
    </w:rPr>
  </w:style>
  <w:style w:type="character" w:styleId="GevolgdeHyperlink">
    <w:name w:val="FollowedHyperlink"/>
    <w:basedOn w:val="Standaardalinea-lettertype"/>
    <w:semiHidden/>
    <w:rsid w:val="000646F4"/>
    <w:rPr>
      <w:color w:val="auto"/>
      <w:u w:val="none"/>
    </w:rPr>
  </w:style>
  <w:style w:type="character" w:styleId="HTML-acroniem">
    <w:name w:val="HTML Acronym"/>
    <w:basedOn w:val="Standaardalinea-lettertype"/>
    <w:semiHidden/>
    <w:rsid w:val="008A6C4F"/>
  </w:style>
  <w:style w:type="paragraph" w:styleId="HTML-adres">
    <w:name w:val="HTML Address"/>
    <w:basedOn w:val="Standaard"/>
    <w:semiHidden/>
    <w:rsid w:val="008A6C4F"/>
    <w:rPr>
      <w:i/>
      <w:iCs/>
    </w:rPr>
  </w:style>
  <w:style w:type="character" w:styleId="HTML-citaat">
    <w:name w:val="HTML Cite"/>
    <w:basedOn w:val="Standaardalinea-lettertype"/>
    <w:semiHidden/>
    <w:rsid w:val="008A6C4F"/>
    <w:rPr>
      <w:i/>
      <w:iCs/>
    </w:rPr>
  </w:style>
  <w:style w:type="character" w:styleId="HTMLCode">
    <w:name w:val="HTML Code"/>
    <w:basedOn w:val="Standaardalinea-lettertype"/>
    <w:semiHidden/>
    <w:rsid w:val="008A6C4F"/>
    <w:rPr>
      <w:rFonts w:ascii="Courier New" w:hAnsi="Courier New" w:cs="Courier New"/>
      <w:sz w:val="20"/>
      <w:szCs w:val="20"/>
    </w:rPr>
  </w:style>
  <w:style w:type="character" w:styleId="HTMLDefinition">
    <w:name w:val="HTML Definition"/>
    <w:basedOn w:val="Standaardalinea-lettertype"/>
    <w:semiHidden/>
    <w:rsid w:val="008A6C4F"/>
    <w:rPr>
      <w:i/>
      <w:iCs/>
    </w:rPr>
  </w:style>
  <w:style w:type="character" w:styleId="HTML-toetsenbord">
    <w:name w:val="HTML Keyboard"/>
    <w:basedOn w:val="Standaardalinea-lettertype"/>
    <w:semiHidden/>
    <w:rsid w:val="008A6C4F"/>
    <w:rPr>
      <w:rFonts w:ascii="Courier New" w:hAnsi="Courier New" w:cs="Courier New"/>
      <w:sz w:val="20"/>
      <w:szCs w:val="20"/>
    </w:rPr>
  </w:style>
  <w:style w:type="paragraph" w:styleId="HTML-voorafopgemaakt">
    <w:name w:val="HTML Preformatted"/>
    <w:basedOn w:val="Standaard"/>
    <w:semiHidden/>
    <w:rsid w:val="008A6C4F"/>
    <w:rPr>
      <w:rFonts w:ascii="Courier New" w:hAnsi="Courier New" w:cs="Courier New"/>
    </w:rPr>
  </w:style>
  <w:style w:type="character" w:styleId="HTML-voorbeeld">
    <w:name w:val="HTML Sample"/>
    <w:basedOn w:val="Standaardalinea-lettertype"/>
    <w:semiHidden/>
    <w:rsid w:val="008A6C4F"/>
    <w:rPr>
      <w:rFonts w:ascii="Courier New" w:hAnsi="Courier New" w:cs="Courier New"/>
    </w:rPr>
  </w:style>
  <w:style w:type="character" w:styleId="HTML-schrijfmachine">
    <w:name w:val="HTML Typewriter"/>
    <w:basedOn w:val="Standaardalinea-lettertype"/>
    <w:semiHidden/>
    <w:rsid w:val="008A6C4F"/>
    <w:rPr>
      <w:rFonts w:ascii="Courier New" w:hAnsi="Courier New" w:cs="Courier New"/>
      <w:sz w:val="20"/>
      <w:szCs w:val="20"/>
    </w:rPr>
  </w:style>
  <w:style w:type="character" w:styleId="HTMLVariable">
    <w:name w:val="HTML Variable"/>
    <w:basedOn w:val="Standaardalinea-lettertype"/>
    <w:semiHidden/>
    <w:rsid w:val="008A6C4F"/>
    <w:rPr>
      <w:i/>
      <w:iCs/>
    </w:rPr>
  </w:style>
  <w:style w:type="character" w:styleId="Hyperlink">
    <w:name w:val="Hyperlink"/>
    <w:basedOn w:val="Standaardalinea-lettertype"/>
    <w:semiHidden/>
    <w:rsid w:val="000646F4"/>
    <w:rPr>
      <w:color w:val="auto"/>
      <w:u w:val="none"/>
    </w:rPr>
  </w:style>
  <w:style w:type="paragraph" w:styleId="Lijst">
    <w:name w:val="List"/>
    <w:basedOn w:val="Standaard"/>
    <w:semiHidden/>
    <w:rsid w:val="008A6C4F"/>
    <w:pPr>
      <w:ind w:left="283" w:hanging="283"/>
    </w:pPr>
  </w:style>
  <w:style w:type="paragraph" w:styleId="Lijst2">
    <w:name w:val="List 2"/>
    <w:basedOn w:val="Standaard"/>
    <w:semiHidden/>
    <w:rsid w:val="008A6C4F"/>
    <w:pPr>
      <w:ind w:left="566" w:hanging="283"/>
    </w:pPr>
  </w:style>
  <w:style w:type="paragraph" w:styleId="Lijst3">
    <w:name w:val="List 3"/>
    <w:basedOn w:val="Standaard"/>
    <w:semiHidden/>
    <w:rsid w:val="008A6C4F"/>
    <w:pPr>
      <w:ind w:left="849" w:hanging="283"/>
    </w:pPr>
  </w:style>
  <w:style w:type="paragraph" w:styleId="Lijst4">
    <w:name w:val="List 4"/>
    <w:basedOn w:val="Standaard"/>
    <w:semiHidden/>
    <w:rsid w:val="008A6C4F"/>
    <w:pPr>
      <w:ind w:left="1132" w:hanging="283"/>
    </w:pPr>
  </w:style>
  <w:style w:type="paragraph" w:styleId="Lijst5">
    <w:name w:val="List 5"/>
    <w:basedOn w:val="Standaard"/>
    <w:semiHidden/>
    <w:rsid w:val="008A6C4F"/>
    <w:pPr>
      <w:ind w:left="1415" w:hanging="283"/>
    </w:pPr>
  </w:style>
  <w:style w:type="paragraph" w:styleId="Lijstopsomteken">
    <w:name w:val="List Bullet"/>
    <w:basedOn w:val="Standaard"/>
    <w:semiHidden/>
    <w:rsid w:val="008A6C4F"/>
    <w:pPr>
      <w:tabs>
        <w:tab w:val="num" w:pos="360"/>
      </w:tabs>
      <w:ind w:left="360" w:hanging="360"/>
    </w:pPr>
  </w:style>
  <w:style w:type="paragraph" w:styleId="Lijstopsomteken2">
    <w:name w:val="List Bullet 2"/>
    <w:basedOn w:val="Standaard"/>
    <w:semiHidden/>
    <w:rsid w:val="008A6C4F"/>
    <w:pPr>
      <w:numPr>
        <w:numId w:val="7"/>
      </w:numPr>
    </w:pPr>
  </w:style>
  <w:style w:type="paragraph" w:styleId="Lijstopsomteken3">
    <w:name w:val="List Bullet 3"/>
    <w:basedOn w:val="Standaard"/>
    <w:semiHidden/>
    <w:rsid w:val="008A6C4F"/>
    <w:pPr>
      <w:numPr>
        <w:numId w:val="8"/>
      </w:numPr>
    </w:pPr>
  </w:style>
  <w:style w:type="paragraph" w:styleId="Lijstopsomteken4">
    <w:name w:val="List Bullet 4"/>
    <w:basedOn w:val="Standaard"/>
    <w:semiHidden/>
    <w:rsid w:val="008A6C4F"/>
    <w:pPr>
      <w:numPr>
        <w:numId w:val="9"/>
      </w:numPr>
    </w:pPr>
  </w:style>
  <w:style w:type="paragraph" w:styleId="Lijstopsomteken5">
    <w:name w:val="List Bullet 5"/>
    <w:basedOn w:val="Standaard"/>
    <w:semiHidden/>
    <w:rsid w:val="008A6C4F"/>
    <w:pPr>
      <w:numPr>
        <w:numId w:val="10"/>
      </w:numPr>
    </w:pPr>
  </w:style>
  <w:style w:type="paragraph" w:styleId="Lijstvoortzetting">
    <w:name w:val="List Continue"/>
    <w:aliases w:val="list-1"/>
    <w:basedOn w:val="Standaard"/>
    <w:semiHidden/>
    <w:rsid w:val="008A6C4F"/>
    <w:pPr>
      <w:spacing w:after="120"/>
      <w:ind w:left="283"/>
    </w:pPr>
  </w:style>
  <w:style w:type="paragraph" w:styleId="Lijstvoortzetting2">
    <w:name w:val="List Continue 2"/>
    <w:basedOn w:val="Standaard"/>
    <w:semiHidden/>
    <w:rsid w:val="008A6C4F"/>
    <w:pPr>
      <w:spacing w:after="120"/>
      <w:ind w:left="566"/>
    </w:pPr>
  </w:style>
  <w:style w:type="paragraph" w:styleId="Lijstvoortzetting3">
    <w:name w:val="List Continue 3"/>
    <w:basedOn w:val="Standaard"/>
    <w:semiHidden/>
    <w:rsid w:val="008A6C4F"/>
    <w:pPr>
      <w:spacing w:after="120"/>
      <w:ind w:left="849"/>
    </w:pPr>
  </w:style>
  <w:style w:type="paragraph" w:styleId="Lijstvoortzetting4">
    <w:name w:val="List Continue 4"/>
    <w:basedOn w:val="Standaard"/>
    <w:semiHidden/>
    <w:rsid w:val="008A6C4F"/>
    <w:pPr>
      <w:spacing w:after="120"/>
      <w:ind w:left="1132"/>
    </w:pPr>
  </w:style>
  <w:style w:type="paragraph" w:styleId="Lijstvoortzetting5">
    <w:name w:val="List Continue 5"/>
    <w:basedOn w:val="Standaard"/>
    <w:semiHidden/>
    <w:rsid w:val="008A6C4F"/>
    <w:pPr>
      <w:spacing w:after="120"/>
      <w:ind w:left="1415"/>
    </w:pPr>
  </w:style>
  <w:style w:type="paragraph" w:styleId="Lijstnummering">
    <w:name w:val="List Number"/>
    <w:basedOn w:val="Standaard"/>
    <w:semiHidden/>
    <w:rsid w:val="008A6C4F"/>
    <w:pPr>
      <w:numPr>
        <w:numId w:val="5"/>
      </w:numPr>
    </w:pPr>
  </w:style>
  <w:style w:type="paragraph" w:styleId="Lijstnummering2">
    <w:name w:val="List Number 2"/>
    <w:basedOn w:val="Standaard"/>
    <w:semiHidden/>
    <w:rsid w:val="008A6C4F"/>
    <w:pPr>
      <w:numPr>
        <w:numId w:val="4"/>
      </w:numPr>
    </w:pPr>
  </w:style>
  <w:style w:type="paragraph" w:styleId="Lijstnummering3">
    <w:name w:val="List Number 3"/>
    <w:basedOn w:val="Standaard"/>
    <w:semiHidden/>
    <w:rsid w:val="008A6C4F"/>
    <w:pPr>
      <w:numPr>
        <w:numId w:val="3"/>
      </w:numPr>
    </w:pPr>
  </w:style>
  <w:style w:type="paragraph" w:styleId="Lijstnummering4">
    <w:name w:val="List Number 4"/>
    <w:basedOn w:val="Standaard"/>
    <w:semiHidden/>
    <w:rsid w:val="008A6C4F"/>
    <w:pPr>
      <w:numPr>
        <w:numId w:val="1"/>
      </w:numPr>
    </w:pPr>
  </w:style>
  <w:style w:type="paragraph" w:styleId="Lijstnummering5">
    <w:name w:val="List Number 5"/>
    <w:basedOn w:val="Standaard"/>
    <w:semiHidden/>
    <w:rsid w:val="008A6C4F"/>
    <w:pPr>
      <w:numPr>
        <w:numId w:val="2"/>
      </w:numPr>
    </w:pPr>
  </w:style>
  <w:style w:type="paragraph" w:styleId="Berichtkop">
    <w:name w:val="Message Header"/>
    <w:basedOn w:val="Standaard"/>
    <w:link w:val="Berichtkop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alweb">
    <w:name w:val="Normal (Web)"/>
    <w:basedOn w:val="Standaard"/>
    <w:link w:val="NormaalwebChar"/>
    <w:semiHidden/>
    <w:rsid w:val="008A6C4F"/>
    <w:rPr>
      <w:sz w:val="24"/>
      <w:szCs w:val="24"/>
    </w:rPr>
  </w:style>
  <w:style w:type="paragraph" w:styleId="Standaardinspringing">
    <w:name w:val="Normal Indent"/>
    <w:basedOn w:val="Standaard"/>
    <w:semiHidden/>
    <w:rsid w:val="008A6C4F"/>
    <w:pPr>
      <w:ind w:left="567"/>
    </w:pPr>
  </w:style>
  <w:style w:type="paragraph" w:styleId="Notitiekop">
    <w:name w:val="Note Heading"/>
    <w:basedOn w:val="Standaard"/>
    <w:next w:val="Standaard"/>
    <w:link w:val="NotitiekopChar"/>
    <w:semiHidden/>
    <w:rsid w:val="008A6C4F"/>
  </w:style>
  <w:style w:type="paragraph" w:styleId="Aanhef">
    <w:name w:val="Salutation"/>
    <w:basedOn w:val="Standaard"/>
    <w:next w:val="Standaard"/>
    <w:link w:val="AanhefChar"/>
    <w:semiHidden/>
    <w:rsid w:val="008A6C4F"/>
  </w:style>
  <w:style w:type="paragraph" w:styleId="Handtekening">
    <w:name w:val="Signature"/>
    <w:basedOn w:val="Standaard"/>
    <w:link w:val="HandtekeningChar"/>
    <w:semiHidden/>
    <w:rsid w:val="008A6C4F"/>
    <w:pPr>
      <w:ind w:left="4252"/>
    </w:pPr>
  </w:style>
  <w:style w:type="character" w:styleId="Zwaar">
    <w:name w:val="Strong"/>
    <w:basedOn w:val="Standaardalinea-lettertype"/>
    <w:qFormat/>
    <w:rsid w:val="008A6C4F"/>
    <w:rPr>
      <w:b/>
      <w:bCs/>
    </w:rPr>
  </w:style>
  <w:style w:type="paragraph" w:styleId="Ondertitel">
    <w:name w:val="Subtitle"/>
    <w:basedOn w:val="Standaard"/>
    <w:qFormat/>
    <w:rsid w:val="008A6C4F"/>
    <w:pPr>
      <w:spacing w:after="60"/>
      <w:jc w:val="center"/>
      <w:outlineLvl w:val="1"/>
    </w:pPr>
    <w:rPr>
      <w:rFonts w:ascii="Arial" w:hAnsi="Arial" w:cs="Arial"/>
      <w:sz w:val="24"/>
      <w:szCs w:val="24"/>
    </w:rPr>
  </w:style>
  <w:style w:type="table" w:styleId="3D-effectenvoortabel1">
    <w:name w:val="Table 3D effects 1"/>
    <w:basedOn w:val="Standaardtabe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elraster1">
    <w:name w:val="Table Grid 1"/>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eletabel">
    <w:name w:val="Table Professional"/>
    <w:basedOn w:val="Standaardtabe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tabel1">
    <w:name w:val="Table Web 1"/>
    <w:basedOn w:val="Standaardtabe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link w:val="TitelChar"/>
    <w:qFormat/>
    <w:rsid w:val="008A6C4F"/>
    <w:pPr>
      <w:spacing w:before="240" w:after="60"/>
      <w:jc w:val="center"/>
      <w:outlineLvl w:val="0"/>
    </w:pPr>
    <w:rPr>
      <w:rFonts w:ascii="Arial" w:hAnsi="Arial" w:cs="Arial"/>
      <w:b/>
      <w:bCs/>
      <w:kern w:val="28"/>
      <w:sz w:val="32"/>
      <w:szCs w:val="32"/>
    </w:rPr>
  </w:style>
  <w:style w:type="paragraph" w:styleId="Adresenvelop">
    <w:name w:val="envelope address"/>
    <w:basedOn w:val="Standaard"/>
    <w:semiHidden/>
    <w:rsid w:val="008A6C4F"/>
    <w:pPr>
      <w:framePr w:w="7920" w:h="1980" w:hRule="exact" w:hSpace="180" w:wrap="auto" w:hAnchor="page" w:xAlign="center" w:yAlign="bottom"/>
      <w:ind w:left="2880"/>
    </w:pPr>
    <w:rPr>
      <w:rFonts w:ascii="Arial" w:hAnsi="Arial" w:cs="Arial"/>
      <w:sz w:val="24"/>
      <w:szCs w:val="24"/>
    </w:rPr>
  </w:style>
  <w:style w:type="paragraph" w:styleId="Voettekst">
    <w:name w:val="footer"/>
    <w:aliases w:val="3_G"/>
    <w:basedOn w:val="Standaard"/>
    <w:link w:val="VoettekstChar"/>
    <w:rsid w:val="000646F4"/>
    <w:pPr>
      <w:spacing w:line="240" w:lineRule="auto"/>
    </w:pPr>
    <w:rPr>
      <w:sz w:val="16"/>
    </w:rPr>
  </w:style>
  <w:style w:type="paragraph" w:styleId="Koptekst">
    <w:name w:val="header"/>
    <w:aliases w:val="6_G"/>
    <w:basedOn w:val="Standaard"/>
    <w:rsid w:val="000646F4"/>
    <w:pPr>
      <w:pBdr>
        <w:bottom w:val="single" w:sz="4" w:space="4" w:color="auto"/>
      </w:pBdr>
      <w:spacing w:line="240" w:lineRule="auto"/>
    </w:pPr>
    <w:rPr>
      <w:b/>
      <w:sz w:val="18"/>
    </w:rPr>
  </w:style>
  <w:style w:type="paragraph" w:customStyle="1" w:styleId="Rom2">
    <w:name w:val="Rom2"/>
    <w:basedOn w:val="Standaard"/>
    <w:rsid w:val="00410462"/>
    <w:pPr>
      <w:tabs>
        <w:tab w:val="num" w:pos="2160"/>
      </w:tabs>
      <w:suppressAutoHyphens w:val="0"/>
      <w:spacing w:after="240" w:line="240" w:lineRule="auto"/>
      <w:ind w:left="2160" w:hanging="516"/>
    </w:pPr>
    <w:rPr>
      <w:sz w:val="24"/>
    </w:rPr>
  </w:style>
  <w:style w:type="paragraph" w:customStyle="1" w:styleId="NormalLeft">
    <w:name w:val="Normal Left"/>
    <w:basedOn w:val="Standaard"/>
    <w:rsid w:val="00DF5A5B"/>
    <w:pPr>
      <w:suppressAutoHyphens w:val="0"/>
      <w:spacing w:before="120" w:after="120" w:line="240" w:lineRule="auto"/>
    </w:pPr>
    <w:rPr>
      <w:sz w:val="24"/>
      <w:lang w:eastAsia="ko-KR"/>
    </w:rPr>
  </w:style>
  <w:style w:type="character" w:customStyle="1" w:styleId="VoettekstChar">
    <w:name w:val="Voettekst Char"/>
    <w:aliases w:val="3_G Char"/>
    <w:basedOn w:val="Standaardalinea-lettertype"/>
    <w:link w:val="Voettekst"/>
    <w:rsid w:val="00DA77C0"/>
    <w:rPr>
      <w:sz w:val="16"/>
      <w:lang w:val="en-GB" w:eastAsia="en-US" w:bidi="ar-SA"/>
    </w:rPr>
  </w:style>
  <w:style w:type="paragraph" w:styleId="Lijstalinea">
    <w:name w:val="List Paragraph"/>
    <w:basedOn w:val="Standaard"/>
    <w:qFormat/>
    <w:rsid w:val="00DA77C0"/>
    <w:pPr>
      <w:widowControl w:val="0"/>
      <w:suppressAutoHyphens w:val="0"/>
      <w:spacing w:line="240" w:lineRule="auto"/>
      <w:ind w:left="720"/>
      <w:contextualSpacing/>
      <w:jc w:val="both"/>
    </w:pPr>
    <w:rPr>
      <w:rFonts w:eastAsia="MS Mincho"/>
      <w:kern w:val="2"/>
      <w:sz w:val="24"/>
      <w:szCs w:val="22"/>
      <w:lang w:eastAsia="ja-JP"/>
    </w:rPr>
  </w:style>
  <w:style w:type="character" w:customStyle="1" w:styleId="Kop1Char">
    <w:name w:val="Kop 1 Char"/>
    <w:aliases w:val="Table_G Char"/>
    <w:basedOn w:val="SingleTxtGChar"/>
    <w:link w:val="Kop1"/>
    <w:rsid w:val="00790AED"/>
    <w:rPr>
      <w:lang w:val="en-GB" w:eastAsia="en-US" w:bidi="ar-SA"/>
    </w:rPr>
  </w:style>
  <w:style w:type="character" w:customStyle="1" w:styleId="NormaalwebChar">
    <w:name w:val="Normaal (web) Char"/>
    <w:basedOn w:val="Standaardalinea-lettertype"/>
    <w:link w:val="Normaalweb"/>
    <w:rsid w:val="00653D09"/>
    <w:rPr>
      <w:sz w:val="24"/>
      <w:szCs w:val="24"/>
      <w:lang w:val="en-GB" w:eastAsia="en-US" w:bidi="ar-SA"/>
    </w:rPr>
  </w:style>
  <w:style w:type="character" w:customStyle="1" w:styleId="CharChar11">
    <w:name w:val="Char Char11"/>
    <w:basedOn w:val="Standaardalinea-lettertype"/>
    <w:rsid w:val="00EA5A06"/>
    <w:rPr>
      <w:sz w:val="24"/>
      <w:szCs w:val="24"/>
      <w:lang w:val="it-IT" w:eastAsia="it-IT" w:bidi="ar-SA"/>
    </w:rPr>
  </w:style>
  <w:style w:type="character" w:customStyle="1" w:styleId="HChGChar">
    <w:name w:val="_ H _Ch_G Char"/>
    <w:basedOn w:val="Standaardalinea-lettertype"/>
    <w:link w:val="HChG"/>
    <w:rsid w:val="005124E8"/>
    <w:rPr>
      <w:b/>
      <w:sz w:val="28"/>
      <w:lang w:val="en-GB" w:eastAsia="en-US" w:bidi="ar-SA"/>
    </w:rPr>
  </w:style>
  <w:style w:type="paragraph" w:customStyle="1" w:styleId="Text1">
    <w:name w:val="Text 1"/>
    <w:basedOn w:val="Standaard"/>
    <w:rsid w:val="00ED06FE"/>
    <w:pPr>
      <w:widowControl w:val="0"/>
      <w:suppressAutoHyphens w:val="0"/>
      <w:adjustRightInd w:val="0"/>
      <w:spacing w:before="120" w:after="120" w:line="360" w:lineRule="atLeast"/>
      <w:ind w:left="851"/>
      <w:jc w:val="both"/>
      <w:textAlignment w:val="baseline"/>
    </w:pPr>
    <w:rPr>
      <w:sz w:val="24"/>
    </w:rPr>
  </w:style>
  <w:style w:type="character" w:customStyle="1" w:styleId="VoetnoottekstChar">
    <w:name w:val="Voetnoottekst Char"/>
    <w:aliases w:val="5_G Char,PP Char,Footnote Text Char Char"/>
    <w:basedOn w:val="Standaardalinea-lettertype"/>
    <w:link w:val="Voetnoottekst"/>
    <w:semiHidden/>
    <w:locked/>
    <w:rsid w:val="00F0556B"/>
    <w:rPr>
      <w:sz w:val="18"/>
      <w:lang w:val="en-GB" w:eastAsia="en-US" w:bidi="ar-SA"/>
    </w:rPr>
  </w:style>
  <w:style w:type="character" w:customStyle="1" w:styleId="H23GChar">
    <w:name w:val="_ H_2/3_G Char"/>
    <w:basedOn w:val="Standaardalinea-lettertype"/>
    <w:link w:val="H23G"/>
    <w:rsid w:val="00F0556B"/>
    <w:rPr>
      <w:b/>
      <w:lang w:val="en-GB" w:eastAsia="en-US" w:bidi="ar-SA"/>
    </w:rPr>
  </w:style>
  <w:style w:type="paragraph" w:customStyle="1" w:styleId="GTRnormal">
    <w:name w:val="GTR normal"/>
    <w:basedOn w:val="Standaard"/>
    <w:rsid w:val="00F0556B"/>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gtrtitre3">
    <w:name w:val="gtrtitre3"/>
    <w:basedOn w:val="Standaard"/>
    <w:rsid w:val="00F0556B"/>
    <w:pPr>
      <w:suppressAutoHyphens w:val="0"/>
      <w:spacing w:before="100" w:beforeAutospacing="1" w:after="100" w:afterAutospacing="1" w:line="240" w:lineRule="auto"/>
    </w:pPr>
    <w:rPr>
      <w:rFonts w:eastAsia="MS Mincho"/>
      <w:sz w:val="24"/>
      <w:szCs w:val="24"/>
      <w:lang w:val="fr-FR" w:eastAsia="ja-JP"/>
    </w:rPr>
  </w:style>
  <w:style w:type="paragraph" w:customStyle="1" w:styleId="normal1ajfr">
    <w:name w:val="normal1a_jfr"/>
    <w:basedOn w:val="Standaard"/>
    <w:rsid w:val="00F0556B"/>
    <w:pPr>
      <w:tabs>
        <w:tab w:val="left" w:pos="1701"/>
      </w:tabs>
      <w:suppressAutoHyphens w:val="0"/>
      <w:overflowPunct w:val="0"/>
      <w:autoSpaceDE w:val="0"/>
      <w:autoSpaceDN w:val="0"/>
      <w:adjustRightInd w:val="0"/>
      <w:spacing w:line="240" w:lineRule="auto"/>
      <w:ind w:left="851" w:right="589"/>
      <w:textAlignment w:val="baseline"/>
    </w:pPr>
    <w:rPr>
      <w:sz w:val="22"/>
    </w:rPr>
  </w:style>
  <w:style w:type="paragraph" w:customStyle="1" w:styleId="GTRnormalCarCarCar1">
    <w:name w:val="GTR normal Car Car Car1"/>
    <w:basedOn w:val="Standaard"/>
    <w:rsid w:val="00763765"/>
    <w:pPr>
      <w:widowControl w:val="0"/>
      <w:numPr>
        <w:ilvl w:val="1"/>
      </w:numPr>
      <w:suppressAutoHyphens w:val="0"/>
      <w:autoSpaceDE w:val="0"/>
      <w:autoSpaceDN w:val="0"/>
      <w:adjustRightInd w:val="0"/>
      <w:spacing w:line="240" w:lineRule="auto"/>
      <w:ind w:left="1134"/>
    </w:pPr>
    <w:rPr>
      <w:rFonts w:ascii="Courier New" w:hAnsi="Courier New" w:cs="Courier New"/>
      <w:szCs w:val="24"/>
    </w:rPr>
  </w:style>
  <w:style w:type="paragraph" w:customStyle="1" w:styleId="para">
    <w:name w:val="para"/>
    <w:basedOn w:val="SingleTxtG"/>
    <w:link w:val="paraChar"/>
    <w:uiPriority w:val="99"/>
    <w:rsid w:val="0055672F"/>
    <w:pPr>
      <w:ind w:left="2268" w:hanging="1134"/>
    </w:pPr>
    <w:rPr>
      <w:lang w:val="fr-CH"/>
    </w:rPr>
  </w:style>
  <w:style w:type="character" w:customStyle="1" w:styleId="paraChar">
    <w:name w:val="para Char"/>
    <w:basedOn w:val="SingleTxtGChar"/>
    <w:link w:val="para"/>
    <w:uiPriority w:val="99"/>
    <w:rsid w:val="0055672F"/>
    <w:rPr>
      <w:lang w:val="fr-CH" w:eastAsia="en-US" w:bidi="ar-SA"/>
    </w:rPr>
  </w:style>
  <w:style w:type="paragraph" w:styleId="Onderwerpvanopmerking">
    <w:name w:val="annotation subject"/>
    <w:basedOn w:val="Tekstopmerking"/>
    <w:next w:val="Tekstopmerking"/>
    <w:semiHidden/>
    <w:rsid w:val="008D5C3F"/>
    <w:rPr>
      <w:b/>
      <w:bCs/>
    </w:rPr>
  </w:style>
  <w:style w:type="paragraph" w:styleId="Ballontekst">
    <w:name w:val="Balloon Text"/>
    <w:basedOn w:val="Standaard"/>
    <w:semiHidden/>
    <w:rsid w:val="008D5C3F"/>
    <w:rPr>
      <w:rFonts w:ascii="Tahoma" w:hAnsi="Tahoma" w:cs="Tahoma"/>
      <w:sz w:val="16"/>
      <w:szCs w:val="16"/>
    </w:rPr>
  </w:style>
  <w:style w:type="character" w:customStyle="1" w:styleId="TekstopmerkingChar">
    <w:name w:val="Tekst opmerking Char"/>
    <w:basedOn w:val="Standaardalinea-lettertype"/>
    <w:link w:val="Tekstopmerking"/>
    <w:semiHidden/>
    <w:rsid w:val="004C6840"/>
    <w:rPr>
      <w:lang w:val="en-GB" w:eastAsia="en-US" w:bidi="ar-SA"/>
    </w:rPr>
  </w:style>
  <w:style w:type="character" w:customStyle="1" w:styleId="FooterChar1">
    <w:name w:val="Footer Char1"/>
    <w:aliases w:val="3_G Char1"/>
    <w:semiHidden/>
    <w:rsid w:val="00EB4437"/>
    <w:rPr>
      <w:sz w:val="16"/>
      <w:lang w:val="en-GB" w:eastAsia="en-US" w:bidi="ar-SA"/>
    </w:rPr>
  </w:style>
  <w:style w:type="character" w:customStyle="1" w:styleId="DocumentstructuurChar">
    <w:name w:val="Documentstructuur Char"/>
    <w:link w:val="Documentstructuur"/>
    <w:rsid w:val="00FB3903"/>
    <w:rPr>
      <w:sz w:val="24"/>
      <w:szCs w:val="24"/>
      <w:shd w:val="clear" w:color="auto" w:fill="000080"/>
      <w:lang w:val="it-IT" w:eastAsia="it-IT"/>
    </w:rPr>
  </w:style>
  <w:style w:type="paragraph" w:customStyle="1" w:styleId="HChGTNR14ptboldindentionleft0cm">
    <w:name w:val="_H_Ch_G: TNR_14pt_bold_indention_left 0cm"/>
    <w:aliases w:val="right 2cm_Hanging 2cm_Spacing_before 18cm_after 12cm_Line spacing_exactly 15pt"/>
    <w:basedOn w:val="HChG"/>
    <w:rsid w:val="00FB3903"/>
    <w:pPr>
      <w:numPr>
        <w:numId w:val="20"/>
      </w:numPr>
    </w:pPr>
  </w:style>
  <w:style w:type="paragraph" w:customStyle="1" w:styleId="HChG0">
    <w:name w:val="_H_Ch_G"/>
    <w:basedOn w:val="HChGTNR14ptboldindentionleft0cm"/>
    <w:rsid w:val="00FB3903"/>
    <w:rPr>
      <w:lang w:eastAsia="de-DE"/>
    </w:rPr>
  </w:style>
  <w:style w:type="character" w:customStyle="1" w:styleId="SingleTxtGCar">
    <w:name w:val="_ Single Txt_G Car"/>
    <w:locked/>
    <w:rsid w:val="00FB3903"/>
    <w:rPr>
      <w:lang w:val="en-GB"/>
    </w:rPr>
  </w:style>
  <w:style w:type="paragraph" w:customStyle="1" w:styleId="GRPEfootnote">
    <w:name w:val="GRPE footnote"/>
    <w:basedOn w:val="Standaard"/>
    <w:rsid w:val="00FB3903"/>
    <w:pPr>
      <w:tabs>
        <w:tab w:val="left" w:pos="567"/>
      </w:tabs>
      <w:suppressAutoHyphens w:val="0"/>
      <w:spacing w:line="240" w:lineRule="auto"/>
      <w:ind w:left="567" w:hanging="567"/>
    </w:pPr>
    <w:rPr>
      <w:rFonts w:eastAsia="MS Mincho"/>
      <w:lang w:val="en-US" w:eastAsia="ja-JP"/>
    </w:rPr>
  </w:style>
  <w:style w:type="paragraph" w:customStyle="1" w:styleId="GRPEliste1">
    <w:name w:val="GRPE liste 1"/>
    <w:basedOn w:val="GRPEnormal1"/>
    <w:next w:val="GRPEnormal1"/>
    <w:rsid w:val="00FB3903"/>
    <w:pPr>
      <w:numPr>
        <w:numId w:val="21"/>
      </w:numPr>
    </w:pPr>
  </w:style>
  <w:style w:type="paragraph" w:customStyle="1" w:styleId="GRPEnormal1">
    <w:name w:val="GRPE normal 1"/>
    <w:basedOn w:val="Standaard"/>
    <w:uiPriority w:val="99"/>
    <w:rsid w:val="00FB3903"/>
    <w:pPr>
      <w:tabs>
        <w:tab w:val="left" w:pos="1701"/>
      </w:tabs>
      <w:suppressAutoHyphens w:val="0"/>
      <w:spacing w:line="240" w:lineRule="auto"/>
      <w:ind w:left="1134"/>
      <w:jc w:val="both"/>
    </w:pPr>
    <w:rPr>
      <w:sz w:val="24"/>
      <w:szCs w:val="24"/>
    </w:rPr>
  </w:style>
  <w:style w:type="paragraph" w:customStyle="1" w:styleId="GRPEfauxtitre1">
    <w:name w:val="GRPE faux titre 1"/>
    <w:basedOn w:val="Standaard"/>
    <w:next w:val="GRPEnormal1"/>
    <w:rsid w:val="00FB3903"/>
    <w:pPr>
      <w:tabs>
        <w:tab w:val="left" w:pos="1134"/>
      </w:tabs>
      <w:suppressAutoHyphens w:val="0"/>
      <w:spacing w:line="240" w:lineRule="auto"/>
      <w:ind w:left="1134" w:hanging="1134"/>
      <w:jc w:val="both"/>
      <w:outlineLvl w:val="0"/>
    </w:pPr>
    <w:rPr>
      <w:rFonts w:ascii="(Utiliser une police de caractè" w:eastAsia="MS Mincho" w:hAnsi="(Utiliser une police de caractè"/>
      <w:sz w:val="24"/>
      <w:szCs w:val="24"/>
      <w:lang w:eastAsia="ja-JP"/>
    </w:rPr>
  </w:style>
  <w:style w:type="paragraph" w:customStyle="1" w:styleId="Point0">
    <w:name w:val="Point 0"/>
    <w:basedOn w:val="Standaard"/>
    <w:rsid w:val="00FB3903"/>
    <w:pPr>
      <w:suppressAutoHyphens w:val="0"/>
      <w:spacing w:before="120" w:after="120" w:line="240" w:lineRule="auto"/>
      <w:ind w:left="850" w:hanging="850"/>
      <w:jc w:val="both"/>
    </w:pPr>
    <w:rPr>
      <w:sz w:val="24"/>
      <w:lang w:eastAsia="en-GB"/>
    </w:rPr>
  </w:style>
  <w:style w:type="paragraph" w:customStyle="1" w:styleId="remjfr">
    <w:name w:val="rem_jfr"/>
    <w:basedOn w:val="Standaard"/>
    <w:next w:val="Standaard"/>
    <w:semiHidden/>
    <w:rsid w:val="00FB3903"/>
    <w:pPr>
      <w:tabs>
        <w:tab w:val="left" w:pos="1701"/>
        <w:tab w:val="left" w:pos="3686"/>
      </w:tabs>
      <w:suppressAutoHyphens w:val="0"/>
      <w:spacing w:line="240" w:lineRule="auto"/>
      <w:ind w:left="1985" w:right="589" w:hanging="1134"/>
    </w:pPr>
    <w:rPr>
      <w:i/>
      <w:sz w:val="22"/>
      <w:lang w:val="fr-FR"/>
    </w:rPr>
  </w:style>
  <w:style w:type="paragraph" w:customStyle="1" w:styleId="ManualNumPar1">
    <w:name w:val="Manual NumPar 1"/>
    <w:basedOn w:val="Standaard"/>
    <w:next w:val="Text1"/>
    <w:rsid w:val="00FB3903"/>
    <w:pPr>
      <w:suppressAutoHyphens w:val="0"/>
      <w:spacing w:before="120" w:after="120" w:line="240" w:lineRule="auto"/>
      <w:ind w:left="851" w:hanging="851"/>
      <w:jc w:val="both"/>
    </w:pPr>
    <w:rPr>
      <w:sz w:val="24"/>
    </w:rPr>
  </w:style>
  <w:style w:type="paragraph" w:customStyle="1" w:styleId="Point1">
    <w:name w:val="Point 1"/>
    <w:basedOn w:val="Standaard"/>
    <w:rsid w:val="00FB3903"/>
    <w:pPr>
      <w:suppressAutoHyphens w:val="0"/>
      <w:spacing w:before="120" w:after="120" w:line="240" w:lineRule="auto"/>
      <w:ind w:left="1417" w:hanging="567"/>
      <w:jc w:val="both"/>
    </w:pPr>
    <w:rPr>
      <w:sz w:val="24"/>
      <w:lang w:eastAsia="en-GB"/>
    </w:rPr>
  </w:style>
  <w:style w:type="paragraph" w:customStyle="1" w:styleId="a">
    <w:name w:val="a)"/>
    <w:basedOn w:val="Standaard"/>
    <w:rsid w:val="00FB3903"/>
    <w:pPr>
      <w:tabs>
        <w:tab w:val="decimal" w:pos="567"/>
      </w:tabs>
      <w:spacing w:after="120"/>
      <w:ind w:left="2835" w:right="1134" w:hanging="567"/>
      <w:jc w:val="both"/>
    </w:pPr>
    <w:rPr>
      <w:lang w:val="fr-CH"/>
    </w:rPr>
  </w:style>
  <w:style w:type="paragraph" w:customStyle="1" w:styleId="Titrearticle">
    <w:name w:val="Titre article"/>
    <w:basedOn w:val="Standaard"/>
    <w:next w:val="Standaard"/>
    <w:rsid w:val="00FB3903"/>
    <w:pPr>
      <w:keepNext/>
      <w:suppressAutoHyphens w:val="0"/>
      <w:spacing w:before="360" w:after="120" w:line="240" w:lineRule="auto"/>
      <w:jc w:val="center"/>
    </w:pPr>
    <w:rPr>
      <w:i/>
      <w:sz w:val="24"/>
      <w:szCs w:val="24"/>
      <w:lang w:eastAsia="de-DE"/>
    </w:rPr>
  </w:style>
  <w:style w:type="paragraph" w:customStyle="1" w:styleId="StyleH23GLeft078">
    <w:name w:val="Style _ H_2/3_G + Left:  0.78&quot;"/>
    <w:basedOn w:val="H23G"/>
    <w:autoRedefine/>
    <w:rsid w:val="00FB3903"/>
    <w:pPr>
      <w:ind w:left="2304" w:right="1138" w:hanging="1166"/>
    </w:pPr>
    <w:rPr>
      <w:bCs/>
    </w:rPr>
  </w:style>
  <w:style w:type="paragraph" w:customStyle="1" w:styleId="StyleH23GLeft075Hanging082">
    <w:name w:val="Style _ H_2/3_G + Left:  0.75&quot; Hanging:  0.82&quot;"/>
    <w:basedOn w:val="H23G"/>
    <w:autoRedefine/>
    <w:rsid w:val="00FB3903"/>
    <w:pPr>
      <w:ind w:left="2304" w:right="1138" w:hanging="1166"/>
    </w:pPr>
    <w:rPr>
      <w:bCs/>
    </w:rPr>
  </w:style>
  <w:style w:type="paragraph" w:customStyle="1" w:styleId="StyleH23GLeft0781">
    <w:name w:val="Style _ H_2/3_G + Left:  0.78&quot;1"/>
    <w:basedOn w:val="H23G"/>
    <w:rsid w:val="00FB3903"/>
    <w:pPr>
      <w:ind w:left="2304" w:right="1138" w:hanging="1166"/>
    </w:pPr>
    <w:rPr>
      <w:bCs/>
    </w:rPr>
  </w:style>
  <w:style w:type="paragraph" w:customStyle="1" w:styleId="ParaNo">
    <w:name w:val="ParaNo."/>
    <w:basedOn w:val="Standaard"/>
    <w:rsid w:val="00FB3903"/>
    <w:pPr>
      <w:numPr>
        <w:numId w:val="13"/>
      </w:numPr>
      <w:suppressAutoHyphens w:val="0"/>
      <w:spacing w:line="240" w:lineRule="auto"/>
    </w:pPr>
    <w:rPr>
      <w:sz w:val="24"/>
      <w:lang w:val="fr-FR"/>
    </w:rPr>
  </w:style>
  <w:style w:type="paragraph" w:customStyle="1" w:styleId="Rom1">
    <w:name w:val="Rom1"/>
    <w:basedOn w:val="Standaard"/>
    <w:rsid w:val="00FB3903"/>
    <w:pPr>
      <w:tabs>
        <w:tab w:val="num" w:pos="1701"/>
      </w:tabs>
      <w:suppressAutoHyphens w:val="0"/>
      <w:spacing w:line="240" w:lineRule="auto"/>
      <w:ind w:left="1145" w:hanging="465"/>
    </w:pPr>
    <w:rPr>
      <w:sz w:val="24"/>
      <w:lang w:val="fr-FR"/>
    </w:rPr>
  </w:style>
  <w:style w:type="paragraph" w:customStyle="1" w:styleId="Heading51">
    <w:name w:val="Heading 5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b/>
    </w:rPr>
  </w:style>
  <w:style w:type="paragraph" w:customStyle="1" w:styleId="Footer1">
    <w:name w:val="Footer1"/>
    <w:rsid w:val="00FB3903"/>
    <w:pPr>
      <w:tabs>
        <w:tab w:val="center" w:pos="4680"/>
        <w:tab w:val="right" w:pos="9000"/>
        <w:tab w:val="left" w:pos="9360"/>
      </w:tabs>
      <w:suppressAutoHyphens/>
    </w:pPr>
    <w:rPr>
      <w:rFonts w:ascii="Book Antiqua" w:hAnsi="Book Antiqua"/>
    </w:rPr>
  </w:style>
  <w:style w:type="paragraph" w:customStyle="1" w:styleId="Document1">
    <w:name w:val="Document 1"/>
    <w:semiHidden/>
    <w:rsid w:val="00FB3903"/>
    <w:pPr>
      <w:keepNext/>
      <w:keepLines/>
      <w:widowControl w:val="0"/>
      <w:tabs>
        <w:tab w:val="left" w:pos="-720"/>
      </w:tabs>
      <w:suppressAutoHyphens/>
    </w:pPr>
    <w:rPr>
      <w:rFonts w:ascii="Courier" w:hAnsi="Courier"/>
      <w:snapToGrid w:val="0"/>
      <w:lang w:eastAsia="it-IT"/>
    </w:rPr>
  </w:style>
  <w:style w:type="paragraph" w:customStyle="1" w:styleId="Aufzhlung3">
    <w:name w:val="Aufzählung 3"/>
    <w:basedOn w:val="Aufzhlung2"/>
    <w:rsid w:val="00FB3903"/>
    <w:pPr>
      <w:tabs>
        <w:tab w:val="clear" w:pos="480"/>
        <w:tab w:val="num" w:pos="1381"/>
        <w:tab w:val="left" w:pos="1701"/>
      </w:tabs>
      <w:ind w:left="1378" w:hanging="357"/>
    </w:pPr>
  </w:style>
  <w:style w:type="paragraph" w:customStyle="1" w:styleId="Aufzhlung2">
    <w:name w:val="Aufzählung 2"/>
    <w:basedOn w:val="Aufzhlung1"/>
    <w:rsid w:val="00FB3903"/>
    <w:pPr>
      <w:tabs>
        <w:tab w:val="clear" w:pos="1021"/>
        <w:tab w:val="clear" w:pos="1381"/>
        <w:tab w:val="num" w:pos="480"/>
        <w:tab w:val="num" w:pos="927"/>
        <w:tab w:val="left" w:pos="1134"/>
      </w:tabs>
      <w:ind w:left="480" w:hanging="480"/>
    </w:pPr>
  </w:style>
  <w:style w:type="paragraph" w:customStyle="1" w:styleId="Aufzhlung1">
    <w:name w:val="Aufzählung 1"/>
    <w:basedOn w:val="Plattetekst"/>
    <w:rsid w:val="00FB3903"/>
    <w:pPr>
      <w:tabs>
        <w:tab w:val="left" w:pos="1021"/>
        <w:tab w:val="num" w:pos="1381"/>
      </w:tabs>
      <w:suppressAutoHyphens w:val="0"/>
      <w:spacing w:after="120" w:line="240" w:lineRule="auto"/>
      <w:ind w:left="1378" w:hanging="357"/>
      <w:jc w:val="both"/>
    </w:pPr>
    <w:rPr>
      <w:rFonts w:ascii="Arial" w:eastAsia="MS Mincho" w:hAnsi="Arial"/>
    </w:rPr>
  </w:style>
  <w:style w:type="paragraph" w:customStyle="1" w:styleId="NormalCentered">
    <w:name w:val="Normal Centered"/>
    <w:basedOn w:val="Standaard"/>
    <w:semiHidden/>
    <w:rsid w:val="00FB3903"/>
    <w:pPr>
      <w:tabs>
        <w:tab w:val="num" w:pos="2160"/>
      </w:tabs>
      <w:suppressAutoHyphens w:val="0"/>
      <w:spacing w:before="120" w:after="120" w:line="240" w:lineRule="auto"/>
      <w:ind w:left="2160" w:hanging="516"/>
      <w:jc w:val="center"/>
    </w:pPr>
    <w:rPr>
      <w:sz w:val="24"/>
    </w:rPr>
  </w:style>
  <w:style w:type="paragraph" w:customStyle="1" w:styleId="berschrift2-3">
    <w:name w:val="Überschrift2-3"/>
    <w:basedOn w:val="berschrift1-3"/>
    <w:next w:val="Plattetekst"/>
    <w:rsid w:val="00FB3903"/>
    <w:pPr>
      <w:numPr>
        <w:ilvl w:val="1"/>
        <w:numId w:val="6"/>
      </w:numPr>
      <w:tabs>
        <w:tab w:val="num" w:pos="1413"/>
      </w:tabs>
      <w:ind w:left="1413" w:hanging="432"/>
    </w:pPr>
  </w:style>
  <w:style w:type="paragraph" w:customStyle="1" w:styleId="berschrift1-3">
    <w:name w:val="Überschrift1-3"/>
    <w:basedOn w:val="berschrift1-2"/>
    <w:rsid w:val="00FB3903"/>
    <w:pPr>
      <w:numPr>
        <w:ilvl w:val="2"/>
        <w:numId w:val="17"/>
      </w:numPr>
      <w:tabs>
        <w:tab w:val="num" w:pos="1800"/>
      </w:tabs>
      <w:ind w:left="1800" w:hanging="360"/>
    </w:pPr>
  </w:style>
  <w:style w:type="paragraph" w:customStyle="1" w:styleId="berschrift1-2">
    <w:name w:val="Überschrift1-2"/>
    <w:basedOn w:val="Kop1"/>
    <w:rsid w:val="00FB3903"/>
    <w:pPr>
      <w:keepNext/>
      <w:tabs>
        <w:tab w:val="num" w:pos="368"/>
      </w:tabs>
      <w:suppressAutoHyphens w:val="0"/>
      <w:spacing w:before="240" w:after="240"/>
      <w:ind w:left="368" w:hanging="255"/>
      <w:jc w:val="both"/>
    </w:pPr>
    <w:rPr>
      <w:rFonts w:ascii="Arial" w:eastAsia="MS Mincho" w:hAnsi="Arial"/>
      <w:b/>
      <w:sz w:val="22"/>
    </w:rPr>
  </w:style>
  <w:style w:type="paragraph" w:customStyle="1" w:styleId="berschrift4n">
    <w:name w:val="Überschrift4n"/>
    <w:basedOn w:val="Standaard"/>
    <w:autoRedefine/>
    <w:rsid w:val="00FB3903"/>
    <w:pPr>
      <w:widowControl w:val="0"/>
      <w:numPr>
        <w:ilvl w:val="2"/>
        <w:numId w:val="6"/>
      </w:numPr>
      <w:tabs>
        <w:tab w:val="num" w:pos="2394"/>
      </w:tabs>
      <w:suppressAutoHyphens w:val="0"/>
      <w:autoSpaceDE w:val="0"/>
      <w:autoSpaceDN w:val="0"/>
      <w:adjustRightInd w:val="0"/>
      <w:spacing w:before="120" w:after="120" w:line="240" w:lineRule="auto"/>
      <w:ind w:left="2394" w:hanging="432"/>
      <w:jc w:val="both"/>
    </w:pPr>
    <w:rPr>
      <w:rFonts w:ascii="Arial" w:eastAsia="MS Mincho" w:hAnsi="Arial"/>
      <w:b/>
      <w:sz w:val="22"/>
      <w:szCs w:val="24"/>
      <w:lang w:val="en-US"/>
    </w:rPr>
  </w:style>
  <w:style w:type="character" w:customStyle="1" w:styleId="FootnoteReference1">
    <w:name w:val="Footnote Reference1"/>
    <w:rsid w:val="00FB3903"/>
    <w:rPr>
      <w:sz w:val="20"/>
      <w:vertAlign w:val="superscript"/>
    </w:rPr>
  </w:style>
  <w:style w:type="paragraph" w:customStyle="1" w:styleId="Document5">
    <w:name w:val="Document[5]"/>
    <w:basedOn w:val="Standaard"/>
    <w:rsid w:val="00FB3903"/>
    <w:pPr>
      <w:widowControl w:val="0"/>
      <w:tabs>
        <w:tab w:val="num" w:pos="643"/>
      </w:tabs>
      <w:suppressAutoHyphens w:val="0"/>
      <w:spacing w:line="240" w:lineRule="auto"/>
    </w:pPr>
    <w:rPr>
      <w:sz w:val="24"/>
      <w:lang w:val="en-US"/>
    </w:rPr>
  </w:style>
  <w:style w:type="paragraph" w:customStyle="1" w:styleId="NumPar2">
    <w:name w:val="NumPar 2"/>
    <w:basedOn w:val="Standaard"/>
    <w:next w:val="Text2"/>
    <w:rsid w:val="00FB3903"/>
    <w:pPr>
      <w:tabs>
        <w:tab w:val="num" w:pos="360"/>
        <w:tab w:val="num" w:pos="1134"/>
      </w:tabs>
      <w:suppressAutoHyphens w:val="0"/>
      <w:spacing w:before="120" w:after="120" w:line="240" w:lineRule="auto"/>
      <w:ind w:left="1134" w:hanging="283"/>
      <w:jc w:val="both"/>
    </w:pPr>
    <w:rPr>
      <w:sz w:val="24"/>
      <w:lang w:eastAsia="zh-CN"/>
    </w:rPr>
  </w:style>
  <w:style w:type="paragraph" w:customStyle="1" w:styleId="Text2">
    <w:name w:val="Text 2"/>
    <w:basedOn w:val="Standaard"/>
    <w:semiHidden/>
    <w:rsid w:val="00FB3903"/>
    <w:pPr>
      <w:suppressAutoHyphens w:val="0"/>
      <w:spacing w:before="120" w:after="120" w:line="240" w:lineRule="auto"/>
      <w:ind w:left="850"/>
      <w:jc w:val="both"/>
    </w:pPr>
    <w:rPr>
      <w:sz w:val="24"/>
      <w:lang w:eastAsia="en-GB"/>
    </w:rPr>
  </w:style>
  <w:style w:type="paragraph" w:customStyle="1" w:styleId="Text3">
    <w:name w:val="Text 3"/>
    <w:basedOn w:val="Standaard"/>
    <w:semiHidden/>
    <w:rsid w:val="00FB3903"/>
    <w:pPr>
      <w:suppressAutoHyphens w:val="0"/>
      <w:spacing w:before="120" w:after="120" w:line="240" w:lineRule="auto"/>
      <w:ind w:left="850"/>
      <w:jc w:val="both"/>
    </w:pPr>
    <w:rPr>
      <w:sz w:val="24"/>
      <w:lang w:eastAsia="en-GB"/>
    </w:rPr>
  </w:style>
  <w:style w:type="paragraph" w:customStyle="1" w:styleId="Tiret1">
    <w:name w:val="Tiret 1"/>
    <w:basedOn w:val="Point1"/>
    <w:semiHidden/>
    <w:rsid w:val="00FB3903"/>
    <w:pPr>
      <w:tabs>
        <w:tab w:val="num" w:pos="709"/>
      </w:tabs>
      <w:ind w:left="709" w:hanging="709"/>
    </w:pPr>
  </w:style>
  <w:style w:type="paragraph" w:customStyle="1" w:styleId="Tiret2">
    <w:name w:val="Tiret 2"/>
    <w:basedOn w:val="Point2"/>
    <w:semiHidden/>
    <w:rsid w:val="00FB3903"/>
    <w:pPr>
      <w:tabs>
        <w:tab w:val="num" w:pos="1984"/>
      </w:tabs>
    </w:pPr>
  </w:style>
  <w:style w:type="paragraph" w:customStyle="1" w:styleId="Point2">
    <w:name w:val="Point 2"/>
    <w:basedOn w:val="Standaard"/>
    <w:rsid w:val="00FB3903"/>
    <w:pPr>
      <w:suppressAutoHyphens w:val="0"/>
      <w:spacing w:before="120" w:after="120" w:line="240" w:lineRule="auto"/>
      <w:ind w:left="1984" w:hanging="567"/>
      <w:jc w:val="both"/>
    </w:pPr>
    <w:rPr>
      <w:sz w:val="24"/>
      <w:lang w:eastAsia="en-GB"/>
    </w:rPr>
  </w:style>
  <w:style w:type="paragraph" w:customStyle="1" w:styleId="ManualHeading3">
    <w:name w:val="Manual Heading 3"/>
    <w:basedOn w:val="Standaard"/>
    <w:next w:val="Text3"/>
    <w:semiHidden/>
    <w:rsid w:val="00FB3903"/>
    <w:pPr>
      <w:keepNext/>
      <w:tabs>
        <w:tab w:val="left" w:pos="850"/>
      </w:tabs>
      <w:suppressAutoHyphens w:val="0"/>
      <w:spacing w:before="120" w:after="120" w:line="240" w:lineRule="auto"/>
      <w:ind w:left="850" w:hanging="850"/>
      <w:jc w:val="both"/>
      <w:outlineLvl w:val="2"/>
    </w:pPr>
    <w:rPr>
      <w:i/>
      <w:sz w:val="24"/>
      <w:lang w:eastAsia="en-GB"/>
    </w:rPr>
  </w:style>
  <w:style w:type="paragraph" w:customStyle="1" w:styleId="Applicationdirecte">
    <w:name w:val="Application directe"/>
    <w:basedOn w:val="Standaard"/>
    <w:next w:val="Fait"/>
    <w:semiHidden/>
    <w:rsid w:val="00FB3903"/>
    <w:pPr>
      <w:suppressAutoHyphens w:val="0"/>
      <w:spacing w:before="480" w:after="120" w:line="240" w:lineRule="auto"/>
      <w:jc w:val="both"/>
    </w:pPr>
    <w:rPr>
      <w:sz w:val="24"/>
      <w:lang w:eastAsia="en-GB"/>
    </w:rPr>
  </w:style>
  <w:style w:type="paragraph" w:customStyle="1" w:styleId="Fait">
    <w:name w:val="Fait à"/>
    <w:basedOn w:val="Standaard"/>
    <w:next w:val="Institutionquisigne"/>
    <w:rsid w:val="00FB3903"/>
    <w:pPr>
      <w:keepNext/>
      <w:suppressAutoHyphens w:val="0"/>
      <w:spacing w:before="120" w:line="240" w:lineRule="auto"/>
      <w:jc w:val="both"/>
    </w:pPr>
    <w:rPr>
      <w:sz w:val="24"/>
      <w:lang w:eastAsia="en-GB"/>
    </w:rPr>
  </w:style>
  <w:style w:type="paragraph" w:customStyle="1" w:styleId="Institutionquisigne">
    <w:name w:val="Institution qui signe"/>
    <w:basedOn w:val="Standaard"/>
    <w:next w:val="Personnequisigne"/>
    <w:rsid w:val="00FB3903"/>
    <w:pPr>
      <w:keepNext/>
      <w:tabs>
        <w:tab w:val="left" w:pos="4252"/>
      </w:tabs>
      <w:suppressAutoHyphens w:val="0"/>
      <w:spacing w:before="720" w:line="240" w:lineRule="auto"/>
      <w:jc w:val="both"/>
    </w:pPr>
    <w:rPr>
      <w:i/>
      <w:sz w:val="24"/>
      <w:lang w:eastAsia="en-GB"/>
    </w:rPr>
  </w:style>
  <w:style w:type="paragraph" w:customStyle="1" w:styleId="Personnequisigne">
    <w:name w:val="Personne qui signe"/>
    <w:basedOn w:val="Standaard"/>
    <w:next w:val="Institutionquisigne"/>
    <w:rsid w:val="00FB3903"/>
    <w:pPr>
      <w:tabs>
        <w:tab w:val="left" w:pos="4252"/>
      </w:tabs>
      <w:suppressAutoHyphens w:val="0"/>
      <w:spacing w:line="240" w:lineRule="auto"/>
    </w:pPr>
    <w:rPr>
      <w:i/>
      <w:sz w:val="24"/>
      <w:lang w:eastAsia="en-GB"/>
    </w:rPr>
  </w:style>
  <w:style w:type="character" w:customStyle="1" w:styleId="technicalcommitteestandardslist-content">
    <w:name w:val="technicalcommitteestandardslist-content"/>
    <w:basedOn w:val="Standaardalinea-lettertype"/>
    <w:semiHidden/>
    <w:rsid w:val="00FB3903"/>
  </w:style>
  <w:style w:type="paragraph" w:customStyle="1" w:styleId="ManualHeading1">
    <w:name w:val="Manual Heading 1"/>
    <w:basedOn w:val="Standaard"/>
    <w:next w:val="Text1"/>
    <w:semiHidden/>
    <w:rsid w:val="00FB3903"/>
    <w:pPr>
      <w:keepNext/>
      <w:tabs>
        <w:tab w:val="left" w:pos="850"/>
      </w:tabs>
      <w:suppressAutoHyphens w:val="0"/>
      <w:spacing w:before="360" w:after="120" w:line="240" w:lineRule="auto"/>
      <w:ind w:left="850" w:hanging="850"/>
      <w:jc w:val="both"/>
      <w:outlineLvl w:val="0"/>
    </w:pPr>
    <w:rPr>
      <w:b/>
      <w:smallCaps/>
      <w:sz w:val="24"/>
      <w:lang w:eastAsia="en-GB"/>
    </w:rPr>
  </w:style>
  <w:style w:type="paragraph" w:customStyle="1" w:styleId="ManualHeading2">
    <w:name w:val="Manual Heading 2"/>
    <w:basedOn w:val="Standaard"/>
    <w:next w:val="Text2"/>
    <w:semiHidden/>
    <w:rsid w:val="00FB3903"/>
    <w:pPr>
      <w:keepNext/>
      <w:tabs>
        <w:tab w:val="left" w:pos="850"/>
      </w:tabs>
      <w:suppressAutoHyphens w:val="0"/>
      <w:spacing w:before="120" w:after="120" w:line="240" w:lineRule="auto"/>
      <w:ind w:left="850" w:hanging="850"/>
      <w:jc w:val="both"/>
      <w:outlineLvl w:val="1"/>
    </w:pPr>
    <w:rPr>
      <w:b/>
      <w:sz w:val="24"/>
      <w:lang w:eastAsia="en-GB"/>
    </w:rPr>
  </w:style>
  <w:style w:type="paragraph" w:customStyle="1" w:styleId="References">
    <w:name w:val="References"/>
    <w:rsid w:val="00FB3903"/>
    <w:pPr>
      <w:widowControl w:val="0"/>
      <w:tabs>
        <w:tab w:val="left" w:pos="5088"/>
        <w:tab w:val="left" w:pos="5376"/>
        <w:tab w:val="left" w:pos="6096"/>
        <w:tab w:val="left" w:pos="6816"/>
        <w:tab w:val="left" w:pos="7536"/>
        <w:tab w:val="left" w:pos="8256"/>
        <w:tab w:val="left" w:pos="8976"/>
      </w:tabs>
      <w:suppressAutoHyphens/>
    </w:pPr>
    <w:rPr>
      <w:snapToGrid w:val="0"/>
    </w:rPr>
  </w:style>
  <w:style w:type="paragraph" w:customStyle="1" w:styleId="NormalRight">
    <w:name w:val="Normal Right"/>
    <w:basedOn w:val="Standaard"/>
    <w:semiHidden/>
    <w:rsid w:val="00FB3903"/>
    <w:pPr>
      <w:suppressAutoHyphens w:val="0"/>
      <w:spacing w:before="120" w:after="120" w:line="240" w:lineRule="auto"/>
      <w:jc w:val="right"/>
    </w:pPr>
    <w:rPr>
      <w:sz w:val="24"/>
      <w:lang w:eastAsia="en-GB"/>
    </w:rPr>
  </w:style>
  <w:style w:type="paragraph" w:customStyle="1" w:styleId="PointDouble0">
    <w:name w:val="PointDouble 0"/>
    <w:basedOn w:val="Standaard"/>
    <w:semiHidden/>
    <w:rsid w:val="00FB3903"/>
    <w:pPr>
      <w:tabs>
        <w:tab w:val="left" w:pos="850"/>
      </w:tabs>
      <w:suppressAutoHyphens w:val="0"/>
      <w:spacing w:before="120" w:after="120" w:line="240" w:lineRule="auto"/>
      <w:ind w:left="1417" w:hanging="1417"/>
      <w:jc w:val="both"/>
    </w:pPr>
    <w:rPr>
      <w:sz w:val="24"/>
      <w:lang w:eastAsia="en-GB"/>
    </w:rPr>
  </w:style>
  <w:style w:type="paragraph" w:customStyle="1" w:styleId="p5">
    <w:name w:val="p5"/>
    <w:basedOn w:val="Standaard"/>
    <w:semiHidden/>
    <w:rsid w:val="00FB3903"/>
    <w:pPr>
      <w:widowControl w:val="0"/>
      <w:tabs>
        <w:tab w:val="left" w:pos="737"/>
      </w:tabs>
      <w:suppressAutoHyphens w:val="0"/>
      <w:spacing w:line="277" w:lineRule="atLeast"/>
      <w:ind w:left="703" w:hanging="737"/>
    </w:pPr>
    <w:rPr>
      <w:snapToGrid w:val="0"/>
      <w:sz w:val="24"/>
    </w:rPr>
  </w:style>
  <w:style w:type="paragraph" w:customStyle="1" w:styleId="SectionTitle">
    <w:name w:val="SectionTitle"/>
    <w:basedOn w:val="Standaard"/>
    <w:next w:val="Kop1"/>
    <w:semiHidden/>
    <w:rsid w:val="00FB3903"/>
    <w:pPr>
      <w:keepNext/>
      <w:numPr>
        <w:numId w:val="18"/>
      </w:numPr>
      <w:suppressAutoHyphens w:val="0"/>
      <w:spacing w:before="120" w:after="360" w:line="240" w:lineRule="auto"/>
      <w:ind w:left="0" w:firstLine="0"/>
      <w:jc w:val="center"/>
    </w:pPr>
    <w:rPr>
      <w:b/>
      <w:smallCaps/>
      <w:sz w:val="28"/>
      <w:lang w:eastAsia="en-GB"/>
    </w:rPr>
  </w:style>
  <w:style w:type="paragraph" w:customStyle="1" w:styleId="QuotedText">
    <w:name w:val="Quoted Text"/>
    <w:basedOn w:val="Standaard"/>
    <w:semiHidden/>
    <w:rsid w:val="00FB3903"/>
    <w:pPr>
      <w:suppressAutoHyphens w:val="0"/>
      <w:spacing w:before="120" w:after="120" w:line="240" w:lineRule="auto"/>
      <w:ind w:left="1417"/>
      <w:jc w:val="both"/>
    </w:pPr>
    <w:rPr>
      <w:sz w:val="24"/>
      <w:lang w:eastAsia="en-GB"/>
    </w:rPr>
  </w:style>
  <w:style w:type="paragraph" w:customStyle="1" w:styleId="GTRtitre4">
    <w:name w:val="GTR titre4"/>
    <w:basedOn w:val="Standaard"/>
    <w:next w:val="GTRnormalCarCarCar1"/>
    <w:rsid w:val="00FB3903"/>
    <w:pPr>
      <w:widowControl w:val="0"/>
      <w:tabs>
        <w:tab w:val="num" w:pos="643"/>
        <w:tab w:val="num" w:pos="1440"/>
        <w:tab w:val="left" w:pos="1985"/>
      </w:tabs>
      <w:suppressAutoHyphens w:val="0"/>
      <w:autoSpaceDE w:val="0"/>
      <w:autoSpaceDN w:val="0"/>
      <w:adjustRightInd w:val="0"/>
      <w:spacing w:line="240" w:lineRule="auto"/>
      <w:ind w:left="1440" w:right="90" w:hanging="360"/>
    </w:pPr>
    <w:rPr>
      <w:rFonts w:ascii="Courier New" w:hAnsi="Courier New" w:cs="Courier New"/>
      <w:i/>
      <w:iCs/>
      <w:szCs w:val="24"/>
      <w:u w:val="single"/>
    </w:rPr>
  </w:style>
  <w:style w:type="paragraph" w:customStyle="1" w:styleId="i">
    <w:name w:val="i)"/>
    <w:basedOn w:val="a"/>
    <w:rsid w:val="00FB3903"/>
    <w:pPr>
      <w:ind w:left="3402"/>
    </w:pPr>
    <w:rPr>
      <w:lang w:val="fr-FR"/>
    </w:rPr>
  </w:style>
  <w:style w:type="paragraph" w:customStyle="1" w:styleId="tableautexte">
    <w:name w:val="tableau texte"/>
    <w:basedOn w:val="StyletableautexteBefore2lineAfter6line1"/>
    <w:rsid w:val="00FB3903"/>
  </w:style>
  <w:style w:type="paragraph" w:customStyle="1" w:styleId="StyletableautexteBefore2lineAfter6line1">
    <w:name w:val="Style tableau texte + Before:  2 line After:  6 line1"/>
    <w:basedOn w:val="Standaard"/>
    <w:rsid w:val="00FB3903"/>
    <w:pPr>
      <w:suppressAutoHyphens w:val="0"/>
      <w:spacing w:before="40" w:after="120" w:line="240" w:lineRule="exact"/>
    </w:pPr>
    <w:rPr>
      <w:lang w:eastAsia="ko-KR"/>
    </w:rPr>
  </w:style>
  <w:style w:type="paragraph" w:customStyle="1" w:styleId="tableen-tte">
    <w:name w:val="table en-tête"/>
    <w:basedOn w:val="Text1"/>
    <w:autoRedefine/>
    <w:rsid w:val="00FB3903"/>
    <w:pPr>
      <w:widowControl/>
      <w:tabs>
        <w:tab w:val="right" w:pos="744"/>
      </w:tabs>
      <w:adjustRightInd/>
      <w:spacing w:before="80" w:after="80" w:line="200" w:lineRule="exact"/>
      <w:ind w:left="0"/>
      <w:jc w:val="left"/>
      <w:textAlignment w:val="auto"/>
    </w:pPr>
    <w:rPr>
      <w:i/>
      <w:sz w:val="16"/>
      <w:szCs w:val="16"/>
    </w:rPr>
  </w:style>
  <w:style w:type="paragraph" w:customStyle="1" w:styleId="tableauchiffres">
    <w:name w:val="tableau chiffres"/>
    <w:basedOn w:val="NormalLeft"/>
    <w:rsid w:val="00FB3903"/>
    <w:pPr>
      <w:numPr>
        <w:numId w:val="16"/>
      </w:numPr>
      <w:spacing w:beforeLines="40" w:afterLines="80" w:line="240" w:lineRule="atLeast"/>
      <w:ind w:left="0" w:firstLine="0"/>
      <w:jc w:val="center"/>
    </w:pPr>
    <w:rPr>
      <w:sz w:val="18"/>
      <w:szCs w:val="18"/>
    </w:rPr>
  </w:style>
  <w:style w:type="paragraph" w:customStyle="1" w:styleId="Style1">
    <w:name w:val="Style1"/>
    <w:basedOn w:val="Standaard"/>
    <w:rsid w:val="00FB3903"/>
    <w:pPr>
      <w:suppressAutoHyphens w:val="0"/>
      <w:spacing w:before="40" w:after="120" w:line="240" w:lineRule="auto"/>
    </w:pPr>
    <w:rPr>
      <w:lang w:eastAsia="ko-KR"/>
    </w:rPr>
  </w:style>
  <w:style w:type="paragraph" w:customStyle="1" w:styleId="StyletableautexteBefore2lineAfter6line">
    <w:name w:val="Style tableau texte + Before:  2 line After:  6 line"/>
    <w:basedOn w:val="tableautexte"/>
    <w:rsid w:val="00FB3903"/>
  </w:style>
  <w:style w:type="paragraph" w:customStyle="1" w:styleId="StyletableauchiffresBefore2lineAfter2line">
    <w:name w:val="Style tableau chiffres + Before:  2 line After:  2 line"/>
    <w:basedOn w:val="Standaard"/>
    <w:rsid w:val="00FB3903"/>
    <w:pPr>
      <w:suppressAutoHyphens w:val="0"/>
      <w:spacing w:before="40" w:after="80"/>
      <w:jc w:val="center"/>
    </w:pPr>
    <w:rPr>
      <w:sz w:val="18"/>
      <w:lang w:eastAsia="ko-KR"/>
    </w:rPr>
  </w:style>
  <w:style w:type="paragraph" w:customStyle="1" w:styleId="TermNum">
    <w:name w:val="TermNum"/>
    <w:basedOn w:val="Standaard"/>
    <w:next w:val="Terms"/>
    <w:semiHidden/>
    <w:rsid w:val="00FB3903"/>
    <w:pPr>
      <w:keepNext/>
      <w:suppressAutoHyphens w:val="0"/>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Terms">
    <w:name w:val="Term(s)"/>
    <w:basedOn w:val="Standaard"/>
    <w:next w:val="Definition"/>
    <w:semiHidden/>
    <w:rsid w:val="00FB3903"/>
    <w:pPr>
      <w:keepNext/>
      <w:overflowPunct w:val="0"/>
      <w:autoSpaceDE w:val="0"/>
      <w:autoSpaceDN w:val="0"/>
      <w:adjustRightInd w:val="0"/>
      <w:spacing w:after="240" w:line="230" w:lineRule="auto"/>
      <w:jc w:val="both"/>
      <w:textAlignment w:val="baseline"/>
    </w:pPr>
    <w:rPr>
      <w:rFonts w:ascii="Arial" w:eastAsia="MS Mincho" w:hAnsi="Arial"/>
      <w:b/>
      <w:lang w:eastAsia="ja-JP"/>
    </w:rPr>
  </w:style>
  <w:style w:type="paragraph" w:customStyle="1" w:styleId="Definition">
    <w:name w:val="Definition"/>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styleId="Bijschrift">
    <w:name w:val="caption"/>
    <w:basedOn w:val="Standaard"/>
    <w:next w:val="Standaard"/>
    <w:qFormat/>
    <w:rsid w:val="00FB3903"/>
    <w:pPr>
      <w:suppressAutoHyphens w:val="0"/>
      <w:spacing w:before="120" w:after="120" w:line="240" w:lineRule="auto"/>
      <w:jc w:val="both"/>
    </w:pPr>
    <w:rPr>
      <w:rFonts w:ascii="Arial" w:eastAsia="MS Mincho" w:hAnsi="Arial"/>
      <w:b/>
      <w:bCs/>
      <w:sz w:val="22"/>
      <w:lang w:eastAsia="de-DE"/>
    </w:rPr>
  </w:style>
  <w:style w:type="paragraph" w:customStyle="1" w:styleId="Formula">
    <w:name w:val="Formula"/>
    <w:basedOn w:val="Standaard"/>
    <w:next w:val="Standaard"/>
    <w:semiHidden/>
    <w:rsid w:val="00FB3903"/>
    <w:pPr>
      <w:tabs>
        <w:tab w:val="right" w:pos="10206"/>
      </w:tabs>
      <w:suppressAutoHyphens w:val="0"/>
      <w:overflowPunct w:val="0"/>
      <w:autoSpaceDE w:val="0"/>
      <w:autoSpaceDN w:val="0"/>
      <w:adjustRightInd w:val="0"/>
      <w:spacing w:after="220" w:line="240" w:lineRule="auto"/>
      <w:ind w:left="400"/>
      <w:jc w:val="both"/>
      <w:textAlignment w:val="baseline"/>
    </w:pPr>
    <w:rPr>
      <w:rFonts w:ascii="Arial" w:eastAsia="MS Mincho" w:hAnsi="Arial"/>
      <w:lang w:eastAsia="ja-JP"/>
    </w:rPr>
  </w:style>
  <w:style w:type="character" w:customStyle="1" w:styleId="TableFootNoteXref">
    <w:name w:val="TableFootNoteXref"/>
    <w:semiHidden/>
    <w:rsid w:val="00FB3903"/>
    <w:rPr>
      <w:position w:val="6"/>
      <w:sz w:val="16"/>
    </w:rPr>
  </w:style>
  <w:style w:type="paragraph" w:styleId="Index1">
    <w:name w:val="index 1"/>
    <w:basedOn w:val="Standaard"/>
    <w:next w:val="Standaard"/>
    <w:autoRedefine/>
    <w:rsid w:val="00FB3903"/>
    <w:pPr>
      <w:ind w:left="200" w:hanging="200"/>
    </w:pPr>
  </w:style>
  <w:style w:type="paragraph" w:styleId="Indexkop">
    <w:name w:val="index heading"/>
    <w:basedOn w:val="Standaard"/>
    <w:next w:val="Index1"/>
    <w:rsid w:val="00FB3903"/>
    <w:pPr>
      <w:keepNext/>
      <w:suppressAutoHyphens w:val="0"/>
      <w:overflowPunct w:val="0"/>
      <w:autoSpaceDE w:val="0"/>
      <w:autoSpaceDN w:val="0"/>
      <w:adjustRightInd w:val="0"/>
      <w:spacing w:before="480" w:after="210" w:line="230" w:lineRule="auto"/>
      <w:jc w:val="center"/>
      <w:textAlignment w:val="baseline"/>
    </w:pPr>
    <w:rPr>
      <w:rFonts w:ascii="Arial" w:eastAsia="MS Mincho" w:hAnsi="Arial"/>
      <w:lang w:eastAsia="ja-JP"/>
    </w:rPr>
  </w:style>
  <w:style w:type="paragraph" w:customStyle="1" w:styleId="ANNEX">
    <w:name w:val="ANNEX"/>
    <w:basedOn w:val="Standaard"/>
    <w:next w:val="Standaard"/>
    <w:semiHidden/>
    <w:rsid w:val="00FB3903"/>
    <w:pPr>
      <w:keepNext/>
      <w:keepLines/>
      <w:pageBreakBefore/>
      <w:suppressAutoHyphens w:val="0"/>
      <w:overflowPunct w:val="0"/>
      <w:autoSpaceDE w:val="0"/>
      <w:autoSpaceDN w:val="0"/>
      <w:adjustRightInd w:val="0"/>
      <w:spacing w:after="480" w:line="240" w:lineRule="auto"/>
      <w:jc w:val="center"/>
      <w:textAlignment w:val="baseline"/>
      <w:outlineLvl w:val="0"/>
    </w:pPr>
    <w:rPr>
      <w:rFonts w:ascii="Arial" w:eastAsia="MS Mincho" w:hAnsi="Arial"/>
      <w:b/>
      <w:sz w:val="28"/>
      <w:lang w:eastAsia="ja-JP"/>
    </w:rPr>
  </w:style>
  <w:style w:type="paragraph" w:customStyle="1" w:styleId="Special">
    <w:name w:val="Special"/>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zzLc5">
    <w:name w:val="zzLc5"/>
    <w:basedOn w:val="Standaard"/>
    <w:next w:val="Standaard"/>
    <w:semiHidden/>
    <w:rsid w:val="00FB3903"/>
    <w:pPr>
      <w:suppressAutoHyphens w:val="0"/>
      <w:spacing w:after="240" w:line="230" w:lineRule="atLeast"/>
    </w:pPr>
    <w:rPr>
      <w:rFonts w:ascii="Arial" w:hAnsi="Arial"/>
    </w:rPr>
  </w:style>
  <w:style w:type="paragraph" w:customStyle="1" w:styleId="BodyText31">
    <w:name w:val="Body Text 31"/>
    <w:basedOn w:val="Standaard"/>
    <w:semiHidden/>
    <w:rsid w:val="00FB3903"/>
    <w:pPr>
      <w:suppressAutoHyphens w:val="0"/>
      <w:spacing w:before="60" w:after="60" w:line="190" w:lineRule="auto"/>
      <w:jc w:val="both"/>
    </w:pPr>
    <w:rPr>
      <w:rFonts w:ascii="Arial" w:hAnsi="Arial"/>
      <w:sz w:val="16"/>
    </w:rPr>
  </w:style>
  <w:style w:type="character" w:customStyle="1" w:styleId="Subscript">
    <w:name w:val="Subscript"/>
    <w:semiHidden/>
    <w:rsid w:val="00FB3903"/>
    <w:rPr>
      <w:rFonts w:ascii="Arial" w:hAnsi="Arial"/>
      <w:noProof w:val="0"/>
      <w:position w:val="-5"/>
      <w:sz w:val="16"/>
      <w:lang w:val="en-GB"/>
    </w:rPr>
  </w:style>
  <w:style w:type="paragraph" w:customStyle="1" w:styleId="Figuretitle">
    <w:name w:val="Figure title"/>
    <w:basedOn w:val="Standaard"/>
    <w:next w:val="Standaard"/>
    <w:semiHidden/>
    <w:rsid w:val="00FB3903"/>
    <w:pPr>
      <w:overflowPunct w:val="0"/>
      <w:autoSpaceDE w:val="0"/>
      <w:autoSpaceDN w:val="0"/>
      <w:adjustRightInd w:val="0"/>
      <w:spacing w:before="220" w:after="220" w:line="230" w:lineRule="auto"/>
      <w:jc w:val="center"/>
      <w:textAlignment w:val="baseline"/>
    </w:pPr>
    <w:rPr>
      <w:rFonts w:ascii="Arial" w:eastAsia="MS Mincho" w:hAnsi="Arial"/>
      <w:b/>
      <w:lang w:eastAsia="ja-JP"/>
    </w:rPr>
  </w:style>
  <w:style w:type="paragraph" w:styleId="Inhopg1">
    <w:name w:val="toc 1"/>
    <w:next w:val="Standaard"/>
    <w:rsid w:val="00FB3903"/>
    <w:pPr>
      <w:suppressAutoHyphens/>
      <w:spacing w:before="240" w:after="120" w:line="240" w:lineRule="atLeast"/>
    </w:pPr>
    <w:rPr>
      <w:bCs/>
      <w:lang w:val="en-GB"/>
    </w:rPr>
  </w:style>
  <w:style w:type="paragraph" w:customStyle="1" w:styleId="TableHeading">
    <w:name w:val="Table Heading"/>
    <w:basedOn w:val="Standaard"/>
    <w:rsid w:val="00FB3903"/>
    <w:pPr>
      <w:tabs>
        <w:tab w:val="left" w:pos="1134"/>
      </w:tabs>
      <w:suppressAutoHyphens w:val="0"/>
      <w:spacing w:before="40" w:after="20" w:line="240" w:lineRule="auto"/>
      <w:ind w:left="1134"/>
    </w:pPr>
    <w:rPr>
      <w:rFonts w:cs="Arial"/>
      <w:b/>
      <w:bCs/>
      <w:sz w:val="24"/>
      <w:szCs w:val="32"/>
    </w:rPr>
  </w:style>
  <w:style w:type="paragraph" w:customStyle="1" w:styleId="Tabletext">
    <w:name w:val="Table text"/>
    <w:basedOn w:val="Standaard"/>
    <w:rsid w:val="00FB3903"/>
    <w:pPr>
      <w:tabs>
        <w:tab w:val="left" w:pos="1134"/>
      </w:tabs>
      <w:suppressAutoHyphens w:val="0"/>
      <w:spacing w:before="40" w:after="20" w:line="240" w:lineRule="auto"/>
      <w:ind w:left="1134"/>
    </w:pPr>
    <w:rPr>
      <w:rFonts w:cs="Arial"/>
      <w:bCs/>
      <w:sz w:val="24"/>
      <w:szCs w:val="32"/>
    </w:rPr>
  </w:style>
  <w:style w:type="paragraph" w:customStyle="1" w:styleId="Title2">
    <w:name w:val="Title 2"/>
    <w:basedOn w:val="Titel"/>
    <w:semiHidden/>
    <w:rsid w:val="00FB3903"/>
    <w:pPr>
      <w:tabs>
        <w:tab w:val="left" w:pos="1134"/>
      </w:tabs>
      <w:suppressAutoHyphens w:val="0"/>
      <w:spacing w:before="0" w:after="240" w:line="240" w:lineRule="auto"/>
      <w:ind w:left="1134"/>
      <w:outlineLvl w:val="9"/>
    </w:pPr>
    <w:rPr>
      <w:rFonts w:ascii="Times New Roman" w:hAnsi="Times New Roman"/>
      <w:bCs w:val="0"/>
      <w:kern w:val="0"/>
      <w:sz w:val="26"/>
    </w:rPr>
  </w:style>
  <w:style w:type="paragraph" w:customStyle="1" w:styleId="Frontpage">
    <w:name w:val="Front page"/>
    <w:semiHidden/>
    <w:rsid w:val="00FB3903"/>
    <w:rPr>
      <w:rFonts w:ascii="Arial" w:hAnsi="Arial"/>
      <w:b/>
      <w:sz w:val="22"/>
      <w:lang w:val="en-GB"/>
    </w:rPr>
  </w:style>
  <w:style w:type="paragraph" w:customStyle="1" w:styleId="Frontpagetitle">
    <w:name w:val="Front page title"/>
    <w:semiHidden/>
    <w:rsid w:val="00FB3903"/>
    <w:pPr>
      <w:spacing w:line="264" w:lineRule="auto"/>
      <w:jc w:val="center"/>
    </w:pPr>
    <w:rPr>
      <w:rFonts w:ascii="Arial" w:hAnsi="Arial"/>
      <w:b/>
      <w:sz w:val="24"/>
      <w:lang w:val="en-GB"/>
    </w:rPr>
  </w:style>
  <w:style w:type="paragraph" w:customStyle="1" w:styleId="Frontpagelarger">
    <w:name w:val="Front page larger"/>
    <w:basedOn w:val="Frontpage"/>
    <w:semiHidden/>
    <w:rsid w:val="00FB3903"/>
    <w:pPr>
      <w:tabs>
        <w:tab w:val="num" w:pos="926"/>
      </w:tabs>
    </w:pPr>
    <w:rPr>
      <w:sz w:val="24"/>
    </w:rPr>
  </w:style>
  <w:style w:type="paragraph" w:customStyle="1" w:styleId="Frontpagetext">
    <w:name w:val="Front page text"/>
    <w:basedOn w:val="Frontpage"/>
    <w:semiHidden/>
    <w:rsid w:val="00FB3903"/>
    <w:pPr>
      <w:tabs>
        <w:tab w:val="num" w:pos="1209"/>
      </w:tabs>
      <w:spacing w:line="264" w:lineRule="auto"/>
    </w:pPr>
    <w:rPr>
      <w:b w:val="0"/>
    </w:rPr>
  </w:style>
  <w:style w:type="paragraph" w:customStyle="1" w:styleId="Level2">
    <w:name w:val="Level 2"/>
    <w:basedOn w:val="Standaard"/>
    <w:semiHidden/>
    <w:rsid w:val="00FB3903"/>
    <w:pPr>
      <w:widowControl w:val="0"/>
      <w:tabs>
        <w:tab w:val="left" w:pos="1134"/>
      </w:tabs>
      <w:suppressAutoHyphens w:val="0"/>
      <w:autoSpaceDE w:val="0"/>
      <w:autoSpaceDN w:val="0"/>
      <w:adjustRightInd w:val="0"/>
      <w:spacing w:line="240" w:lineRule="auto"/>
      <w:ind w:left="1813" w:hanging="399"/>
    </w:pPr>
    <w:rPr>
      <w:rFonts w:ascii="CG Times" w:hAnsi="CG Times"/>
      <w:szCs w:val="24"/>
      <w:lang w:val="en-US"/>
    </w:rPr>
  </w:style>
  <w:style w:type="paragraph" w:customStyle="1" w:styleId="Level1">
    <w:name w:val="Level 1"/>
    <w:basedOn w:val="Standaard"/>
    <w:semiHidden/>
    <w:rsid w:val="00FB3903"/>
    <w:pPr>
      <w:widowControl w:val="0"/>
      <w:tabs>
        <w:tab w:val="num" w:pos="926"/>
        <w:tab w:val="left" w:pos="1134"/>
      </w:tabs>
      <w:suppressAutoHyphens w:val="0"/>
      <w:autoSpaceDE w:val="0"/>
      <w:autoSpaceDN w:val="0"/>
      <w:adjustRightInd w:val="0"/>
      <w:spacing w:line="240" w:lineRule="auto"/>
      <w:ind w:left="1248" w:hanging="1248"/>
      <w:outlineLvl w:val="0"/>
    </w:pPr>
    <w:rPr>
      <w:rFonts w:ascii="CG Times" w:hAnsi="CG Times"/>
      <w:szCs w:val="24"/>
      <w:lang w:val="en-US"/>
    </w:rPr>
  </w:style>
  <w:style w:type="paragraph" w:customStyle="1" w:styleId="HeaderA1">
    <w:name w:val="Header A1"/>
    <w:next w:val="Standaard"/>
    <w:semiHidden/>
    <w:rsid w:val="00FB3903"/>
    <w:pPr>
      <w:keepNext/>
      <w:tabs>
        <w:tab w:val="num" w:pos="643"/>
      </w:tabs>
      <w:spacing w:before="300" w:after="220"/>
      <w:ind w:left="643" w:hanging="360"/>
      <w:outlineLvl w:val="0"/>
    </w:pPr>
    <w:rPr>
      <w:sz w:val="24"/>
      <w:lang w:val="en-GB"/>
    </w:rPr>
  </w:style>
  <w:style w:type="paragraph" w:customStyle="1" w:styleId="Appendix">
    <w:name w:val="Appendix"/>
    <w:semiHidden/>
    <w:rsid w:val="00FB3903"/>
    <w:pPr>
      <w:pageBreakBefore/>
      <w:jc w:val="center"/>
      <w:outlineLvl w:val="0"/>
    </w:pPr>
    <w:rPr>
      <w:rFonts w:ascii="Courier New" w:hAnsi="Courier New"/>
      <w:b/>
      <w:sz w:val="24"/>
      <w:lang w:val="en-GB"/>
    </w:rPr>
  </w:style>
  <w:style w:type="paragraph" w:customStyle="1" w:styleId="HeaderA2">
    <w:name w:val="Header A2"/>
    <w:basedOn w:val="HeaderA1"/>
    <w:semiHidden/>
    <w:rsid w:val="00FB3903"/>
    <w:pPr>
      <w:numPr>
        <w:ilvl w:val="1"/>
      </w:numPr>
      <w:tabs>
        <w:tab w:val="num" w:pos="643"/>
      </w:tabs>
      <w:ind w:left="643" w:hanging="360"/>
    </w:pPr>
  </w:style>
  <w:style w:type="paragraph" w:customStyle="1" w:styleId="HeaderA3">
    <w:name w:val="Header A3"/>
    <w:basedOn w:val="HeaderA2"/>
    <w:next w:val="Standaard"/>
    <w:semiHidden/>
    <w:rsid w:val="00FB3903"/>
    <w:pPr>
      <w:keepNext w:val="0"/>
      <w:numPr>
        <w:ilvl w:val="2"/>
      </w:numPr>
      <w:pBdr>
        <w:top w:val="single" w:sz="6" w:space="0" w:color="FFFFFF"/>
        <w:left w:val="single" w:sz="6" w:space="0" w:color="FFFFFF"/>
        <w:bottom w:val="single" w:sz="6" w:space="0" w:color="FFFFFF"/>
        <w:right w:val="single" w:sz="6" w:space="0" w:color="FFFFFF"/>
      </w:pBdr>
      <w:tabs>
        <w:tab w:val="num" w:pos="643"/>
      </w:tabs>
      <w:ind w:left="643" w:hanging="360"/>
    </w:pPr>
    <w:rPr>
      <w:rFonts w:cs="Tahoma"/>
    </w:rPr>
  </w:style>
  <w:style w:type="paragraph" w:customStyle="1" w:styleId="HeaderA4">
    <w:name w:val="Header A4"/>
    <w:basedOn w:val="HeaderA3"/>
    <w:semiHidden/>
    <w:rsid w:val="00FB3903"/>
    <w:pPr>
      <w:numPr>
        <w:ilvl w:val="3"/>
      </w:numPr>
      <w:tabs>
        <w:tab w:val="num" w:pos="643"/>
      </w:tabs>
      <w:ind w:left="643" w:hanging="360"/>
    </w:pPr>
  </w:style>
  <w:style w:type="paragraph" w:customStyle="1" w:styleId="HeaderA5">
    <w:name w:val="Header A5"/>
    <w:basedOn w:val="HeaderA4"/>
    <w:semiHidden/>
    <w:rsid w:val="00FB3903"/>
    <w:pPr>
      <w:numPr>
        <w:ilvl w:val="4"/>
      </w:numPr>
      <w:tabs>
        <w:tab w:val="num" w:pos="643"/>
      </w:tabs>
      <w:ind w:left="643" w:hanging="360"/>
    </w:pPr>
  </w:style>
  <w:style w:type="character" w:customStyle="1" w:styleId="hilite1">
    <w:name w:val="hilite1"/>
    <w:semiHidden/>
    <w:rsid w:val="00FB3903"/>
    <w:rPr>
      <w:b/>
      <w:bCs/>
      <w:color w:val="CC0000"/>
    </w:rPr>
  </w:style>
  <w:style w:type="paragraph" w:customStyle="1" w:styleId="FootnoteTex">
    <w:name w:val="Footnote Tex"/>
    <w:basedOn w:val="Standaard"/>
    <w:rsid w:val="00FB3903"/>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rFonts w:ascii="Courier" w:hAnsi="Courier"/>
      <w:snapToGrid w:val="0"/>
      <w:color w:val="000000"/>
    </w:rPr>
  </w:style>
  <w:style w:type="paragraph" w:customStyle="1" w:styleId="GTRtitre30">
    <w:name w:val="GTR titre3"/>
    <w:basedOn w:val="Standaard"/>
    <w:next w:val="GTRnormalCarCarCar1"/>
    <w:semiHidden/>
    <w:rsid w:val="00FB3903"/>
    <w:pPr>
      <w:widowControl w:val="0"/>
      <w:tabs>
        <w:tab w:val="num" w:pos="2934"/>
      </w:tabs>
      <w:suppressAutoHyphens w:val="0"/>
      <w:autoSpaceDE w:val="0"/>
      <w:autoSpaceDN w:val="0"/>
      <w:adjustRightInd w:val="0"/>
      <w:spacing w:line="240" w:lineRule="auto"/>
      <w:ind w:left="2934" w:right="90" w:hanging="360"/>
    </w:pPr>
    <w:rPr>
      <w:rFonts w:ascii="Courier New" w:hAnsi="Courier New" w:cs="Courier New"/>
      <w:i/>
      <w:iCs/>
      <w:szCs w:val="24"/>
      <w:u w:val="single"/>
    </w:rPr>
  </w:style>
  <w:style w:type="paragraph" w:customStyle="1" w:styleId="GTRnormal2CarCar1Car">
    <w:name w:val="GTR normal 2 Car Car1 Car"/>
    <w:basedOn w:val="GTRnormalCarCarCar1"/>
    <w:rsid w:val="00FB3903"/>
    <w:pPr>
      <w:numPr>
        <w:ilvl w:val="0"/>
      </w:numPr>
      <w:tabs>
        <w:tab w:val="num" w:pos="1494"/>
      </w:tabs>
      <w:spacing w:after="240"/>
      <w:ind w:left="1494" w:hanging="360"/>
    </w:pPr>
    <w:rPr>
      <w:color w:val="000000"/>
      <w:szCs w:val="20"/>
    </w:rPr>
  </w:style>
  <w:style w:type="paragraph" w:customStyle="1" w:styleId="normaljfr">
    <w:name w:val="normal_jfr"/>
    <w:basedOn w:val="Standaard"/>
    <w:semiHidden/>
    <w:rsid w:val="00FB3903"/>
    <w:pPr>
      <w:tabs>
        <w:tab w:val="left" w:pos="1701"/>
      </w:tabs>
      <w:suppressAutoHyphens w:val="0"/>
      <w:spacing w:line="240" w:lineRule="auto"/>
      <w:ind w:left="851" w:right="589"/>
    </w:pPr>
    <w:rPr>
      <w:sz w:val="22"/>
      <w:lang w:val="fr-FR"/>
    </w:rPr>
  </w:style>
  <w:style w:type="paragraph" w:customStyle="1" w:styleId="Notebasdepagejfr">
    <w:name w:val="Note bas de page_jfr"/>
    <w:basedOn w:val="Voetnoottekst"/>
    <w:semiHidden/>
    <w:rsid w:val="00FB3903"/>
    <w:pPr>
      <w:tabs>
        <w:tab w:val="clear" w:pos="1021"/>
        <w:tab w:val="left" w:pos="426"/>
      </w:tabs>
      <w:suppressAutoHyphens w:val="0"/>
      <w:spacing w:after="240" w:line="240" w:lineRule="auto"/>
      <w:ind w:left="426" w:right="249" w:hanging="426"/>
    </w:pPr>
    <w:rPr>
      <w:lang w:val="fr-FR"/>
    </w:rPr>
  </w:style>
  <w:style w:type="paragraph" w:customStyle="1" w:styleId="grasjfr">
    <w:name w:val="gras_jfr"/>
    <w:basedOn w:val="normaljfr"/>
    <w:next w:val="normaljfr"/>
    <w:semiHidden/>
    <w:rsid w:val="00FB3903"/>
    <w:pPr>
      <w:ind w:left="1134" w:hanging="283"/>
    </w:pPr>
    <w:rPr>
      <w:b/>
    </w:rPr>
  </w:style>
  <w:style w:type="paragraph" w:customStyle="1" w:styleId="normal2jfr">
    <w:name w:val="normal2_jfr"/>
    <w:basedOn w:val="normaljfr"/>
    <w:semiHidden/>
    <w:rsid w:val="00FB3903"/>
    <w:pPr>
      <w:ind w:left="1134" w:hanging="283"/>
    </w:pPr>
  </w:style>
  <w:style w:type="paragraph" w:customStyle="1" w:styleId="notejfr">
    <w:name w:val="note_jfr"/>
    <w:basedOn w:val="normaljfr"/>
    <w:next w:val="normaljfr"/>
    <w:semiHidden/>
    <w:rsid w:val="00FB3903"/>
    <w:pPr>
      <w:tabs>
        <w:tab w:val="clear" w:pos="1701"/>
      </w:tabs>
      <w:ind w:left="1843" w:hanging="992"/>
    </w:pPr>
    <w:rPr>
      <w:i/>
    </w:rPr>
  </w:style>
  <w:style w:type="paragraph" w:customStyle="1" w:styleId="t2jfr">
    <w:name w:val="t2_jfr"/>
    <w:basedOn w:val="Standaard"/>
    <w:next w:val="normaljfr"/>
    <w:semiHidden/>
    <w:rsid w:val="00FB3903"/>
    <w:pPr>
      <w:suppressAutoHyphens w:val="0"/>
      <w:spacing w:line="240" w:lineRule="auto"/>
      <w:ind w:left="567" w:right="731"/>
    </w:pPr>
    <w:rPr>
      <w:i/>
      <w:sz w:val="22"/>
      <w:u w:val="single"/>
      <w:lang w:val="fr-FR"/>
    </w:rPr>
  </w:style>
  <w:style w:type="paragraph" w:customStyle="1" w:styleId="t1jfr">
    <w:name w:val="t1_jfr"/>
    <w:basedOn w:val="Standaard"/>
    <w:next w:val="normaljfr"/>
    <w:semiHidden/>
    <w:rsid w:val="00FB3903"/>
    <w:pPr>
      <w:suppressAutoHyphens w:val="0"/>
      <w:spacing w:line="240" w:lineRule="auto"/>
      <w:ind w:left="567" w:right="731"/>
    </w:pPr>
    <w:rPr>
      <w:b/>
      <w:sz w:val="22"/>
      <w:u w:val="single"/>
      <w:lang w:val="fr-FR"/>
    </w:rPr>
  </w:style>
  <w:style w:type="paragraph" w:customStyle="1" w:styleId="normal3ajfr">
    <w:name w:val="normal3a_jfr"/>
    <w:basedOn w:val="normal2jfr"/>
    <w:semiHidden/>
    <w:rsid w:val="00FB3903"/>
    <w:pPr>
      <w:ind w:left="1418"/>
    </w:pPr>
    <w:rPr>
      <w:lang w:val="en-GB"/>
    </w:rPr>
  </w:style>
  <w:style w:type="paragraph" w:customStyle="1" w:styleId="normal2ajfr">
    <w:name w:val="normal2a_jfr"/>
    <w:basedOn w:val="normal2jfr"/>
    <w:semiHidden/>
    <w:rsid w:val="00FB3903"/>
    <w:rPr>
      <w:lang w:val="en-GB"/>
    </w:rPr>
  </w:style>
  <w:style w:type="paragraph" w:customStyle="1" w:styleId="t1ajfr">
    <w:name w:val="t1a_jfr"/>
    <w:basedOn w:val="Kop1"/>
    <w:next w:val="normal1ajfr"/>
    <w:semiHidden/>
    <w:rsid w:val="00FB3903"/>
    <w:pPr>
      <w:keepNext/>
      <w:suppressAutoHyphens w:val="0"/>
      <w:spacing w:before="240" w:after="60"/>
      <w:ind w:left="0" w:right="448"/>
      <w:jc w:val="both"/>
      <w:outlineLvl w:val="9"/>
    </w:pPr>
    <w:rPr>
      <w:b/>
      <w:kern w:val="28"/>
      <w:sz w:val="24"/>
      <w:u w:val="single"/>
    </w:rPr>
  </w:style>
  <w:style w:type="paragraph" w:customStyle="1" w:styleId="t2ajfr">
    <w:name w:val="t2a_jfr"/>
    <w:basedOn w:val="Kop2"/>
    <w:next w:val="normal1ajfr"/>
    <w:semiHidden/>
    <w:rsid w:val="00FB3903"/>
    <w:pPr>
      <w:keepNext/>
      <w:suppressAutoHyphens w:val="0"/>
      <w:ind w:left="567"/>
      <w:outlineLvl w:val="9"/>
    </w:pPr>
    <w:rPr>
      <w:i/>
      <w:sz w:val="24"/>
      <w:u w:val="single"/>
    </w:rPr>
  </w:style>
  <w:style w:type="paragraph" w:customStyle="1" w:styleId="t3ajfr">
    <w:name w:val="t3a_jfr"/>
    <w:basedOn w:val="t2ajfr"/>
    <w:next w:val="normal1ajfr"/>
    <w:semiHidden/>
    <w:rsid w:val="00FB3903"/>
    <w:pPr>
      <w:ind w:left="851"/>
    </w:pPr>
    <w:rPr>
      <w:i w:val="0"/>
    </w:rPr>
  </w:style>
  <w:style w:type="paragraph" w:customStyle="1" w:styleId="t3jfr">
    <w:name w:val="t3_jfr"/>
    <w:basedOn w:val="t3ajfr"/>
    <w:next w:val="normaljfr"/>
    <w:semiHidden/>
    <w:rsid w:val="00FB3903"/>
    <w:rPr>
      <w:lang w:val="fr-FR"/>
    </w:rPr>
  </w:style>
  <w:style w:type="paragraph" w:customStyle="1" w:styleId="GTRnormal3">
    <w:name w:val="GTR normal 3"/>
    <w:basedOn w:val="GTRnormalCarCarCar1"/>
    <w:rsid w:val="00FB3903"/>
    <w:pPr>
      <w:spacing w:after="240"/>
      <w:ind w:left="1418"/>
    </w:pPr>
    <w:rPr>
      <w:szCs w:val="20"/>
    </w:rPr>
  </w:style>
  <w:style w:type="paragraph" w:customStyle="1" w:styleId="GTRnormal2Car">
    <w:name w:val="GTR normal 2 Car"/>
    <w:basedOn w:val="GTRnormalCarCarCar1"/>
    <w:rsid w:val="00FB3903"/>
    <w:pPr>
      <w:numPr>
        <w:ilvl w:val="0"/>
      </w:numPr>
      <w:tabs>
        <w:tab w:val="num" w:pos="595"/>
      </w:tabs>
      <w:spacing w:after="240"/>
      <w:ind w:left="595" w:hanging="420"/>
    </w:pPr>
    <w:rPr>
      <w:color w:val="000000"/>
      <w:szCs w:val="20"/>
    </w:rPr>
  </w:style>
  <w:style w:type="paragraph" w:customStyle="1" w:styleId="GTRappendix">
    <w:name w:val="GTR appendix"/>
    <w:basedOn w:val="Standaard"/>
    <w:next w:val="GTRnormal"/>
    <w:rsid w:val="00FB3903"/>
    <w:pPr>
      <w:widowControl w:val="0"/>
      <w:suppressAutoHyphens w:val="0"/>
      <w:autoSpaceDE w:val="0"/>
      <w:autoSpaceDN w:val="0"/>
      <w:adjustRightInd w:val="0"/>
      <w:spacing w:line="240" w:lineRule="auto"/>
      <w:ind w:right="90"/>
    </w:pPr>
    <w:rPr>
      <w:rFonts w:ascii="Courier New" w:hAnsi="Courier New" w:cs="Courier New"/>
      <w:i/>
      <w:iCs/>
    </w:rPr>
  </w:style>
  <w:style w:type="paragraph" w:customStyle="1" w:styleId="Style">
    <w:name w:val="Style"/>
    <w:semiHidden/>
    <w:rsid w:val="00FB3903"/>
    <w:pPr>
      <w:widowControl w:val="0"/>
      <w:autoSpaceDE w:val="0"/>
      <w:autoSpaceDN w:val="0"/>
      <w:adjustRightInd w:val="0"/>
    </w:pPr>
    <w:rPr>
      <w:sz w:val="24"/>
      <w:szCs w:val="24"/>
    </w:rPr>
  </w:style>
  <w:style w:type="paragraph" w:customStyle="1" w:styleId="Heading61">
    <w:name w:val="Heading 61"/>
    <w:semiHidden/>
    <w:rsid w:val="00FB3903"/>
    <w:pPr>
      <w:tabs>
        <w:tab w:val="left" w:pos="708"/>
        <w:tab w:val="left" w:pos="1080"/>
        <w:tab w:val="left" w:pos="1416"/>
        <w:tab w:val="left" w:pos="2124"/>
        <w:tab w:val="left" w:pos="2832"/>
        <w:tab w:val="left" w:pos="3540"/>
        <w:tab w:val="left" w:pos="4254"/>
        <w:tab w:val="left" w:pos="4962"/>
        <w:tab w:val="left" w:pos="5670"/>
        <w:tab w:val="left" w:pos="6378"/>
        <w:tab w:val="left" w:pos="7086"/>
        <w:tab w:val="left" w:pos="7794"/>
        <w:tab w:val="left" w:pos="8508"/>
        <w:tab w:val="left" w:pos="9216"/>
        <w:tab w:val="left" w:pos="9360"/>
      </w:tabs>
      <w:suppressAutoHyphens/>
    </w:pPr>
    <w:rPr>
      <w:rFonts w:ascii="Book Antiqua" w:hAnsi="Book Antiqua"/>
      <w:u w:val="single"/>
      <w:lang w:val="en-GB"/>
    </w:rPr>
  </w:style>
  <w:style w:type="paragraph" w:customStyle="1" w:styleId="Annex5">
    <w:name w:val="Annex5"/>
    <w:basedOn w:val="Standaard"/>
    <w:semiHidden/>
    <w:rsid w:val="00FB3903"/>
    <w:pPr>
      <w:tabs>
        <w:tab w:val="left" w:pos="-867"/>
        <w:tab w:val="left" w:pos="-147"/>
        <w:tab w:val="left" w:pos="793"/>
        <w:tab w:val="left" w:pos="1360"/>
        <w:tab w:val="left" w:pos="2687"/>
        <w:tab w:val="left" w:pos="3407"/>
        <w:tab w:val="left" w:pos="4121"/>
        <w:tab w:val="left" w:pos="4841"/>
        <w:tab w:val="left" w:pos="5556"/>
        <w:tab w:val="left" w:pos="6276"/>
        <w:tab w:val="left" w:pos="6996"/>
        <w:tab w:val="left" w:pos="8430"/>
        <w:tab w:val="left" w:pos="9150"/>
      </w:tabs>
      <w:suppressAutoHyphens w:val="0"/>
      <w:spacing w:line="240" w:lineRule="auto"/>
      <w:ind w:left="1360" w:hanging="1360"/>
    </w:pPr>
    <w:rPr>
      <w:rFonts w:ascii="Courier" w:hAnsi="Courier"/>
      <w:sz w:val="24"/>
    </w:rPr>
  </w:style>
  <w:style w:type="paragraph" w:customStyle="1" w:styleId="hobtext">
    <w:name w:val="hobtext"/>
    <w:semiHidden/>
    <w:rsid w:val="00FB3903"/>
    <w:pPr>
      <w:jc w:val="both"/>
    </w:pPr>
    <w:rPr>
      <w:rFonts w:ascii="Arial" w:eastAsia="MS Mincho" w:hAnsi="Arial"/>
      <w:color w:val="000000"/>
    </w:rPr>
  </w:style>
  <w:style w:type="paragraph" w:customStyle="1" w:styleId="Zakltextodsazeny">
    <w:name w:val="Zakl text odsazeny"/>
    <w:basedOn w:val="Standaard"/>
    <w:semiHidden/>
    <w:rsid w:val="00FB3903"/>
    <w:pPr>
      <w:tabs>
        <w:tab w:val="left" w:pos="284"/>
        <w:tab w:val="left" w:pos="567"/>
      </w:tabs>
      <w:suppressAutoHyphens w:val="0"/>
      <w:overflowPunct w:val="0"/>
      <w:autoSpaceDE w:val="0"/>
      <w:autoSpaceDN w:val="0"/>
      <w:adjustRightInd w:val="0"/>
      <w:spacing w:line="240" w:lineRule="auto"/>
      <w:ind w:left="567"/>
      <w:jc w:val="both"/>
      <w:textAlignment w:val="baseline"/>
    </w:pPr>
    <w:rPr>
      <w:rFonts w:eastAsia="MS Mincho"/>
      <w:sz w:val="24"/>
      <w:lang w:eastAsia="cs-CZ"/>
    </w:rPr>
  </w:style>
  <w:style w:type="paragraph" w:customStyle="1" w:styleId="PointDouble1">
    <w:name w:val="PointDouble 1"/>
    <w:basedOn w:val="Standaard"/>
    <w:semiHidden/>
    <w:rsid w:val="00FB3903"/>
    <w:pPr>
      <w:tabs>
        <w:tab w:val="left" w:pos="1418"/>
      </w:tabs>
      <w:suppressAutoHyphens w:val="0"/>
      <w:spacing w:before="120" w:after="120" w:line="240" w:lineRule="auto"/>
      <w:ind w:left="1985" w:hanging="1134"/>
      <w:jc w:val="both"/>
    </w:pPr>
    <w:rPr>
      <w:sz w:val="24"/>
    </w:rPr>
  </w:style>
  <w:style w:type="paragraph" w:customStyle="1" w:styleId="Tiret3">
    <w:name w:val="Tiret 3"/>
    <w:basedOn w:val="Standaard"/>
    <w:semiHidden/>
    <w:rsid w:val="00FB3903"/>
    <w:pPr>
      <w:suppressAutoHyphens w:val="0"/>
      <w:spacing w:before="120" w:after="120" w:line="240" w:lineRule="auto"/>
      <w:ind w:left="2552" w:hanging="567"/>
      <w:jc w:val="both"/>
    </w:pPr>
    <w:rPr>
      <w:sz w:val="24"/>
    </w:rPr>
  </w:style>
  <w:style w:type="paragraph" w:customStyle="1" w:styleId="berschrift5n">
    <w:name w:val="Überschrift 5n"/>
    <w:basedOn w:val="Standaard"/>
    <w:next w:val="Standaard"/>
    <w:semiHidden/>
    <w:rsid w:val="00FB3903"/>
    <w:pPr>
      <w:widowControl w:val="0"/>
      <w:tabs>
        <w:tab w:val="num" w:pos="1140"/>
        <w:tab w:val="left" w:pos="2552"/>
      </w:tabs>
      <w:suppressAutoHyphens w:val="0"/>
      <w:autoSpaceDE w:val="0"/>
      <w:autoSpaceDN w:val="0"/>
      <w:adjustRightInd w:val="0"/>
      <w:spacing w:after="120" w:line="240" w:lineRule="auto"/>
      <w:ind w:left="1140" w:hanging="1140"/>
      <w:jc w:val="both"/>
    </w:pPr>
    <w:rPr>
      <w:rFonts w:ascii="Arial" w:eastAsia="MS Mincho" w:hAnsi="Arial" w:cs="Arial"/>
      <w:lang w:val="en-US"/>
    </w:rPr>
  </w:style>
  <w:style w:type="paragraph" w:customStyle="1" w:styleId="Formatvorlage1">
    <w:name w:val="Formatvorlage1"/>
    <w:basedOn w:val="Kop4"/>
    <w:next w:val="Standaard"/>
    <w:semiHidden/>
    <w:rsid w:val="00FB3903"/>
    <w:pPr>
      <w:widowControl w:val="0"/>
      <w:tabs>
        <w:tab w:val="num" w:pos="1140"/>
        <w:tab w:val="num" w:pos="1854"/>
        <w:tab w:val="left" w:pos="2552"/>
      </w:tabs>
      <w:suppressAutoHyphens w:val="0"/>
      <w:autoSpaceDE w:val="0"/>
      <w:autoSpaceDN w:val="0"/>
      <w:adjustRightInd w:val="0"/>
      <w:spacing w:before="120" w:after="120"/>
      <w:ind w:left="1782" w:hanging="648"/>
    </w:pPr>
    <w:rPr>
      <w:rFonts w:ascii="Arial" w:eastAsia="MS Mincho" w:hAnsi="Arial" w:cs="Arial"/>
    </w:rPr>
  </w:style>
  <w:style w:type="paragraph" w:customStyle="1" w:styleId="berschriftA">
    <w:name w:val="Überschrift A"/>
    <w:basedOn w:val="Kop1"/>
    <w:semiHidden/>
    <w:rsid w:val="00FB3903"/>
    <w:pPr>
      <w:keepNext/>
      <w:tabs>
        <w:tab w:val="num" w:pos="1695"/>
      </w:tabs>
      <w:suppressAutoHyphens w:val="0"/>
      <w:spacing w:before="120" w:after="240"/>
      <w:ind w:left="1695" w:hanging="555"/>
      <w:jc w:val="both"/>
    </w:pPr>
    <w:rPr>
      <w:rFonts w:ascii="Arial" w:eastAsia="MS Mincho" w:hAnsi="Arial"/>
      <w:b/>
      <w:sz w:val="24"/>
      <w:u w:val="single"/>
    </w:rPr>
  </w:style>
  <w:style w:type="paragraph" w:customStyle="1" w:styleId="berschriftA2">
    <w:name w:val="Überschrift A2"/>
    <w:basedOn w:val="Standaard"/>
    <w:semiHidden/>
    <w:rsid w:val="00FB3903"/>
    <w:pPr>
      <w:widowControl w:val="0"/>
      <w:tabs>
        <w:tab w:val="left" w:pos="340"/>
      </w:tabs>
      <w:suppressAutoHyphens w:val="0"/>
      <w:autoSpaceDE w:val="0"/>
      <w:autoSpaceDN w:val="0"/>
      <w:adjustRightInd w:val="0"/>
      <w:spacing w:before="240" w:after="240" w:line="240" w:lineRule="auto"/>
      <w:ind w:left="340" w:hanging="340"/>
      <w:jc w:val="both"/>
    </w:pPr>
    <w:rPr>
      <w:rFonts w:ascii="Arial" w:eastAsia="MS Mincho" w:hAnsi="Arial"/>
      <w:b/>
      <w:sz w:val="24"/>
      <w:szCs w:val="24"/>
    </w:rPr>
  </w:style>
  <w:style w:type="paragraph" w:customStyle="1" w:styleId="AufzhlungE2">
    <w:name w:val="Aufzählung E2"/>
    <w:basedOn w:val="Standaard"/>
    <w:semiHidden/>
    <w:rsid w:val="00FB3903"/>
    <w:pPr>
      <w:widowControl w:val="0"/>
      <w:tabs>
        <w:tab w:val="num" w:pos="360"/>
        <w:tab w:val="num" w:pos="2127"/>
      </w:tabs>
      <w:suppressAutoHyphens w:val="0"/>
      <w:autoSpaceDE w:val="0"/>
      <w:autoSpaceDN w:val="0"/>
      <w:adjustRightInd w:val="0"/>
      <w:spacing w:after="120" w:line="240" w:lineRule="auto"/>
      <w:ind w:left="2127" w:hanging="360"/>
      <w:jc w:val="both"/>
    </w:pPr>
    <w:rPr>
      <w:rFonts w:ascii="Arial" w:eastAsia="MS Mincho" w:hAnsi="Arial"/>
      <w:szCs w:val="24"/>
    </w:rPr>
  </w:style>
  <w:style w:type="paragraph" w:customStyle="1" w:styleId="Standard1">
    <w:name w:val="Standard 1"/>
    <w:basedOn w:val="Plattetekst"/>
    <w:semiHidden/>
    <w:rsid w:val="00FB3903"/>
    <w:pPr>
      <w:suppressAutoHyphens w:val="0"/>
      <w:spacing w:before="120" w:after="120" w:line="240" w:lineRule="auto"/>
      <w:ind w:left="340"/>
      <w:jc w:val="both"/>
    </w:pPr>
    <w:rPr>
      <w:rFonts w:ascii="Arial" w:eastAsia="MS Mincho" w:hAnsi="Arial"/>
    </w:rPr>
  </w:style>
  <w:style w:type="paragraph" w:customStyle="1" w:styleId="Standard2">
    <w:name w:val="Standard 2"/>
    <w:basedOn w:val="Plattetekst"/>
    <w:semiHidden/>
    <w:rsid w:val="00FB3903"/>
    <w:pPr>
      <w:suppressAutoHyphens w:val="0"/>
      <w:spacing w:before="120" w:after="120" w:line="240" w:lineRule="auto"/>
      <w:ind w:left="567"/>
      <w:jc w:val="both"/>
    </w:pPr>
    <w:rPr>
      <w:rFonts w:ascii="Arial" w:eastAsia="MS Mincho" w:hAnsi="Arial"/>
    </w:rPr>
  </w:style>
  <w:style w:type="paragraph" w:customStyle="1" w:styleId="Standard3">
    <w:name w:val="Standard 3"/>
    <w:basedOn w:val="Plattetekst"/>
    <w:semiHidden/>
    <w:rsid w:val="00FB3903"/>
    <w:pPr>
      <w:suppressAutoHyphens w:val="0"/>
      <w:spacing w:before="120" w:after="120" w:line="240" w:lineRule="auto"/>
      <w:ind w:left="737"/>
      <w:jc w:val="both"/>
    </w:pPr>
    <w:rPr>
      <w:rFonts w:ascii="Arial" w:eastAsia="MS Mincho" w:hAnsi="Arial"/>
    </w:rPr>
  </w:style>
  <w:style w:type="paragraph" w:customStyle="1" w:styleId="Note4">
    <w:name w:val="Note 4"/>
    <w:basedOn w:val="Standaard"/>
    <w:autoRedefine/>
    <w:rsid w:val="00FB3903"/>
    <w:pPr>
      <w:widowControl w:val="0"/>
      <w:tabs>
        <w:tab w:val="left" w:pos="1418"/>
      </w:tabs>
      <w:suppressAutoHyphens w:val="0"/>
      <w:autoSpaceDE w:val="0"/>
      <w:autoSpaceDN w:val="0"/>
      <w:adjustRightInd w:val="0"/>
      <w:spacing w:after="120" w:line="240" w:lineRule="auto"/>
      <w:ind w:left="1418" w:hanging="567"/>
      <w:jc w:val="both"/>
    </w:pPr>
    <w:rPr>
      <w:rFonts w:ascii="Arial" w:eastAsia="MS Mincho" w:hAnsi="Arial"/>
      <w:szCs w:val="24"/>
    </w:rPr>
  </w:style>
  <w:style w:type="paragraph" w:customStyle="1" w:styleId="Standard4">
    <w:name w:val="Standard 4"/>
    <w:basedOn w:val="Standaard"/>
    <w:rsid w:val="00FB3903"/>
    <w:pPr>
      <w:widowControl w:val="0"/>
      <w:suppressAutoHyphens w:val="0"/>
      <w:autoSpaceDE w:val="0"/>
      <w:autoSpaceDN w:val="0"/>
      <w:adjustRightInd w:val="0"/>
      <w:spacing w:before="120" w:after="120" w:line="240" w:lineRule="auto"/>
      <w:ind w:left="851"/>
      <w:jc w:val="both"/>
    </w:pPr>
    <w:rPr>
      <w:rFonts w:ascii="Arial" w:eastAsia="MS Mincho" w:hAnsi="Arial"/>
      <w:szCs w:val="24"/>
    </w:rPr>
  </w:style>
  <w:style w:type="paragraph" w:customStyle="1" w:styleId="standard5">
    <w:name w:val="standard 5"/>
    <w:basedOn w:val="Standaard"/>
    <w:autoRedefine/>
    <w:rsid w:val="00FB3903"/>
    <w:pPr>
      <w:widowControl w:val="0"/>
      <w:suppressAutoHyphens w:val="0"/>
      <w:autoSpaceDE w:val="0"/>
      <w:autoSpaceDN w:val="0"/>
      <w:adjustRightInd w:val="0"/>
      <w:spacing w:before="120" w:after="120" w:line="240" w:lineRule="auto"/>
      <w:ind w:left="964"/>
      <w:jc w:val="both"/>
    </w:pPr>
    <w:rPr>
      <w:rFonts w:ascii="Arial" w:eastAsia="MS Mincho" w:hAnsi="Arial"/>
      <w:szCs w:val="24"/>
    </w:rPr>
  </w:style>
  <w:style w:type="paragraph" w:customStyle="1" w:styleId="Numerierung1">
    <w:name w:val="Numerierung 1"/>
    <w:basedOn w:val="Standaard"/>
    <w:semiHidden/>
    <w:rsid w:val="00FB3903"/>
    <w:pPr>
      <w:widowControl w:val="0"/>
      <w:tabs>
        <w:tab w:val="num" w:pos="1140"/>
        <w:tab w:val="left" w:pos="1491"/>
      </w:tabs>
      <w:suppressAutoHyphens w:val="0"/>
      <w:autoSpaceDE w:val="0"/>
      <w:autoSpaceDN w:val="0"/>
      <w:adjustRightInd w:val="0"/>
      <w:spacing w:after="120" w:line="240" w:lineRule="auto"/>
      <w:ind w:left="1140" w:hanging="1140"/>
      <w:jc w:val="both"/>
    </w:pPr>
    <w:rPr>
      <w:rFonts w:ascii="Arial" w:eastAsia="MS Mincho" w:hAnsi="Arial"/>
      <w:szCs w:val="24"/>
    </w:rPr>
  </w:style>
  <w:style w:type="paragraph" w:customStyle="1" w:styleId="Note5">
    <w:name w:val="Note 5"/>
    <w:basedOn w:val="Note4"/>
    <w:semiHidden/>
    <w:rsid w:val="00FB3903"/>
    <w:pPr>
      <w:ind w:left="1701"/>
    </w:pPr>
  </w:style>
  <w:style w:type="paragraph" w:customStyle="1" w:styleId="Table">
    <w:name w:val="Table"/>
    <w:basedOn w:val="Bijschrift"/>
    <w:semiHidden/>
    <w:rsid w:val="00FB3903"/>
    <w:pPr>
      <w:tabs>
        <w:tab w:val="left" w:pos="993"/>
      </w:tabs>
      <w:spacing w:after="240"/>
      <w:jc w:val="center"/>
    </w:pPr>
  </w:style>
  <w:style w:type="paragraph" w:customStyle="1" w:styleId="standard6">
    <w:name w:val="standard 6"/>
    <w:basedOn w:val="Standaard"/>
    <w:semiHidden/>
    <w:rsid w:val="00FB3903"/>
    <w:pPr>
      <w:widowControl w:val="0"/>
      <w:suppressAutoHyphens w:val="0"/>
      <w:autoSpaceDE w:val="0"/>
      <w:autoSpaceDN w:val="0"/>
      <w:adjustRightInd w:val="0"/>
      <w:spacing w:before="120" w:after="120" w:line="240" w:lineRule="auto"/>
      <w:ind w:left="1134"/>
      <w:jc w:val="both"/>
    </w:pPr>
    <w:rPr>
      <w:rFonts w:ascii="Arial" w:eastAsia="MS Mincho" w:hAnsi="Arial"/>
      <w:szCs w:val="24"/>
    </w:rPr>
  </w:style>
  <w:style w:type="paragraph" w:customStyle="1" w:styleId="Numerierung0">
    <w:name w:val="Numerierung 0"/>
    <w:basedOn w:val="Numerierung1"/>
    <w:semiHidden/>
    <w:rsid w:val="00FB3903"/>
    <w:pPr>
      <w:tabs>
        <w:tab w:val="clear" w:pos="1140"/>
        <w:tab w:val="clear" w:pos="1491"/>
        <w:tab w:val="num" w:pos="360"/>
      </w:tabs>
      <w:ind w:left="360" w:hanging="360"/>
    </w:pPr>
  </w:style>
  <w:style w:type="paragraph" w:customStyle="1" w:styleId="Note6">
    <w:name w:val="Note 6"/>
    <w:basedOn w:val="Note5"/>
    <w:semiHidden/>
    <w:rsid w:val="00FB3903"/>
    <w:pPr>
      <w:tabs>
        <w:tab w:val="clear" w:pos="1418"/>
        <w:tab w:val="left" w:pos="1985"/>
      </w:tabs>
      <w:ind w:left="1985"/>
    </w:pPr>
  </w:style>
  <w:style w:type="paragraph" w:customStyle="1" w:styleId="title1">
    <w:name w:val="title1"/>
    <w:basedOn w:val="main"/>
    <w:semiHidden/>
    <w:rsid w:val="00FB3903"/>
    <w:rPr>
      <w:b/>
      <w:sz w:val="28"/>
    </w:rPr>
  </w:style>
  <w:style w:type="paragraph" w:customStyle="1" w:styleId="main">
    <w:name w:val="main"/>
    <w:basedOn w:val="Standaard"/>
    <w:rsid w:val="00FB3903"/>
    <w:pPr>
      <w:widowControl w:val="0"/>
      <w:suppressAutoHyphens w:val="0"/>
      <w:jc w:val="both"/>
    </w:pPr>
    <w:rPr>
      <w:rFonts w:ascii="Arial" w:eastAsia="MS Gothic" w:hAnsi="Arial"/>
      <w:kern w:val="2"/>
      <w:sz w:val="21"/>
      <w:lang w:val="en-US" w:eastAsia="ja-JP"/>
    </w:rPr>
  </w:style>
  <w:style w:type="paragraph" w:customStyle="1" w:styleId="berschrift2-2">
    <w:name w:val="Überschrift2-2"/>
    <w:basedOn w:val="Kop2"/>
    <w:semiHidden/>
    <w:rsid w:val="00FB3903"/>
    <w:pPr>
      <w:keepNext/>
      <w:widowControl w:val="0"/>
      <w:tabs>
        <w:tab w:val="num" w:pos="570"/>
        <w:tab w:val="num" w:pos="1557"/>
      </w:tabs>
      <w:suppressAutoHyphens w:val="0"/>
      <w:autoSpaceDE w:val="0"/>
      <w:autoSpaceDN w:val="0"/>
      <w:adjustRightInd w:val="0"/>
      <w:spacing w:before="120" w:after="120"/>
      <w:ind w:left="1557" w:hanging="576"/>
      <w:jc w:val="both"/>
    </w:pPr>
    <w:rPr>
      <w:rFonts w:ascii="Arial" w:eastAsia="MS Mincho" w:hAnsi="Arial"/>
      <w:b/>
      <w:iCs/>
      <w:szCs w:val="24"/>
    </w:rPr>
  </w:style>
  <w:style w:type="paragraph" w:customStyle="1" w:styleId="Tabletitle">
    <w:name w:val="Table title"/>
    <w:basedOn w:val="Standaard"/>
    <w:next w:val="Standaard"/>
    <w:rsid w:val="00FB3903"/>
    <w:pPr>
      <w:keepNext/>
      <w:overflowPunct w:val="0"/>
      <w:autoSpaceDE w:val="0"/>
      <w:autoSpaceDN w:val="0"/>
      <w:adjustRightInd w:val="0"/>
      <w:spacing w:before="120" w:after="120" w:line="-230" w:lineRule="auto"/>
      <w:jc w:val="center"/>
      <w:textAlignment w:val="baseline"/>
    </w:pPr>
    <w:rPr>
      <w:rFonts w:ascii="Arial" w:eastAsia="MS Mincho" w:hAnsi="Arial"/>
      <w:b/>
      <w:lang w:eastAsia="ja-JP"/>
    </w:rPr>
  </w:style>
  <w:style w:type="paragraph" w:customStyle="1" w:styleId="a3">
    <w:name w:val="a3"/>
    <w:basedOn w:val="Kop3"/>
    <w:next w:val="Standaard"/>
    <w:semiHidden/>
    <w:rsid w:val="00FB3903"/>
    <w:pPr>
      <w:keepNext/>
      <w:tabs>
        <w:tab w:val="left" w:pos="640"/>
        <w:tab w:val="left" w:pos="880"/>
      </w:tabs>
      <w:overflowPunct w:val="0"/>
      <w:autoSpaceDE w:val="0"/>
      <w:autoSpaceDN w:val="0"/>
      <w:adjustRightInd w:val="0"/>
      <w:spacing w:before="60" w:after="240" w:line="-250" w:lineRule="auto"/>
      <w:jc w:val="both"/>
      <w:textAlignment w:val="baseline"/>
      <w:outlineLvl w:val="9"/>
    </w:pPr>
    <w:rPr>
      <w:rFonts w:ascii="Arial" w:eastAsia="MS Mincho" w:hAnsi="Arial"/>
      <w:sz w:val="22"/>
      <w:lang w:eastAsia="ja-JP"/>
    </w:rPr>
  </w:style>
  <w:style w:type="paragraph" w:customStyle="1" w:styleId="p3">
    <w:name w:val="p3"/>
    <w:basedOn w:val="Standaard"/>
    <w:next w:val="Standaard"/>
    <w:semiHidden/>
    <w:rsid w:val="00FB3903"/>
    <w:pPr>
      <w:tabs>
        <w:tab w:val="left" w:pos="720"/>
      </w:tabs>
      <w:suppressAutoHyphens w:val="0"/>
      <w:overflowPunct w:val="0"/>
      <w:autoSpaceDE w:val="0"/>
      <w:autoSpaceDN w:val="0"/>
      <w:adjustRightInd w:val="0"/>
      <w:spacing w:after="120" w:line="230" w:lineRule="auto"/>
      <w:jc w:val="both"/>
      <w:textAlignment w:val="baseline"/>
    </w:pPr>
    <w:rPr>
      <w:rFonts w:ascii="Arial" w:eastAsia="MS Mincho" w:hAnsi="Arial"/>
      <w:lang w:eastAsia="ja-JP"/>
    </w:rPr>
  </w:style>
  <w:style w:type="paragraph" w:customStyle="1" w:styleId="zzHelp">
    <w:name w:val="zzHelp"/>
    <w:basedOn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8000"/>
      <w:lang w:eastAsia="ja-JP"/>
    </w:rPr>
  </w:style>
  <w:style w:type="paragraph" w:customStyle="1" w:styleId="text">
    <w:name w:val="text"/>
    <w:basedOn w:val="Standaard"/>
    <w:semiHidden/>
    <w:rsid w:val="00FB3903"/>
    <w:pPr>
      <w:widowControl w:val="0"/>
      <w:suppressAutoHyphens w:val="0"/>
      <w:adjustRightInd w:val="0"/>
      <w:spacing w:line="240" w:lineRule="auto"/>
      <w:ind w:firstLine="426"/>
    </w:pPr>
    <w:rPr>
      <w:rFonts w:ascii="Arial" w:eastAsia="MS PGothic" w:hAnsi="Arial"/>
      <w:sz w:val="18"/>
      <w:lang w:val="en-US" w:eastAsia="ja-JP"/>
    </w:rPr>
  </w:style>
  <w:style w:type="paragraph" w:customStyle="1" w:styleId="berschrift1-4">
    <w:name w:val="Überschrift1-4"/>
    <w:next w:val="Plattetekst"/>
    <w:autoRedefine/>
    <w:semiHidden/>
    <w:rsid w:val="00FB3903"/>
    <w:pPr>
      <w:tabs>
        <w:tab w:val="num" w:pos="360"/>
        <w:tab w:val="left" w:pos="426"/>
      </w:tabs>
      <w:spacing w:before="120" w:after="120"/>
      <w:ind w:left="431" w:hanging="431"/>
      <w:outlineLvl w:val="0"/>
    </w:pPr>
    <w:rPr>
      <w:rFonts w:ascii="Arial" w:eastAsia="MS Mincho" w:hAnsi="Arial"/>
      <w:b/>
      <w:sz w:val="22"/>
      <w:lang w:val="de-DE" w:eastAsia="de-DE"/>
    </w:rPr>
  </w:style>
  <w:style w:type="paragraph" w:customStyle="1" w:styleId="EuropeanDirective1">
    <w:name w:val="European Directive 1"/>
    <w:basedOn w:val="Standaard"/>
    <w:semiHidden/>
    <w:rsid w:val="00FB3903"/>
    <w:pPr>
      <w:tabs>
        <w:tab w:val="num" w:pos="570"/>
        <w:tab w:val="num" w:pos="1080"/>
      </w:tabs>
      <w:suppressAutoHyphens w:val="0"/>
      <w:spacing w:after="120" w:line="240" w:lineRule="auto"/>
      <w:ind w:left="1080" w:hanging="1080"/>
      <w:jc w:val="both"/>
    </w:pPr>
    <w:rPr>
      <w:rFonts w:ascii="Arial" w:eastAsia="MS Mincho" w:hAnsi="Arial"/>
    </w:rPr>
  </w:style>
  <w:style w:type="paragraph" w:customStyle="1" w:styleId="EuropeanDirective2">
    <w:name w:val="European Directive 2"/>
    <w:semiHidden/>
    <w:rsid w:val="00FB3903"/>
    <w:pPr>
      <w:tabs>
        <w:tab w:val="num" w:pos="1140"/>
      </w:tabs>
      <w:ind w:left="1140" w:hanging="1140"/>
    </w:pPr>
    <w:rPr>
      <w:rFonts w:ascii="Arial" w:eastAsia="MS Mincho" w:hAnsi="Arial"/>
      <w:lang w:val="en-GB"/>
    </w:rPr>
  </w:style>
  <w:style w:type="paragraph" w:customStyle="1" w:styleId="EuropeanDirective3">
    <w:name w:val="European Directive 3"/>
    <w:basedOn w:val="Standaard"/>
    <w:semiHidden/>
    <w:rsid w:val="00FB3903"/>
    <w:pPr>
      <w:tabs>
        <w:tab w:val="num" w:pos="1140"/>
        <w:tab w:val="num" w:pos="1440"/>
      </w:tabs>
      <w:suppressAutoHyphens w:val="0"/>
      <w:spacing w:after="120" w:line="240" w:lineRule="auto"/>
      <w:ind w:left="1140" w:hanging="1140"/>
      <w:jc w:val="both"/>
    </w:pPr>
    <w:rPr>
      <w:rFonts w:ascii="Arial" w:eastAsia="MS Mincho" w:hAnsi="Arial"/>
    </w:rPr>
  </w:style>
  <w:style w:type="paragraph" w:customStyle="1" w:styleId="TxBrp4">
    <w:name w:val="TxBr_p4"/>
    <w:basedOn w:val="Standaard"/>
    <w:semiHidden/>
    <w:rsid w:val="00FB3903"/>
    <w:pPr>
      <w:widowControl w:val="0"/>
      <w:tabs>
        <w:tab w:val="left" w:pos="204"/>
      </w:tabs>
      <w:suppressAutoHyphens w:val="0"/>
      <w:spacing w:after="120"/>
      <w:jc w:val="both"/>
    </w:pPr>
    <w:rPr>
      <w:rFonts w:eastAsia="MS Mincho"/>
      <w:lang w:val="fr-FR"/>
    </w:rPr>
  </w:style>
  <w:style w:type="paragraph" w:customStyle="1" w:styleId="a2">
    <w:name w:val="a2"/>
    <w:basedOn w:val="Kop2"/>
    <w:next w:val="Standaard"/>
    <w:semiHidden/>
    <w:rsid w:val="00FB3903"/>
    <w:pPr>
      <w:keepNext/>
      <w:tabs>
        <w:tab w:val="left" w:pos="500"/>
        <w:tab w:val="left" w:pos="720"/>
      </w:tabs>
      <w:overflowPunct w:val="0"/>
      <w:autoSpaceDE w:val="0"/>
      <w:autoSpaceDN w:val="0"/>
      <w:adjustRightInd w:val="0"/>
      <w:spacing w:before="270" w:after="240" w:line="-270" w:lineRule="auto"/>
      <w:jc w:val="both"/>
      <w:textAlignment w:val="baseline"/>
      <w:outlineLvl w:val="9"/>
    </w:pPr>
    <w:rPr>
      <w:rFonts w:ascii="Arial" w:eastAsia="MS Mincho" w:hAnsi="Arial"/>
      <w:b/>
      <w:sz w:val="24"/>
      <w:lang w:eastAsia="ja-JP"/>
    </w:rPr>
  </w:style>
  <w:style w:type="paragraph" w:customStyle="1" w:styleId="a6">
    <w:name w:val="a6"/>
    <w:basedOn w:val="Kop6"/>
    <w:next w:val="Standaard"/>
    <w:semiHidden/>
    <w:rsid w:val="00FB3903"/>
    <w:pPr>
      <w:keepNext/>
      <w:tabs>
        <w:tab w:val="left" w:pos="360"/>
        <w:tab w:val="left" w:pos="1140"/>
        <w:tab w:val="left" w:pos="1360"/>
      </w:tabs>
      <w:overflowPunct w:val="0"/>
      <w:autoSpaceDE w:val="0"/>
      <w:autoSpaceDN w:val="0"/>
      <w:adjustRightInd w:val="0"/>
      <w:spacing w:before="60" w:after="240" w:line="-230" w:lineRule="auto"/>
      <w:ind w:left="360" w:hanging="360"/>
      <w:jc w:val="both"/>
      <w:textAlignment w:val="baseline"/>
      <w:outlineLvl w:val="9"/>
    </w:pPr>
    <w:rPr>
      <w:rFonts w:ascii="Arial" w:eastAsia="MS Mincho" w:hAnsi="Arial"/>
      <w:i/>
      <w:lang w:eastAsia="ja-JP"/>
    </w:rPr>
  </w:style>
  <w:style w:type="paragraph" w:customStyle="1" w:styleId="a4">
    <w:name w:val="a4"/>
    <w:basedOn w:val="Kop4"/>
    <w:next w:val="Standaard"/>
    <w:semiHidden/>
    <w:rsid w:val="00FB3903"/>
    <w:pPr>
      <w:tabs>
        <w:tab w:val="left" w:pos="860"/>
        <w:tab w:val="left" w:pos="10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a5">
    <w:name w:val="a5"/>
    <w:basedOn w:val="Kop5"/>
    <w:next w:val="Standaard"/>
    <w:semiHidden/>
    <w:rsid w:val="00FB3903"/>
    <w:pPr>
      <w:keepNext/>
      <w:tabs>
        <w:tab w:val="left" w:pos="1140"/>
        <w:tab w:val="left" w:pos="1360"/>
      </w:tabs>
      <w:overflowPunct w:val="0"/>
      <w:autoSpaceDE w:val="0"/>
      <w:autoSpaceDN w:val="0"/>
      <w:adjustRightInd w:val="0"/>
      <w:spacing w:before="60" w:after="240" w:line="-230" w:lineRule="auto"/>
      <w:jc w:val="both"/>
      <w:textAlignment w:val="baseline"/>
      <w:outlineLvl w:val="9"/>
    </w:pPr>
    <w:rPr>
      <w:rFonts w:ascii="Arial" w:eastAsia="MS Mincho" w:hAnsi="Arial"/>
      <w:bCs/>
      <w:lang w:eastAsia="ja-JP"/>
    </w:rPr>
  </w:style>
  <w:style w:type="paragraph" w:customStyle="1" w:styleId="Bibliography1">
    <w:name w:val="Bibliography1"/>
    <w:basedOn w:val="Standaard"/>
    <w:semiHidden/>
    <w:rsid w:val="00FB3903"/>
    <w:pPr>
      <w:tabs>
        <w:tab w:val="left" w:pos="660"/>
      </w:tabs>
      <w:suppressAutoHyphens w:val="0"/>
      <w:overflowPunct w:val="0"/>
      <w:autoSpaceDE w:val="0"/>
      <w:autoSpaceDN w:val="0"/>
      <w:adjustRightInd w:val="0"/>
      <w:spacing w:after="240" w:line="230" w:lineRule="auto"/>
      <w:ind w:left="658" w:hanging="658"/>
      <w:jc w:val="both"/>
      <w:textAlignment w:val="baseline"/>
    </w:pPr>
    <w:rPr>
      <w:rFonts w:ascii="Arial" w:eastAsia="MS Mincho" w:hAnsi="Arial"/>
      <w:lang w:eastAsia="ja-JP"/>
    </w:rPr>
  </w:style>
  <w:style w:type="paragraph" w:customStyle="1" w:styleId="Example">
    <w:name w:val="Example"/>
    <w:basedOn w:val="Standaard"/>
    <w:next w:val="Standaard"/>
    <w:semiHidden/>
    <w:rsid w:val="00FB3903"/>
    <w:pPr>
      <w:tabs>
        <w:tab w:val="left" w:pos="13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Figurefootnote">
    <w:name w:val="Figure footnote"/>
    <w:basedOn w:val="Standaard"/>
    <w:rsid w:val="00FB3903"/>
    <w:pPr>
      <w:keepNext/>
      <w:tabs>
        <w:tab w:val="left" w:pos="340"/>
      </w:tabs>
      <w:suppressAutoHyphens w:val="0"/>
      <w:overflowPunct w:val="0"/>
      <w:autoSpaceDE w:val="0"/>
      <w:autoSpaceDN w:val="0"/>
      <w:adjustRightInd w:val="0"/>
      <w:spacing w:after="60" w:line="210" w:lineRule="auto"/>
      <w:jc w:val="both"/>
      <w:textAlignment w:val="baseline"/>
    </w:pPr>
    <w:rPr>
      <w:rFonts w:ascii="Arial" w:eastAsia="MS Mincho" w:hAnsi="Arial"/>
      <w:sz w:val="18"/>
      <w:lang w:eastAsia="ja-JP"/>
    </w:rPr>
  </w:style>
  <w:style w:type="paragraph" w:customStyle="1" w:styleId="Foreword">
    <w:name w:val="Foreword"/>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color w:val="0000FF"/>
      <w:lang w:eastAsia="ja-JP"/>
    </w:rPr>
  </w:style>
  <w:style w:type="paragraph" w:customStyle="1" w:styleId="Introduction">
    <w:name w:val="Introduction"/>
    <w:basedOn w:val="Standaard"/>
    <w:next w:val="Standaard"/>
    <w:semiHidden/>
    <w:rsid w:val="00FB3903"/>
    <w:pPr>
      <w:pageBreakBefore/>
      <w:tabs>
        <w:tab w:val="left" w:pos="400"/>
      </w:tabs>
      <w:suppressAutoHyphens w:val="0"/>
      <w:overflowPunct w:val="0"/>
      <w:autoSpaceDE w:val="0"/>
      <w:autoSpaceDN w:val="0"/>
      <w:adjustRightInd w:val="0"/>
      <w:spacing w:before="960" w:after="310" w:line="-310" w:lineRule="auto"/>
      <w:jc w:val="both"/>
      <w:textAlignment w:val="baseline"/>
    </w:pPr>
    <w:rPr>
      <w:rFonts w:ascii="Arial" w:eastAsia="MS Mincho" w:hAnsi="Arial"/>
      <w:b/>
      <w:sz w:val="28"/>
      <w:lang w:eastAsia="ja-JP"/>
    </w:rPr>
  </w:style>
  <w:style w:type="paragraph" w:customStyle="1" w:styleId="Note">
    <w:name w:val="Note"/>
    <w:basedOn w:val="Standaard"/>
    <w:next w:val="Standaard"/>
    <w:rsid w:val="00FB3903"/>
    <w:pPr>
      <w:tabs>
        <w:tab w:val="left" w:pos="960"/>
      </w:tabs>
      <w:suppressAutoHyphens w:val="0"/>
      <w:overflowPunct w:val="0"/>
      <w:autoSpaceDE w:val="0"/>
      <w:autoSpaceDN w:val="0"/>
      <w:adjustRightInd w:val="0"/>
      <w:spacing w:after="240" w:line="210" w:lineRule="auto"/>
      <w:jc w:val="both"/>
      <w:textAlignment w:val="baseline"/>
    </w:pPr>
    <w:rPr>
      <w:rFonts w:ascii="Arial" w:eastAsia="MS Mincho" w:hAnsi="Arial"/>
      <w:sz w:val="18"/>
      <w:lang w:eastAsia="ja-JP"/>
    </w:rPr>
  </w:style>
  <w:style w:type="paragraph" w:customStyle="1" w:styleId="p2">
    <w:name w:val="p2"/>
    <w:basedOn w:val="Standaard"/>
    <w:next w:val="Standaard"/>
    <w:semiHidden/>
    <w:rsid w:val="00FB3903"/>
    <w:pPr>
      <w:tabs>
        <w:tab w:val="left" w:pos="56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4">
    <w:name w:val="p4"/>
    <w:basedOn w:val="Standaard"/>
    <w:next w:val="Standaard"/>
    <w:semiHidden/>
    <w:rsid w:val="00FB3903"/>
    <w:pPr>
      <w:tabs>
        <w:tab w:val="left" w:pos="110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p6">
    <w:name w:val="p6"/>
    <w:basedOn w:val="Standaard"/>
    <w:next w:val="Standaard"/>
    <w:semiHidden/>
    <w:rsid w:val="00FB3903"/>
    <w:pPr>
      <w:tabs>
        <w:tab w:val="left" w:pos="1440"/>
      </w:tabs>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RefNorm">
    <w:name w:val="RefNorm"/>
    <w:basedOn w:val="Standaard"/>
    <w:next w:val="Standaard"/>
    <w:semiHidden/>
    <w:rsid w:val="00FB3903"/>
    <w:pPr>
      <w:suppressAutoHyphens w:val="0"/>
      <w:overflowPunct w:val="0"/>
      <w:autoSpaceDE w:val="0"/>
      <w:autoSpaceDN w:val="0"/>
      <w:adjustRightInd w:val="0"/>
      <w:spacing w:after="240" w:line="230" w:lineRule="auto"/>
      <w:jc w:val="both"/>
      <w:textAlignment w:val="baseline"/>
    </w:pPr>
    <w:rPr>
      <w:rFonts w:ascii="Arial" w:eastAsia="MS Mincho" w:hAnsi="Arial"/>
      <w:lang w:eastAsia="ja-JP"/>
    </w:rPr>
  </w:style>
  <w:style w:type="paragraph" w:customStyle="1" w:styleId="Tablefootnote">
    <w:name w:val="Table footnote"/>
    <w:basedOn w:val="Standaard"/>
    <w:rsid w:val="00FB3903"/>
    <w:pPr>
      <w:tabs>
        <w:tab w:val="left" w:pos="340"/>
      </w:tabs>
      <w:suppressAutoHyphens w:val="0"/>
      <w:overflowPunct w:val="0"/>
      <w:autoSpaceDE w:val="0"/>
      <w:autoSpaceDN w:val="0"/>
      <w:adjustRightInd w:val="0"/>
      <w:spacing w:before="60" w:after="60" w:line="210" w:lineRule="auto"/>
      <w:jc w:val="both"/>
      <w:textAlignment w:val="baseline"/>
    </w:pPr>
    <w:rPr>
      <w:rFonts w:ascii="Arial" w:eastAsia="MS Mincho" w:hAnsi="Arial"/>
      <w:sz w:val="18"/>
      <w:lang w:eastAsia="ja-JP"/>
    </w:rPr>
  </w:style>
  <w:style w:type="paragraph" w:customStyle="1" w:styleId="zzBiblio">
    <w:name w:val="zzBiblio"/>
    <w:basedOn w:val="Standaard"/>
    <w:next w:val="Bibliography1"/>
    <w:semiHidden/>
    <w:rsid w:val="00FB3903"/>
    <w:pPr>
      <w:pageBreakBefore/>
      <w:suppressAutoHyphens w:val="0"/>
      <w:overflowPunct w:val="0"/>
      <w:autoSpaceDE w:val="0"/>
      <w:autoSpaceDN w:val="0"/>
      <w:adjustRightInd w:val="0"/>
      <w:spacing w:after="760" w:line="-310" w:lineRule="auto"/>
      <w:jc w:val="center"/>
      <w:textAlignment w:val="baseline"/>
    </w:pPr>
    <w:rPr>
      <w:rFonts w:ascii="Arial" w:eastAsia="MS Mincho" w:hAnsi="Arial"/>
      <w:b/>
      <w:sz w:val="28"/>
      <w:lang w:eastAsia="ja-JP"/>
    </w:rPr>
  </w:style>
  <w:style w:type="paragraph" w:customStyle="1" w:styleId="zzContents">
    <w:name w:val="zzContents"/>
    <w:basedOn w:val="Introduction"/>
    <w:next w:val="Inhopg1"/>
    <w:semiHidden/>
    <w:rsid w:val="00FB3903"/>
  </w:style>
  <w:style w:type="paragraph" w:customStyle="1" w:styleId="zzCopyright">
    <w:name w:val="zzCopyright"/>
    <w:basedOn w:val="Standaard"/>
    <w:next w:val="Standaard"/>
    <w:semiHidden/>
    <w:rsid w:val="00FB3903"/>
    <w:pPr>
      <w:pBdr>
        <w:top w:val="single" w:sz="6" w:space="1" w:color="auto"/>
        <w:left w:val="single" w:sz="6" w:space="4" w:color="auto"/>
        <w:bottom w:val="single" w:sz="6" w:space="1" w:color="auto"/>
        <w:right w:val="single" w:sz="6" w:space="4" w:color="auto"/>
      </w:pBdr>
      <w:tabs>
        <w:tab w:val="left" w:pos="514"/>
        <w:tab w:val="left" w:pos="9623"/>
      </w:tabs>
      <w:suppressAutoHyphens w:val="0"/>
      <w:overflowPunct w:val="0"/>
      <w:autoSpaceDE w:val="0"/>
      <w:autoSpaceDN w:val="0"/>
      <w:adjustRightInd w:val="0"/>
      <w:spacing w:after="240" w:line="230" w:lineRule="auto"/>
      <w:ind w:left="284" w:right="284"/>
      <w:jc w:val="both"/>
      <w:textAlignment w:val="baseline"/>
    </w:pPr>
    <w:rPr>
      <w:rFonts w:ascii="Arial" w:eastAsia="MS Mincho" w:hAnsi="Arial"/>
      <w:color w:val="0000FF"/>
      <w:lang w:eastAsia="ja-JP"/>
    </w:rPr>
  </w:style>
  <w:style w:type="paragraph" w:customStyle="1" w:styleId="zzCover">
    <w:name w:val="zzCover"/>
    <w:basedOn w:val="Standaard"/>
    <w:semiHidden/>
    <w:rsid w:val="00FB3903"/>
    <w:pPr>
      <w:suppressAutoHyphens w:val="0"/>
      <w:overflowPunct w:val="0"/>
      <w:autoSpaceDE w:val="0"/>
      <w:autoSpaceDN w:val="0"/>
      <w:adjustRightInd w:val="0"/>
      <w:spacing w:after="220" w:line="230" w:lineRule="auto"/>
      <w:jc w:val="right"/>
      <w:textAlignment w:val="baseline"/>
    </w:pPr>
    <w:rPr>
      <w:rFonts w:ascii="Arial" w:eastAsia="MS Mincho" w:hAnsi="Arial"/>
      <w:b/>
      <w:color w:val="000000"/>
      <w:sz w:val="24"/>
      <w:lang w:eastAsia="ja-JP"/>
    </w:rPr>
  </w:style>
  <w:style w:type="paragraph" w:customStyle="1" w:styleId="zzForeword">
    <w:name w:val="zzForeword"/>
    <w:basedOn w:val="Introduction"/>
    <w:next w:val="Standaard"/>
    <w:semiHidden/>
    <w:rsid w:val="00FB3903"/>
    <w:rPr>
      <w:color w:val="0000FF"/>
    </w:rPr>
  </w:style>
  <w:style w:type="paragraph" w:customStyle="1" w:styleId="zzIndex">
    <w:name w:val="zzIndex"/>
    <w:basedOn w:val="zzBiblio"/>
    <w:next w:val="Standaard"/>
    <w:semiHidden/>
    <w:rsid w:val="00FB3903"/>
  </w:style>
  <w:style w:type="paragraph" w:customStyle="1" w:styleId="zzSTDTitle">
    <w:name w:val="zzSTDTitle"/>
    <w:basedOn w:val="Standaard"/>
    <w:next w:val="Standaard"/>
    <w:semiHidden/>
    <w:rsid w:val="00FB3903"/>
    <w:pPr>
      <w:overflowPunct w:val="0"/>
      <w:autoSpaceDE w:val="0"/>
      <w:autoSpaceDN w:val="0"/>
      <w:adjustRightInd w:val="0"/>
      <w:spacing w:before="400" w:after="760" w:line="-350" w:lineRule="auto"/>
      <w:jc w:val="both"/>
      <w:textAlignment w:val="baseline"/>
    </w:pPr>
    <w:rPr>
      <w:rFonts w:ascii="Arial" w:eastAsia="MS Mincho" w:hAnsi="Arial"/>
      <w:b/>
      <w:color w:val="0000FF"/>
      <w:sz w:val="32"/>
      <w:lang w:eastAsia="ja-JP"/>
    </w:rPr>
  </w:style>
  <w:style w:type="paragraph" w:customStyle="1" w:styleId="table45">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paragraph" w:customStyle="1" w:styleId="tableau">
    <w:name w:val="tableau"/>
    <w:basedOn w:val="Standaard"/>
    <w:next w:val="Standaard"/>
    <w:rsid w:val="00FB3903"/>
    <w:pPr>
      <w:suppressAutoHyphens w:val="0"/>
      <w:spacing w:before="40" w:after="40" w:line="210" w:lineRule="exact"/>
    </w:pPr>
    <w:rPr>
      <w:rFonts w:ascii="Helvetica" w:hAnsi="Helvetica"/>
      <w:sz w:val="18"/>
      <w:lang w:val="fr-FR" w:eastAsia="de-DE"/>
    </w:rPr>
  </w:style>
  <w:style w:type="paragraph" w:customStyle="1" w:styleId="Default">
    <w:name w:val="Default"/>
    <w:semiHidden/>
    <w:rsid w:val="00FB3903"/>
    <w:pPr>
      <w:autoSpaceDE w:val="0"/>
      <w:autoSpaceDN w:val="0"/>
      <w:adjustRightInd w:val="0"/>
    </w:pPr>
    <w:rPr>
      <w:color w:val="000000"/>
      <w:sz w:val="24"/>
      <w:szCs w:val="24"/>
      <w:lang w:val="sv-SE" w:eastAsia="sv-SE"/>
    </w:rPr>
  </w:style>
  <w:style w:type="paragraph" w:customStyle="1" w:styleId="PointTriple1">
    <w:name w:val="PointTriple 1"/>
    <w:basedOn w:val="Standaard"/>
    <w:rsid w:val="00FB3903"/>
    <w:pPr>
      <w:tabs>
        <w:tab w:val="left" w:pos="1417"/>
        <w:tab w:val="left" w:pos="1984"/>
      </w:tabs>
      <w:suppressAutoHyphens w:val="0"/>
      <w:spacing w:before="120" w:after="120" w:line="240" w:lineRule="auto"/>
      <w:ind w:left="2551" w:hanging="1701"/>
      <w:jc w:val="both"/>
    </w:pPr>
    <w:rPr>
      <w:sz w:val="24"/>
      <w:lang w:eastAsia="en-GB"/>
    </w:rPr>
  </w:style>
  <w:style w:type="paragraph" w:customStyle="1" w:styleId="PointDouble2">
    <w:name w:val="PointDouble 2"/>
    <w:basedOn w:val="Standaard"/>
    <w:rsid w:val="00FB3903"/>
    <w:pPr>
      <w:tabs>
        <w:tab w:val="left" w:pos="1984"/>
      </w:tabs>
      <w:suppressAutoHyphens w:val="0"/>
      <w:spacing w:before="120" w:after="120" w:line="240" w:lineRule="auto"/>
      <w:ind w:left="2551" w:hanging="1134"/>
      <w:jc w:val="both"/>
    </w:pPr>
    <w:rPr>
      <w:sz w:val="24"/>
      <w:lang w:eastAsia="en-GB"/>
    </w:rPr>
  </w:style>
  <w:style w:type="paragraph" w:customStyle="1" w:styleId="PointTriple2">
    <w:name w:val="PointTriple 2"/>
    <w:basedOn w:val="Standaard"/>
    <w:rsid w:val="00FB3903"/>
    <w:pPr>
      <w:tabs>
        <w:tab w:val="left" w:pos="1984"/>
        <w:tab w:val="left" w:pos="2551"/>
      </w:tabs>
      <w:suppressAutoHyphens w:val="0"/>
      <w:spacing w:before="120" w:after="120" w:line="240" w:lineRule="auto"/>
      <w:ind w:left="3118" w:hanging="1701"/>
      <w:jc w:val="both"/>
    </w:pPr>
    <w:rPr>
      <w:sz w:val="24"/>
      <w:lang w:eastAsia="en-GB"/>
    </w:rPr>
  </w:style>
  <w:style w:type="character" w:customStyle="1" w:styleId="ManualNumPar1Char">
    <w:name w:val="Manual NumPar 1 Char"/>
    <w:rsid w:val="00FB3903"/>
    <w:rPr>
      <w:sz w:val="24"/>
      <w:lang w:val="en-GB" w:eastAsia="en-GB" w:bidi="ar-SA"/>
    </w:rPr>
  </w:style>
  <w:style w:type="character" w:customStyle="1" w:styleId="CharChar4">
    <w:name w:val="Char Char4"/>
    <w:semiHidden/>
    <w:rsid w:val="00FB3903"/>
    <w:rPr>
      <w:sz w:val="18"/>
      <w:lang w:val="en-GB" w:eastAsia="en-US" w:bidi="ar-SA"/>
    </w:rPr>
  </w:style>
  <w:style w:type="paragraph" w:styleId="Inhopg2">
    <w:name w:val="toc 2"/>
    <w:basedOn w:val="Standaard"/>
    <w:next w:val="Standaard"/>
    <w:autoRedefine/>
    <w:rsid w:val="00FB3903"/>
    <w:pPr>
      <w:spacing w:before="120"/>
      <w:ind w:left="200"/>
    </w:pPr>
    <w:rPr>
      <w:i/>
      <w:iCs/>
    </w:rPr>
  </w:style>
  <w:style w:type="paragraph" w:styleId="Inhopg3">
    <w:name w:val="toc 3"/>
    <w:basedOn w:val="Standaard"/>
    <w:next w:val="Standaard"/>
    <w:autoRedefine/>
    <w:rsid w:val="00FB3903"/>
    <w:pPr>
      <w:ind w:left="400"/>
    </w:pPr>
  </w:style>
  <w:style w:type="paragraph" w:styleId="Inhopg4">
    <w:name w:val="toc 4"/>
    <w:basedOn w:val="Standaard"/>
    <w:next w:val="Standaard"/>
    <w:autoRedefine/>
    <w:rsid w:val="00FB3903"/>
    <w:pPr>
      <w:ind w:left="600"/>
    </w:pPr>
  </w:style>
  <w:style w:type="paragraph" w:styleId="Inhopg5">
    <w:name w:val="toc 5"/>
    <w:basedOn w:val="Standaard"/>
    <w:next w:val="Standaard"/>
    <w:autoRedefine/>
    <w:rsid w:val="00FB3903"/>
    <w:pPr>
      <w:ind w:left="800"/>
    </w:pPr>
  </w:style>
  <w:style w:type="paragraph" w:styleId="Inhopg6">
    <w:name w:val="toc 6"/>
    <w:basedOn w:val="Standaard"/>
    <w:next w:val="Standaard"/>
    <w:autoRedefine/>
    <w:rsid w:val="00FB3903"/>
    <w:pPr>
      <w:ind w:left="1000"/>
    </w:pPr>
  </w:style>
  <w:style w:type="paragraph" w:styleId="Inhopg7">
    <w:name w:val="toc 7"/>
    <w:basedOn w:val="Standaard"/>
    <w:next w:val="Standaard"/>
    <w:autoRedefine/>
    <w:rsid w:val="00FB3903"/>
    <w:pPr>
      <w:ind w:left="1200"/>
    </w:pPr>
  </w:style>
  <w:style w:type="paragraph" w:styleId="Inhopg8">
    <w:name w:val="toc 8"/>
    <w:basedOn w:val="Standaard"/>
    <w:next w:val="Standaard"/>
    <w:autoRedefine/>
    <w:rsid w:val="00FB3903"/>
    <w:pPr>
      <w:ind w:left="1400"/>
    </w:pPr>
  </w:style>
  <w:style w:type="paragraph" w:styleId="Inhopg9">
    <w:name w:val="toc 9"/>
    <w:basedOn w:val="Standaard"/>
    <w:next w:val="Standaard"/>
    <w:autoRedefine/>
    <w:rsid w:val="00FB3903"/>
    <w:pPr>
      <w:ind w:left="1600"/>
    </w:pPr>
  </w:style>
  <w:style w:type="character" w:customStyle="1" w:styleId="H1GChar">
    <w:name w:val="_ H_1_G Char"/>
    <w:link w:val="H1G"/>
    <w:rsid w:val="00FB3903"/>
    <w:rPr>
      <w:b/>
      <w:sz w:val="24"/>
      <w:lang w:val="en-GB"/>
    </w:rPr>
  </w:style>
  <w:style w:type="paragraph" w:customStyle="1" w:styleId="StyleHeading1TableGBoldAfter6pt">
    <w:name w:val="Style Heading 1Table_G + Bold After:  6 pt"/>
    <w:basedOn w:val="Kop1"/>
    <w:rsid w:val="00FB3903"/>
    <w:pPr>
      <w:ind w:left="1138"/>
    </w:pPr>
    <w:rPr>
      <w:b/>
      <w:bCs/>
    </w:rPr>
  </w:style>
  <w:style w:type="paragraph" w:customStyle="1" w:styleId="Tiret0">
    <w:name w:val="Tiret 0"/>
    <w:basedOn w:val="Point0"/>
    <w:rsid w:val="00FB3903"/>
    <w:pPr>
      <w:numPr>
        <w:numId w:val="22"/>
      </w:numPr>
    </w:pPr>
    <w:rPr>
      <w:szCs w:val="24"/>
      <w:lang w:eastAsia="de-DE"/>
    </w:rPr>
  </w:style>
  <w:style w:type="character" w:customStyle="1" w:styleId="PlattetekstChar">
    <w:name w:val="Platte tekst Char"/>
    <w:link w:val="Plattetekst"/>
    <w:semiHidden/>
    <w:rsid w:val="00FB3903"/>
    <w:rPr>
      <w:lang w:val="en-GB"/>
    </w:rPr>
  </w:style>
  <w:style w:type="character" w:customStyle="1" w:styleId="Plattetekst3Char">
    <w:name w:val="Platte tekst 3 Char"/>
    <w:link w:val="Plattetekst3"/>
    <w:semiHidden/>
    <w:rsid w:val="00FB3903"/>
    <w:rPr>
      <w:sz w:val="16"/>
      <w:szCs w:val="16"/>
      <w:lang w:val="en-GB"/>
    </w:rPr>
  </w:style>
  <w:style w:type="character" w:customStyle="1" w:styleId="Plattetekst2Char">
    <w:name w:val="Platte tekst 2 Char"/>
    <w:aliases w:val=" double line spacing Char"/>
    <w:link w:val="Plattetekst2"/>
    <w:semiHidden/>
    <w:rsid w:val="00FB3903"/>
    <w:rPr>
      <w:lang w:val="en-GB"/>
    </w:rPr>
  </w:style>
  <w:style w:type="paragraph" w:customStyle="1" w:styleId="CM4">
    <w:name w:val="CM4"/>
    <w:basedOn w:val="Standaard"/>
    <w:next w:val="Standaard"/>
    <w:rsid w:val="00FB3903"/>
    <w:pPr>
      <w:suppressAutoHyphens w:val="0"/>
      <w:autoSpaceDE w:val="0"/>
      <w:autoSpaceDN w:val="0"/>
      <w:adjustRightInd w:val="0"/>
      <w:spacing w:line="240" w:lineRule="auto"/>
    </w:pPr>
    <w:rPr>
      <w:rFonts w:ascii="EUAlbertina" w:hAnsi="EUAlbertina"/>
      <w:sz w:val="24"/>
      <w:szCs w:val="24"/>
      <w:lang w:eastAsia="en-GB"/>
    </w:rPr>
  </w:style>
  <w:style w:type="paragraph" w:styleId="Revisie">
    <w:name w:val="Revision"/>
    <w:hidden/>
    <w:semiHidden/>
    <w:rsid w:val="00FB3903"/>
    <w:rPr>
      <w:lang w:val="en-GB"/>
    </w:rPr>
  </w:style>
  <w:style w:type="character" w:customStyle="1" w:styleId="CommentTextChar1">
    <w:name w:val="Comment Text Char1"/>
    <w:semiHidden/>
    <w:rsid w:val="00FB3903"/>
    <w:rPr>
      <w:lang w:val="en-GB" w:eastAsia="en-US" w:bidi="ar-SA"/>
    </w:rPr>
  </w:style>
  <w:style w:type="paragraph" w:customStyle="1" w:styleId="ListNumber2Level2">
    <w:name w:val="List Number 2 (Level 2)"/>
    <w:basedOn w:val="Text2"/>
    <w:rsid w:val="00FB3903"/>
    <w:pPr>
      <w:tabs>
        <w:tab w:val="num" w:pos="2268"/>
      </w:tabs>
      <w:ind w:left="2268" w:hanging="708"/>
    </w:pPr>
    <w:rPr>
      <w:szCs w:val="24"/>
      <w:lang w:eastAsia="de-DE"/>
    </w:rPr>
  </w:style>
  <w:style w:type="paragraph" w:customStyle="1" w:styleId="ListNumber2Level3">
    <w:name w:val="List Number 2 (Level 3)"/>
    <w:basedOn w:val="Text2"/>
    <w:rsid w:val="00FB3903"/>
    <w:pPr>
      <w:tabs>
        <w:tab w:val="num" w:pos="2977"/>
      </w:tabs>
      <w:ind w:left="2977" w:hanging="709"/>
    </w:pPr>
    <w:rPr>
      <w:szCs w:val="24"/>
      <w:lang w:eastAsia="de-DE"/>
    </w:rPr>
  </w:style>
  <w:style w:type="paragraph" w:customStyle="1" w:styleId="ListNumber2Level4">
    <w:name w:val="List Number 2 (Level 4)"/>
    <w:basedOn w:val="Text2"/>
    <w:rsid w:val="00FB3903"/>
    <w:pPr>
      <w:tabs>
        <w:tab w:val="num" w:pos="3686"/>
      </w:tabs>
      <w:ind w:left="3686" w:hanging="709"/>
    </w:pPr>
    <w:rPr>
      <w:szCs w:val="24"/>
      <w:lang w:eastAsia="de-DE"/>
    </w:rPr>
  </w:style>
  <w:style w:type="paragraph" w:customStyle="1" w:styleId="HeaderLandscape">
    <w:name w:val="HeaderLandscape"/>
    <w:basedOn w:val="Standaard"/>
    <w:rsid w:val="00FB3903"/>
    <w:pPr>
      <w:tabs>
        <w:tab w:val="right" w:pos="14003"/>
      </w:tabs>
      <w:suppressAutoHyphens w:val="0"/>
      <w:spacing w:before="120" w:after="120" w:line="240" w:lineRule="auto"/>
      <w:jc w:val="both"/>
    </w:pPr>
    <w:rPr>
      <w:sz w:val="24"/>
      <w:szCs w:val="24"/>
      <w:lang w:eastAsia="de-DE"/>
    </w:rPr>
  </w:style>
  <w:style w:type="paragraph" w:customStyle="1" w:styleId="FooterLandscape">
    <w:name w:val="FooterLandscape"/>
    <w:basedOn w:val="Standaard"/>
    <w:rsid w:val="00FB3903"/>
    <w:pPr>
      <w:tabs>
        <w:tab w:val="center" w:pos="7285"/>
        <w:tab w:val="center" w:pos="10913"/>
        <w:tab w:val="right" w:pos="15137"/>
      </w:tabs>
      <w:suppressAutoHyphens w:val="0"/>
      <w:spacing w:before="360" w:line="240" w:lineRule="auto"/>
      <w:ind w:left="-567" w:right="-567"/>
    </w:pPr>
    <w:rPr>
      <w:sz w:val="24"/>
      <w:szCs w:val="24"/>
      <w:lang w:eastAsia="de-DE"/>
    </w:rPr>
  </w:style>
  <w:style w:type="paragraph" w:customStyle="1" w:styleId="Text4">
    <w:name w:val="Text 4"/>
    <w:basedOn w:val="Standaard"/>
    <w:rsid w:val="00FB3903"/>
    <w:pPr>
      <w:suppressAutoHyphens w:val="0"/>
      <w:spacing w:before="120" w:after="120" w:line="240" w:lineRule="auto"/>
      <w:ind w:left="850"/>
      <w:jc w:val="both"/>
    </w:pPr>
    <w:rPr>
      <w:sz w:val="24"/>
      <w:szCs w:val="24"/>
      <w:lang w:eastAsia="de-DE"/>
    </w:rPr>
  </w:style>
  <w:style w:type="paragraph" w:customStyle="1" w:styleId="Point3">
    <w:name w:val="Point 3"/>
    <w:basedOn w:val="Standaard"/>
    <w:rsid w:val="00FB3903"/>
    <w:pPr>
      <w:suppressAutoHyphens w:val="0"/>
      <w:spacing w:before="120" w:after="120" w:line="240" w:lineRule="auto"/>
      <w:ind w:left="2551" w:hanging="567"/>
      <w:jc w:val="both"/>
    </w:pPr>
    <w:rPr>
      <w:sz w:val="24"/>
      <w:szCs w:val="24"/>
      <w:lang w:eastAsia="de-DE"/>
    </w:rPr>
  </w:style>
  <w:style w:type="paragraph" w:customStyle="1" w:styleId="Point4">
    <w:name w:val="Point 4"/>
    <w:basedOn w:val="Standaard"/>
    <w:rsid w:val="00FB3903"/>
    <w:pPr>
      <w:suppressAutoHyphens w:val="0"/>
      <w:spacing w:before="120" w:after="120" w:line="240" w:lineRule="auto"/>
      <w:ind w:left="3118" w:hanging="567"/>
      <w:jc w:val="both"/>
    </w:pPr>
    <w:rPr>
      <w:sz w:val="24"/>
      <w:szCs w:val="24"/>
      <w:lang w:eastAsia="de-DE"/>
    </w:rPr>
  </w:style>
  <w:style w:type="paragraph" w:customStyle="1" w:styleId="Tiret4">
    <w:name w:val="Tiret 4"/>
    <w:basedOn w:val="Point4"/>
    <w:rsid w:val="00FB3903"/>
    <w:pPr>
      <w:numPr>
        <w:numId w:val="23"/>
      </w:numPr>
    </w:pPr>
  </w:style>
  <w:style w:type="paragraph" w:customStyle="1" w:styleId="PointDouble3">
    <w:name w:val="PointDouble 3"/>
    <w:basedOn w:val="Standaard"/>
    <w:rsid w:val="00FB3903"/>
    <w:pPr>
      <w:tabs>
        <w:tab w:val="left" w:pos="2551"/>
      </w:tabs>
      <w:suppressAutoHyphens w:val="0"/>
      <w:spacing w:before="120" w:after="120" w:line="240" w:lineRule="auto"/>
      <w:ind w:left="3118" w:hanging="1134"/>
      <w:jc w:val="both"/>
    </w:pPr>
    <w:rPr>
      <w:sz w:val="24"/>
      <w:szCs w:val="24"/>
      <w:lang w:eastAsia="de-DE"/>
    </w:rPr>
  </w:style>
  <w:style w:type="paragraph" w:customStyle="1" w:styleId="PointDouble4">
    <w:name w:val="PointDouble 4"/>
    <w:basedOn w:val="Standaard"/>
    <w:rsid w:val="00FB3903"/>
    <w:pPr>
      <w:tabs>
        <w:tab w:val="left" w:pos="3118"/>
      </w:tabs>
      <w:suppressAutoHyphens w:val="0"/>
      <w:spacing w:before="120" w:after="120" w:line="240" w:lineRule="auto"/>
      <w:ind w:left="3685" w:hanging="1134"/>
      <w:jc w:val="both"/>
    </w:pPr>
    <w:rPr>
      <w:sz w:val="24"/>
      <w:szCs w:val="24"/>
      <w:lang w:eastAsia="de-DE"/>
    </w:rPr>
  </w:style>
  <w:style w:type="paragraph" w:customStyle="1" w:styleId="PointTriple0">
    <w:name w:val="PointTriple 0"/>
    <w:basedOn w:val="Standaard"/>
    <w:rsid w:val="00FB3903"/>
    <w:pPr>
      <w:tabs>
        <w:tab w:val="left" w:pos="850"/>
        <w:tab w:val="left" w:pos="1417"/>
      </w:tabs>
      <w:suppressAutoHyphens w:val="0"/>
      <w:spacing w:before="120" w:after="120" w:line="240" w:lineRule="auto"/>
      <w:ind w:left="1984" w:hanging="1984"/>
      <w:jc w:val="both"/>
    </w:pPr>
    <w:rPr>
      <w:sz w:val="24"/>
      <w:szCs w:val="24"/>
      <w:lang w:eastAsia="de-DE"/>
    </w:rPr>
  </w:style>
  <w:style w:type="paragraph" w:customStyle="1" w:styleId="PointTriple3">
    <w:name w:val="PointTriple 3"/>
    <w:basedOn w:val="Standaard"/>
    <w:rsid w:val="00FB3903"/>
    <w:pPr>
      <w:tabs>
        <w:tab w:val="left" w:pos="2551"/>
        <w:tab w:val="left" w:pos="3118"/>
      </w:tabs>
      <w:suppressAutoHyphens w:val="0"/>
      <w:spacing w:before="120" w:after="120" w:line="240" w:lineRule="auto"/>
      <w:ind w:left="3685" w:hanging="1701"/>
      <w:jc w:val="both"/>
    </w:pPr>
    <w:rPr>
      <w:sz w:val="24"/>
      <w:szCs w:val="24"/>
      <w:lang w:eastAsia="de-DE"/>
    </w:rPr>
  </w:style>
  <w:style w:type="paragraph" w:customStyle="1" w:styleId="PointTriple4">
    <w:name w:val="PointTriple 4"/>
    <w:basedOn w:val="Standaard"/>
    <w:rsid w:val="00FB3903"/>
    <w:pPr>
      <w:tabs>
        <w:tab w:val="left" w:pos="3118"/>
        <w:tab w:val="left" w:pos="3685"/>
      </w:tabs>
      <w:suppressAutoHyphens w:val="0"/>
      <w:spacing w:before="120" w:after="120" w:line="240" w:lineRule="auto"/>
      <w:ind w:left="4252" w:hanging="1701"/>
      <w:jc w:val="both"/>
    </w:pPr>
    <w:rPr>
      <w:sz w:val="24"/>
      <w:szCs w:val="24"/>
      <w:lang w:eastAsia="de-DE"/>
    </w:rPr>
  </w:style>
  <w:style w:type="paragraph" w:customStyle="1" w:styleId="NumPar1">
    <w:name w:val="NumPar 1"/>
    <w:basedOn w:val="Standaard"/>
    <w:next w:val="Text1"/>
    <w:rsid w:val="00FB3903"/>
    <w:pPr>
      <w:tabs>
        <w:tab w:val="num" w:pos="3118"/>
      </w:tabs>
      <w:suppressAutoHyphens w:val="0"/>
      <w:spacing w:before="120" w:after="120" w:line="240" w:lineRule="auto"/>
      <w:ind w:left="3118" w:hanging="567"/>
      <w:jc w:val="both"/>
    </w:pPr>
    <w:rPr>
      <w:sz w:val="24"/>
      <w:szCs w:val="24"/>
      <w:lang w:eastAsia="de-DE"/>
    </w:rPr>
  </w:style>
  <w:style w:type="paragraph" w:customStyle="1" w:styleId="NumPar3">
    <w:name w:val="NumPar 3"/>
    <w:basedOn w:val="Standaard"/>
    <w:next w:val="Text3"/>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NumPar4">
    <w:name w:val="NumPar 4"/>
    <w:basedOn w:val="Standaard"/>
    <w:next w:val="Text4"/>
    <w:rsid w:val="00FB3903"/>
    <w:pPr>
      <w:tabs>
        <w:tab w:val="num" w:pos="850"/>
      </w:tabs>
      <w:suppressAutoHyphens w:val="0"/>
      <w:spacing w:before="120" w:after="120" w:line="240" w:lineRule="auto"/>
      <w:ind w:left="850" w:hanging="850"/>
      <w:jc w:val="both"/>
    </w:pPr>
    <w:rPr>
      <w:sz w:val="24"/>
      <w:szCs w:val="24"/>
      <w:lang w:eastAsia="de-DE"/>
    </w:rPr>
  </w:style>
  <w:style w:type="paragraph" w:customStyle="1" w:styleId="ManualNumPar2">
    <w:name w:val="Manual NumPar 2"/>
    <w:basedOn w:val="Standaard"/>
    <w:next w:val="Text2"/>
    <w:rsid w:val="00FB3903"/>
    <w:pPr>
      <w:suppressAutoHyphens w:val="0"/>
      <w:spacing w:before="120" w:after="120" w:line="240" w:lineRule="auto"/>
      <w:ind w:left="850" w:hanging="850"/>
      <w:jc w:val="both"/>
    </w:pPr>
    <w:rPr>
      <w:sz w:val="24"/>
      <w:szCs w:val="24"/>
      <w:lang w:eastAsia="de-DE"/>
    </w:rPr>
  </w:style>
  <w:style w:type="paragraph" w:customStyle="1" w:styleId="ManualNumPar3">
    <w:name w:val="Manual NumPar 3"/>
    <w:basedOn w:val="Standaard"/>
    <w:next w:val="Text3"/>
    <w:rsid w:val="00FB3903"/>
    <w:pPr>
      <w:suppressAutoHyphens w:val="0"/>
      <w:spacing w:before="120" w:after="120" w:line="240" w:lineRule="auto"/>
      <w:ind w:left="850" w:hanging="850"/>
      <w:jc w:val="both"/>
    </w:pPr>
    <w:rPr>
      <w:sz w:val="24"/>
      <w:szCs w:val="24"/>
      <w:lang w:eastAsia="de-DE"/>
    </w:rPr>
  </w:style>
  <w:style w:type="paragraph" w:customStyle="1" w:styleId="ManualNumPar4">
    <w:name w:val="Manual NumPar 4"/>
    <w:basedOn w:val="Standaard"/>
    <w:next w:val="Text4"/>
    <w:rsid w:val="00FB3903"/>
    <w:pPr>
      <w:suppressAutoHyphens w:val="0"/>
      <w:spacing w:before="120" w:after="120" w:line="240" w:lineRule="auto"/>
      <w:ind w:left="850" w:hanging="850"/>
      <w:jc w:val="both"/>
    </w:pPr>
    <w:rPr>
      <w:sz w:val="24"/>
      <w:szCs w:val="24"/>
      <w:lang w:eastAsia="de-DE"/>
    </w:rPr>
  </w:style>
  <w:style w:type="paragraph" w:customStyle="1" w:styleId="QuotedNumPar">
    <w:name w:val="Quoted NumPar"/>
    <w:basedOn w:val="Standaard"/>
    <w:rsid w:val="00FB3903"/>
    <w:pPr>
      <w:suppressAutoHyphens w:val="0"/>
      <w:spacing w:before="120" w:after="120" w:line="240" w:lineRule="auto"/>
      <w:ind w:left="1417" w:hanging="567"/>
      <w:jc w:val="both"/>
    </w:pPr>
    <w:rPr>
      <w:sz w:val="24"/>
      <w:szCs w:val="24"/>
      <w:lang w:eastAsia="de-DE"/>
    </w:rPr>
  </w:style>
  <w:style w:type="paragraph" w:customStyle="1" w:styleId="ManualHeading4">
    <w:name w:val="Manual Heading 4"/>
    <w:basedOn w:val="Standaard"/>
    <w:next w:val="Text4"/>
    <w:rsid w:val="00FB3903"/>
    <w:pPr>
      <w:keepNext/>
      <w:tabs>
        <w:tab w:val="left" w:pos="850"/>
      </w:tabs>
      <w:suppressAutoHyphens w:val="0"/>
      <w:spacing w:before="120" w:after="120" w:line="240" w:lineRule="auto"/>
      <w:ind w:left="850" w:hanging="850"/>
      <w:jc w:val="both"/>
      <w:outlineLvl w:val="3"/>
    </w:pPr>
    <w:rPr>
      <w:sz w:val="24"/>
      <w:szCs w:val="24"/>
      <w:lang w:eastAsia="de-DE"/>
    </w:rPr>
  </w:style>
  <w:style w:type="paragraph" w:customStyle="1" w:styleId="ChapterTitle">
    <w:name w:val="ChapterTitle"/>
    <w:basedOn w:val="Standaard"/>
    <w:next w:val="Standaard"/>
    <w:rsid w:val="00FB3903"/>
    <w:pPr>
      <w:keepNext/>
      <w:suppressAutoHyphens w:val="0"/>
      <w:spacing w:before="120" w:after="360" w:line="240" w:lineRule="auto"/>
      <w:jc w:val="center"/>
    </w:pPr>
    <w:rPr>
      <w:b/>
      <w:sz w:val="32"/>
      <w:szCs w:val="24"/>
      <w:lang w:eastAsia="de-DE"/>
    </w:rPr>
  </w:style>
  <w:style w:type="paragraph" w:customStyle="1" w:styleId="PartTitle">
    <w:name w:val="PartTitle"/>
    <w:basedOn w:val="Standaard"/>
    <w:next w:val="ChapterTitle"/>
    <w:rsid w:val="00FB3903"/>
    <w:pPr>
      <w:keepNext/>
      <w:pageBreakBefore/>
      <w:suppressAutoHyphens w:val="0"/>
      <w:spacing w:before="120" w:after="360" w:line="240" w:lineRule="auto"/>
      <w:jc w:val="center"/>
    </w:pPr>
    <w:rPr>
      <w:b/>
      <w:sz w:val="36"/>
      <w:szCs w:val="24"/>
      <w:lang w:eastAsia="de-DE"/>
    </w:rPr>
  </w:style>
  <w:style w:type="paragraph" w:customStyle="1" w:styleId="ListBullet1">
    <w:name w:val="List Bullet 1"/>
    <w:basedOn w:val="Standaard"/>
    <w:rsid w:val="00FB3903"/>
    <w:pPr>
      <w:numPr>
        <w:numId w:val="24"/>
      </w:numPr>
      <w:suppressAutoHyphens w:val="0"/>
      <w:spacing w:before="120" w:after="120" w:line="240" w:lineRule="auto"/>
      <w:jc w:val="both"/>
    </w:pPr>
    <w:rPr>
      <w:sz w:val="24"/>
      <w:szCs w:val="24"/>
      <w:lang w:eastAsia="de-DE"/>
    </w:rPr>
  </w:style>
  <w:style w:type="paragraph" w:customStyle="1" w:styleId="ListDash">
    <w:name w:val="List Dash"/>
    <w:basedOn w:val="Standaard"/>
    <w:rsid w:val="00FB3903"/>
    <w:pPr>
      <w:numPr>
        <w:numId w:val="25"/>
      </w:numPr>
      <w:suppressAutoHyphens w:val="0"/>
      <w:spacing w:before="120" w:after="120" w:line="240" w:lineRule="auto"/>
      <w:jc w:val="both"/>
    </w:pPr>
    <w:rPr>
      <w:sz w:val="24"/>
      <w:szCs w:val="24"/>
      <w:lang w:eastAsia="de-DE"/>
    </w:rPr>
  </w:style>
  <w:style w:type="paragraph" w:customStyle="1" w:styleId="ListDash1">
    <w:name w:val="List Dash 1"/>
    <w:basedOn w:val="Standaard"/>
    <w:rsid w:val="00FB3903"/>
    <w:pPr>
      <w:numPr>
        <w:numId w:val="26"/>
      </w:numPr>
      <w:suppressAutoHyphens w:val="0"/>
      <w:spacing w:before="120" w:after="120" w:line="240" w:lineRule="auto"/>
      <w:jc w:val="both"/>
    </w:pPr>
    <w:rPr>
      <w:sz w:val="24"/>
      <w:szCs w:val="24"/>
      <w:lang w:eastAsia="de-DE"/>
    </w:rPr>
  </w:style>
  <w:style w:type="paragraph" w:customStyle="1" w:styleId="ListDash2">
    <w:name w:val="List Dash 2"/>
    <w:basedOn w:val="Standaard"/>
    <w:rsid w:val="00FB3903"/>
    <w:pPr>
      <w:numPr>
        <w:numId w:val="27"/>
      </w:numPr>
      <w:suppressAutoHyphens w:val="0"/>
      <w:spacing w:before="120" w:after="120" w:line="240" w:lineRule="auto"/>
      <w:jc w:val="both"/>
    </w:pPr>
    <w:rPr>
      <w:sz w:val="24"/>
      <w:szCs w:val="24"/>
      <w:lang w:eastAsia="de-DE"/>
    </w:rPr>
  </w:style>
  <w:style w:type="paragraph" w:customStyle="1" w:styleId="ListDash3">
    <w:name w:val="List Dash 3"/>
    <w:basedOn w:val="Standaard"/>
    <w:rsid w:val="00FB3903"/>
    <w:pPr>
      <w:numPr>
        <w:numId w:val="28"/>
      </w:numPr>
      <w:suppressAutoHyphens w:val="0"/>
      <w:spacing w:before="120" w:after="120" w:line="240" w:lineRule="auto"/>
      <w:jc w:val="both"/>
    </w:pPr>
    <w:rPr>
      <w:sz w:val="24"/>
      <w:szCs w:val="24"/>
      <w:lang w:eastAsia="de-DE"/>
    </w:rPr>
  </w:style>
  <w:style w:type="paragraph" w:customStyle="1" w:styleId="ListDash4">
    <w:name w:val="List Dash 4"/>
    <w:basedOn w:val="Standaard"/>
    <w:rsid w:val="00FB3903"/>
    <w:pPr>
      <w:numPr>
        <w:numId w:val="29"/>
      </w:numPr>
      <w:suppressAutoHyphens w:val="0"/>
      <w:spacing w:before="120" w:after="120" w:line="240" w:lineRule="auto"/>
      <w:jc w:val="both"/>
    </w:pPr>
    <w:rPr>
      <w:sz w:val="24"/>
      <w:szCs w:val="24"/>
      <w:lang w:eastAsia="de-DE"/>
    </w:rPr>
  </w:style>
  <w:style w:type="paragraph" w:customStyle="1" w:styleId="ListNumber1">
    <w:name w:val="List Number 1"/>
    <w:basedOn w:val="Text1"/>
    <w:rsid w:val="00FB3903"/>
    <w:pPr>
      <w:widowControl/>
      <w:numPr>
        <w:numId w:val="30"/>
      </w:numPr>
      <w:tabs>
        <w:tab w:val="clear" w:pos="1560"/>
      </w:tabs>
      <w:adjustRightInd/>
      <w:spacing w:before="0" w:after="0" w:line="240" w:lineRule="auto"/>
      <w:ind w:left="0" w:firstLine="0"/>
      <w:jc w:val="center"/>
      <w:textAlignment w:val="auto"/>
    </w:pPr>
    <w:rPr>
      <w:rFonts w:ascii="Univers" w:hAnsi="Univers"/>
      <w:b/>
      <w:caps/>
    </w:rPr>
  </w:style>
  <w:style w:type="paragraph" w:customStyle="1" w:styleId="ListNumberLevel2">
    <w:name w:val="List Number (Level 2)"/>
    <w:basedOn w:val="Standaard"/>
    <w:rsid w:val="00FB3903"/>
    <w:pPr>
      <w:tabs>
        <w:tab w:val="num" w:pos="1417"/>
      </w:tabs>
      <w:suppressAutoHyphens w:val="0"/>
      <w:spacing w:before="120" w:after="120" w:line="240" w:lineRule="auto"/>
      <w:ind w:left="1417" w:hanging="708"/>
      <w:jc w:val="both"/>
    </w:pPr>
    <w:rPr>
      <w:sz w:val="24"/>
      <w:szCs w:val="24"/>
      <w:lang w:eastAsia="de-DE"/>
    </w:rPr>
  </w:style>
  <w:style w:type="paragraph" w:customStyle="1" w:styleId="ListNumber1Level2">
    <w:name w:val="List Number 1 (Level 2)"/>
    <w:basedOn w:val="Text1"/>
    <w:rsid w:val="00FB3903"/>
    <w:pPr>
      <w:widowControl/>
      <w:numPr>
        <w:ilvl w:val="1"/>
        <w:numId w:val="30"/>
      </w:numPr>
      <w:tabs>
        <w:tab w:val="clear" w:pos="2268"/>
      </w:tabs>
      <w:adjustRightInd/>
      <w:spacing w:before="0" w:after="0" w:line="240" w:lineRule="auto"/>
      <w:ind w:left="0" w:firstLine="0"/>
      <w:jc w:val="center"/>
      <w:textAlignment w:val="auto"/>
    </w:pPr>
    <w:rPr>
      <w:rFonts w:ascii="Univers" w:hAnsi="Univers"/>
      <w:b/>
      <w:caps/>
    </w:rPr>
  </w:style>
  <w:style w:type="paragraph" w:customStyle="1" w:styleId="ListNumber3Level2">
    <w:name w:val="List Number 3 (Level 2)"/>
    <w:basedOn w:val="Text3"/>
    <w:rsid w:val="00FB3903"/>
    <w:pPr>
      <w:spacing w:before="0"/>
      <w:ind w:left="283"/>
      <w:jc w:val="left"/>
    </w:pPr>
    <w:rPr>
      <w:szCs w:val="24"/>
      <w:lang w:eastAsia="en-US"/>
    </w:rPr>
  </w:style>
  <w:style w:type="paragraph" w:customStyle="1" w:styleId="ListNumber4Level2">
    <w:name w:val="List Number 4 (Level 2)"/>
    <w:basedOn w:val="Text4"/>
    <w:rsid w:val="00FB3903"/>
    <w:pPr>
      <w:tabs>
        <w:tab w:val="num" w:pos="2268"/>
      </w:tabs>
      <w:ind w:left="2268" w:hanging="708"/>
    </w:pPr>
  </w:style>
  <w:style w:type="paragraph" w:customStyle="1" w:styleId="ListNumberLevel3">
    <w:name w:val="List Number (Level 3)"/>
    <w:basedOn w:val="Standaard"/>
    <w:rsid w:val="00FB3903"/>
    <w:pPr>
      <w:tabs>
        <w:tab w:val="num" w:pos="2126"/>
      </w:tabs>
      <w:suppressAutoHyphens w:val="0"/>
      <w:spacing w:before="120" w:after="120" w:line="240" w:lineRule="auto"/>
      <w:ind w:left="2126" w:hanging="709"/>
      <w:jc w:val="both"/>
    </w:pPr>
    <w:rPr>
      <w:sz w:val="24"/>
      <w:szCs w:val="24"/>
      <w:lang w:eastAsia="de-DE"/>
    </w:rPr>
  </w:style>
  <w:style w:type="paragraph" w:customStyle="1" w:styleId="ListNumber1Level3">
    <w:name w:val="List Number 1 (Level 3)"/>
    <w:basedOn w:val="Text1"/>
    <w:rsid w:val="00FB3903"/>
    <w:pPr>
      <w:widowControl/>
      <w:numPr>
        <w:ilvl w:val="2"/>
        <w:numId w:val="30"/>
      </w:numPr>
      <w:tabs>
        <w:tab w:val="clear" w:pos="2977"/>
      </w:tabs>
      <w:adjustRightInd/>
      <w:spacing w:before="0" w:after="0" w:line="240" w:lineRule="auto"/>
      <w:ind w:left="0" w:firstLine="0"/>
      <w:jc w:val="center"/>
      <w:textAlignment w:val="auto"/>
    </w:pPr>
    <w:rPr>
      <w:rFonts w:ascii="Univers" w:hAnsi="Univers"/>
      <w:b/>
      <w:caps/>
    </w:rPr>
  </w:style>
  <w:style w:type="paragraph" w:customStyle="1" w:styleId="ListNumber3Level3">
    <w:name w:val="List Number 3 (Level 3)"/>
    <w:basedOn w:val="Text3"/>
    <w:rsid w:val="00FB3903"/>
    <w:pPr>
      <w:spacing w:before="0"/>
      <w:ind w:left="283"/>
      <w:jc w:val="left"/>
    </w:pPr>
    <w:rPr>
      <w:szCs w:val="24"/>
      <w:lang w:eastAsia="en-US"/>
    </w:rPr>
  </w:style>
  <w:style w:type="paragraph" w:customStyle="1" w:styleId="ListNumber4Level3">
    <w:name w:val="List Number 4 (Level 3)"/>
    <w:basedOn w:val="Text4"/>
    <w:rsid w:val="00FB3903"/>
    <w:pPr>
      <w:tabs>
        <w:tab w:val="num" w:pos="2977"/>
      </w:tabs>
      <w:ind w:left="2977" w:hanging="709"/>
    </w:pPr>
  </w:style>
  <w:style w:type="paragraph" w:customStyle="1" w:styleId="ListNumberLevel4">
    <w:name w:val="List Number (Level 4)"/>
    <w:basedOn w:val="Standaard"/>
    <w:rsid w:val="00FB3903"/>
    <w:pPr>
      <w:tabs>
        <w:tab w:val="num" w:pos="2835"/>
      </w:tabs>
      <w:suppressAutoHyphens w:val="0"/>
      <w:spacing w:before="120" w:after="120" w:line="240" w:lineRule="auto"/>
      <w:ind w:left="2835" w:hanging="709"/>
      <w:jc w:val="both"/>
    </w:pPr>
    <w:rPr>
      <w:sz w:val="24"/>
      <w:szCs w:val="24"/>
      <w:lang w:eastAsia="de-DE"/>
    </w:rPr>
  </w:style>
  <w:style w:type="paragraph" w:customStyle="1" w:styleId="ListNumber1Level4">
    <w:name w:val="List Number 1 (Level 4)"/>
    <w:basedOn w:val="Text1"/>
    <w:rsid w:val="00FB3903"/>
    <w:pPr>
      <w:widowControl/>
      <w:numPr>
        <w:ilvl w:val="3"/>
        <w:numId w:val="30"/>
      </w:numPr>
      <w:tabs>
        <w:tab w:val="clear" w:pos="3686"/>
      </w:tabs>
      <w:adjustRightInd/>
      <w:spacing w:before="0" w:after="0" w:line="240" w:lineRule="auto"/>
      <w:ind w:left="0" w:firstLine="0"/>
      <w:jc w:val="center"/>
      <w:textAlignment w:val="auto"/>
    </w:pPr>
    <w:rPr>
      <w:rFonts w:ascii="Univers" w:hAnsi="Univers"/>
      <w:b/>
      <w:caps/>
    </w:rPr>
  </w:style>
  <w:style w:type="paragraph" w:customStyle="1" w:styleId="ListNumber3Level4">
    <w:name w:val="List Number 3 (Level 4)"/>
    <w:basedOn w:val="Text3"/>
    <w:rsid w:val="00FB3903"/>
    <w:pPr>
      <w:spacing w:before="0"/>
      <w:ind w:left="283"/>
      <w:jc w:val="left"/>
    </w:pPr>
    <w:rPr>
      <w:szCs w:val="24"/>
      <w:lang w:eastAsia="en-US"/>
    </w:rPr>
  </w:style>
  <w:style w:type="paragraph" w:customStyle="1" w:styleId="ListNumber4Level4">
    <w:name w:val="List Number 4 (Level 4)"/>
    <w:basedOn w:val="Text4"/>
    <w:rsid w:val="00FB3903"/>
    <w:pPr>
      <w:tabs>
        <w:tab w:val="num" w:pos="3686"/>
      </w:tabs>
      <w:ind w:left="3686" w:hanging="709"/>
    </w:pPr>
  </w:style>
  <w:style w:type="paragraph" w:customStyle="1" w:styleId="TableTitle0">
    <w:name w:val="Table Title"/>
    <w:basedOn w:val="Standaard"/>
    <w:next w:val="Standaard"/>
    <w:rsid w:val="00FB3903"/>
    <w:pPr>
      <w:suppressAutoHyphens w:val="0"/>
      <w:spacing w:before="120" w:after="120" w:line="240" w:lineRule="auto"/>
      <w:jc w:val="center"/>
    </w:pPr>
    <w:rPr>
      <w:b/>
      <w:sz w:val="24"/>
      <w:szCs w:val="24"/>
      <w:lang w:eastAsia="de-DE"/>
    </w:rPr>
  </w:style>
  <w:style w:type="character" w:customStyle="1" w:styleId="Marker">
    <w:name w:val="Marker"/>
    <w:rsid w:val="00FB3903"/>
    <w:rPr>
      <w:rFonts w:cs="Times New Roman"/>
      <w:color w:val="0000FF"/>
    </w:rPr>
  </w:style>
  <w:style w:type="character" w:customStyle="1" w:styleId="Marker1">
    <w:name w:val="Marker1"/>
    <w:rsid w:val="00FB3903"/>
    <w:rPr>
      <w:rFonts w:cs="Times New Roman"/>
      <w:color w:val="008000"/>
    </w:rPr>
  </w:style>
  <w:style w:type="character" w:customStyle="1" w:styleId="Marker2">
    <w:name w:val="Marker2"/>
    <w:rsid w:val="00FB3903"/>
    <w:rPr>
      <w:rFonts w:cs="Times New Roman"/>
      <w:color w:val="FF0000"/>
    </w:rPr>
  </w:style>
  <w:style w:type="paragraph" w:styleId="Kopvaninhoudsopgave">
    <w:name w:val="TOC Heading"/>
    <w:basedOn w:val="Standaard"/>
    <w:next w:val="Standaard"/>
    <w:qFormat/>
    <w:rsid w:val="00FB3903"/>
    <w:pPr>
      <w:suppressAutoHyphens w:val="0"/>
      <w:spacing w:before="120" w:after="240" w:line="240" w:lineRule="auto"/>
      <w:jc w:val="center"/>
    </w:pPr>
    <w:rPr>
      <w:b/>
      <w:sz w:val="28"/>
      <w:szCs w:val="24"/>
      <w:lang w:eastAsia="de-DE"/>
    </w:rPr>
  </w:style>
  <w:style w:type="paragraph" w:customStyle="1" w:styleId="Annexetitreacte">
    <w:name w:val="Annexe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exposglobal">
    <w:name w:val="Annexe titre (exposé global)"/>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expos">
    <w:name w:val="Annexe titre (exposé)"/>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fichefinacte">
    <w:name w:val="Annexe titre (fiche fin.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fichefinglobale">
    <w:name w:val="Annexe titre (fiche fin. global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nnexetitreglobale">
    <w:name w:val="Annexe titre (global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Avertissementtitre">
    <w:name w:val="Avertissement titre"/>
    <w:basedOn w:val="Standaard"/>
    <w:next w:val="Standaard"/>
    <w:rsid w:val="00FB3903"/>
    <w:pPr>
      <w:keepNext/>
      <w:suppressAutoHyphens w:val="0"/>
      <w:spacing w:before="480" w:after="120" w:line="240" w:lineRule="auto"/>
      <w:jc w:val="both"/>
    </w:pPr>
    <w:rPr>
      <w:sz w:val="24"/>
      <w:szCs w:val="24"/>
      <w:u w:val="single"/>
      <w:lang w:eastAsia="de-DE"/>
    </w:rPr>
  </w:style>
  <w:style w:type="paragraph" w:customStyle="1" w:styleId="Confidence">
    <w:name w:val="Confidence"/>
    <w:basedOn w:val="Standaard"/>
    <w:next w:val="Standaard"/>
    <w:rsid w:val="00FB3903"/>
    <w:pPr>
      <w:suppressAutoHyphens w:val="0"/>
      <w:spacing w:before="360" w:after="120" w:line="240" w:lineRule="auto"/>
      <w:jc w:val="center"/>
    </w:pPr>
    <w:rPr>
      <w:sz w:val="24"/>
      <w:szCs w:val="24"/>
      <w:lang w:eastAsia="de-DE"/>
    </w:rPr>
  </w:style>
  <w:style w:type="paragraph" w:customStyle="1" w:styleId="Confidentialit">
    <w:name w:val="Confidentialité"/>
    <w:basedOn w:val="Standaard"/>
    <w:next w:val="Statut"/>
    <w:rsid w:val="00FB3903"/>
    <w:pPr>
      <w:suppressAutoHyphens w:val="0"/>
      <w:spacing w:before="240" w:after="240" w:line="240" w:lineRule="auto"/>
      <w:ind w:left="5103"/>
      <w:jc w:val="both"/>
    </w:pPr>
    <w:rPr>
      <w:sz w:val="24"/>
      <w:szCs w:val="24"/>
      <w:u w:val="single"/>
      <w:lang w:eastAsia="de-DE"/>
    </w:rPr>
  </w:style>
  <w:style w:type="paragraph" w:customStyle="1" w:styleId="Considrant">
    <w:name w:val="Considérant"/>
    <w:basedOn w:val="Standaard"/>
    <w:rsid w:val="00FB3903"/>
    <w:pPr>
      <w:numPr>
        <w:numId w:val="31"/>
      </w:numPr>
      <w:suppressAutoHyphens w:val="0"/>
      <w:spacing w:before="120" w:after="120" w:line="240" w:lineRule="auto"/>
      <w:jc w:val="both"/>
    </w:pPr>
    <w:rPr>
      <w:sz w:val="24"/>
      <w:szCs w:val="24"/>
      <w:lang w:eastAsia="de-DE"/>
    </w:rPr>
  </w:style>
  <w:style w:type="paragraph" w:customStyle="1" w:styleId="Corrigendum">
    <w:name w:val="Corrigendum"/>
    <w:basedOn w:val="Standaard"/>
    <w:next w:val="Standaard"/>
    <w:rsid w:val="00FB3903"/>
    <w:pPr>
      <w:suppressAutoHyphens w:val="0"/>
      <w:spacing w:after="240" w:line="240" w:lineRule="auto"/>
    </w:pPr>
    <w:rPr>
      <w:sz w:val="24"/>
      <w:szCs w:val="24"/>
      <w:lang w:eastAsia="de-DE"/>
    </w:rPr>
  </w:style>
  <w:style w:type="paragraph" w:customStyle="1" w:styleId="Datedadoption">
    <w:name w:val="Date d'adoption"/>
    <w:basedOn w:val="Standaard"/>
    <w:next w:val="Titreobjet"/>
    <w:rsid w:val="00FB3903"/>
    <w:pPr>
      <w:suppressAutoHyphens w:val="0"/>
      <w:spacing w:before="360" w:line="240" w:lineRule="auto"/>
      <w:jc w:val="center"/>
    </w:pPr>
    <w:rPr>
      <w:b/>
      <w:sz w:val="24"/>
      <w:szCs w:val="24"/>
      <w:lang w:eastAsia="de-DE"/>
    </w:rPr>
  </w:style>
  <w:style w:type="paragraph" w:customStyle="1" w:styleId="Emission">
    <w:name w:val="Emission"/>
    <w:basedOn w:val="Standaard"/>
    <w:next w:val="Rfrenceinstitutionelle"/>
    <w:rsid w:val="00FB3903"/>
    <w:pPr>
      <w:suppressAutoHyphens w:val="0"/>
      <w:spacing w:line="240" w:lineRule="auto"/>
      <w:ind w:left="5103"/>
    </w:pPr>
    <w:rPr>
      <w:sz w:val="24"/>
      <w:szCs w:val="24"/>
      <w:lang w:eastAsia="de-DE"/>
    </w:rPr>
  </w:style>
  <w:style w:type="paragraph" w:customStyle="1" w:styleId="Exposdesmotifstitre">
    <w:name w:val="Exposé des motifs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Exposdesmotifstitreglobal">
    <w:name w:val="Exposé des motifs titre (global)"/>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ormuledadoption">
    <w:name w:val="Formule d'adoption"/>
    <w:basedOn w:val="Standaard"/>
    <w:next w:val="Titrearticle"/>
    <w:rsid w:val="00FB3903"/>
    <w:pPr>
      <w:keepNext/>
      <w:suppressAutoHyphens w:val="0"/>
      <w:spacing w:before="120" w:after="120" w:line="240" w:lineRule="auto"/>
      <w:jc w:val="both"/>
    </w:pPr>
    <w:rPr>
      <w:sz w:val="24"/>
      <w:szCs w:val="24"/>
      <w:lang w:eastAsia="de-DE"/>
    </w:rPr>
  </w:style>
  <w:style w:type="paragraph" w:customStyle="1" w:styleId="Institutionquiagit">
    <w:name w:val="Institution qui agit"/>
    <w:basedOn w:val="Standaard"/>
    <w:next w:val="Standaard"/>
    <w:rsid w:val="00FB3903"/>
    <w:pPr>
      <w:keepNext/>
      <w:suppressAutoHyphens w:val="0"/>
      <w:spacing w:before="600" w:after="120" w:line="240" w:lineRule="auto"/>
      <w:jc w:val="both"/>
    </w:pPr>
    <w:rPr>
      <w:sz w:val="24"/>
      <w:szCs w:val="24"/>
      <w:lang w:eastAsia="de-DE"/>
    </w:rPr>
  </w:style>
  <w:style w:type="paragraph" w:customStyle="1" w:styleId="Langue">
    <w:name w:val="Langue"/>
    <w:basedOn w:val="Standaard"/>
    <w:next w:val="Rfrenceinterne"/>
    <w:rsid w:val="00FB3903"/>
    <w:pPr>
      <w:suppressAutoHyphens w:val="0"/>
      <w:spacing w:after="600" w:line="240" w:lineRule="auto"/>
      <w:jc w:val="center"/>
    </w:pPr>
    <w:rPr>
      <w:b/>
      <w:caps/>
      <w:sz w:val="24"/>
      <w:szCs w:val="24"/>
      <w:lang w:eastAsia="de-DE"/>
    </w:rPr>
  </w:style>
  <w:style w:type="paragraph" w:customStyle="1" w:styleId="Langueoriginale">
    <w:name w:val="Langue originale"/>
    <w:basedOn w:val="Standaard"/>
    <w:next w:val="Phrasefinale"/>
    <w:rsid w:val="00FB3903"/>
    <w:pPr>
      <w:suppressAutoHyphens w:val="0"/>
      <w:spacing w:before="360" w:after="120" w:line="240" w:lineRule="auto"/>
      <w:jc w:val="center"/>
    </w:pPr>
    <w:rPr>
      <w:caps/>
      <w:sz w:val="24"/>
      <w:szCs w:val="24"/>
      <w:lang w:eastAsia="de-DE"/>
    </w:rPr>
  </w:style>
  <w:style w:type="paragraph" w:customStyle="1" w:styleId="ManualConsidrant">
    <w:name w:val="Manual Considérant"/>
    <w:basedOn w:val="Standaard"/>
    <w:rsid w:val="00FB3903"/>
    <w:pPr>
      <w:suppressAutoHyphens w:val="0"/>
      <w:spacing w:before="120" w:after="120" w:line="240" w:lineRule="auto"/>
      <w:ind w:left="709" w:hanging="709"/>
      <w:jc w:val="both"/>
    </w:pPr>
    <w:rPr>
      <w:sz w:val="24"/>
      <w:szCs w:val="24"/>
      <w:lang w:eastAsia="de-DE"/>
    </w:rPr>
  </w:style>
  <w:style w:type="paragraph" w:customStyle="1" w:styleId="Nomdelinstitution">
    <w:name w:val="Nom de l'institution"/>
    <w:basedOn w:val="Standaard"/>
    <w:next w:val="Emission"/>
    <w:rsid w:val="00FB3903"/>
    <w:pPr>
      <w:suppressAutoHyphens w:val="0"/>
      <w:spacing w:line="240" w:lineRule="auto"/>
    </w:pPr>
    <w:rPr>
      <w:rFonts w:ascii="Arial" w:hAnsi="Arial" w:cs="Arial"/>
      <w:sz w:val="24"/>
      <w:szCs w:val="24"/>
      <w:lang w:eastAsia="de-DE"/>
    </w:rPr>
  </w:style>
  <w:style w:type="paragraph" w:customStyle="1" w:styleId="Phrasefinale">
    <w:name w:val="Phrase finale"/>
    <w:basedOn w:val="Standaard"/>
    <w:next w:val="Standaard"/>
    <w:rsid w:val="00FB3903"/>
    <w:pPr>
      <w:suppressAutoHyphens w:val="0"/>
      <w:spacing w:before="360" w:line="240" w:lineRule="auto"/>
      <w:jc w:val="center"/>
    </w:pPr>
    <w:rPr>
      <w:sz w:val="24"/>
      <w:szCs w:val="24"/>
      <w:lang w:eastAsia="de-DE"/>
    </w:rPr>
  </w:style>
  <w:style w:type="paragraph" w:customStyle="1" w:styleId="Prliminairetitre">
    <w:name w:val="Préliminaire titre"/>
    <w:basedOn w:val="Standaard"/>
    <w:next w:val="Standaard"/>
    <w:rsid w:val="00FB3903"/>
    <w:pPr>
      <w:suppressAutoHyphens w:val="0"/>
      <w:spacing w:before="360" w:after="360" w:line="240" w:lineRule="auto"/>
      <w:jc w:val="center"/>
    </w:pPr>
    <w:rPr>
      <w:b/>
      <w:sz w:val="24"/>
      <w:szCs w:val="24"/>
      <w:lang w:eastAsia="de-DE"/>
    </w:rPr>
  </w:style>
  <w:style w:type="paragraph" w:customStyle="1" w:styleId="Prliminairetype">
    <w:name w:val="Préliminaire type"/>
    <w:basedOn w:val="Standaard"/>
    <w:next w:val="Standaard"/>
    <w:rsid w:val="00FB3903"/>
    <w:pPr>
      <w:suppressAutoHyphens w:val="0"/>
      <w:spacing w:before="360" w:line="240" w:lineRule="auto"/>
      <w:jc w:val="center"/>
    </w:pPr>
    <w:rPr>
      <w:b/>
      <w:sz w:val="24"/>
      <w:szCs w:val="24"/>
      <w:lang w:eastAsia="de-DE"/>
    </w:rPr>
  </w:style>
  <w:style w:type="paragraph" w:customStyle="1" w:styleId="Rfrenceinstitutionelle">
    <w:name w:val="Référence institutionelle"/>
    <w:basedOn w:val="Standaard"/>
    <w:next w:val="Statut"/>
    <w:rsid w:val="00FB3903"/>
    <w:pPr>
      <w:suppressAutoHyphens w:val="0"/>
      <w:spacing w:after="240" w:line="240" w:lineRule="auto"/>
      <w:ind w:left="5103"/>
    </w:pPr>
    <w:rPr>
      <w:sz w:val="24"/>
      <w:szCs w:val="24"/>
      <w:lang w:eastAsia="de-DE"/>
    </w:rPr>
  </w:style>
  <w:style w:type="paragraph" w:customStyle="1" w:styleId="Rfrenceinterinstitutionelle">
    <w:name w:val="Référence interinstitutionelle"/>
    <w:basedOn w:val="Standaard"/>
    <w:next w:val="Statut"/>
    <w:rsid w:val="00FB3903"/>
    <w:pPr>
      <w:suppressAutoHyphens w:val="0"/>
      <w:spacing w:line="240" w:lineRule="auto"/>
      <w:ind w:left="5103"/>
    </w:pPr>
    <w:rPr>
      <w:sz w:val="24"/>
      <w:szCs w:val="24"/>
      <w:lang w:eastAsia="de-DE"/>
    </w:rPr>
  </w:style>
  <w:style w:type="paragraph" w:customStyle="1" w:styleId="Rfrenceinterinstitutionelleprliminaire">
    <w:name w:val="Référence interinstitutionelle (préliminaire)"/>
    <w:basedOn w:val="Standaard"/>
    <w:next w:val="Standaard"/>
    <w:rsid w:val="00FB3903"/>
    <w:pPr>
      <w:suppressAutoHyphens w:val="0"/>
      <w:spacing w:line="240" w:lineRule="auto"/>
      <w:ind w:left="5103"/>
    </w:pPr>
    <w:rPr>
      <w:sz w:val="24"/>
      <w:szCs w:val="24"/>
      <w:lang w:eastAsia="de-DE"/>
    </w:rPr>
  </w:style>
  <w:style w:type="paragraph" w:customStyle="1" w:styleId="Rfrenceinterne">
    <w:name w:val="Référence interne"/>
    <w:basedOn w:val="Standaard"/>
    <w:next w:val="Nomdelinstitution"/>
    <w:rsid w:val="00FB3903"/>
    <w:pPr>
      <w:suppressAutoHyphens w:val="0"/>
      <w:spacing w:after="600" w:line="240" w:lineRule="auto"/>
      <w:jc w:val="center"/>
    </w:pPr>
    <w:rPr>
      <w:b/>
      <w:sz w:val="24"/>
      <w:szCs w:val="24"/>
      <w:lang w:eastAsia="de-DE"/>
    </w:rPr>
  </w:style>
  <w:style w:type="paragraph" w:customStyle="1" w:styleId="Sous-titreobjet">
    <w:name w:val="Sous-titre objet"/>
    <w:basedOn w:val="Standaard"/>
    <w:rsid w:val="00FB3903"/>
    <w:pPr>
      <w:suppressAutoHyphens w:val="0"/>
      <w:spacing w:line="240" w:lineRule="auto"/>
      <w:jc w:val="center"/>
    </w:pPr>
    <w:rPr>
      <w:b/>
      <w:sz w:val="24"/>
      <w:szCs w:val="24"/>
      <w:lang w:eastAsia="de-DE"/>
    </w:rPr>
  </w:style>
  <w:style w:type="paragraph" w:customStyle="1" w:styleId="Sous-titreobjetprliminaire">
    <w:name w:val="Sous-titre objet (préliminaire)"/>
    <w:basedOn w:val="Standaard"/>
    <w:rsid w:val="00FB3903"/>
    <w:pPr>
      <w:suppressAutoHyphens w:val="0"/>
      <w:spacing w:line="240" w:lineRule="auto"/>
      <w:jc w:val="center"/>
    </w:pPr>
    <w:rPr>
      <w:b/>
      <w:sz w:val="24"/>
      <w:szCs w:val="24"/>
      <w:lang w:eastAsia="de-DE"/>
    </w:rPr>
  </w:style>
  <w:style w:type="paragraph" w:customStyle="1" w:styleId="Statut">
    <w:name w:val="Statut"/>
    <w:basedOn w:val="Standaard"/>
    <w:next w:val="Typedudocument"/>
    <w:rsid w:val="00FB3903"/>
    <w:pPr>
      <w:suppressAutoHyphens w:val="0"/>
      <w:spacing w:before="360" w:line="240" w:lineRule="auto"/>
      <w:jc w:val="center"/>
    </w:pPr>
    <w:rPr>
      <w:sz w:val="24"/>
      <w:szCs w:val="24"/>
      <w:lang w:eastAsia="de-DE"/>
    </w:rPr>
  </w:style>
  <w:style w:type="paragraph" w:customStyle="1" w:styleId="Statutprliminaire">
    <w:name w:val="Statut (préliminaire)"/>
    <w:basedOn w:val="Standaard"/>
    <w:next w:val="Standaard"/>
    <w:rsid w:val="00FB3903"/>
    <w:pPr>
      <w:suppressAutoHyphens w:val="0"/>
      <w:spacing w:before="360" w:line="240" w:lineRule="auto"/>
      <w:jc w:val="center"/>
    </w:pPr>
    <w:rPr>
      <w:sz w:val="24"/>
      <w:szCs w:val="24"/>
      <w:lang w:eastAsia="de-DE"/>
    </w:rPr>
  </w:style>
  <w:style w:type="paragraph" w:customStyle="1" w:styleId="Titreobjet">
    <w:name w:val="Titre objet"/>
    <w:basedOn w:val="Standaard"/>
    <w:next w:val="Sous-titreobjet"/>
    <w:rsid w:val="00FB3903"/>
    <w:pPr>
      <w:suppressAutoHyphens w:val="0"/>
      <w:spacing w:before="360" w:after="360" w:line="240" w:lineRule="auto"/>
      <w:jc w:val="center"/>
    </w:pPr>
    <w:rPr>
      <w:b/>
      <w:sz w:val="24"/>
      <w:szCs w:val="24"/>
      <w:lang w:eastAsia="de-DE"/>
    </w:rPr>
  </w:style>
  <w:style w:type="paragraph" w:customStyle="1" w:styleId="Titreobjetprliminaire">
    <w:name w:val="Titre objet (préliminaire)"/>
    <w:basedOn w:val="Standaard"/>
    <w:next w:val="Standaard"/>
    <w:rsid w:val="00FB3903"/>
    <w:pPr>
      <w:suppressAutoHyphens w:val="0"/>
      <w:spacing w:before="360" w:after="360" w:line="240" w:lineRule="auto"/>
      <w:jc w:val="center"/>
    </w:pPr>
    <w:rPr>
      <w:b/>
      <w:sz w:val="24"/>
      <w:szCs w:val="24"/>
      <w:lang w:eastAsia="de-DE"/>
    </w:rPr>
  </w:style>
  <w:style w:type="paragraph" w:customStyle="1" w:styleId="Typedudocument">
    <w:name w:val="Type du document"/>
    <w:basedOn w:val="Standaard"/>
    <w:next w:val="Datedadoption"/>
    <w:rsid w:val="00FB3903"/>
    <w:pPr>
      <w:suppressAutoHyphens w:val="0"/>
      <w:spacing w:before="360" w:line="240" w:lineRule="auto"/>
      <w:jc w:val="center"/>
    </w:pPr>
    <w:rPr>
      <w:b/>
      <w:sz w:val="24"/>
      <w:szCs w:val="24"/>
      <w:lang w:eastAsia="de-DE"/>
    </w:rPr>
  </w:style>
  <w:style w:type="paragraph" w:customStyle="1" w:styleId="Typedudocumentprliminaire">
    <w:name w:val="Type du document (préliminaire)"/>
    <w:basedOn w:val="Standaard"/>
    <w:next w:val="Standaard"/>
    <w:rsid w:val="00FB3903"/>
    <w:pPr>
      <w:suppressAutoHyphens w:val="0"/>
      <w:spacing w:before="360" w:line="240" w:lineRule="auto"/>
      <w:jc w:val="center"/>
    </w:pPr>
    <w:rPr>
      <w:b/>
      <w:sz w:val="24"/>
      <w:szCs w:val="24"/>
      <w:lang w:eastAsia="de-DE"/>
    </w:rPr>
  </w:style>
  <w:style w:type="character" w:customStyle="1" w:styleId="Added">
    <w:name w:val="Added"/>
    <w:rsid w:val="00FB3903"/>
    <w:rPr>
      <w:rFonts w:cs="Times New Roman"/>
      <w:b/>
      <w:u w:val="single"/>
    </w:rPr>
  </w:style>
  <w:style w:type="character" w:customStyle="1" w:styleId="Deleted">
    <w:name w:val="Deleted"/>
    <w:rsid w:val="00FB3903"/>
    <w:rPr>
      <w:rFonts w:cs="Times New Roman"/>
      <w:strike/>
    </w:rPr>
  </w:style>
  <w:style w:type="paragraph" w:customStyle="1" w:styleId="Address">
    <w:name w:val="Address"/>
    <w:basedOn w:val="Standaard"/>
    <w:next w:val="Standaard"/>
    <w:rsid w:val="00FB3903"/>
    <w:pPr>
      <w:keepLines/>
      <w:suppressAutoHyphens w:val="0"/>
      <w:spacing w:before="120" w:after="120" w:line="360" w:lineRule="auto"/>
      <w:ind w:left="3402"/>
    </w:pPr>
    <w:rPr>
      <w:sz w:val="24"/>
      <w:szCs w:val="24"/>
      <w:lang w:eastAsia="de-DE"/>
    </w:rPr>
  </w:style>
  <w:style w:type="paragraph" w:customStyle="1" w:styleId="Fichefinancirestandardtitre">
    <w:name w:val="Fiche financière (standard)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standardtitreacte">
    <w:name w:val="Fiche financière (standard)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travailtitre">
    <w:name w:val="Fiche financière (travail)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travailtitreacte">
    <w:name w:val="Fiche financière (travail)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attributiontitre">
    <w:name w:val="Fiche financière (attribution) titr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Fichefinancireattributiontitreacte">
    <w:name w:val="Fiche financière (attribution) titre (acte)"/>
    <w:basedOn w:val="Standaard"/>
    <w:next w:val="Standaard"/>
    <w:rsid w:val="00FB3903"/>
    <w:pPr>
      <w:suppressAutoHyphens w:val="0"/>
      <w:spacing w:before="120" w:after="120" w:line="240" w:lineRule="auto"/>
      <w:jc w:val="center"/>
    </w:pPr>
    <w:rPr>
      <w:b/>
      <w:sz w:val="24"/>
      <w:szCs w:val="24"/>
      <w:u w:val="single"/>
      <w:lang w:eastAsia="de-DE"/>
    </w:rPr>
  </w:style>
  <w:style w:type="paragraph" w:customStyle="1" w:styleId="Objetexterne">
    <w:name w:val="Objet externe"/>
    <w:basedOn w:val="Standaard"/>
    <w:next w:val="Standaard"/>
    <w:rsid w:val="00FB3903"/>
    <w:pPr>
      <w:suppressAutoHyphens w:val="0"/>
      <w:spacing w:before="120" w:after="120" w:line="240" w:lineRule="auto"/>
      <w:jc w:val="both"/>
    </w:pPr>
    <w:rPr>
      <w:i/>
      <w:caps/>
      <w:sz w:val="24"/>
      <w:szCs w:val="24"/>
      <w:lang w:eastAsia="de-DE"/>
    </w:rPr>
  </w:style>
  <w:style w:type="character" w:customStyle="1" w:styleId="manualnumpar1char0">
    <w:name w:val="manualnumpar1char"/>
    <w:rsid w:val="00FB3903"/>
    <w:rPr>
      <w:rFonts w:cs="Times New Roman"/>
    </w:rPr>
  </w:style>
  <w:style w:type="paragraph" w:customStyle="1" w:styleId="FichedimpactPMEtitre">
    <w:name w:val="Fiche d'impact PME titre"/>
    <w:basedOn w:val="Standaard"/>
    <w:next w:val="Standaard"/>
    <w:rsid w:val="00FB3903"/>
    <w:pPr>
      <w:suppressAutoHyphens w:val="0"/>
      <w:spacing w:before="120" w:after="120" w:line="240" w:lineRule="auto"/>
      <w:jc w:val="center"/>
    </w:pPr>
    <w:rPr>
      <w:b/>
      <w:sz w:val="24"/>
      <w:lang w:eastAsia="en-GB"/>
    </w:rPr>
  </w:style>
  <w:style w:type="paragraph" w:customStyle="1" w:styleId="Fichefinanciretextetable">
    <w:name w:val="Fiche financière texte (table)"/>
    <w:basedOn w:val="Standaard"/>
    <w:rsid w:val="00FB3903"/>
    <w:pPr>
      <w:suppressAutoHyphens w:val="0"/>
      <w:spacing w:line="240" w:lineRule="auto"/>
    </w:pPr>
    <w:rPr>
      <w:lang w:eastAsia="en-GB"/>
    </w:rPr>
  </w:style>
  <w:style w:type="paragraph" w:customStyle="1" w:styleId="Fichefinanciretitre">
    <w:name w:val="Fiche financière titre"/>
    <w:basedOn w:val="Standaard"/>
    <w:next w:val="Standaard"/>
    <w:rsid w:val="00FB3903"/>
    <w:pPr>
      <w:suppressAutoHyphens w:val="0"/>
      <w:spacing w:before="120" w:after="120" w:line="240" w:lineRule="auto"/>
      <w:jc w:val="center"/>
    </w:pPr>
    <w:rPr>
      <w:b/>
      <w:sz w:val="24"/>
      <w:u w:val="single"/>
      <w:lang w:eastAsia="en-GB"/>
    </w:rPr>
  </w:style>
  <w:style w:type="paragraph" w:customStyle="1" w:styleId="Fichefinanciretitreactetable">
    <w:name w:val="Fiche financière titre (acte table)"/>
    <w:basedOn w:val="Standaard"/>
    <w:next w:val="Standaard"/>
    <w:rsid w:val="00FB3903"/>
    <w:pPr>
      <w:suppressAutoHyphens w:val="0"/>
      <w:spacing w:before="120" w:after="120" w:line="240" w:lineRule="auto"/>
      <w:jc w:val="center"/>
    </w:pPr>
    <w:rPr>
      <w:b/>
      <w:sz w:val="40"/>
      <w:lang w:eastAsia="en-GB"/>
    </w:rPr>
  </w:style>
  <w:style w:type="paragraph" w:customStyle="1" w:styleId="Fichefinanciretitreacte">
    <w:name w:val="Fiche financière titre (acte)"/>
    <w:basedOn w:val="Standaard"/>
    <w:next w:val="Standaard"/>
    <w:rsid w:val="00FB3903"/>
    <w:pPr>
      <w:suppressAutoHyphens w:val="0"/>
      <w:spacing w:before="120" w:after="120" w:line="240" w:lineRule="auto"/>
      <w:jc w:val="center"/>
    </w:pPr>
    <w:rPr>
      <w:b/>
      <w:sz w:val="24"/>
      <w:u w:val="single"/>
      <w:lang w:eastAsia="en-GB"/>
    </w:rPr>
  </w:style>
  <w:style w:type="paragraph" w:customStyle="1" w:styleId="Fichefinanciretitretable">
    <w:name w:val="Fiche financière titre (table)"/>
    <w:basedOn w:val="Standaard"/>
    <w:rsid w:val="00FB3903"/>
    <w:pPr>
      <w:suppressAutoHyphens w:val="0"/>
      <w:spacing w:before="120" w:after="120" w:line="240" w:lineRule="auto"/>
      <w:jc w:val="center"/>
    </w:pPr>
    <w:rPr>
      <w:b/>
      <w:sz w:val="40"/>
      <w:lang w:eastAsia="en-GB"/>
    </w:rPr>
  </w:style>
  <w:style w:type="paragraph" w:styleId="Kopbronvermelding">
    <w:name w:val="toa heading"/>
    <w:basedOn w:val="Standaard"/>
    <w:next w:val="Standaard"/>
    <w:rsid w:val="00FB3903"/>
    <w:pPr>
      <w:suppressAutoHyphens w:val="0"/>
      <w:spacing w:before="120" w:after="120" w:line="240" w:lineRule="auto"/>
      <w:jc w:val="both"/>
    </w:pPr>
    <w:rPr>
      <w:rFonts w:ascii="Arial" w:hAnsi="Arial"/>
      <w:b/>
      <w:sz w:val="24"/>
      <w:lang w:eastAsia="en-GB"/>
    </w:rPr>
  </w:style>
  <w:style w:type="paragraph" w:customStyle="1" w:styleId="CRSeparator">
    <w:name w:val="CR Separator"/>
    <w:basedOn w:val="Standaard"/>
    <w:next w:val="CRReference"/>
    <w:rsid w:val="00FB3903"/>
    <w:pPr>
      <w:keepNext/>
      <w:pBdr>
        <w:top w:val="single" w:sz="4" w:space="1" w:color="auto"/>
      </w:pBdr>
      <w:suppressAutoHyphens w:val="0"/>
      <w:spacing w:before="240" w:line="240" w:lineRule="auto"/>
      <w:ind w:right="40"/>
      <w:jc w:val="both"/>
    </w:pPr>
    <w:rPr>
      <w:sz w:val="24"/>
      <w:lang w:val="fr-FR"/>
    </w:rPr>
  </w:style>
  <w:style w:type="paragraph" w:customStyle="1" w:styleId="CRReference">
    <w:name w:val="CR Reference"/>
    <w:basedOn w:val="Standaard"/>
    <w:rsid w:val="00FB3903"/>
    <w:pPr>
      <w:keepNext/>
      <w:pBdr>
        <w:top w:val="single" w:sz="4" w:space="1" w:color="auto"/>
        <w:left w:val="single" w:sz="4" w:space="2" w:color="auto"/>
        <w:bottom w:val="single" w:sz="4" w:space="1" w:color="auto"/>
        <w:right w:val="single" w:sz="4" w:space="0" w:color="auto"/>
      </w:pBdr>
      <w:suppressAutoHyphens w:val="0"/>
      <w:spacing w:line="240" w:lineRule="auto"/>
      <w:ind w:left="5669" w:right="40"/>
    </w:pPr>
    <w:rPr>
      <w:sz w:val="24"/>
      <w:lang w:val="fr-FR"/>
    </w:rPr>
  </w:style>
  <w:style w:type="character" w:customStyle="1" w:styleId="CRMarker">
    <w:name w:val="CR Marker"/>
    <w:rsid w:val="00FB3903"/>
    <w:rPr>
      <w:rFonts w:ascii="Wingdings" w:hAnsi="Wingdings" w:cs="Times New Roman"/>
    </w:rPr>
  </w:style>
  <w:style w:type="character" w:customStyle="1" w:styleId="CRRefNum">
    <w:name w:val="CR RefNum"/>
    <w:rsid w:val="00FB3903"/>
    <w:rPr>
      <w:rFonts w:cs="Times New Roman"/>
      <w:vertAlign w:val="subscript"/>
    </w:rPr>
  </w:style>
  <w:style w:type="paragraph" w:customStyle="1" w:styleId="CRParaDeleted">
    <w:name w:val="CR ParaDeleted"/>
    <w:basedOn w:val="Standaard"/>
    <w:next w:val="Standaard"/>
    <w:rsid w:val="00FB3903"/>
    <w:pPr>
      <w:suppressAutoHyphens w:val="0"/>
      <w:spacing w:before="120" w:after="120" w:line="240" w:lineRule="auto"/>
      <w:jc w:val="both"/>
    </w:pPr>
    <w:rPr>
      <w:sz w:val="24"/>
      <w:lang w:val="fr-FR"/>
    </w:rPr>
  </w:style>
  <w:style w:type="character" w:customStyle="1" w:styleId="CRDeleted">
    <w:name w:val="CR Deleted"/>
    <w:rsid w:val="00FB3903"/>
    <w:rPr>
      <w:rFonts w:cs="Times New Roman"/>
      <w:i/>
      <w:dstrike/>
    </w:rPr>
  </w:style>
  <w:style w:type="paragraph" w:styleId="Documentstructuur">
    <w:name w:val="Document Map"/>
    <w:basedOn w:val="Standaard"/>
    <w:link w:val="DocumentstructuurChar"/>
    <w:rsid w:val="00FB3903"/>
    <w:pPr>
      <w:shd w:val="clear" w:color="auto" w:fill="000080"/>
      <w:suppressAutoHyphens w:val="0"/>
      <w:spacing w:before="120" w:after="120" w:line="240" w:lineRule="auto"/>
      <w:jc w:val="both"/>
    </w:pPr>
    <w:rPr>
      <w:sz w:val="24"/>
      <w:szCs w:val="24"/>
      <w:lang w:val="it-IT" w:eastAsia="it-IT"/>
    </w:rPr>
  </w:style>
  <w:style w:type="character" w:customStyle="1" w:styleId="DocumentMapChar1">
    <w:name w:val="Document Map Char1"/>
    <w:basedOn w:val="Standaardalinea-lettertype"/>
    <w:rsid w:val="00FB3903"/>
    <w:rPr>
      <w:rFonts w:ascii="Tahoma" w:hAnsi="Tahoma" w:cs="Tahoma"/>
      <w:sz w:val="16"/>
      <w:szCs w:val="16"/>
      <w:lang w:val="en-GB"/>
    </w:rPr>
  </w:style>
  <w:style w:type="paragraph" w:customStyle="1" w:styleId="NormalWeb1">
    <w:name w:val="Normal (Web)1"/>
    <w:basedOn w:val="Standaard"/>
    <w:rsid w:val="00FB3903"/>
    <w:pPr>
      <w:suppressAutoHyphens w:val="0"/>
      <w:spacing w:before="100" w:beforeAutospacing="1" w:after="100" w:afterAutospacing="1" w:line="240" w:lineRule="auto"/>
    </w:pPr>
    <w:rPr>
      <w:rFonts w:ascii="Verdana" w:hAnsi="Verdana"/>
      <w:sz w:val="24"/>
      <w:szCs w:val="24"/>
      <w:lang w:eastAsia="en-GB"/>
    </w:rPr>
  </w:style>
  <w:style w:type="character" w:customStyle="1" w:styleId="Hyperlink1">
    <w:name w:val="Hyperlink1"/>
    <w:rsid w:val="00FB3903"/>
    <w:rPr>
      <w:rFonts w:cs="Times New Roman"/>
      <w:b/>
      <w:bCs/>
      <w:color w:val="auto"/>
      <w:u w:val="none"/>
      <w:effect w:val="none"/>
    </w:rPr>
  </w:style>
  <w:style w:type="paragraph" w:customStyle="1" w:styleId="WW-BodyText2">
    <w:name w:val="WW-Body Text 2"/>
    <w:basedOn w:val="Standaard"/>
    <w:rsid w:val="00FB3903"/>
    <w:pPr>
      <w:spacing w:line="480" w:lineRule="auto"/>
    </w:pPr>
    <w:rPr>
      <w:rFonts w:ascii="Arial" w:hAnsi="Arial"/>
      <w:color w:val="FF0000"/>
      <w:sz w:val="24"/>
      <w:lang w:val="en-AU" w:eastAsia="de-DE"/>
    </w:rPr>
  </w:style>
  <w:style w:type="paragraph" w:customStyle="1" w:styleId="LOOadd">
    <w:name w:val="LOOadd"/>
    <w:basedOn w:val="Standaard"/>
    <w:rsid w:val="00FB3903"/>
    <w:pPr>
      <w:suppressAutoHyphens w:val="0"/>
      <w:spacing w:line="240" w:lineRule="auto"/>
    </w:pPr>
    <w:rPr>
      <w:color w:val="993300"/>
      <w:sz w:val="24"/>
      <w:szCs w:val="24"/>
      <w:u w:val="words"/>
      <w:lang w:val="sv-SE" w:eastAsia="en-GB"/>
    </w:rPr>
  </w:style>
  <w:style w:type="paragraph" w:customStyle="1" w:styleId="LOOaddscentr">
    <w:name w:val="LOOadd scentr"/>
    <w:basedOn w:val="Standaard"/>
    <w:rsid w:val="00FB3903"/>
    <w:pPr>
      <w:suppressAutoHyphens w:val="0"/>
      <w:spacing w:line="240" w:lineRule="auto"/>
      <w:jc w:val="center"/>
    </w:pPr>
    <w:rPr>
      <w:color w:val="993300"/>
      <w:sz w:val="18"/>
      <w:szCs w:val="18"/>
      <w:u w:val="words"/>
      <w:lang w:val="sv-SE" w:eastAsia="en-GB"/>
    </w:rPr>
  </w:style>
  <w:style w:type="paragraph" w:customStyle="1" w:styleId="LOOadds">
    <w:name w:val="LOOadd s"/>
    <w:basedOn w:val="LOOadd"/>
    <w:rsid w:val="00FB3903"/>
    <w:rPr>
      <w:sz w:val="18"/>
      <w:szCs w:val="18"/>
    </w:rPr>
  </w:style>
  <w:style w:type="paragraph" w:customStyle="1" w:styleId="Tabellhuvud">
    <w:name w:val="Tabellhuvud"/>
    <w:basedOn w:val="Standaard"/>
    <w:rsid w:val="00FB3903"/>
    <w:pPr>
      <w:suppressAutoHyphens w:val="0"/>
      <w:spacing w:before="120" w:after="60" w:line="240" w:lineRule="auto"/>
      <w:jc w:val="center"/>
    </w:pPr>
    <w:rPr>
      <w:rFonts w:ascii="Palatino" w:hAnsi="Palatino"/>
      <w:noProof/>
      <w:lang w:eastAsia="sv-SE"/>
    </w:rPr>
  </w:style>
  <w:style w:type="paragraph" w:customStyle="1" w:styleId="Type">
    <w:name w:val="Type"/>
    <w:basedOn w:val="Standaard"/>
    <w:rsid w:val="00FB3903"/>
    <w:pPr>
      <w:suppressAutoHyphens w:val="0"/>
      <w:spacing w:before="120" w:after="120" w:line="240" w:lineRule="auto"/>
      <w:ind w:left="624"/>
    </w:pPr>
    <w:rPr>
      <w:rFonts w:ascii="Palatino" w:hAnsi="Palatino"/>
      <w:i/>
      <w:color w:val="CC0000"/>
      <w:sz w:val="22"/>
      <w:szCs w:val="22"/>
      <w:lang w:eastAsia="sv-SE"/>
    </w:rPr>
  </w:style>
  <w:style w:type="paragraph" w:customStyle="1" w:styleId="TabelltextNew">
    <w:name w:val="TabelltextNew"/>
    <w:basedOn w:val="Standaard"/>
    <w:rsid w:val="00FB3903"/>
    <w:pPr>
      <w:suppressAutoHyphens w:val="0"/>
      <w:spacing w:before="60" w:after="60" w:line="240" w:lineRule="auto"/>
    </w:pPr>
    <w:rPr>
      <w:rFonts w:ascii="Palatino" w:hAnsi="Palatino"/>
      <w:color w:val="CC0000"/>
      <w:lang w:eastAsia="sv-SE"/>
    </w:rPr>
  </w:style>
  <w:style w:type="paragraph" w:customStyle="1" w:styleId="point00">
    <w:name w:val="point0"/>
    <w:basedOn w:val="Standaard"/>
    <w:rsid w:val="00FB3903"/>
    <w:pPr>
      <w:suppressAutoHyphens w:val="0"/>
      <w:spacing w:before="120" w:after="120" w:line="240" w:lineRule="auto"/>
      <w:ind w:left="850" w:hanging="850"/>
      <w:jc w:val="both"/>
    </w:pPr>
    <w:rPr>
      <w:rFonts w:eastAsia="MS Mincho"/>
      <w:sz w:val="24"/>
      <w:szCs w:val="24"/>
      <w:lang w:val="fr-FR" w:eastAsia="ja-JP"/>
    </w:rPr>
  </w:style>
  <w:style w:type="paragraph" w:customStyle="1" w:styleId="pj">
    <w:name w:val="p.j."/>
    <w:basedOn w:val="Standaard"/>
    <w:next w:val="Standaard"/>
    <w:rsid w:val="00FB3903"/>
    <w:pPr>
      <w:suppressAutoHyphens w:val="0"/>
      <w:spacing w:before="1200" w:after="120" w:line="240" w:lineRule="auto"/>
      <w:ind w:left="1440" w:hanging="1440"/>
    </w:pPr>
    <w:rPr>
      <w:sz w:val="24"/>
    </w:rPr>
  </w:style>
  <w:style w:type="character" w:customStyle="1" w:styleId="DatumChar">
    <w:name w:val="Datum Char"/>
    <w:link w:val="Datum"/>
    <w:semiHidden/>
    <w:rsid w:val="00FB3903"/>
    <w:rPr>
      <w:lang w:val="en-GB"/>
    </w:rPr>
  </w:style>
  <w:style w:type="character" w:customStyle="1" w:styleId="italic">
    <w:name w:val="italic"/>
    <w:rsid w:val="00FB3903"/>
    <w:rPr>
      <w:rFonts w:cs="Times New Roman"/>
    </w:rPr>
  </w:style>
  <w:style w:type="paragraph" w:customStyle="1" w:styleId="Par-dash">
    <w:name w:val="Par-dash"/>
    <w:basedOn w:val="Standaard"/>
    <w:next w:val="Standaard"/>
    <w:rsid w:val="00FB3903"/>
    <w:pPr>
      <w:widowControl w:val="0"/>
      <w:numPr>
        <w:numId w:val="33"/>
      </w:numPr>
      <w:suppressAutoHyphens w:val="0"/>
      <w:spacing w:line="360" w:lineRule="auto"/>
    </w:pPr>
    <w:rPr>
      <w:sz w:val="24"/>
      <w:lang w:eastAsia="en-GB"/>
    </w:rPr>
  </w:style>
  <w:style w:type="paragraph" w:customStyle="1" w:styleId="AddressTL">
    <w:name w:val="AddressTL"/>
    <w:basedOn w:val="Standaard"/>
    <w:next w:val="Standaard"/>
    <w:rsid w:val="00FB3903"/>
    <w:pPr>
      <w:suppressAutoHyphens w:val="0"/>
      <w:spacing w:after="720" w:line="240" w:lineRule="auto"/>
    </w:pPr>
    <w:rPr>
      <w:sz w:val="24"/>
    </w:rPr>
  </w:style>
  <w:style w:type="paragraph" w:customStyle="1" w:styleId="AddressTR">
    <w:name w:val="AddressTR"/>
    <w:basedOn w:val="Standaard"/>
    <w:next w:val="Standaard"/>
    <w:rsid w:val="00FB3903"/>
    <w:pPr>
      <w:suppressAutoHyphens w:val="0"/>
      <w:spacing w:after="720" w:line="240" w:lineRule="auto"/>
      <w:ind w:left="5103"/>
    </w:pPr>
    <w:rPr>
      <w:sz w:val="24"/>
    </w:rPr>
  </w:style>
  <w:style w:type="character" w:customStyle="1" w:styleId="PlatteteksteersteinspringingChar">
    <w:name w:val="Platte tekst eerste inspringing Char"/>
    <w:basedOn w:val="PlattetekstChar"/>
    <w:link w:val="Platteteksteersteinspringing"/>
    <w:semiHidden/>
    <w:rsid w:val="00FB3903"/>
    <w:rPr>
      <w:lang w:val="en-GB"/>
    </w:rPr>
  </w:style>
  <w:style w:type="character" w:customStyle="1" w:styleId="PlattetekstinspringenChar">
    <w:name w:val="Platte tekst inspringen Char"/>
    <w:link w:val="Plattetekstinspringen"/>
    <w:semiHidden/>
    <w:rsid w:val="00FB3903"/>
    <w:rPr>
      <w:lang w:val="en-GB"/>
    </w:rPr>
  </w:style>
  <w:style w:type="character" w:customStyle="1" w:styleId="Platteteksteersteinspringing2Char">
    <w:name w:val="Platte tekst eerste inspringing 2 Char"/>
    <w:basedOn w:val="PlattetekstinspringenChar"/>
    <w:link w:val="Platteteksteersteinspringing2"/>
    <w:semiHidden/>
    <w:rsid w:val="00FB3903"/>
    <w:rPr>
      <w:lang w:val="en-GB"/>
    </w:rPr>
  </w:style>
  <w:style w:type="character" w:customStyle="1" w:styleId="Plattetekstinspringen3Char">
    <w:name w:val="Platte tekst inspringen 3 Char"/>
    <w:link w:val="Plattetekstinspringen3"/>
    <w:semiHidden/>
    <w:rsid w:val="00FB3903"/>
    <w:rPr>
      <w:sz w:val="16"/>
      <w:szCs w:val="16"/>
      <w:lang w:val="en-GB"/>
    </w:rPr>
  </w:style>
  <w:style w:type="character" w:customStyle="1" w:styleId="AfsluitingChar">
    <w:name w:val="Afsluiting Char"/>
    <w:link w:val="Afsluiting"/>
    <w:semiHidden/>
    <w:rsid w:val="00FB3903"/>
    <w:rPr>
      <w:lang w:val="en-GB"/>
    </w:rPr>
  </w:style>
  <w:style w:type="character" w:customStyle="1" w:styleId="HandtekeningChar">
    <w:name w:val="Handtekening Char"/>
    <w:link w:val="Handtekening"/>
    <w:semiHidden/>
    <w:rsid w:val="00FB3903"/>
    <w:rPr>
      <w:lang w:val="en-GB"/>
    </w:rPr>
  </w:style>
  <w:style w:type="paragraph" w:customStyle="1" w:styleId="Enclosures">
    <w:name w:val="Enclosures"/>
    <w:basedOn w:val="Standaard"/>
    <w:next w:val="Participants"/>
    <w:rsid w:val="00FB3903"/>
    <w:pPr>
      <w:keepNext/>
      <w:keepLines/>
      <w:tabs>
        <w:tab w:val="left" w:pos="5670"/>
      </w:tabs>
      <w:suppressAutoHyphens w:val="0"/>
      <w:spacing w:before="480" w:line="240" w:lineRule="auto"/>
      <w:ind w:left="1985" w:hanging="1985"/>
    </w:pPr>
    <w:rPr>
      <w:sz w:val="24"/>
    </w:rPr>
  </w:style>
  <w:style w:type="paragraph" w:customStyle="1" w:styleId="Participants">
    <w:name w:val="Participants"/>
    <w:basedOn w:val="Standaard"/>
    <w:next w:val="Copies"/>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Copies">
    <w:name w:val="Copies"/>
    <w:basedOn w:val="Standaard"/>
    <w:next w:val="Standaard"/>
    <w:rsid w:val="00FB3903"/>
    <w:pPr>
      <w:tabs>
        <w:tab w:val="left" w:pos="2552"/>
        <w:tab w:val="left" w:pos="2835"/>
        <w:tab w:val="left" w:pos="5670"/>
        <w:tab w:val="left" w:pos="6379"/>
        <w:tab w:val="left" w:pos="6804"/>
      </w:tabs>
      <w:suppressAutoHyphens w:val="0"/>
      <w:spacing w:before="480" w:line="240" w:lineRule="auto"/>
      <w:ind w:left="1985" w:hanging="1985"/>
    </w:pPr>
    <w:rPr>
      <w:sz w:val="24"/>
    </w:rPr>
  </w:style>
  <w:style w:type="paragraph" w:customStyle="1" w:styleId="DoubSign">
    <w:name w:val="DoubSign"/>
    <w:basedOn w:val="Standaard"/>
    <w:next w:val="Contact"/>
    <w:rsid w:val="00FB3903"/>
    <w:pPr>
      <w:tabs>
        <w:tab w:val="left" w:pos="5103"/>
      </w:tabs>
      <w:suppressAutoHyphens w:val="0"/>
      <w:spacing w:before="1200" w:line="240" w:lineRule="auto"/>
    </w:pPr>
    <w:rPr>
      <w:sz w:val="24"/>
    </w:rPr>
  </w:style>
  <w:style w:type="paragraph" w:styleId="Index2">
    <w:name w:val="index 2"/>
    <w:basedOn w:val="Standaard"/>
    <w:next w:val="Standaard"/>
    <w:autoRedefine/>
    <w:rsid w:val="00FB3903"/>
    <w:pPr>
      <w:suppressAutoHyphens w:val="0"/>
      <w:spacing w:after="240" w:line="240" w:lineRule="auto"/>
      <w:ind w:left="480" w:hanging="240"/>
      <w:jc w:val="both"/>
    </w:pPr>
    <w:rPr>
      <w:sz w:val="24"/>
    </w:rPr>
  </w:style>
  <w:style w:type="paragraph" w:styleId="Index3">
    <w:name w:val="index 3"/>
    <w:basedOn w:val="Standaard"/>
    <w:next w:val="Standaard"/>
    <w:autoRedefine/>
    <w:rsid w:val="00FB3903"/>
    <w:pPr>
      <w:suppressAutoHyphens w:val="0"/>
      <w:spacing w:after="240" w:line="240" w:lineRule="auto"/>
      <w:ind w:left="720" w:hanging="240"/>
      <w:jc w:val="both"/>
    </w:pPr>
    <w:rPr>
      <w:sz w:val="24"/>
    </w:rPr>
  </w:style>
  <w:style w:type="paragraph" w:styleId="Index4">
    <w:name w:val="index 4"/>
    <w:basedOn w:val="Standaard"/>
    <w:next w:val="Standaard"/>
    <w:autoRedefine/>
    <w:rsid w:val="00FB3903"/>
    <w:pPr>
      <w:suppressAutoHyphens w:val="0"/>
      <w:spacing w:after="240" w:line="240" w:lineRule="auto"/>
      <w:ind w:left="960" w:hanging="240"/>
      <w:jc w:val="both"/>
    </w:pPr>
    <w:rPr>
      <w:sz w:val="24"/>
    </w:rPr>
  </w:style>
  <w:style w:type="paragraph" w:styleId="Index5">
    <w:name w:val="index 5"/>
    <w:basedOn w:val="Standaard"/>
    <w:next w:val="Standaard"/>
    <w:autoRedefine/>
    <w:rsid w:val="00FB3903"/>
    <w:pPr>
      <w:suppressAutoHyphens w:val="0"/>
      <w:spacing w:after="240" w:line="240" w:lineRule="auto"/>
      <w:ind w:left="1200" w:hanging="240"/>
      <w:jc w:val="both"/>
    </w:pPr>
    <w:rPr>
      <w:sz w:val="24"/>
    </w:rPr>
  </w:style>
  <w:style w:type="paragraph" w:styleId="Index6">
    <w:name w:val="index 6"/>
    <w:basedOn w:val="Standaard"/>
    <w:next w:val="Standaard"/>
    <w:autoRedefine/>
    <w:rsid w:val="00FB3903"/>
    <w:pPr>
      <w:suppressAutoHyphens w:val="0"/>
      <w:spacing w:after="240" w:line="240" w:lineRule="auto"/>
      <w:ind w:left="1440" w:hanging="240"/>
      <w:jc w:val="both"/>
    </w:pPr>
    <w:rPr>
      <w:sz w:val="24"/>
    </w:rPr>
  </w:style>
  <w:style w:type="paragraph" w:styleId="Index7">
    <w:name w:val="index 7"/>
    <w:basedOn w:val="Standaard"/>
    <w:next w:val="Standaard"/>
    <w:autoRedefine/>
    <w:rsid w:val="00FB3903"/>
    <w:pPr>
      <w:suppressAutoHyphens w:val="0"/>
      <w:spacing w:after="240" w:line="240" w:lineRule="auto"/>
      <w:ind w:left="1680" w:hanging="240"/>
      <w:jc w:val="both"/>
    </w:pPr>
    <w:rPr>
      <w:sz w:val="24"/>
    </w:rPr>
  </w:style>
  <w:style w:type="paragraph" w:styleId="Index8">
    <w:name w:val="index 8"/>
    <w:basedOn w:val="Standaard"/>
    <w:next w:val="Standaard"/>
    <w:autoRedefine/>
    <w:rsid w:val="00FB3903"/>
    <w:pPr>
      <w:suppressAutoHyphens w:val="0"/>
      <w:spacing w:after="240" w:line="240" w:lineRule="auto"/>
      <w:ind w:left="1920" w:hanging="240"/>
      <w:jc w:val="both"/>
    </w:pPr>
    <w:rPr>
      <w:sz w:val="24"/>
    </w:rPr>
  </w:style>
  <w:style w:type="paragraph" w:styleId="Index9">
    <w:name w:val="index 9"/>
    <w:basedOn w:val="Standaard"/>
    <w:next w:val="Standaard"/>
    <w:autoRedefine/>
    <w:rsid w:val="00FB3903"/>
    <w:pPr>
      <w:suppressAutoHyphens w:val="0"/>
      <w:spacing w:after="240" w:line="240" w:lineRule="auto"/>
      <w:ind w:left="2160" w:hanging="240"/>
      <w:jc w:val="both"/>
    </w:pPr>
    <w:rPr>
      <w:sz w:val="24"/>
    </w:rPr>
  </w:style>
  <w:style w:type="paragraph" w:styleId="Macrotekst">
    <w:name w:val="macro"/>
    <w:link w:val="MacrotekstChar"/>
    <w:rsid w:val="00FB3903"/>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rPr>
  </w:style>
  <w:style w:type="character" w:customStyle="1" w:styleId="MacrotekstChar">
    <w:name w:val="Macrotekst Char"/>
    <w:basedOn w:val="Standaardalinea-lettertype"/>
    <w:link w:val="Macrotekst"/>
    <w:rsid w:val="00FB3903"/>
    <w:rPr>
      <w:rFonts w:ascii="Courier New" w:hAnsi="Courier New"/>
      <w:lang w:val="en-GB"/>
    </w:rPr>
  </w:style>
  <w:style w:type="character" w:customStyle="1" w:styleId="BerichtkopChar">
    <w:name w:val="Berichtkop Char"/>
    <w:link w:val="Berichtkop"/>
    <w:semiHidden/>
    <w:rsid w:val="00FB3903"/>
    <w:rPr>
      <w:rFonts w:ascii="Arial" w:hAnsi="Arial" w:cs="Arial"/>
      <w:sz w:val="24"/>
      <w:szCs w:val="24"/>
      <w:shd w:val="pct20" w:color="auto" w:fill="auto"/>
      <w:lang w:val="en-GB"/>
    </w:rPr>
  </w:style>
  <w:style w:type="character" w:customStyle="1" w:styleId="NotitiekopChar">
    <w:name w:val="Notitiekop Char"/>
    <w:link w:val="Notitiekop"/>
    <w:semiHidden/>
    <w:rsid w:val="00FB3903"/>
    <w:rPr>
      <w:lang w:val="en-GB"/>
    </w:rPr>
  </w:style>
  <w:style w:type="paragraph" w:customStyle="1" w:styleId="NoteHead">
    <w:name w:val="NoteHead"/>
    <w:basedOn w:val="Standaard"/>
    <w:next w:val="Subject"/>
    <w:rsid w:val="00FB3903"/>
    <w:pPr>
      <w:suppressAutoHyphens w:val="0"/>
      <w:spacing w:before="720" w:after="720" w:line="240" w:lineRule="auto"/>
      <w:jc w:val="center"/>
    </w:pPr>
    <w:rPr>
      <w:b/>
      <w:smallCaps/>
      <w:sz w:val="24"/>
    </w:rPr>
  </w:style>
  <w:style w:type="paragraph" w:customStyle="1" w:styleId="Subject">
    <w:name w:val="Subject"/>
    <w:basedOn w:val="Standaard"/>
    <w:next w:val="Standaard"/>
    <w:rsid w:val="00FB3903"/>
    <w:pPr>
      <w:suppressAutoHyphens w:val="0"/>
      <w:spacing w:after="480" w:line="240" w:lineRule="auto"/>
      <w:ind w:left="1531" w:hanging="1531"/>
    </w:pPr>
    <w:rPr>
      <w:b/>
      <w:sz w:val="24"/>
    </w:rPr>
  </w:style>
  <w:style w:type="paragraph" w:customStyle="1" w:styleId="NoteList">
    <w:name w:val="NoteList"/>
    <w:basedOn w:val="Standaard"/>
    <w:next w:val="Subject"/>
    <w:rsid w:val="00FB3903"/>
    <w:pPr>
      <w:tabs>
        <w:tab w:val="left" w:pos="5823"/>
      </w:tabs>
      <w:suppressAutoHyphens w:val="0"/>
      <w:spacing w:before="720" w:after="720" w:line="240" w:lineRule="auto"/>
      <w:ind w:left="5104" w:hanging="3119"/>
    </w:pPr>
    <w:rPr>
      <w:b/>
      <w:smallCaps/>
      <w:sz w:val="24"/>
    </w:rPr>
  </w:style>
  <w:style w:type="character" w:customStyle="1" w:styleId="AanhefChar">
    <w:name w:val="Aanhef Char"/>
    <w:link w:val="Aanhef"/>
    <w:semiHidden/>
    <w:rsid w:val="00FB3903"/>
    <w:rPr>
      <w:lang w:val="en-GB"/>
    </w:rPr>
  </w:style>
  <w:style w:type="paragraph" w:styleId="Bronvermelding">
    <w:name w:val="table of authorities"/>
    <w:basedOn w:val="Standaard"/>
    <w:next w:val="Standaard"/>
    <w:rsid w:val="00FB3903"/>
    <w:pPr>
      <w:suppressAutoHyphens w:val="0"/>
      <w:spacing w:after="240" w:line="240" w:lineRule="auto"/>
      <w:ind w:left="240" w:hanging="240"/>
      <w:jc w:val="both"/>
    </w:pPr>
    <w:rPr>
      <w:sz w:val="24"/>
    </w:rPr>
  </w:style>
  <w:style w:type="paragraph" w:styleId="Lijstmetafbeeldingen">
    <w:name w:val="table of figures"/>
    <w:basedOn w:val="Standaard"/>
    <w:next w:val="Standaard"/>
    <w:rsid w:val="00FB3903"/>
    <w:pPr>
      <w:suppressAutoHyphens w:val="0"/>
      <w:spacing w:after="240" w:line="240" w:lineRule="auto"/>
      <w:ind w:left="480" w:hanging="480"/>
      <w:jc w:val="both"/>
    </w:pPr>
    <w:rPr>
      <w:sz w:val="24"/>
    </w:rPr>
  </w:style>
  <w:style w:type="character" w:customStyle="1" w:styleId="TitelChar">
    <w:name w:val="Titel Char"/>
    <w:link w:val="Titel"/>
    <w:rsid w:val="00FB3903"/>
    <w:rPr>
      <w:rFonts w:ascii="Arial" w:hAnsi="Arial" w:cs="Arial"/>
      <w:b/>
      <w:bCs/>
      <w:kern w:val="28"/>
      <w:sz w:val="32"/>
      <w:szCs w:val="32"/>
      <w:lang w:val="en-GB"/>
    </w:rPr>
  </w:style>
  <w:style w:type="paragraph" w:customStyle="1" w:styleId="YReferences">
    <w:name w:val="YReferences"/>
    <w:basedOn w:val="Standaard"/>
    <w:next w:val="Standaard"/>
    <w:rsid w:val="00FB3903"/>
    <w:pPr>
      <w:suppressAutoHyphens w:val="0"/>
      <w:spacing w:after="480" w:line="240" w:lineRule="auto"/>
      <w:ind w:left="1531" w:hanging="1531"/>
      <w:jc w:val="both"/>
    </w:pPr>
    <w:rPr>
      <w:sz w:val="24"/>
    </w:rPr>
  </w:style>
  <w:style w:type="paragraph" w:customStyle="1" w:styleId="Contact">
    <w:name w:val="Contact"/>
    <w:basedOn w:val="Standaard"/>
    <w:next w:val="Enclosures"/>
    <w:rsid w:val="00FB3903"/>
    <w:pPr>
      <w:suppressAutoHyphens w:val="0"/>
      <w:spacing w:before="480" w:line="240" w:lineRule="auto"/>
      <w:ind w:left="567" w:hanging="567"/>
    </w:pPr>
    <w:rPr>
      <w:sz w:val="24"/>
    </w:rPr>
  </w:style>
  <w:style w:type="paragraph" w:customStyle="1" w:styleId="DisclaimerNotice">
    <w:name w:val="Disclaimer Notice"/>
    <w:basedOn w:val="Standaard"/>
    <w:next w:val="AddressTR"/>
    <w:rsid w:val="00FB3903"/>
    <w:pPr>
      <w:suppressAutoHyphens w:val="0"/>
      <w:spacing w:after="240" w:line="240" w:lineRule="auto"/>
      <w:ind w:left="5103"/>
    </w:pPr>
    <w:rPr>
      <w:i/>
    </w:rPr>
  </w:style>
  <w:style w:type="paragraph" w:customStyle="1" w:styleId="Disclaimer">
    <w:name w:val="Disclaimer"/>
    <w:basedOn w:val="Standaard"/>
    <w:rsid w:val="00FB3903"/>
    <w:pPr>
      <w:keepLines/>
      <w:pBdr>
        <w:top w:val="single" w:sz="4" w:space="1" w:color="auto"/>
      </w:pBdr>
      <w:suppressAutoHyphens w:val="0"/>
      <w:spacing w:before="480" w:line="240" w:lineRule="auto"/>
      <w:jc w:val="both"/>
    </w:pPr>
    <w:rPr>
      <w:i/>
      <w:sz w:val="24"/>
    </w:rPr>
  </w:style>
  <w:style w:type="paragraph" w:customStyle="1" w:styleId="DisclaimerSJ">
    <w:name w:val="Disclaimer_SJ"/>
    <w:basedOn w:val="Standaard"/>
    <w:next w:val="Standaard"/>
    <w:rsid w:val="00FB3903"/>
    <w:pPr>
      <w:suppressAutoHyphens w:val="0"/>
      <w:spacing w:line="240" w:lineRule="auto"/>
      <w:jc w:val="both"/>
    </w:pPr>
    <w:rPr>
      <w:rFonts w:ascii="Arial" w:hAnsi="Arial"/>
      <w:b/>
      <w:sz w:val="16"/>
    </w:rPr>
  </w:style>
  <w:style w:type="paragraph" w:customStyle="1" w:styleId="ZCom">
    <w:name w:val="Z_Com"/>
    <w:basedOn w:val="Standaard"/>
    <w:next w:val="ZDGName"/>
    <w:rsid w:val="00FB3903"/>
    <w:pPr>
      <w:widowControl w:val="0"/>
      <w:suppressAutoHyphens w:val="0"/>
      <w:autoSpaceDE w:val="0"/>
      <w:autoSpaceDN w:val="0"/>
      <w:spacing w:line="240" w:lineRule="auto"/>
      <w:ind w:right="85"/>
      <w:jc w:val="both"/>
    </w:pPr>
    <w:rPr>
      <w:rFonts w:ascii="Arial" w:hAnsi="Arial" w:cs="Arial"/>
      <w:sz w:val="24"/>
      <w:szCs w:val="24"/>
      <w:lang w:eastAsia="fr-FR"/>
    </w:rPr>
  </w:style>
  <w:style w:type="paragraph" w:customStyle="1" w:styleId="ZDGName">
    <w:name w:val="Z_DGName"/>
    <w:basedOn w:val="Standaard"/>
    <w:rsid w:val="00FB3903"/>
    <w:pPr>
      <w:widowControl w:val="0"/>
      <w:suppressAutoHyphens w:val="0"/>
      <w:autoSpaceDE w:val="0"/>
      <w:autoSpaceDN w:val="0"/>
      <w:spacing w:line="240" w:lineRule="auto"/>
      <w:ind w:right="85"/>
    </w:pPr>
    <w:rPr>
      <w:rFonts w:ascii="Arial" w:hAnsi="Arial" w:cs="Arial"/>
      <w:sz w:val="16"/>
      <w:szCs w:val="16"/>
      <w:lang w:eastAsia="fr-FR"/>
    </w:rPr>
  </w:style>
  <w:style w:type="paragraph" w:customStyle="1" w:styleId="manualnumpar10">
    <w:name w:val="manualnumpar1"/>
    <w:basedOn w:val="Standaard"/>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text10">
    <w:name w:val="text1"/>
    <w:basedOn w:val="Standaard"/>
    <w:rsid w:val="00FB3903"/>
    <w:pPr>
      <w:suppressAutoHyphens w:val="0"/>
      <w:spacing w:before="100" w:beforeAutospacing="1" w:after="100" w:afterAutospacing="1" w:line="240" w:lineRule="auto"/>
    </w:pPr>
    <w:rPr>
      <w:rFonts w:eastAsia="MS Mincho"/>
      <w:sz w:val="24"/>
      <w:szCs w:val="24"/>
      <w:lang w:val="de-DE" w:eastAsia="ja-JP"/>
    </w:rPr>
  </w:style>
  <w:style w:type="paragraph" w:customStyle="1" w:styleId="Normaljustified">
    <w:name w:val="Normal + justified"/>
    <w:basedOn w:val="PointDouble0"/>
    <w:rsid w:val="00FB3903"/>
    <w:rPr>
      <w:szCs w:val="24"/>
      <w:lang w:val="en-US" w:eastAsia="en-US"/>
    </w:rPr>
  </w:style>
  <w:style w:type="paragraph" w:customStyle="1" w:styleId="NormalArial">
    <w:name w:val="Normal Arial"/>
    <w:basedOn w:val="Standaard"/>
    <w:rsid w:val="00FB3903"/>
    <w:pPr>
      <w:suppressAutoHyphens w:val="0"/>
      <w:spacing w:line="240" w:lineRule="auto"/>
    </w:pPr>
    <w:rPr>
      <w:sz w:val="24"/>
      <w:szCs w:val="24"/>
      <w:lang w:val="en-IE"/>
    </w:rPr>
  </w:style>
  <w:style w:type="character" w:customStyle="1" w:styleId="adresse">
    <w:name w:val="adresse"/>
    <w:rsid w:val="00FB3903"/>
    <w:rPr>
      <w:rFonts w:cs="Times New Roman"/>
    </w:rPr>
  </w:style>
  <w:style w:type="numbering" w:customStyle="1" w:styleId="CurrentList1">
    <w:name w:val="Current List1"/>
    <w:rsid w:val="00FB3903"/>
    <w:pPr>
      <w:numPr>
        <w:numId w:val="32"/>
      </w:numPr>
    </w:pPr>
  </w:style>
  <w:style w:type="character" w:customStyle="1" w:styleId="title3">
    <w:name w:val="title3"/>
    <w:semiHidden/>
    <w:rsid w:val="00FB3903"/>
    <w:rPr>
      <w:b/>
      <w:sz w:val="21"/>
    </w:rPr>
  </w:style>
  <w:style w:type="character" w:customStyle="1" w:styleId="title20">
    <w:name w:val="title2"/>
    <w:semiHidden/>
    <w:rsid w:val="00FB3903"/>
    <w:rPr>
      <w:b/>
      <w:sz w:val="24"/>
    </w:rPr>
  </w:style>
  <w:style w:type="character" w:customStyle="1" w:styleId="Defterms">
    <w:name w:val="Defterms"/>
    <w:semiHidden/>
    <w:rsid w:val="00FB3903"/>
    <w:rPr>
      <w:color w:val="auto"/>
    </w:rPr>
  </w:style>
  <w:style w:type="character" w:customStyle="1" w:styleId="ExtXref">
    <w:name w:val="ExtXref"/>
    <w:semiHidden/>
    <w:rsid w:val="00FB3903"/>
    <w:rPr>
      <w:color w:val="auto"/>
    </w:rPr>
  </w:style>
  <w:style w:type="character" w:customStyle="1" w:styleId="Typewriter">
    <w:name w:val="Typewriter"/>
    <w:semiHidden/>
    <w:rsid w:val="00FB3903"/>
    <w:rPr>
      <w:rFonts w:ascii="Courier New" w:hAnsi="Courier New"/>
      <w:sz w:val="20"/>
    </w:rPr>
  </w:style>
  <w:style w:type="character" w:customStyle="1" w:styleId="TextkrperChar">
    <w:name w:val="Textkörper Char"/>
    <w:semiHidden/>
    <w:rsid w:val="00FB3903"/>
    <w:rPr>
      <w:rFonts w:ascii="Courier" w:hAnsi="Courier"/>
      <w:lang w:val="en-GB" w:eastAsia="en-US" w:bidi="ar-SA"/>
    </w:rPr>
  </w:style>
  <w:style w:type="paragraph" w:customStyle="1" w:styleId="table450">
    <w:name w:val="table45"/>
    <w:semiHidden/>
    <w:rsid w:val="00FB3903"/>
    <w:pPr>
      <w:keepLines/>
      <w:suppressLineNumbers/>
      <w:tabs>
        <w:tab w:val="left" w:pos="240"/>
        <w:tab w:val="left" w:pos="1520"/>
        <w:tab w:val="left" w:pos="10500"/>
      </w:tabs>
      <w:ind w:right="-2380"/>
    </w:pPr>
    <w:rPr>
      <w:rFonts w:ascii="Times" w:hAnsi="Times"/>
      <w:sz w:val="18"/>
      <w:lang w:val="de-DE" w:eastAsia="de-DE"/>
    </w:rPr>
  </w:style>
  <w:style w:type="character" w:customStyle="1" w:styleId="Text1Char">
    <w:name w:val="Text 1 Char"/>
    <w:semiHidden/>
    <w:rsid w:val="00FB3903"/>
    <w:rPr>
      <w:sz w:val="24"/>
      <w:lang w:val="en-GB" w:eastAsia="en-US" w:bidi="ar-SA"/>
    </w:rPr>
  </w:style>
  <w:style w:type="paragraph" w:customStyle="1" w:styleId="Bullet4">
    <w:name w:val="Bullet 4"/>
    <w:basedOn w:val="Standaard"/>
    <w:rsid w:val="00FB3903"/>
    <w:pPr>
      <w:numPr>
        <w:numId w:val="34"/>
      </w:numPr>
      <w:suppressAutoHyphens w:val="0"/>
      <w:spacing w:before="120" w:after="120" w:line="240" w:lineRule="auto"/>
      <w:jc w:val="both"/>
    </w:pPr>
    <w:rPr>
      <w:sz w:val="24"/>
      <w:szCs w:val="24"/>
    </w:rPr>
  </w:style>
  <w:style w:type="paragraph" w:customStyle="1" w:styleId="Annexetitre">
    <w:name w:val="Annexe titre"/>
    <w:basedOn w:val="Standaard"/>
    <w:next w:val="Standaard"/>
    <w:rsid w:val="00FB3903"/>
    <w:pPr>
      <w:suppressAutoHyphens w:val="0"/>
      <w:spacing w:before="120" w:after="120" w:line="240" w:lineRule="auto"/>
      <w:jc w:val="center"/>
    </w:pPr>
    <w:rPr>
      <w:b/>
      <w:sz w:val="24"/>
      <w:szCs w:val="24"/>
      <w:u w:val="single"/>
    </w:rPr>
  </w:style>
  <w:style w:type="paragraph" w:customStyle="1" w:styleId="Bullet1">
    <w:name w:val="Bullet 1"/>
    <w:basedOn w:val="Standaard"/>
    <w:rsid w:val="00FB3903"/>
    <w:pPr>
      <w:numPr>
        <w:numId w:val="35"/>
      </w:numPr>
      <w:suppressAutoHyphens w:val="0"/>
      <w:spacing w:before="120" w:after="120" w:line="240" w:lineRule="auto"/>
      <w:jc w:val="both"/>
    </w:pPr>
    <w:rPr>
      <w:sz w:val="24"/>
      <w:szCs w:val="24"/>
    </w:rPr>
  </w:style>
  <w:style w:type="paragraph" w:customStyle="1" w:styleId="GTRtitre2">
    <w:name w:val="GTR titre2"/>
    <w:basedOn w:val="GTRtitre1"/>
    <w:next w:val="GTRnormalCarCarCar1"/>
    <w:rsid w:val="00FB3903"/>
    <w:pPr>
      <w:tabs>
        <w:tab w:val="num" w:pos="720"/>
        <w:tab w:val="num" w:pos="1417"/>
      </w:tabs>
      <w:ind w:left="720" w:hanging="720"/>
    </w:pPr>
    <w:rPr>
      <w:rFonts w:ascii="Courier New" w:hAnsi="Courier New"/>
      <w:b/>
      <w:bCs/>
      <w:caps/>
    </w:rPr>
  </w:style>
  <w:style w:type="paragraph" w:customStyle="1" w:styleId="GTRtitre1">
    <w:name w:val="GTR titre1"/>
    <w:basedOn w:val="GTRnormalCarCarCar1"/>
    <w:next w:val="GTRnormalCarCarCar1"/>
    <w:autoRedefine/>
    <w:rsid w:val="00FB3903"/>
    <w:pPr>
      <w:widowControl/>
      <w:numPr>
        <w:ilvl w:val="0"/>
      </w:numPr>
      <w:tabs>
        <w:tab w:val="left" w:pos="0"/>
        <w:tab w:val="left" w:pos="1134"/>
        <w:tab w:val="left" w:pos="1360"/>
        <w:tab w:val="left" w:pos="1644"/>
        <w:tab w:val="left" w:pos="1983"/>
        <w:tab w:val="left" w:pos="5664"/>
        <w:tab w:val="left" w:pos="6372"/>
        <w:tab w:val="left" w:pos="7080"/>
        <w:tab w:val="left" w:pos="7788"/>
      </w:tabs>
      <w:autoSpaceDE/>
      <w:autoSpaceDN/>
      <w:adjustRightInd/>
      <w:ind w:left="1134"/>
      <w:jc w:val="both"/>
    </w:pPr>
    <w:rPr>
      <w:rFonts w:ascii="Times New Roman" w:hAnsi="Times New Roman" w:cs="Times New Roman"/>
      <w:sz w:val="24"/>
      <w:szCs w:val="20"/>
      <w:u w:val="single"/>
    </w:rPr>
  </w:style>
  <w:style w:type="character" w:customStyle="1" w:styleId="GTRnormal2CarCar">
    <w:name w:val="GTR normal 2 Car Car"/>
    <w:rsid w:val="00FB3903"/>
    <w:rPr>
      <w:rFonts w:ascii="Courier New" w:hAnsi="Courier New" w:cs="Courier New"/>
      <w:color w:val="000000"/>
      <w:szCs w:val="24"/>
      <w:lang w:val="en-GB" w:eastAsia="en-US" w:bidi="ar-SA"/>
    </w:rPr>
  </w:style>
  <w:style w:type="character" w:customStyle="1" w:styleId="GTRnormalCarCarCar1Car">
    <w:name w:val="GTR normal Car Car Car1 Car"/>
    <w:rsid w:val="00FB3903"/>
    <w:rPr>
      <w:rFonts w:ascii="Courier New" w:hAnsi="Courier New" w:cs="Courier New"/>
      <w:szCs w:val="24"/>
      <w:lang w:val="en-GB" w:eastAsia="en-US" w:bidi="ar-SA"/>
    </w:rPr>
  </w:style>
  <w:style w:type="paragraph" w:customStyle="1" w:styleId="GTRtitre5">
    <w:name w:val="GTR titre5"/>
    <w:basedOn w:val="GTRtitre4"/>
    <w:next w:val="GTRnormal3"/>
    <w:rsid w:val="00FB3903"/>
    <w:pPr>
      <w:tabs>
        <w:tab w:val="clear" w:pos="643"/>
        <w:tab w:val="clear" w:pos="1985"/>
        <w:tab w:val="num" w:pos="360"/>
        <w:tab w:val="num" w:pos="1800"/>
      </w:tabs>
      <w:ind w:left="360"/>
    </w:pPr>
    <w:rPr>
      <w:szCs w:val="20"/>
    </w:rPr>
  </w:style>
  <w:style w:type="paragraph" w:customStyle="1" w:styleId="GTRannex1">
    <w:name w:val="GTR annex1"/>
    <w:basedOn w:val="GTRtitre6"/>
    <w:next w:val="GTRnormalCarCarCar1"/>
    <w:rsid w:val="00FB3903"/>
    <w:pPr>
      <w:tabs>
        <w:tab w:val="clear" w:pos="360"/>
      </w:tabs>
      <w:ind w:left="0" w:firstLine="0"/>
    </w:pPr>
  </w:style>
  <w:style w:type="paragraph" w:customStyle="1" w:styleId="GTRtitre6">
    <w:name w:val="GTR titre6"/>
    <w:basedOn w:val="GTRtitre5"/>
    <w:next w:val="GTRnormal3"/>
    <w:rsid w:val="00FB3903"/>
  </w:style>
  <w:style w:type="paragraph" w:customStyle="1" w:styleId="GTRfootnote">
    <w:name w:val="GTR footnote"/>
    <w:basedOn w:val="Voetnoottekst"/>
    <w:rsid w:val="00FB3903"/>
    <w:pPr>
      <w:tabs>
        <w:tab w:val="clear" w:pos="1021"/>
        <w:tab w:val="left" w:pos="284"/>
      </w:tabs>
      <w:suppressAutoHyphens w:val="0"/>
      <w:spacing w:line="240" w:lineRule="auto"/>
      <w:ind w:left="284" w:right="0" w:hanging="284"/>
    </w:pPr>
    <w:rPr>
      <w:sz w:val="20"/>
      <w:szCs w:val="24"/>
      <w:lang w:val="en-US"/>
    </w:rPr>
  </w:style>
  <w:style w:type="paragraph" w:customStyle="1" w:styleId="Point0number">
    <w:name w:val="Point 0 (number)"/>
    <w:basedOn w:val="Standaard"/>
    <w:rsid w:val="00FB3903"/>
    <w:pPr>
      <w:numPr>
        <w:numId w:val="36"/>
      </w:numPr>
      <w:suppressAutoHyphens w:val="0"/>
      <w:spacing w:before="120" w:after="120" w:line="240" w:lineRule="auto"/>
      <w:jc w:val="both"/>
    </w:pPr>
    <w:rPr>
      <w:sz w:val="24"/>
      <w:szCs w:val="24"/>
    </w:rPr>
  </w:style>
  <w:style w:type="paragraph" w:customStyle="1" w:styleId="Point1number">
    <w:name w:val="Point 1 (number)"/>
    <w:basedOn w:val="Standaard"/>
    <w:rsid w:val="00FB3903"/>
    <w:pPr>
      <w:numPr>
        <w:ilvl w:val="2"/>
        <w:numId w:val="36"/>
      </w:numPr>
      <w:suppressAutoHyphens w:val="0"/>
      <w:spacing w:before="120" w:after="120" w:line="240" w:lineRule="auto"/>
      <w:jc w:val="both"/>
    </w:pPr>
    <w:rPr>
      <w:sz w:val="24"/>
      <w:szCs w:val="24"/>
    </w:rPr>
  </w:style>
  <w:style w:type="paragraph" w:customStyle="1" w:styleId="Point2number">
    <w:name w:val="Point 2 (number)"/>
    <w:basedOn w:val="Standaard"/>
    <w:rsid w:val="00FB3903"/>
    <w:pPr>
      <w:numPr>
        <w:ilvl w:val="4"/>
        <w:numId w:val="36"/>
      </w:numPr>
      <w:suppressAutoHyphens w:val="0"/>
      <w:spacing w:before="120" w:after="120" w:line="240" w:lineRule="auto"/>
      <w:jc w:val="both"/>
    </w:pPr>
    <w:rPr>
      <w:sz w:val="24"/>
      <w:szCs w:val="24"/>
    </w:rPr>
  </w:style>
  <w:style w:type="paragraph" w:customStyle="1" w:styleId="Point3number">
    <w:name w:val="Point 3 (number)"/>
    <w:basedOn w:val="Standaard"/>
    <w:rsid w:val="00FB3903"/>
    <w:pPr>
      <w:numPr>
        <w:ilvl w:val="6"/>
        <w:numId w:val="36"/>
      </w:numPr>
      <w:suppressAutoHyphens w:val="0"/>
      <w:spacing w:before="120" w:after="120" w:line="240" w:lineRule="auto"/>
      <w:jc w:val="both"/>
    </w:pPr>
    <w:rPr>
      <w:sz w:val="24"/>
      <w:szCs w:val="24"/>
    </w:rPr>
  </w:style>
  <w:style w:type="paragraph" w:customStyle="1" w:styleId="Point0letter">
    <w:name w:val="Point 0 (letter)"/>
    <w:basedOn w:val="Standaard"/>
    <w:rsid w:val="00FB3903"/>
    <w:pPr>
      <w:numPr>
        <w:ilvl w:val="1"/>
        <w:numId w:val="36"/>
      </w:numPr>
      <w:suppressAutoHyphens w:val="0"/>
      <w:spacing w:before="120" w:after="120" w:line="240" w:lineRule="auto"/>
      <w:jc w:val="both"/>
    </w:pPr>
    <w:rPr>
      <w:sz w:val="24"/>
      <w:szCs w:val="24"/>
    </w:rPr>
  </w:style>
  <w:style w:type="paragraph" w:customStyle="1" w:styleId="Point1letter">
    <w:name w:val="Point 1 (letter)"/>
    <w:basedOn w:val="Standaard"/>
    <w:rsid w:val="00FB3903"/>
    <w:pPr>
      <w:numPr>
        <w:ilvl w:val="3"/>
        <w:numId w:val="36"/>
      </w:numPr>
      <w:suppressAutoHyphens w:val="0"/>
      <w:spacing w:before="120" w:after="120" w:line="240" w:lineRule="auto"/>
      <w:jc w:val="both"/>
    </w:pPr>
    <w:rPr>
      <w:sz w:val="24"/>
      <w:szCs w:val="24"/>
    </w:rPr>
  </w:style>
  <w:style w:type="paragraph" w:customStyle="1" w:styleId="Point2letter">
    <w:name w:val="Point 2 (letter)"/>
    <w:basedOn w:val="Standaard"/>
    <w:rsid w:val="00FB3903"/>
    <w:pPr>
      <w:numPr>
        <w:ilvl w:val="5"/>
        <w:numId w:val="36"/>
      </w:numPr>
      <w:suppressAutoHyphens w:val="0"/>
      <w:spacing w:before="120" w:after="120" w:line="240" w:lineRule="auto"/>
      <w:jc w:val="both"/>
    </w:pPr>
    <w:rPr>
      <w:sz w:val="24"/>
      <w:szCs w:val="24"/>
    </w:rPr>
  </w:style>
  <w:style w:type="paragraph" w:customStyle="1" w:styleId="Point3letter">
    <w:name w:val="Point 3 (letter)"/>
    <w:basedOn w:val="Standaard"/>
    <w:rsid w:val="00FB3903"/>
    <w:pPr>
      <w:numPr>
        <w:ilvl w:val="7"/>
        <w:numId w:val="36"/>
      </w:numPr>
      <w:suppressAutoHyphens w:val="0"/>
      <w:spacing w:before="120" w:after="120" w:line="240" w:lineRule="auto"/>
      <w:jc w:val="both"/>
    </w:pPr>
    <w:rPr>
      <w:sz w:val="24"/>
      <w:szCs w:val="24"/>
    </w:rPr>
  </w:style>
  <w:style w:type="paragraph" w:customStyle="1" w:styleId="Point4letter">
    <w:name w:val="Point 4 (letter)"/>
    <w:basedOn w:val="Standaard"/>
    <w:rsid w:val="00FB3903"/>
    <w:pPr>
      <w:numPr>
        <w:ilvl w:val="8"/>
        <w:numId w:val="36"/>
      </w:numPr>
      <w:suppressAutoHyphens w:val="0"/>
      <w:spacing w:before="120" w:after="120" w:line="240" w:lineRule="auto"/>
      <w:jc w:val="both"/>
    </w:pPr>
    <w:rPr>
      <w:sz w:val="24"/>
      <w:szCs w:val="24"/>
    </w:rPr>
  </w:style>
  <w:style w:type="paragraph" w:customStyle="1" w:styleId="Bullet0">
    <w:name w:val="Bullet 0"/>
    <w:basedOn w:val="Standaard"/>
    <w:rsid w:val="00FB3903"/>
    <w:pPr>
      <w:numPr>
        <w:numId w:val="37"/>
      </w:numPr>
      <w:suppressAutoHyphens w:val="0"/>
      <w:spacing w:before="120" w:after="120" w:line="240" w:lineRule="auto"/>
      <w:jc w:val="both"/>
    </w:pPr>
    <w:rPr>
      <w:sz w:val="24"/>
      <w:szCs w:val="24"/>
    </w:rPr>
  </w:style>
  <w:style w:type="paragraph" w:customStyle="1" w:styleId="Bullet2">
    <w:name w:val="Bullet 2"/>
    <w:basedOn w:val="Standaard"/>
    <w:rsid w:val="00FB3903"/>
    <w:pPr>
      <w:numPr>
        <w:numId w:val="38"/>
      </w:numPr>
      <w:suppressAutoHyphens w:val="0"/>
      <w:spacing w:before="120" w:after="120" w:line="240" w:lineRule="auto"/>
      <w:jc w:val="both"/>
    </w:pPr>
    <w:rPr>
      <w:sz w:val="24"/>
      <w:szCs w:val="24"/>
    </w:rPr>
  </w:style>
  <w:style w:type="paragraph" w:customStyle="1" w:styleId="Bullet3">
    <w:name w:val="Bullet 3"/>
    <w:basedOn w:val="Standaard"/>
    <w:rsid w:val="00FB3903"/>
    <w:pPr>
      <w:numPr>
        <w:numId w:val="39"/>
      </w:numPr>
      <w:suppressAutoHyphens w:val="0"/>
      <w:spacing w:before="120" w:after="120" w:line="240" w:lineRule="auto"/>
      <w:jc w:val="both"/>
    </w:pPr>
    <w:rPr>
      <w:sz w:val="24"/>
      <w:szCs w:val="24"/>
    </w:rPr>
  </w:style>
  <w:style w:type="paragraph" w:customStyle="1" w:styleId="Annexetitrefichefinancire">
    <w:name w:val="Annexe titre (fiche financière)"/>
    <w:basedOn w:val="Standaard"/>
    <w:next w:val="Standaard"/>
    <w:rsid w:val="00FB3903"/>
    <w:pPr>
      <w:suppressAutoHyphens w:val="0"/>
      <w:spacing w:before="120" w:after="120" w:line="240" w:lineRule="auto"/>
      <w:jc w:val="center"/>
    </w:pPr>
    <w:rPr>
      <w:b/>
      <w:sz w:val="24"/>
      <w:szCs w:val="24"/>
      <w:u w:val="single"/>
    </w:rPr>
  </w:style>
  <w:style w:type="paragraph" w:customStyle="1" w:styleId="Rfrenceinstitutionnelle">
    <w:name w:val="Référence institutionnelle"/>
    <w:basedOn w:val="Standaard"/>
    <w:next w:val="Confidentialit"/>
    <w:rsid w:val="00FB3903"/>
    <w:pPr>
      <w:suppressAutoHyphens w:val="0"/>
      <w:spacing w:after="240" w:line="240" w:lineRule="auto"/>
      <w:ind w:left="5103"/>
    </w:pPr>
    <w:rPr>
      <w:sz w:val="24"/>
      <w:szCs w:val="24"/>
    </w:rPr>
  </w:style>
  <w:style w:type="paragraph" w:customStyle="1" w:styleId="Rfrenceinterinstitutionnelle">
    <w:name w:val="Référence interinstitutionnelle"/>
    <w:basedOn w:val="Standaard"/>
    <w:next w:val="Statut"/>
    <w:rsid w:val="00FB3903"/>
    <w:pPr>
      <w:suppressAutoHyphens w:val="0"/>
      <w:spacing w:line="240" w:lineRule="auto"/>
      <w:ind w:left="5103"/>
    </w:pPr>
    <w:rPr>
      <w:sz w:val="24"/>
      <w:szCs w:val="24"/>
    </w:rPr>
  </w:style>
  <w:style w:type="paragraph" w:customStyle="1" w:styleId="Pagedecouverture">
    <w:name w:val="Page de couverture"/>
    <w:basedOn w:val="Standaard"/>
    <w:next w:val="Standaard"/>
    <w:rsid w:val="00FB3903"/>
    <w:pPr>
      <w:suppressAutoHyphens w:val="0"/>
      <w:spacing w:before="120" w:after="120" w:line="240" w:lineRule="auto"/>
      <w:jc w:val="both"/>
    </w:pPr>
    <w:rPr>
      <w:sz w:val="24"/>
      <w:szCs w:val="24"/>
    </w:rPr>
  </w:style>
  <w:style w:type="paragraph" w:customStyle="1" w:styleId="Supertitre">
    <w:name w:val="Supertitre"/>
    <w:basedOn w:val="Standaard"/>
    <w:next w:val="Standaard"/>
    <w:rsid w:val="00FB3903"/>
    <w:pPr>
      <w:suppressAutoHyphens w:val="0"/>
      <w:spacing w:after="600" w:line="240" w:lineRule="auto"/>
      <w:jc w:val="center"/>
    </w:pPr>
    <w:rPr>
      <w:b/>
      <w:sz w:val="24"/>
      <w:szCs w:val="24"/>
    </w:rPr>
  </w:style>
  <w:style w:type="paragraph" w:customStyle="1" w:styleId="Languesfaisantfoi">
    <w:name w:val="Langues faisant foi"/>
    <w:basedOn w:val="Standaard"/>
    <w:next w:val="Standaard"/>
    <w:rsid w:val="00FB3903"/>
    <w:pPr>
      <w:suppressAutoHyphens w:val="0"/>
      <w:spacing w:before="360" w:line="240" w:lineRule="auto"/>
      <w:jc w:val="center"/>
    </w:pPr>
    <w:rPr>
      <w:sz w:val="24"/>
      <w:szCs w:val="24"/>
    </w:rPr>
  </w:style>
  <w:style w:type="paragraph" w:customStyle="1" w:styleId="Rfrencecroise">
    <w:name w:val="Référence croisée"/>
    <w:basedOn w:val="Standaard"/>
    <w:rsid w:val="00FB3903"/>
    <w:pPr>
      <w:suppressAutoHyphens w:val="0"/>
      <w:spacing w:line="240" w:lineRule="auto"/>
      <w:jc w:val="center"/>
    </w:pPr>
    <w:rPr>
      <w:sz w:val="24"/>
      <w:szCs w:val="24"/>
    </w:rPr>
  </w:style>
  <w:style w:type="paragraph" w:customStyle="1" w:styleId="DatedadoptionPagedecouverture">
    <w:name w:val="Date d'adoption (Page de couverture)"/>
    <w:basedOn w:val="Datedadoption"/>
    <w:next w:val="TitreobjetPagedecouverture"/>
    <w:rsid w:val="00FB3903"/>
    <w:rPr>
      <w:lang w:eastAsia="en-US"/>
    </w:rPr>
  </w:style>
  <w:style w:type="paragraph" w:customStyle="1" w:styleId="RfrenceinterinstitutionnellePagedecouverture">
    <w:name w:val="Référence interinstitutionnelle (Page de couverture)"/>
    <w:basedOn w:val="Rfrenceinterinstitutionnelle"/>
    <w:next w:val="Confidentialit"/>
    <w:rsid w:val="00FB3903"/>
  </w:style>
  <w:style w:type="paragraph" w:customStyle="1" w:styleId="Sous-titreobjetPagedecouverture">
    <w:name w:val="Sous-titre objet (Page de couverture)"/>
    <w:basedOn w:val="Sous-titreobjet"/>
    <w:rsid w:val="00FB3903"/>
    <w:rPr>
      <w:lang w:eastAsia="en-US"/>
    </w:rPr>
  </w:style>
  <w:style w:type="paragraph" w:customStyle="1" w:styleId="StatutPagedecouverture">
    <w:name w:val="Statut (Page de couverture)"/>
    <w:basedOn w:val="Statut"/>
    <w:next w:val="TypedudocumentPagedecouverture"/>
    <w:rsid w:val="00FB3903"/>
    <w:rPr>
      <w:lang w:eastAsia="en-US"/>
    </w:rPr>
  </w:style>
  <w:style w:type="paragraph" w:customStyle="1" w:styleId="TitreobjetPagedecouverture">
    <w:name w:val="Titre objet (Page de couverture)"/>
    <w:basedOn w:val="Titreobjet"/>
    <w:next w:val="Sous-titreobjetPagedecouverture"/>
    <w:rsid w:val="00FB3903"/>
    <w:rPr>
      <w:lang w:eastAsia="en-US"/>
    </w:rPr>
  </w:style>
  <w:style w:type="paragraph" w:customStyle="1" w:styleId="TypedudocumentPagedecouverture">
    <w:name w:val="Type du document (Page de couverture)"/>
    <w:basedOn w:val="Typedudocument"/>
    <w:next w:val="TitreobjetPagedecouverture"/>
    <w:rsid w:val="00FB3903"/>
    <w:rPr>
      <w:lang w:eastAsia="en-US"/>
    </w:rPr>
  </w:style>
  <w:style w:type="paragraph" w:customStyle="1" w:styleId="Volume">
    <w:name w:val="Volume"/>
    <w:basedOn w:val="Standaard"/>
    <w:next w:val="Confidentialit"/>
    <w:rsid w:val="00FB3903"/>
    <w:pPr>
      <w:suppressAutoHyphens w:val="0"/>
      <w:spacing w:after="240" w:line="240" w:lineRule="auto"/>
      <w:ind w:left="5103"/>
    </w:pPr>
    <w:rPr>
      <w:sz w:val="24"/>
      <w:szCs w:val="24"/>
    </w:rPr>
  </w:style>
  <w:style w:type="paragraph" w:customStyle="1" w:styleId="IntrtEEE">
    <w:name w:val="Intérêt EEE"/>
    <w:basedOn w:val="Languesfaisantfoi"/>
    <w:next w:val="Standaard"/>
    <w:rsid w:val="00FB3903"/>
    <w:pPr>
      <w:spacing w:after="240"/>
    </w:pPr>
  </w:style>
  <w:style w:type="paragraph" w:customStyle="1" w:styleId="Accompagnant">
    <w:name w:val="Accompagnant"/>
    <w:basedOn w:val="Standaard"/>
    <w:next w:val="Typeacteprincipal"/>
    <w:rsid w:val="00FB3903"/>
    <w:pPr>
      <w:suppressAutoHyphens w:val="0"/>
      <w:spacing w:after="240" w:line="240" w:lineRule="auto"/>
      <w:jc w:val="center"/>
    </w:pPr>
    <w:rPr>
      <w:b/>
      <w:i/>
      <w:sz w:val="24"/>
      <w:szCs w:val="24"/>
    </w:rPr>
  </w:style>
  <w:style w:type="paragraph" w:customStyle="1" w:styleId="Typeacteprincipal">
    <w:name w:val="Type acte principal"/>
    <w:basedOn w:val="Standaard"/>
    <w:next w:val="Objetacteprincipal"/>
    <w:rsid w:val="00FB3903"/>
    <w:pPr>
      <w:suppressAutoHyphens w:val="0"/>
      <w:spacing w:after="240" w:line="240" w:lineRule="auto"/>
      <w:jc w:val="center"/>
    </w:pPr>
    <w:rPr>
      <w:b/>
      <w:sz w:val="24"/>
      <w:szCs w:val="24"/>
    </w:rPr>
  </w:style>
  <w:style w:type="paragraph" w:customStyle="1" w:styleId="Objetacteprincipal">
    <w:name w:val="Objet acte principal"/>
    <w:basedOn w:val="Standaard"/>
    <w:next w:val="Titrearticle"/>
    <w:rsid w:val="00FB3903"/>
    <w:pPr>
      <w:suppressAutoHyphens w:val="0"/>
      <w:spacing w:after="360" w:line="240" w:lineRule="auto"/>
      <w:jc w:val="center"/>
    </w:pPr>
    <w:rPr>
      <w:b/>
      <w:sz w:val="24"/>
      <w:szCs w:val="24"/>
    </w:rPr>
  </w:style>
  <w:style w:type="paragraph" w:customStyle="1" w:styleId="IntrtEEEPagedecouverture">
    <w:name w:val="Intérêt EEE (Page de couverture)"/>
    <w:basedOn w:val="IntrtEEE"/>
    <w:next w:val="Rfrencecroise"/>
    <w:rsid w:val="00FB3903"/>
  </w:style>
  <w:style w:type="paragraph" w:customStyle="1" w:styleId="AccompagnantPagedecouverture">
    <w:name w:val="Accompagnant (Page de couverture)"/>
    <w:basedOn w:val="Accompagnant"/>
    <w:next w:val="TypeacteprincipalPagedecouverture"/>
    <w:rsid w:val="00FB3903"/>
  </w:style>
  <w:style w:type="paragraph" w:customStyle="1" w:styleId="TypeacteprincipalPagedecouverture">
    <w:name w:val="Type acte principal (Page de couverture)"/>
    <w:basedOn w:val="Typeacteprincipal"/>
    <w:next w:val="ObjetacteprincipalPagedecouverture"/>
    <w:rsid w:val="00FB3903"/>
  </w:style>
  <w:style w:type="paragraph" w:customStyle="1" w:styleId="ObjetacteprincipalPagedecouverture">
    <w:name w:val="Objet acte principal (Page de couverture)"/>
    <w:basedOn w:val="Objetacteprincipal"/>
    <w:next w:val="Rfrencecroise"/>
    <w:rsid w:val="00FB3903"/>
  </w:style>
  <w:style w:type="paragraph" w:customStyle="1" w:styleId="LanguesfaisantfoiPagedecouverture">
    <w:name w:val="Langues faisant foi (Page de couverture)"/>
    <w:basedOn w:val="Standaard"/>
    <w:next w:val="Standaard"/>
    <w:rsid w:val="00FB3903"/>
    <w:pPr>
      <w:suppressAutoHyphens w:val="0"/>
      <w:spacing w:before="360" w:line="240" w:lineRule="auto"/>
      <w:jc w:val="center"/>
    </w:pPr>
    <w:rPr>
      <w:sz w:val="24"/>
      <w:szCs w:val="24"/>
    </w:rPr>
  </w:style>
  <w:style w:type="paragraph" w:customStyle="1" w:styleId="CM12">
    <w:name w:val="CM1+2"/>
    <w:basedOn w:val="Default"/>
    <w:next w:val="Default"/>
    <w:rsid w:val="00FB3903"/>
    <w:rPr>
      <w:rFonts w:ascii="EUAlbertina" w:hAnsi="EUAlbertina"/>
      <w:color w:val="auto"/>
      <w:lang w:val="en-GB" w:eastAsia="en-GB"/>
    </w:rPr>
  </w:style>
  <w:style w:type="paragraph" w:customStyle="1" w:styleId="CM32">
    <w:name w:val="CM3+2"/>
    <w:basedOn w:val="Default"/>
    <w:next w:val="Default"/>
    <w:rsid w:val="00FB3903"/>
    <w:rPr>
      <w:rFonts w:ascii="EUAlbertina" w:hAnsi="EUAlbertina"/>
      <w:color w:val="auto"/>
      <w:lang w:val="en-GB" w:eastAsia="en-GB"/>
    </w:rPr>
  </w:style>
  <w:style w:type="paragraph" w:customStyle="1" w:styleId="CM15">
    <w:name w:val="CM1+5"/>
    <w:basedOn w:val="Default"/>
    <w:next w:val="Default"/>
    <w:rsid w:val="00FB3903"/>
    <w:rPr>
      <w:rFonts w:ascii="EUAlbertina" w:hAnsi="EUAlbertina"/>
      <w:color w:val="auto"/>
      <w:lang w:val="en-GB" w:eastAsia="en-GB"/>
    </w:rPr>
  </w:style>
  <w:style w:type="paragraph" w:customStyle="1" w:styleId="CM35">
    <w:name w:val="CM3+5"/>
    <w:basedOn w:val="Default"/>
    <w:next w:val="Default"/>
    <w:rsid w:val="00FB3903"/>
    <w:rPr>
      <w:rFonts w:ascii="EUAlbertina" w:hAnsi="EUAlbertina"/>
      <w:color w:val="auto"/>
      <w:lang w:val="en-GB" w:eastAsia="en-GB"/>
    </w:rPr>
  </w:style>
  <w:style w:type="paragraph" w:customStyle="1" w:styleId="CM11">
    <w:name w:val="CM1+1"/>
    <w:basedOn w:val="Default"/>
    <w:next w:val="Default"/>
    <w:rsid w:val="00FB3903"/>
    <w:rPr>
      <w:rFonts w:ascii="EUAlbertina" w:hAnsi="EUAlbertina"/>
      <w:color w:val="auto"/>
      <w:lang w:val="en-GB" w:eastAsia="en-GB"/>
    </w:rPr>
  </w:style>
  <w:style w:type="paragraph" w:customStyle="1" w:styleId="CM31">
    <w:name w:val="CM3+1"/>
    <w:basedOn w:val="Default"/>
    <w:next w:val="Default"/>
    <w:rsid w:val="00FB3903"/>
    <w:rPr>
      <w:rFonts w:ascii="EUAlbertina" w:hAnsi="EUAlbertina"/>
      <w:color w:val="auto"/>
      <w:lang w:val="en-GB" w:eastAsia="en-GB"/>
    </w:rPr>
  </w:style>
  <w:style w:type="paragraph" w:customStyle="1" w:styleId="CM16">
    <w:name w:val="CM1+6"/>
    <w:basedOn w:val="Default"/>
    <w:next w:val="Default"/>
    <w:rsid w:val="00FB3903"/>
    <w:rPr>
      <w:rFonts w:ascii="EUAlbertina" w:hAnsi="EUAlbertina"/>
      <w:color w:val="auto"/>
      <w:lang w:val="en-GB" w:eastAsia="en-GB"/>
    </w:rPr>
  </w:style>
  <w:style w:type="paragraph" w:customStyle="1" w:styleId="CM36">
    <w:name w:val="CM3+6"/>
    <w:basedOn w:val="Default"/>
    <w:next w:val="Default"/>
    <w:rsid w:val="00FB3903"/>
    <w:rPr>
      <w:rFonts w:ascii="EUAlbertina" w:hAnsi="EUAlbertina"/>
      <w:color w:val="auto"/>
      <w:lang w:val="en-GB" w:eastAsia="en-GB"/>
    </w:rPr>
  </w:style>
  <w:style w:type="paragraph" w:customStyle="1" w:styleId="NormalUnderline">
    <w:name w:val="Normal + Underline"/>
    <w:aliases w:val="Strikethrough,Centered"/>
    <w:basedOn w:val="Standaard"/>
    <w:rsid w:val="00FB3903"/>
    <w:pPr>
      <w:jc w:val="center"/>
    </w:pPr>
    <w:rPr>
      <w:strike/>
      <w:u w:val="single"/>
      <w:lang w:val="en-US"/>
    </w:rPr>
  </w:style>
  <w:style w:type="paragraph" w:customStyle="1" w:styleId="GRPEnormal2">
    <w:name w:val="GRPE normal 2"/>
    <w:basedOn w:val="Standaard"/>
    <w:autoRedefine/>
    <w:rsid w:val="00FB3903"/>
    <w:pPr>
      <w:tabs>
        <w:tab w:val="left" w:pos="1701"/>
      </w:tabs>
      <w:suppressAutoHyphens w:val="0"/>
      <w:spacing w:line="240" w:lineRule="auto"/>
      <w:ind w:left="1701" w:hanging="567"/>
      <w:jc w:val="both"/>
    </w:pPr>
    <w:rPr>
      <w:sz w:val="24"/>
      <w:szCs w:val="24"/>
      <w:lang w:val="en-US"/>
    </w:rPr>
  </w:style>
  <w:style w:type="paragraph" w:customStyle="1" w:styleId="GRPEliste2">
    <w:name w:val="GRPE liste 2"/>
    <w:basedOn w:val="Standaard"/>
    <w:rsid w:val="00FB3903"/>
    <w:pPr>
      <w:numPr>
        <w:numId w:val="40"/>
      </w:numPr>
      <w:tabs>
        <w:tab w:val="left" w:pos="1701"/>
      </w:tabs>
      <w:suppressAutoHyphens w:val="0"/>
      <w:spacing w:line="240" w:lineRule="auto"/>
      <w:ind w:left="1701" w:hanging="567"/>
      <w:jc w:val="both"/>
    </w:pPr>
    <w:rPr>
      <w:sz w:val="24"/>
      <w:szCs w:val="24"/>
      <w:lang w:val="en-US"/>
    </w:rPr>
  </w:style>
  <w:style w:type="paragraph" w:customStyle="1" w:styleId="H23GLeft0cm">
    <w:name w:val="_ H_2/3_G + Left:  0 cm"/>
    <w:aliases w:val="Hanging:  2.01 cm,Right:  2.01 cm,Before:  0 pt,A..."/>
    <w:basedOn w:val="Standaard"/>
    <w:rsid w:val="00FB3903"/>
  </w:style>
  <w:style w:type="paragraph" w:customStyle="1" w:styleId="Body">
    <w:name w:val="Body"/>
    <w:basedOn w:val="Standaard"/>
    <w:rsid w:val="00FB3903"/>
    <w:pPr>
      <w:suppressAutoHyphens w:val="0"/>
      <w:spacing w:line="260" w:lineRule="atLeast"/>
    </w:pPr>
    <w:rPr>
      <w:sz w:val="21"/>
      <w:lang w:val="nl-NL"/>
    </w:rPr>
  </w:style>
  <w:style w:type="character" w:customStyle="1" w:styleId="GRPEtitre1Char">
    <w:name w:val="GRPE titre 1 Char"/>
    <w:link w:val="GRPEtitre1"/>
    <w:locked/>
    <w:rsid w:val="00FB3903"/>
    <w:rPr>
      <w:caps/>
      <w:sz w:val="24"/>
      <w:szCs w:val="24"/>
      <w:lang w:val="en-GB" w:eastAsia="ja-JP"/>
    </w:rPr>
  </w:style>
  <w:style w:type="character" w:customStyle="1" w:styleId="GRPEtitre2Char">
    <w:name w:val="GRPE titre 2 Char"/>
    <w:link w:val="GRPEtitre2"/>
    <w:locked/>
    <w:rsid w:val="00FB3903"/>
    <w:rPr>
      <w:sz w:val="24"/>
      <w:szCs w:val="24"/>
      <w:u w:val="single"/>
      <w:lang w:eastAsia="ja-JP"/>
    </w:rPr>
  </w:style>
  <w:style w:type="paragraph" w:customStyle="1" w:styleId="Voettekst1">
    <w:name w:val="Voettekst1"/>
    <w:rsid w:val="00FB3903"/>
    <w:pPr>
      <w:tabs>
        <w:tab w:val="center" w:pos="4680"/>
        <w:tab w:val="right" w:pos="9000"/>
        <w:tab w:val="left" w:pos="9360"/>
      </w:tabs>
      <w:suppressAutoHyphens/>
    </w:pPr>
    <w:rPr>
      <w:rFonts w:ascii="Book Antiqua" w:hAnsi="Book Antiqua"/>
    </w:rPr>
  </w:style>
  <w:style w:type="character" w:customStyle="1" w:styleId="GRPEtitre4Char">
    <w:name w:val="GRPE titre 4 Char"/>
    <w:link w:val="GRPEtitre4"/>
    <w:locked/>
    <w:rsid w:val="00FB3903"/>
    <w:rPr>
      <w:sz w:val="24"/>
      <w:szCs w:val="24"/>
      <w:lang w:eastAsia="ja-JP"/>
    </w:rPr>
  </w:style>
  <w:style w:type="character" w:customStyle="1" w:styleId="GRPEtitre5Char">
    <w:name w:val="GRPE titre 5 Char"/>
    <w:basedOn w:val="GRPEtitre4Char"/>
    <w:link w:val="GRPEtitre5"/>
    <w:locked/>
    <w:rsid w:val="00FB3903"/>
    <w:rPr>
      <w:sz w:val="24"/>
      <w:szCs w:val="24"/>
      <w:lang w:eastAsia="ja-JP"/>
    </w:rPr>
  </w:style>
  <w:style w:type="paragraph" w:customStyle="1" w:styleId="GRPEtitre1">
    <w:name w:val="GRPE titre 1"/>
    <w:basedOn w:val="Standaard"/>
    <w:next w:val="GRPEnormal1"/>
    <w:link w:val="GRPEtitre1Char"/>
    <w:uiPriority w:val="99"/>
    <w:rsid w:val="00FB3903"/>
    <w:pPr>
      <w:numPr>
        <w:numId w:val="11"/>
      </w:numPr>
      <w:suppressAutoHyphens w:val="0"/>
      <w:spacing w:line="240" w:lineRule="auto"/>
      <w:jc w:val="both"/>
      <w:outlineLvl w:val="0"/>
    </w:pPr>
    <w:rPr>
      <w:caps/>
      <w:sz w:val="24"/>
      <w:szCs w:val="24"/>
      <w:lang w:eastAsia="ja-JP"/>
    </w:rPr>
  </w:style>
  <w:style w:type="paragraph" w:customStyle="1" w:styleId="GRPEtitre2">
    <w:name w:val="GRPE titre 2"/>
    <w:basedOn w:val="GRPEtitre1"/>
    <w:next w:val="GRPEnormal1"/>
    <w:link w:val="GRPEtitre2Char"/>
    <w:rsid w:val="00FB3903"/>
    <w:pPr>
      <w:numPr>
        <w:ilvl w:val="1"/>
      </w:numPr>
      <w:tabs>
        <w:tab w:val="num" w:pos="1080"/>
      </w:tabs>
      <w:outlineLvl w:val="1"/>
    </w:pPr>
    <w:rPr>
      <w:caps w:val="0"/>
      <w:u w:val="single"/>
      <w:lang w:val="en-US"/>
    </w:rPr>
  </w:style>
  <w:style w:type="paragraph" w:customStyle="1" w:styleId="GRPEtitre3">
    <w:name w:val="GRPE titre 3"/>
    <w:basedOn w:val="GRPEtitre2"/>
    <w:next w:val="GRPEnormal1"/>
    <w:autoRedefine/>
    <w:rsid w:val="00FB3903"/>
    <w:pPr>
      <w:numPr>
        <w:ilvl w:val="2"/>
      </w:numPr>
      <w:tabs>
        <w:tab w:val="num" w:pos="720"/>
        <w:tab w:val="num" w:pos="1080"/>
      </w:tabs>
      <w:ind w:left="720" w:hanging="432"/>
    </w:pPr>
    <w:rPr>
      <w:noProof/>
      <w:u w:val="none"/>
    </w:rPr>
  </w:style>
  <w:style w:type="paragraph" w:customStyle="1" w:styleId="GRPEtitre4">
    <w:name w:val="GRPE titre 4"/>
    <w:basedOn w:val="GRPEtitre2"/>
    <w:next w:val="GRPEnormal1"/>
    <w:link w:val="GRPEtitre4Char"/>
    <w:rsid w:val="00FB3903"/>
    <w:pPr>
      <w:numPr>
        <w:ilvl w:val="3"/>
      </w:numPr>
      <w:tabs>
        <w:tab w:val="num" w:pos="864"/>
        <w:tab w:val="num" w:pos="1080"/>
      </w:tabs>
      <w:ind w:left="864" w:hanging="144"/>
    </w:pPr>
    <w:rPr>
      <w:u w:val="none"/>
    </w:rPr>
  </w:style>
  <w:style w:type="paragraph" w:customStyle="1" w:styleId="GRPEtitre5">
    <w:name w:val="GRPE titre 5"/>
    <w:basedOn w:val="GRPEtitre4"/>
    <w:next w:val="GRPEnormal1"/>
    <w:link w:val="GRPEtitre5Char"/>
    <w:autoRedefine/>
    <w:rsid w:val="00FB3903"/>
    <w:pPr>
      <w:numPr>
        <w:ilvl w:val="4"/>
      </w:numPr>
      <w:tabs>
        <w:tab w:val="num" w:pos="1008"/>
        <w:tab w:val="num" w:pos="1080"/>
      </w:tabs>
      <w:ind w:left="1008" w:hanging="432"/>
    </w:pPr>
  </w:style>
  <w:style w:type="paragraph" w:customStyle="1" w:styleId="GRPEapptitre1">
    <w:name w:val="GRPE app titre 1"/>
    <w:basedOn w:val="Standaard"/>
    <w:next w:val="GRPEnormal1"/>
    <w:autoRedefine/>
    <w:rsid w:val="00FB3903"/>
    <w:pPr>
      <w:tabs>
        <w:tab w:val="num" w:pos="1492"/>
        <w:tab w:val="left" w:pos="1701"/>
      </w:tabs>
      <w:suppressAutoHyphens w:val="0"/>
      <w:spacing w:line="240" w:lineRule="auto"/>
      <w:ind w:left="1492" w:hanging="360"/>
      <w:jc w:val="both"/>
    </w:pPr>
    <w:rPr>
      <w:sz w:val="24"/>
      <w:szCs w:val="24"/>
    </w:rPr>
  </w:style>
  <w:style w:type="paragraph" w:customStyle="1" w:styleId="GRPEnormal3">
    <w:name w:val="GRPE normal 3"/>
    <w:basedOn w:val="Standaard"/>
    <w:rsid w:val="00FB3903"/>
    <w:pPr>
      <w:tabs>
        <w:tab w:val="left" w:pos="2268"/>
        <w:tab w:val="left" w:pos="2835"/>
      </w:tabs>
      <w:suppressAutoHyphens w:val="0"/>
      <w:spacing w:line="240" w:lineRule="auto"/>
      <w:ind w:left="1701"/>
      <w:jc w:val="both"/>
    </w:pPr>
    <w:rPr>
      <w:sz w:val="24"/>
      <w:szCs w:val="24"/>
      <w:lang w:val="en-US"/>
    </w:rPr>
  </w:style>
  <w:style w:type="paragraph" w:customStyle="1" w:styleId="GRPEtitre0">
    <w:name w:val="GRPE titre 0"/>
    <w:basedOn w:val="Standaard"/>
    <w:next w:val="GRPEfauxtitre1"/>
    <w:rsid w:val="00FB3903"/>
    <w:pPr>
      <w:suppressAutoHyphens w:val="0"/>
      <w:spacing w:line="240" w:lineRule="auto"/>
      <w:jc w:val="center"/>
    </w:pPr>
    <w:rPr>
      <w:rFonts w:ascii="Times New Roman Gras" w:eastAsia="MS Mincho" w:hAnsi="Times New Roman Gras"/>
      <w:b/>
      <w:sz w:val="24"/>
      <w:szCs w:val="24"/>
    </w:rPr>
  </w:style>
  <w:style w:type="numbering" w:customStyle="1" w:styleId="GRPEstyle1">
    <w:name w:val="GRPE style 1"/>
    <w:rsid w:val="00FB3903"/>
    <w:pPr>
      <w:numPr>
        <w:numId w:val="42"/>
      </w:numPr>
    </w:pPr>
  </w:style>
  <w:style w:type="numbering" w:customStyle="1" w:styleId="Listeencours1">
    <w:name w:val="Liste en cours1"/>
    <w:rsid w:val="00FB3903"/>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383766">
      <w:bodyDiv w:val="1"/>
      <w:marLeft w:val="30"/>
      <w:marRight w:val="30"/>
      <w:marTop w:val="0"/>
      <w:marBottom w:val="0"/>
      <w:divBdr>
        <w:top w:val="none" w:sz="0" w:space="0" w:color="auto"/>
        <w:left w:val="none" w:sz="0" w:space="0" w:color="auto"/>
        <w:bottom w:val="none" w:sz="0" w:space="0" w:color="auto"/>
        <w:right w:val="none" w:sz="0" w:space="0" w:color="auto"/>
      </w:divBdr>
      <w:divsChild>
        <w:div w:id="615136784">
          <w:marLeft w:val="0"/>
          <w:marRight w:val="0"/>
          <w:marTop w:val="0"/>
          <w:marBottom w:val="0"/>
          <w:divBdr>
            <w:top w:val="none" w:sz="0" w:space="0" w:color="auto"/>
            <w:left w:val="none" w:sz="0" w:space="0" w:color="auto"/>
            <w:bottom w:val="none" w:sz="0" w:space="0" w:color="auto"/>
            <w:right w:val="none" w:sz="0" w:space="0" w:color="auto"/>
          </w:divBdr>
          <w:divsChild>
            <w:div w:id="1793404031">
              <w:marLeft w:val="0"/>
              <w:marRight w:val="0"/>
              <w:marTop w:val="0"/>
              <w:marBottom w:val="0"/>
              <w:divBdr>
                <w:top w:val="none" w:sz="0" w:space="0" w:color="auto"/>
                <w:left w:val="none" w:sz="0" w:space="0" w:color="auto"/>
                <w:bottom w:val="none" w:sz="0" w:space="0" w:color="auto"/>
                <w:right w:val="none" w:sz="0" w:space="0" w:color="auto"/>
              </w:divBdr>
              <w:divsChild>
                <w:div w:id="476386121">
                  <w:marLeft w:val="180"/>
                  <w:marRight w:val="0"/>
                  <w:marTop w:val="0"/>
                  <w:marBottom w:val="0"/>
                  <w:divBdr>
                    <w:top w:val="none" w:sz="0" w:space="0" w:color="auto"/>
                    <w:left w:val="none" w:sz="0" w:space="0" w:color="auto"/>
                    <w:bottom w:val="none" w:sz="0" w:space="0" w:color="auto"/>
                    <w:right w:val="none" w:sz="0" w:space="0" w:color="auto"/>
                  </w:divBdr>
                  <w:divsChild>
                    <w:div w:id="8458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08644">
      <w:bodyDiv w:val="1"/>
      <w:marLeft w:val="0"/>
      <w:marRight w:val="0"/>
      <w:marTop w:val="0"/>
      <w:marBottom w:val="0"/>
      <w:divBdr>
        <w:top w:val="none" w:sz="0" w:space="0" w:color="auto"/>
        <w:left w:val="none" w:sz="0" w:space="0" w:color="auto"/>
        <w:bottom w:val="none" w:sz="0" w:space="0" w:color="auto"/>
        <w:right w:val="none" w:sz="0" w:space="0" w:color="auto"/>
      </w:divBdr>
      <w:divsChild>
        <w:div w:id="1238437786">
          <w:marLeft w:val="0"/>
          <w:marRight w:val="0"/>
          <w:marTop w:val="0"/>
          <w:marBottom w:val="0"/>
          <w:divBdr>
            <w:top w:val="none" w:sz="0" w:space="0" w:color="auto"/>
            <w:left w:val="none" w:sz="0" w:space="0" w:color="auto"/>
            <w:bottom w:val="none" w:sz="0" w:space="0" w:color="auto"/>
            <w:right w:val="none" w:sz="0" w:space="0" w:color="auto"/>
          </w:divBdr>
          <w:divsChild>
            <w:div w:id="1275289138">
              <w:marLeft w:val="0"/>
              <w:marRight w:val="0"/>
              <w:marTop w:val="0"/>
              <w:marBottom w:val="0"/>
              <w:divBdr>
                <w:top w:val="none" w:sz="0" w:space="0" w:color="auto"/>
                <w:left w:val="none" w:sz="0" w:space="0" w:color="auto"/>
                <w:bottom w:val="none" w:sz="0" w:space="0" w:color="auto"/>
                <w:right w:val="none" w:sz="0" w:space="0" w:color="auto"/>
              </w:divBdr>
            </w:div>
            <w:div w:id="165374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45736">
      <w:bodyDiv w:val="1"/>
      <w:marLeft w:val="0"/>
      <w:marRight w:val="0"/>
      <w:marTop w:val="0"/>
      <w:marBottom w:val="0"/>
      <w:divBdr>
        <w:top w:val="none" w:sz="0" w:space="0" w:color="auto"/>
        <w:left w:val="none" w:sz="0" w:space="0" w:color="auto"/>
        <w:bottom w:val="none" w:sz="0" w:space="0" w:color="auto"/>
        <w:right w:val="none" w:sz="0" w:space="0" w:color="auto"/>
      </w:divBdr>
      <w:divsChild>
        <w:div w:id="245967208">
          <w:marLeft w:val="0"/>
          <w:marRight w:val="0"/>
          <w:marTop w:val="0"/>
          <w:marBottom w:val="0"/>
          <w:divBdr>
            <w:top w:val="none" w:sz="0" w:space="0" w:color="auto"/>
            <w:left w:val="none" w:sz="0" w:space="0" w:color="auto"/>
            <w:bottom w:val="none" w:sz="0" w:space="0" w:color="auto"/>
            <w:right w:val="none" w:sz="0" w:space="0" w:color="auto"/>
          </w:divBdr>
          <w:divsChild>
            <w:div w:id="1031953036">
              <w:marLeft w:val="0"/>
              <w:marRight w:val="0"/>
              <w:marTop w:val="0"/>
              <w:marBottom w:val="0"/>
              <w:divBdr>
                <w:top w:val="none" w:sz="0" w:space="0" w:color="auto"/>
                <w:left w:val="none" w:sz="0" w:space="0" w:color="auto"/>
                <w:bottom w:val="none" w:sz="0" w:space="0" w:color="auto"/>
                <w:right w:val="none" w:sz="0" w:space="0" w:color="auto"/>
              </w:divBdr>
            </w:div>
            <w:div w:id="1212306587">
              <w:marLeft w:val="0"/>
              <w:marRight w:val="0"/>
              <w:marTop w:val="0"/>
              <w:marBottom w:val="0"/>
              <w:divBdr>
                <w:top w:val="none" w:sz="0" w:space="0" w:color="auto"/>
                <w:left w:val="none" w:sz="0" w:space="0" w:color="auto"/>
                <w:bottom w:val="none" w:sz="0" w:space="0" w:color="auto"/>
                <w:right w:val="none" w:sz="0" w:space="0" w:color="auto"/>
              </w:divBdr>
            </w:div>
            <w:div w:id="1254775990">
              <w:marLeft w:val="0"/>
              <w:marRight w:val="0"/>
              <w:marTop w:val="0"/>
              <w:marBottom w:val="0"/>
              <w:divBdr>
                <w:top w:val="none" w:sz="0" w:space="0" w:color="auto"/>
                <w:left w:val="none" w:sz="0" w:space="0" w:color="auto"/>
                <w:bottom w:val="none" w:sz="0" w:space="0" w:color="auto"/>
                <w:right w:val="none" w:sz="0" w:space="0" w:color="auto"/>
              </w:divBdr>
            </w:div>
            <w:div w:id="17491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61666">
      <w:bodyDiv w:val="1"/>
      <w:marLeft w:val="20"/>
      <w:marRight w:val="20"/>
      <w:marTop w:val="0"/>
      <w:marBottom w:val="0"/>
      <w:divBdr>
        <w:top w:val="none" w:sz="0" w:space="0" w:color="auto"/>
        <w:left w:val="none" w:sz="0" w:space="0" w:color="auto"/>
        <w:bottom w:val="none" w:sz="0" w:space="0" w:color="auto"/>
        <w:right w:val="none" w:sz="0" w:space="0" w:color="auto"/>
      </w:divBdr>
      <w:divsChild>
        <w:div w:id="1481726377">
          <w:marLeft w:val="0"/>
          <w:marRight w:val="0"/>
          <w:marTop w:val="0"/>
          <w:marBottom w:val="0"/>
          <w:divBdr>
            <w:top w:val="none" w:sz="0" w:space="0" w:color="auto"/>
            <w:left w:val="none" w:sz="0" w:space="0" w:color="auto"/>
            <w:bottom w:val="none" w:sz="0" w:space="0" w:color="auto"/>
            <w:right w:val="none" w:sz="0" w:space="0" w:color="auto"/>
          </w:divBdr>
          <w:divsChild>
            <w:div w:id="952519814">
              <w:marLeft w:val="0"/>
              <w:marRight w:val="0"/>
              <w:marTop w:val="0"/>
              <w:marBottom w:val="0"/>
              <w:divBdr>
                <w:top w:val="none" w:sz="0" w:space="0" w:color="auto"/>
                <w:left w:val="none" w:sz="0" w:space="0" w:color="auto"/>
                <w:bottom w:val="none" w:sz="0" w:space="0" w:color="auto"/>
                <w:right w:val="none" w:sz="0" w:space="0" w:color="auto"/>
              </w:divBdr>
              <w:divsChild>
                <w:div w:id="461115034">
                  <w:marLeft w:val="122"/>
                  <w:marRight w:val="0"/>
                  <w:marTop w:val="0"/>
                  <w:marBottom w:val="0"/>
                  <w:divBdr>
                    <w:top w:val="none" w:sz="0" w:space="0" w:color="auto"/>
                    <w:left w:val="none" w:sz="0" w:space="0" w:color="auto"/>
                    <w:bottom w:val="none" w:sz="0" w:space="0" w:color="auto"/>
                    <w:right w:val="none" w:sz="0" w:space="0" w:color="auto"/>
                  </w:divBdr>
                  <w:divsChild>
                    <w:div w:id="8729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965587">
      <w:bodyDiv w:val="1"/>
      <w:marLeft w:val="0"/>
      <w:marRight w:val="0"/>
      <w:marTop w:val="0"/>
      <w:marBottom w:val="0"/>
      <w:divBdr>
        <w:top w:val="none" w:sz="0" w:space="0" w:color="auto"/>
        <w:left w:val="none" w:sz="0" w:space="0" w:color="auto"/>
        <w:bottom w:val="none" w:sz="0" w:space="0" w:color="auto"/>
        <w:right w:val="none" w:sz="0" w:space="0" w:color="auto"/>
      </w:divBdr>
      <w:divsChild>
        <w:div w:id="1278490009">
          <w:marLeft w:val="0"/>
          <w:marRight w:val="0"/>
          <w:marTop w:val="0"/>
          <w:marBottom w:val="0"/>
          <w:divBdr>
            <w:top w:val="none" w:sz="0" w:space="0" w:color="auto"/>
            <w:left w:val="none" w:sz="0" w:space="0" w:color="auto"/>
            <w:bottom w:val="none" w:sz="0" w:space="0" w:color="auto"/>
            <w:right w:val="none" w:sz="0" w:space="0" w:color="auto"/>
          </w:divBdr>
          <w:divsChild>
            <w:div w:id="828181327">
              <w:marLeft w:val="0"/>
              <w:marRight w:val="0"/>
              <w:marTop w:val="0"/>
              <w:marBottom w:val="0"/>
              <w:divBdr>
                <w:top w:val="none" w:sz="0" w:space="0" w:color="auto"/>
                <w:left w:val="none" w:sz="0" w:space="0" w:color="auto"/>
                <w:bottom w:val="none" w:sz="0" w:space="0" w:color="auto"/>
                <w:right w:val="none" w:sz="0" w:space="0" w:color="auto"/>
              </w:divBdr>
            </w:div>
            <w:div w:id="1444181246">
              <w:marLeft w:val="0"/>
              <w:marRight w:val="0"/>
              <w:marTop w:val="0"/>
              <w:marBottom w:val="0"/>
              <w:divBdr>
                <w:top w:val="none" w:sz="0" w:space="0" w:color="auto"/>
                <w:left w:val="none" w:sz="0" w:space="0" w:color="auto"/>
                <w:bottom w:val="none" w:sz="0" w:space="0" w:color="auto"/>
                <w:right w:val="none" w:sz="0" w:space="0" w:color="auto"/>
              </w:divBdr>
            </w:div>
            <w:div w:id="18278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95368">
      <w:bodyDiv w:val="1"/>
      <w:marLeft w:val="30"/>
      <w:marRight w:val="30"/>
      <w:marTop w:val="0"/>
      <w:marBottom w:val="0"/>
      <w:divBdr>
        <w:top w:val="none" w:sz="0" w:space="0" w:color="auto"/>
        <w:left w:val="none" w:sz="0" w:space="0" w:color="auto"/>
        <w:bottom w:val="none" w:sz="0" w:space="0" w:color="auto"/>
        <w:right w:val="none" w:sz="0" w:space="0" w:color="auto"/>
      </w:divBdr>
      <w:divsChild>
        <w:div w:id="803276692">
          <w:marLeft w:val="0"/>
          <w:marRight w:val="0"/>
          <w:marTop w:val="0"/>
          <w:marBottom w:val="0"/>
          <w:divBdr>
            <w:top w:val="none" w:sz="0" w:space="0" w:color="auto"/>
            <w:left w:val="none" w:sz="0" w:space="0" w:color="auto"/>
            <w:bottom w:val="none" w:sz="0" w:space="0" w:color="auto"/>
            <w:right w:val="none" w:sz="0" w:space="0" w:color="auto"/>
          </w:divBdr>
          <w:divsChild>
            <w:div w:id="713968243">
              <w:marLeft w:val="0"/>
              <w:marRight w:val="0"/>
              <w:marTop w:val="0"/>
              <w:marBottom w:val="0"/>
              <w:divBdr>
                <w:top w:val="none" w:sz="0" w:space="0" w:color="auto"/>
                <w:left w:val="none" w:sz="0" w:space="0" w:color="auto"/>
                <w:bottom w:val="none" w:sz="0" w:space="0" w:color="auto"/>
                <w:right w:val="none" w:sz="0" w:space="0" w:color="auto"/>
              </w:divBdr>
              <w:divsChild>
                <w:div w:id="1779056766">
                  <w:marLeft w:val="180"/>
                  <w:marRight w:val="0"/>
                  <w:marTop w:val="0"/>
                  <w:marBottom w:val="0"/>
                  <w:divBdr>
                    <w:top w:val="none" w:sz="0" w:space="0" w:color="auto"/>
                    <w:left w:val="none" w:sz="0" w:space="0" w:color="auto"/>
                    <w:bottom w:val="none" w:sz="0" w:space="0" w:color="auto"/>
                    <w:right w:val="none" w:sz="0" w:space="0" w:color="auto"/>
                  </w:divBdr>
                  <w:divsChild>
                    <w:div w:id="29256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359502">
      <w:bodyDiv w:val="1"/>
      <w:marLeft w:val="0"/>
      <w:marRight w:val="0"/>
      <w:marTop w:val="0"/>
      <w:marBottom w:val="0"/>
      <w:divBdr>
        <w:top w:val="none" w:sz="0" w:space="0" w:color="auto"/>
        <w:left w:val="none" w:sz="0" w:space="0" w:color="auto"/>
        <w:bottom w:val="none" w:sz="0" w:space="0" w:color="auto"/>
        <w:right w:val="none" w:sz="0" w:space="0" w:color="auto"/>
      </w:divBdr>
    </w:div>
    <w:div w:id="1340036297">
      <w:bodyDiv w:val="1"/>
      <w:marLeft w:val="20"/>
      <w:marRight w:val="20"/>
      <w:marTop w:val="0"/>
      <w:marBottom w:val="0"/>
      <w:divBdr>
        <w:top w:val="none" w:sz="0" w:space="0" w:color="auto"/>
        <w:left w:val="none" w:sz="0" w:space="0" w:color="auto"/>
        <w:bottom w:val="none" w:sz="0" w:space="0" w:color="auto"/>
        <w:right w:val="none" w:sz="0" w:space="0" w:color="auto"/>
      </w:divBdr>
      <w:divsChild>
        <w:div w:id="1193495506">
          <w:marLeft w:val="0"/>
          <w:marRight w:val="0"/>
          <w:marTop w:val="0"/>
          <w:marBottom w:val="0"/>
          <w:divBdr>
            <w:top w:val="none" w:sz="0" w:space="0" w:color="auto"/>
            <w:left w:val="none" w:sz="0" w:space="0" w:color="auto"/>
            <w:bottom w:val="none" w:sz="0" w:space="0" w:color="auto"/>
            <w:right w:val="none" w:sz="0" w:space="0" w:color="auto"/>
          </w:divBdr>
          <w:divsChild>
            <w:div w:id="333142861">
              <w:marLeft w:val="0"/>
              <w:marRight w:val="0"/>
              <w:marTop w:val="0"/>
              <w:marBottom w:val="0"/>
              <w:divBdr>
                <w:top w:val="none" w:sz="0" w:space="0" w:color="auto"/>
                <w:left w:val="none" w:sz="0" w:space="0" w:color="auto"/>
                <w:bottom w:val="none" w:sz="0" w:space="0" w:color="auto"/>
                <w:right w:val="none" w:sz="0" w:space="0" w:color="auto"/>
              </w:divBdr>
              <w:divsChild>
                <w:div w:id="1698462756">
                  <w:marLeft w:val="122"/>
                  <w:marRight w:val="0"/>
                  <w:marTop w:val="0"/>
                  <w:marBottom w:val="0"/>
                  <w:divBdr>
                    <w:top w:val="none" w:sz="0" w:space="0" w:color="auto"/>
                    <w:left w:val="none" w:sz="0" w:space="0" w:color="auto"/>
                    <w:bottom w:val="none" w:sz="0" w:space="0" w:color="auto"/>
                    <w:right w:val="none" w:sz="0" w:space="0" w:color="auto"/>
                  </w:divBdr>
                  <w:divsChild>
                    <w:div w:id="52016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173043">
      <w:bodyDiv w:val="1"/>
      <w:marLeft w:val="0"/>
      <w:marRight w:val="0"/>
      <w:marTop w:val="0"/>
      <w:marBottom w:val="0"/>
      <w:divBdr>
        <w:top w:val="none" w:sz="0" w:space="0" w:color="auto"/>
        <w:left w:val="none" w:sz="0" w:space="0" w:color="auto"/>
        <w:bottom w:val="none" w:sz="0" w:space="0" w:color="auto"/>
        <w:right w:val="none" w:sz="0" w:space="0" w:color="auto"/>
      </w:divBdr>
      <w:divsChild>
        <w:div w:id="607395430">
          <w:marLeft w:val="0"/>
          <w:marRight w:val="0"/>
          <w:marTop w:val="0"/>
          <w:marBottom w:val="0"/>
          <w:divBdr>
            <w:top w:val="none" w:sz="0" w:space="0" w:color="auto"/>
            <w:left w:val="none" w:sz="0" w:space="0" w:color="auto"/>
            <w:bottom w:val="none" w:sz="0" w:space="0" w:color="auto"/>
            <w:right w:val="none" w:sz="0" w:space="0" w:color="auto"/>
          </w:divBdr>
          <w:divsChild>
            <w:div w:id="182865007">
              <w:marLeft w:val="0"/>
              <w:marRight w:val="0"/>
              <w:marTop w:val="0"/>
              <w:marBottom w:val="0"/>
              <w:divBdr>
                <w:top w:val="none" w:sz="0" w:space="0" w:color="auto"/>
                <w:left w:val="none" w:sz="0" w:space="0" w:color="auto"/>
                <w:bottom w:val="none" w:sz="0" w:space="0" w:color="auto"/>
                <w:right w:val="none" w:sz="0" w:space="0" w:color="auto"/>
              </w:divBdr>
            </w:div>
            <w:div w:id="526791812">
              <w:marLeft w:val="0"/>
              <w:marRight w:val="0"/>
              <w:marTop w:val="0"/>
              <w:marBottom w:val="0"/>
              <w:divBdr>
                <w:top w:val="none" w:sz="0" w:space="0" w:color="auto"/>
                <w:left w:val="none" w:sz="0" w:space="0" w:color="auto"/>
                <w:bottom w:val="none" w:sz="0" w:space="0" w:color="auto"/>
                <w:right w:val="none" w:sz="0" w:space="0" w:color="auto"/>
              </w:divBdr>
            </w:div>
            <w:div w:id="562985002">
              <w:marLeft w:val="0"/>
              <w:marRight w:val="0"/>
              <w:marTop w:val="0"/>
              <w:marBottom w:val="0"/>
              <w:divBdr>
                <w:top w:val="none" w:sz="0" w:space="0" w:color="auto"/>
                <w:left w:val="none" w:sz="0" w:space="0" w:color="auto"/>
                <w:bottom w:val="none" w:sz="0" w:space="0" w:color="auto"/>
                <w:right w:val="none" w:sz="0" w:space="0" w:color="auto"/>
              </w:divBdr>
            </w:div>
            <w:div w:id="693730518">
              <w:marLeft w:val="0"/>
              <w:marRight w:val="0"/>
              <w:marTop w:val="0"/>
              <w:marBottom w:val="0"/>
              <w:divBdr>
                <w:top w:val="none" w:sz="0" w:space="0" w:color="auto"/>
                <w:left w:val="none" w:sz="0" w:space="0" w:color="auto"/>
                <w:bottom w:val="none" w:sz="0" w:space="0" w:color="auto"/>
                <w:right w:val="none" w:sz="0" w:space="0" w:color="auto"/>
              </w:divBdr>
            </w:div>
            <w:div w:id="855460024">
              <w:marLeft w:val="0"/>
              <w:marRight w:val="0"/>
              <w:marTop w:val="0"/>
              <w:marBottom w:val="0"/>
              <w:divBdr>
                <w:top w:val="none" w:sz="0" w:space="0" w:color="auto"/>
                <w:left w:val="none" w:sz="0" w:space="0" w:color="auto"/>
                <w:bottom w:val="none" w:sz="0" w:space="0" w:color="auto"/>
                <w:right w:val="none" w:sz="0" w:space="0" w:color="auto"/>
              </w:divBdr>
            </w:div>
            <w:div w:id="891766008">
              <w:marLeft w:val="0"/>
              <w:marRight w:val="0"/>
              <w:marTop w:val="0"/>
              <w:marBottom w:val="0"/>
              <w:divBdr>
                <w:top w:val="none" w:sz="0" w:space="0" w:color="auto"/>
                <w:left w:val="none" w:sz="0" w:space="0" w:color="auto"/>
                <w:bottom w:val="none" w:sz="0" w:space="0" w:color="auto"/>
                <w:right w:val="none" w:sz="0" w:space="0" w:color="auto"/>
              </w:divBdr>
            </w:div>
            <w:div w:id="1170102751">
              <w:marLeft w:val="0"/>
              <w:marRight w:val="0"/>
              <w:marTop w:val="0"/>
              <w:marBottom w:val="0"/>
              <w:divBdr>
                <w:top w:val="none" w:sz="0" w:space="0" w:color="auto"/>
                <w:left w:val="none" w:sz="0" w:space="0" w:color="auto"/>
                <w:bottom w:val="none" w:sz="0" w:space="0" w:color="auto"/>
                <w:right w:val="none" w:sz="0" w:space="0" w:color="auto"/>
              </w:divBdr>
            </w:div>
            <w:div w:id="1185903995">
              <w:marLeft w:val="0"/>
              <w:marRight w:val="0"/>
              <w:marTop w:val="0"/>
              <w:marBottom w:val="0"/>
              <w:divBdr>
                <w:top w:val="none" w:sz="0" w:space="0" w:color="auto"/>
                <w:left w:val="none" w:sz="0" w:space="0" w:color="auto"/>
                <w:bottom w:val="none" w:sz="0" w:space="0" w:color="auto"/>
                <w:right w:val="none" w:sz="0" w:space="0" w:color="auto"/>
              </w:divBdr>
            </w:div>
            <w:div w:id="1199319859">
              <w:marLeft w:val="0"/>
              <w:marRight w:val="0"/>
              <w:marTop w:val="0"/>
              <w:marBottom w:val="0"/>
              <w:divBdr>
                <w:top w:val="none" w:sz="0" w:space="0" w:color="auto"/>
                <w:left w:val="none" w:sz="0" w:space="0" w:color="auto"/>
                <w:bottom w:val="none" w:sz="0" w:space="0" w:color="auto"/>
                <w:right w:val="none" w:sz="0" w:space="0" w:color="auto"/>
              </w:divBdr>
            </w:div>
            <w:div w:id="1333141230">
              <w:marLeft w:val="0"/>
              <w:marRight w:val="0"/>
              <w:marTop w:val="0"/>
              <w:marBottom w:val="0"/>
              <w:divBdr>
                <w:top w:val="none" w:sz="0" w:space="0" w:color="auto"/>
                <w:left w:val="none" w:sz="0" w:space="0" w:color="auto"/>
                <w:bottom w:val="none" w:sz="0" w:space="0" w:color="auto"/>
                <w:right w:val="none" w:sz="0" w:space="0" w:color="auto"/>
              </w:divBdr>
            </w:div>
            <w:div w:id="1430002319">
              <w:marLeft w:val="0"/>
              <w:marRight w:val="0"/>
              <w:marTop w:val="0"/>
              <w:marBottom w:val="0"/>
              <w:divBdr>
                <w:top w:val="none" w:sz="0" w:space="0" w:color="auto"/>
                <w:left w:val="none" w:sz="0" w:space="0" w:color="auto"/>
                <w:bottom w:val="none" w:sz="0" w:space="0" w:color="auto"/>
                <w:right w:val="none" w:sz="0" w:space="0" w:color="auto"/>
              </w:divBdr>
            </w:div>
            <w:div w:id="1471286019">
              <w:marLeft w:val="0"/>
              <w:marRight w:val="0"/>
              <w:marTop w:val="0"/>
              <w:marBottom w:val="0"/>
              <w:divBdr>
                <w:top w:val="none" w:sz="0" w:space="0" w:color="auto"/>
                <w:left w:val="none" w:sz="0" w:space="0" w:color="auto"/>
                <w:bottom w:val="none" w:sz="0" w:space="0" w:color="auto"/>
                <w:right w:val="none" w:sz="0" w:space="0" w:color="auto"/>
              </w:divBdr>
            </w:div>
            <w:div w:id="1594120537">
              <w:marLeft w:val="0"/>
              <w:marRight w:val="0"/>
              <w:marTop w:val="0"/>
              <w:marBottom w:val="0"/>
              <w:divBdr>
                <w:top w:val="none" w:sz="0" w:space="0" w:color="auto"/>
                <w:left w:val="none" w:sz="0" w:space="0" w:color="auto"/>
                <w:bottom w:val="none" w:sz="0" w:space="0" w:color="auto"/>
                <w:right w:val="none" w:sz="0" w:space="0" w:color="auto"/>
              </w:divBdr>
            </w:div>
            <w:div w:id="1707175968">
              <w:marLeft w:val="0"/>
              <w:marRight w:val="0"/>
              <w:marTop w:val="0"/>
              <w:marBottom w:val="0"/>
              <w:divBdr>
                <w:top w:val="none" w:sz="0" w:space="0" w:color="auto"/>
                <w:left w:val="none" w:sz="0" w:space="0" w:color="auto"/>
                <w:bottom w:val="none" w:sz="0" w:space="0" w:color="auto"/>
                <w:right w:val="none" w:sz="0" w:space="0" w:color="auto"/>
              </w:divBdr>
            </w:div>
            <w:div w:id="202003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0157">
      <w:bodyDiv w:val="1"/>
      <w:marLeft w:val="0"/>
      <w:marRight w:val="0"/>
      <w:marTop w:val="0"/>
      <w:marBottom w:val="0"/>
      <w:divBdr>
        <w:top w:val="none" w:sz="0" w:space="0" w:color="auto"/>
        <w:left w:val="none" w:sz="0" w:space="0" w:color="auto"/>
        <w:bottom w:val="none" w:sz="0" w:space="0" w:color="auto"/>
        <w:right w:val="none" w:sz="0" w:space="0" w:color="auto"/>
      </w:divBdr>
      <w:divsChild>
        <w:div w:id="1317413275">
          <w:marLeft w:val="0"/>
          <w:marRight w:val="0"/>
          <w:marTop w:val="0"/>
          <w:marBottom w:val="0"/>
          <w:divBdr>
            <w:top w:val="none" w:sz="0" w:space="0" w:color="auto"/>
            <w:left w:val="none" w:sz="0" w:space="0" w:color="auto"/>
            <w:bottom w:val="none" w:sz="0" w:space="0" w:color="auto"/>
            <w:right w:val="none" w:sz="0" w:space="0" w:color="auto"/>
          </w:divBdr>
          <w:divsChild>
            <w:div w:id="529227174">
              <w:marLeft w:val="0"/>
              <w:marRight w:val="0"/>
              <w:marTop w:val="0"/>
              <w:marBottom w:val="0"/>
              <w:divBdr>
                <w:top w:val="none" w:sz="0" w:space="0" w:color="auto"/>
                <w:left w:val="none" w:sz="0" w:space="0" w:color="auto"/>
                <w:bottom w:val="none" w:sz="0" w:space="0" w:color="auto"/>
                <w:right w:val="none" w:sz="0" w:space="0" w:color="auto"/>
              </w:divBdr>
            </w:div>
            <w:div w:id="1115177754">
              <w:marLeft w:val="0"/>
              <w:marRight w:val="0"/>
              <w:marTop w:val="0"/>
              <w:marBottom w:val="0"/>
              <w:divBdr>
                <w:top w:val="none" w:sz="0" w:space="0" w:color="auto"/>
                <w:left w:val="none" w:sz="0" w:space="0" w:color="auto"/>
                <w:bottom w:val="none" w:sz="0" w:space="0" w:color="auto"/>
                <w:right w:val="none" w:sz="0" w:space="0" w:color="auto"/>
              </w:divBdr>
            </w:div>
            <w:div w:id="1386489020">
              <w:marLeft w:val="0"/>
              <w:marRight w:val="0"/>
              <w:marTop w:val="0"/>
              <w:marBottom w:val="0"/>
              <w:divBdr>
                <w:top w:val="none" w:sz="0" w:space="0" w:color="auto"/>
                <w:left w:val="none" w:sz="0" w:space="0" w:color="auto"/>
                <w:bottom w:val="none" w:sz="0" w:space="0" w:color="auto"/>
                <w:right w:val="none" w:sz="0" w:space="0" w:color="auto"/>
              </w:divBdr>
            </w:div>
            <w:div w:id="14511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903736">
      <w:bodyDiv w:val="1"/>
      <w:marLeft w:val="0"/>
      <w:marRight w:val="0"/>
      <w:marTop w:val="0"/>
      <w:marBottom w:val="0"/>
      <w:divBdr>
        <w:top w:val="none" w:sz="0" w:space="0" w:color="auto"/>
        <w:left w:val="none" w:sz="0" w:space="0" w:color="auto"/>
        <w:bottom w:val="none" w:sz="0" w:space="0" w:color="auto"/>
        <w:right w:val="none" w:sz="0" w:space="0" w:color="auto"/>
      </w:divBdr>
      <w:divsChild>
        <w:div w:id="2076932150">
          <w:marLeft w:val="0"/>
          <w:marRight w:val="0"/>
          <w:marTop w:val="0"/>
          <w:marBottom w:val="0"/>
          <w:divBdr>
            <w:top w:val="none" w:sz="0" w:space="0" w:color="auto"/>
            <w:left w:val="none" w:sz="0" w:space="0" w:color="auto"/>
            <w:bottom w:val="none" w:sz="0" w:space="0" w:color="auto"/>
            <w:right w:val="none" w:sz="0" w:space="0" w:color="auto"/>
          </w:divBdr>
          <w:divsChild>
            <w:div w:id="928585246">
              <w:marLeft w:val="0"/>
              <w:marRight w:val="0"/>
              <w:marTop w:val="0"/>
              <w:marBottom w:val="0"/>
              <w:divBdr>
                <w:top w:val="none" w:sz="0" w:space="0" w:color="auto"/>
                <w:left w:val="none" w:sz="0" w:space="0" w:color="auto"/>
                <w:bottom w:val="none" w:sz="0" w:space="0" w:color="auto"/>
                <w:right w:val="none" w:sz="0" w:space="0" w:color="auto"/>
              </w:divBdr>
            </w:div>
            <w:div w:id="20819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99806">
      <w:bodyDiv w:val="1"/>
      <w:marLeft w:val="0"/>
      <w:marRight w:val="0"/>
      <w:marTop w:val="0"/>
      <w:marBottom w:val="0"/>
      <w:divBdr>
        <w:top w:val="none" w:sz="0" w:space="0" w:color="auto"/>
        <w:left w:val="none" w:sz="0" w:space="0" w:color="auto"/>
        <w:bottom w:val="none" w:sz="0" w:space="0" w:color="auto"/>
        <w:right w:val="none" w:sz="0" w:space="0" w:color="auto"/>
      </w:divBdr>
      <w:divsChild>
        <w:div w:id="388192198">
          <w:marLeft w:val="0"/>
          <w:marRight w:val="0"/>
          <w:marTop w:val="0"/>
          <w:marBottom w:val="0"/>
          <w:divBdr>
            <w:top w:val="none" w:sz="0" w:space="0" w:color="auto"/>
            <w:left w:val="none" w:sz="0" w:space="0" w:color="auto"/>
            <w:bottom w:val="none" w:sz="0" w:space="0" w:color="auto"/>
            <w:right w:val="none" w:sz="0" w:space="0" w:color="auto"/>
          </w:divBdr>
          <w:divsChild>
            <w:div w:id="1000474494">
              <w:marLeft w:val="0"/>
              <w:marRight w:val="0"/>
              <w:marTop w:val="0"/>
              <w:marBottom w:val="0"/>
              <w:divBdr>
                <w:top w:val="none" w:sz="0" w:space="0" w:color="auto"/>
                <w:left w:val="none" w:sz="0" w:space="0" w:color="auto"/>
                <w:bottom w:val="none" w:sz="0" w:space="0" w:color="auto"/>
                <w:right w:val="none" w:sz="0" w:space="0" w:color="auto"/>
              </w:divBdr>
            </w:div>
            <w:div w:id="1242180029">
              <w:marLeft w:val="0"/>
              <w:marRight w:val="0"/>
              <w:marTop w:val="0"/>
              <w:marBottom w:val="0"/>
              <w:divBdr>
                <w:top w:val="none" w:sz="0" w:space="0" w:color="auto"/>
                <w:left w:val="none" w:sz="0" w:space="0" w:color="auto"/>
                <w:bottom w:val="none" w:sz="0" w:space="0" w:color="auto"/>
                <w:right w:val="none" w:sz="0" w:space="0" w:color="auto"/>
              </w:divBdr>
            </w:div>
            <w:div w:id="1372222649">
              <w:marLeft w:val="0"/>
              <w:marRight w:val="0"/>
              <w:marTop w:val="0"/>
              <w:marBottom w:val="0"/>
              <w:divBdr>
                <w:top w:val="none" w:sz="0" w:space="0" w:color="auto"/>
                <w:left w:val="none" w:sz="0" w:space="0" w:color="auto"/>
                <w:bottom w:val="none" w:sz="0" w:space="0" w:color="auto"/>
                <w:right w:val="none" w:sz="0" w:space="0" w:color="auto"/>
              </w:divBdr>
            </w:div>
            <w:div w:id="1546484924">
              <w:marLeft w:val="0"/>
              <w:marRight w:val="0"/>
              <w:marTop w:val="0"/>
              <w:marBottom w:val="0"/>
              <w:divBdr>
                <w:top w:val="none" w:sz="0" w:space="0" w:color="auto"/>
                <w:left w:val="none" w:sz="0" w:space="0" w:color="auto"/>
                <w:bottom w:val="none" w:sz="0" w:space="0" w:color="auto"/>
                <w:right w:val="none" w:sz="0" w:space="0" w:color="auto"/>
              </w:divBdr>
            </w:div>
            <w:div w:id="185402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6714">
      <w:bodyDiv w:val="1"/>
      <w:marLeft w:val="20"/>
      <w:marRight w:val="20"/>
      <w:marTop w:val="0"/>
      <w:marBottom w:val="0"/>
      <w:divBdr>
        <w:top w:val="none" w:sz="0" w:space="0" w:color="auto"/>
        <w:left w:val="none" w:sz="0" w:space="0" w:color="auto"/>
        <w:bottom w:val="none" w:sz="0" w:space="0" w:color="auto"/>
        <w:right w:val="none" w:sz="0" w:space="0" w:color="auto"/>
      </w:divBdr>
      <w:divsChild>
        <w:div w:id="2081707337">
          <w:marLeft w:val="0"/>
          <w:marRight w:val="0"/>
          <w:marTop w:val="0"/>
          <w:marBottom w:val="0"/>
          <w:divBdr>
            <w:top w:val="none" w:sz="0" w:space="0" w:color="auto"/>
            <w:left w:val="none" w:sz="0" w:space="0" w:color="auto"/>
            <w:bottom w:val="none" w:sz="0" w:space="0" w:color="auto"/>
            <w:right w:val="none" w:sz="0" w:space="0" w:color="auto"/>
          </w:divBdr>
          <w:divsChild>
            <w:div w:id="1093211054">
              <w:marLeft w:val="0"/>
              <w:marRight w:val="0"/>
              <w:marTop w:val="0"/>
              <w:marBottom w:val="0"/>
              <w:divBdr>
                <w:top w:val="none" w:sz="0" w:space="0" w:color="auto"/>
                <w:left w:val="none" w:sz="0" w:space="0" w:color="auto"/>
                <w:bottom w:val="none" w:sz="0" w:space="0" w:color="auto"/>
                <w:right w:val="none" w:sz="0" w:space="0" w:color="auto"/>
              </w:divBdr>
              <w:divsChild>
                <w:div w:id="2095977799">
                  <w:marLeft w:val="122"/>
                  <w:marRight w:val="0"/>
                  <w:marTop w:val="0"/>
                  <w:marBottom w:val="0"/>
                  <w:divBdr>
                    <w:top w:val="none" w:sz="0" w:space="0" w:color="auto"/>
                    <w:left w:val="none" w:sz="0" w:space="0" w:color="auto"/>
                    <w:bottom w:val="none" w:sz="0" w:space="0" w:color="auto"/>
                    <w:right w:val="none" w:sz="0" w:space="0" w:color="auto"/>
                  </w:divBdr>
                  <w:divsChild>
                    <w:div w:id="172860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ert\Templates\TRANS\TRANS_WP29_2009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B9128-1040-4F66-A526-82CB7EB7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TRANS_WP29_2009_E</Template>
  <TotalTime>0</TotalTime>
  <Pages>1</Pages>
  <Words>953</Words>
  <Characters>5242</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United Nations</vt:lpstr>
      <vt:lpstr>United Nations</vt:lpstr>
    </vt:vector>
  </TitlesOfParts>
  <Company>UNECE Transport Division</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Amendments to gtr No. 2 (WMTC)</dc:subject>
  <dc:creator>Romain HUBERT</dc:creator>
  <cp:lastModifiedBy>Rijnders, André</cp:lastModifiedBy>
  <cp:revision>1</cp:revision>
  <cp:lastPrinted>2011-06-09T18:13:00Z</cp:lastPrinted>
  <dcterms:created xsi:type="dcterms:W3CDTF">2012-05-30T13:21:00Z</dcterms:created>
  <dcterms:modified xsi:type="dcterms:W3CDTF">2012-05-30T13:21:00Z</dcterms:modified>
</cp:coreProperties>
</file>